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47C7E" w14:textId="77777777" w:rsidR="00B97B4E" w:rsidRDefault="00000000">
      <w:pPr>
        <w:spacing w:before="84"/>
        <w:ind w:left="120"/>
        <w:rPr>
          <w:b/>
          <w:sz w:val="32"/>
        </w:rPr>
      </w:pPr>
      <w:r>
        <w:pict w14:anchorId="3BF2DC56">
          <v:group id="docshapegroup3" o:spid="_x0000_s2059" style="position:absolute;left:0;text-align:left;margin-left:0;margin-top:.85pt;width:791.5pt;height:550.3pt;z-index:-16123904;mso-position-horizontal-relative:page;mso-position-vertical-relative:page" coordorigin=",17" coordsize="15830,11006">
            <v:shape id="docshape4" o:spid="_x0000_s2062" style="position:absolute;left:2944;top:1903;width:9669;height:9120" coordorigin="2944,1903" coordsize="9669,9120" o:spt="100" adj="0,,0" path="m4183,9043r-752,l3457,9063r25,l3530,9103r1346,1360l4897,10483r17,20l4926,10523r8,40l4936,10583r-3,40l4925,10643r-14,40l4900,10703r-19,20l4856,10763r-67,80l4757,10883r-28,20l4703,10943r93,80l5716,10123r-362,l5289,10103r-62,-20l5166,10023,4183,9043xm6155,7783r,1240l6154,9083r-7,60l6133,9223r-19,80l6088,9363r-31,80l6027,9503r-36,60l5951,9623r-46,60l5855,9743r-54,60l5741,9863r-72,80l5601,10003r-65,40l5476,10083r-56,20l5354,10123r362,l5790,10043r54,-60l5896,9923r51,-60l5996,9803r47,-60l6088,9683r44,-60l6173,9563r40,-60l6255,9443r40,-80l6331,9283r33,-60l6395,9143r26,-80l6444,9003r20,-80l6481,8843r13,-100l6502,8663r2,-80l6501,8503r-10,-80l6476,8343r-18,-80l6434,8203r-29,-80l6371,8063r-40,-60l6286,7923r-51,-60l6178,7803r-23,-20xm5535,7463r-397,l4975,7503r-140,40l4764,7583r-73,40l4618,7643r-73,40l4470,7723r-65,40l4341,7823r-122,80l4160,7943r-57,60l4047,8063r-55,40l2944,9163r94,80l3062,9223r28,-20l3121,9183r33,-20l3190,9123r70,-40l3297,9063r38,l3370,9043r813,l3732,8583r23,-20l3783,8543r35,-40l3899,8423r40,-40l4012,8303r60,-60l4133,8183r62,-40l4322,8063r131,-80l4530,7943r227,-60l4833,7883r75,-20l6155,7863r,-80l6113,7743r-66,-60l5979,7643r-70,-40l5764,7523r-229,-60xm6155,7863r-1092,l5360,7943r71,40l5569,8063r67,40l5701,8163r63,60l5826,8283r55,60l5932,8423r45,60l6017,8543r35,60l6088,8683r27,80l6135,8843r13,80l6155,9023r,-1160xm7141,7143r-701,l6473,7163r30,l6530,7183r25,20l6577,7203r800,800l7399,8043r16,20l7426,8083r6,20l7432,8143r-4,20l7418,8203r-15,20l7390,8243r-15,20l7359,8283r-94,100l7352,8483r739,-740l7776,7743r-26,-20l7725,7723r-48,-40l7141,7143xm8144,7503r-27,40l8087,7563r-67,60l7984,7643r-33,20l7920,7683r-60,40l7831,7723r-28,20l8091,7743r140,-140l8144,7503xm5379,7443r-80,20l5457,7463r-78,-20xm6618,6623r-42,l6050,7203r87,100l6163,7283r27,-20l6216,7243r100,-80l6374,7163r33,-20l7141,7143,6923,6923r-5,-80l6920,6803r-119,l6618,6623xm9317,5003r-727,l8626,5023r34,l8692,5043r31,20l8749,5083r21,l8786,5103r11,20l8927,5243r-19,40l8882,5343r-34,60l8808,5483r-46,80l8709,5643r-31,60l8546,5943r-42,60l8483,6043r-22,40l8441,6123r-20,60l8401,6223r-16,40l8372,6323r-8,40l8360,6403r,60l8364,6503r8,40l8386,6603r18,40l8429,6683r29,40l8493,6763r60,40l8619,6843r71,20l8918,6863r67,-40l9052,6803r66,-40l9246,6643r56,-60l9353,6523r45,-60l8914,6463r-57,-40l8801,6383r-38,-40l8735,6283r-20,-40l8704,6183r-3,-40l8706,6083r10,-60l8733,5943r24,-60l8786,5803r32,-60l8855,5663r32,-60l8922,5543r36,-60l8998,5423r43,-80l9486,5343r,-160l9447,5143r-50,-60l9317,5003xm7401,6003r-173,l7170,6023r-56,40l7060,6123r-51,40l6962,6243r-43,80l6880,6403r-26,80l6833,6563r-14,80l6811,6723r-2,80l6920,6803r3,-40l6938,6683r24,-80l6991,6543r33,-80l7060,6423r38,-60l7535,6363r26,-40l7574,6283r1,-60l7567,6183r-16,-40l7529,6103r-30,-40l7452,6043r-51,-40xm7535,6363r-437,l7135,6423r9,20l7154,6463r13,l7181,6483r25,20l7237,6523r78,l7359,6503r91,-40l7497,6423r38,-60xm9486,5183r,640l9482,5883r-9,60l9438,6083r-27,60l9374,6203r-46,80l9273,6343r-57,40l9157,6423r-60,40l9398,6463r40,-60l9472,6363r28,-60l9527,6223r23,-80l9569,6083r13,-80l9590,5923r4,-20l9938,5903r31,-20l10034,5843r65,-60l10136,5743r33,-40l10198,5663r25,-40l10246,5603r14,-40l9887,5563r-27,-20l9834,5543r-26,-40l9751,5463r-54,-60l9652,5343r-8,l9592,5283r-49,-40l9486,5183xm8843,4663r-131,l8512,4723r-63,40l8388,4803r-62,60l8262,4903r-68,60l8125,5043r-51,40l8026,5143r-45,60l7939,5283r-39,60l7867,5403r-28,60l7818,5523r-20,60l7784,5643r-8,60l7774,5763r4,60l7789,5863r18,40l7834,5943r31,20l7899,5983r38,l7978,6003r43,l8107,5963r84,-80l8224,5823r23,-40l8260,5743r3,-60l8259,5663r-12,-40l8228,5603r-23,-20l8179,5563r-29,-20l8086,5503r-26,-20l8039,5463r-15,l8029,5423r10,-20l8055,5363r20,-40l8100,5283r29,-40l8162,5203r93,-100l8308,5063r52,-20l8410,5023r48,-20l9317,5003r-30,-40l9229,4903r-62,-60l9102,4783r-66,-40l8972,4703r-129,-40xm9938,5903r-338,l9658,5943r183,l9905,5923r33,-20xm9486,5343r-445,l9486,5823r,-480xm10241,5363r-26,40l10183,5423r-55,60l10100,5503r-24,20l10053,5543r-19,l10000,5563r260,l10271,5543r26,-40l10325,5463r-84,-100xm10229,3903r-631,l10542,4843r21,20l10579,4903r11,20l10596,4943r1,20l10592,5003r-9,20l10567,5063r-12,20l10541,5103r-16,20l10507,5143r-20,20l10431,5223r86,80l11256,4563r-365,l10866,4543r-23,-20l10229,3903xm11310,4343r-27,20l11253,4403r-34,20l11147,4483r-33,20l11084,4523r-28,20l11026,4563r230,l11396,4423r-86,-80xm9747,2143r-57,20l9627,2183r-66,40l9491,2283r-74,60l9361,2403r-51,60l9264,2523r-39,60l9191,2663r-28,60l9140,2803r-16,60l9113,2943r-5,80l9109,3083r7,80l9129,3243r19,60l9173,3383r31,60l9241,3503r44,60l9334,3643r56,60l9472,3783r-330,320l9268,4223r330,-320l10229,3903,9912,3583r123,-120l9786,3463,9655,3323r-70,-60l9523,3183r-54,-60l9424,3063r-37,-60l9358,2943r-21,-60l9319,2803r2,-80l9345,2663r44,-80l9746,2583r28,-20l9828,2523r26,-20l9891,2463r26,-40l9932,2383r5,-40l9933,2303r-11,-40l9903,2223r-25,-20l9841,2163r-43,l9747,2143xm11316,2823r-640,l11554,3703r61,60l11677,3803r129,40l11929,3843r59,-20l12049,3803r64,-60l12180,3703r69,-60l12316,3563r58,-60l12424,3443r10,-20l11994,3423r-34,-20l11926,3403r-64,-40l11830,3323r-35,-20l11758,3263r-442,-440xm10216,3023r-430,440l10035,3463r307,-300l10216,3023xm12517,3003r-15,20l12480,3063r-29,40l12416,3143r-36,40l12348,3223r-27,20l12298,3263r-45,40l12211,3343r-40,40l12133,3403r-36,l12061,3423r373,l12465,3363r111,-180l12613,3103r-96,-100xm10461,1983r-308,300l10557,2683r-308,320l10375,3123r301,-300l11316,2823r-322,-320l11113,2383r-248,l10461,1983xm9717,2583r-305,l9437,2603r250,l9717,2583xm11343,1903r-478,480l11113,2383r356,-360l11343,1903xe" fillcolor="silver" stroked="f">
              <v:fill opacity="32896f"/>
              <v:stroke joinstyle="round"/>
              <v:formulas/>
              <v:path arrowok="t" o:connecttype="segments"/>
            </v:shape>
            <v:rect id="docshape5" o:spid="_x0000_s2061" style="position:absolute;top:17;width:15830;height:2595" fillcolor="#122f49"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6" o:spid="_x0000_s2060" type="#_x0000_t75" style="position:absolute;left:11907;top:525;width:2495;height:1575">
              <v:imagedata r:id="rId7" o:title=""/>
            </v:shape>
            <w10:wrap anchorx="page" anchory="page"/>
          </v:group>
        </w:pict>
      </w:r>
      <w:r w:rsidR="002467BA">
        <w:rPr>
          <w:b/>
          <w:color w:val="FFFFFF"/>
          <w:spacing w:val="-4"/>
          <w:sz w:val="32"/>
        </w:rPr>
        <w:t>BIENNIAL</w:t>
      </w:r>
      <w:r w:rsidR="002467BA">
        <w:rPr>
          <w:b/>
          <w:color w:val="FFFFFF"/>
          <w:spacing w:val="-7"/>
          <w:sz w:val="32"/>
        </w:rPr>
        <w:t xml:space="preserve"> </w:t>
      </w:r>
      <w:r w:rsidR="002467BA">
        <w:rPr>
          <w:b/>
          <w:color w:val="FFFFFF"/>
          <w:spacing w:val="-4"/>
          <w:sz w:val="32"/>
        </w:rPr>
        <w:t>STRATEGY</w:t>
      </w:r>
      <w:r w:rsidR="002467BA">
        <w:rPr>
          <w:b/>
          <w:color w:val="FFFFFF"/>
          <w:spacing w:val="-9"/>
          <w:sz w:val="32"/>
        </w:rPr>
        <w:t xml:space="preserve"> </w:t>
      </w:r>
      <w:r w:rsidR="002467BA">
        <w:rPr>
          <w:b/>
          <w:color w:val="FFFFFF"/>
          <w:spacing w:val="-4"/>
          <w:sz w:val="32"/>
        </w:rPr>
        <w:t>REVIEW</w:t>
      </w:r>
      <w:r w:rsidR="002467BA">
        <w:rPr>
          <w:b/>
          <w:color w:val="FFFFFF"/>
          <w:spacing w:val="-7"/>
          <w:sz w:val="32"/>
        </w:rPr>
        <w:t xml:space="preserve"> </w:t>
      </w:r>
      <w:r w:rsidR="002467BA">
        <w:rPr>
          <w:b/>
          <w:color w:val="FFFFFF"/>
          <w:spacing w:val="-4"/>
          <w:sz w:val="32"/>
        </w:rPr>
        <w:t>SYSTEM</w:t>
      </w:r>
    </w:p>
    <w:p w14:paraId="51C8B7E0" w14:textId="77777777" w:rsidR="00B97B4E" w:rsidRDefault="002467BA">
      <w:pPr>
        <w:spacing w:before="20"/>
        <w:ind w:left="119"/>
        <w:rPr>
          <w:b/>
          <w:i/>
          <w:sz w:val="32"/>
        </w:rPr>
      </w:pPr>
      <w:r>
        <w:rPr>
          <w:b/>
          <w:i/>
          <w:color w:val="FFFFFF"/>
          <w:spacing w:val="-2"/>
          <w:sz w:val="32"/>
        </w:rPr>
        <w:t>Chesapeake</w:t>
      </w:r>
      <w:r>
        <w:rPr>
          <w:b/>
          <w:i/>
          <w:color w:val="FFFFFF"/>
          <w:spacing w:val="-16"/>
          <w:sz w:val="32"/>
        </w:rPr>
        <w:t xml:space="preserve"> </w:t>
      </w:r>
      <w:r>
        <w:rPr>
          <w:b/>
          <w:i/>
          <w:color w:val="FFFFFF"/>
          <w:spacing w:val="-2"/>
          <w:sz w:val="32"/>
        </w:rPr>
        <w:t>Bay</w:t>
      </w:r>
      <w:r>
        <w:rPr>
          <w:b/>
          <w:i/>
          <w:color w:val="FFFFFF"/>
          <w:spacing w:val="-14"/>
          <w:sz w:val="32"/>
        </w:rPr>
        <w:t xml:space="preserve"> </w:t>
      </w:r>
      <w:r>
        <w:rPr>
          <w:b/>
          <w:i/>
          <w:color w:val="FFFFFF"/>
          <w:spacing w:val="-2"/>
          <w:sz w:val="32"/>
        </w:rPr>
        <w:t>Program</w:t>
      </w:r>
    </w:p>
    <w:p w14:paraId="1C42FEDE" w14:textId="543FC52B" w:rsidR="00B97B4E" w:rsidRDefault="002467BA">
      <w:pPr>
        <w:pStyle w:val="Title"/>
      </w:pPr>
      <w:r>
        <w:rPr>
          <w:color w:val="FFFFFF"/>
        </w:rPr>
        <w:t>Logic</w:t>
      </w:r>
      <w:r>
        <w:rPr>
          <w:color w:val="FFFFFF"/>
          <w:spacing w:val="-15"/>
        </w:rPr>
        <w:t xml:space="preserve"> </w:t>
      </w:r>
      <w:r>
        <w:rPr>
          <w:color w:val="FFFFFF"/>
        </w:rPr>
        <w:t>and</w:t>
      </w:r>
      <w:r>
        <w:rPr>
          <w:color w:val="FFFFFF"/>
          <w:spacing w:val="-9"/>
        </w:rPr>
        <w:t xml:space="preserve"> </w:t>
      </w:r>
      <w:r>
        <w:rPr>
          <w:color w:val="FFFFFF"/>
        </w:rPr>
        <w:t>Action</w:t>
      </w:r>
      <w:r>
        <w:rPr>
          <w:color w:val="FFFFFF"/>
          <w:spacing w:val="-7"/>
        </w:rPr>
        <w:t xml:space="preserve"> </w:t>
      </w:r>
      <w:r>
        <w:rPr>
          <w:color w:val="FFFFFF"/>
        </w:rPr>
        <w:t>Plan:</w:t>
      </w:r>
      <w:r>
        <w:rPr>
          <w:color w:val="FFFFFF"/>
          <w:spacing w:val="-10"/>
        </w:rPr>
        <w:t xml:space="preserve"> </w:t>
      </w:r>
      <w:r w:rsidR="00421D43">
        <w:rPr>
          <w:color w:val="FFFFFF"/>
        </w:rPr>
        <w:t>Post</w:t>
      </w:r>
      <w:r>
        <w:rPr>
          <w:color w:val="FFFFFF"/>
        </w:rPr>
        <w:t>-</w:t>
      </w:r>
      <w:r>
        <w:rPr>
          <w:color w:val="FFFFFF"/>
          <w:spacing w:val="-11"/>
        </w:rPr>
        <w:t xml:space="preserve"> </w:t>
      </w:r>
      <w:r>
        <w:rPr>
          <w:color w:val="FFFFFF"/>
        </w:rPr>
        <w:t>Quarterly</w:t>
      </w:r>
      <w:r>
        <w:rPr>
          <w:color w:val="FFFFFF"/>
          <w:spacing w:val="-10"/>
        </w:rPr>
        <w:t xml:space="preserve"> </w:t>
      </w:r>
      <w:r>
        <w:rPr>
          <w:color w:val="FFFFFF"/>
        </w:rPr>
        <w:t>Progress</w:t>
      </w:r>
      <w:r>
        <w:rPr>
          <w:color w:val="FFFFFF"/>
          <w:spacing w:val="-8"/>
        </w:rPr>
        <w:t xml:space="preserve"> </w:t>
      </w:r>
      <w:r>
        <w:rPr>
          <w:color w:val="FFFFFF"/>
          <w:spacing w:val="-2"/>
        </w:rPr>
        <w:t>Meeting</w:t>
      </w:r>
    </w:p>
    <w:p w14:paraId="5138531A" w14:textId="77777777" w:rsidR="00B97B4E" w:rsidRDefault="00B97B4E">
      <w:pPr>
        <w:pStyle w:val="BodyText"/>
        <w:spacing w:before="9"/>
        <w:rPr>
          <w:sz w:val="58"/>
        </w:rPr>
      </w:pPr>
    </w:p>
    <w:p w14:paraId="78D8FF15" w14:textId="345EA013" w:rsidR="00B97B4E" w:rsidRDefault="002467BA">
      <w:pPr>
        <w:spacing w:before="1"/>
        <w:ind w:left="180"/>
        <w:rPr>
          <w:b/>
          <w:sz w:val="24"/>
        </w:rPr>
      </w:pPr>
      <w:r>
        <w:rPr>
          <w:b/>
          <w:sz w:val="24"/>
        </w:rPr>
        <w:t>Riparian</w:t>
      </w:r>
      <w:r>
        <w:rPr>
          <w:b/>
          <w:spacing w:val="-7"/>
          <w:sz w:val="24"/>
        </w:rPr>
        <w:t xml:space="preserve"> </w:t>
      </w:r>
      <w:r>
        <w:rPr>
          <w:b/>
          <w:sz w:val="24"/>
        </w:rPr>
        <w:t>Forest</w:t>
      </w:r>
      <w:r>
        <w:rPr>
          <w:b/>
          <w:spacing w:val="-5"/>
          <w:sz w:val="24"/>
        </w:rPr>
        <w:t xml:space="preserve"> </w:t>
      </w:r>
      <w:r>
        <w:rPr>
          <w:b/>
          <w:sz w:val="24"/>
        </w:rPr>
        <w:t>Buffers</w:t>
      </w:r>
      <w:r>
        <w:rPr>
          <w:b/>
          <w:spacing w:val="-4"/>
          <w:sz w:val="24"/>
        </w:rPr>
        <w:t xml:space="preserve"> </w:t>
      </w:r>
      <w:r>
        <w:rPr>
          <w:b/>
          <w:sz w:val="24"/>
        </w:rPr>
        <w:t>–</w:t>
      </w:r>
      <w:r>
        <w:rPr>
          <w:b/>
          <w:spacing w:val="-7"/>
          <w:sz w:val="24"/>
        </w:rPr>
        <w:t xml:space="preserve"> </w:t>
      </w:r>
      <w:r w:rsidR="00421D43">
        <w:rPr>
          <w:b/>
          <w:sz w:val="24"/>
        </w:rPr>
        <w:t>2023-2024</w:t>
      </w:r>
    </w:p>
    <w:p w14:paraId="37BEC563" w14:textId="77777777" w:rsidR="00B97B4E" w:rsidRDefault="002467BA">
      <w:pPr>
        <w:pStyle w:val="BodyText"/>
        <w:spacing w:before="132"/>
        <w:ind w:left="179"/>
      </w:pPr>
      <w:r>
        <w:rPr>
          <w:b/>
        </w:rPr>
        <w:t>Long-term</w:t>
      </w:r>
      <w:r>
        <w:rPr>
          <w:b/>
          <w:spacing w:val="-12"/>
        </w:rPr>
        <w:t xml:space="preserve"> </w:t>
      </w:r>
      <w:r>
        <w:rPr>
          <w:b/>
        </w:rPr>
        <w:t>Target:</w:t>
      </w:r>
      <w:r>
        <w:rPr>
          <w:b/>
          <w:spacing w:val="-6"/>
        </w:rPr>
        <w:t xml:space="preserve"> </w:t>
      </w:r>
      <w:r>
        <w:t>(the</w:t>
      </w:r>
      <w:r>
        <w:rPr>
          <w:spacing w:val="-8"/>
        </w:rPr>
        <w:t xml:space="preserve"> </w:t>
      </w:r>
      <w:r>
        <w:t>metric</w:t>
      </w:r>
      <w:r>
        <w:rPr>
          <w:spacing w:val="-6"/>
        </w:rPr>
        <w:t xml:space="preserve"> </w:t>
      </w:r>
      <w:r>
        <w:t>for</w:t>
      </w:r>
      <w:r>
        <w:rPr>
          <w:spacing w:val="-5"/>
        </w:rPr>
        <w:t xml:space="preserve"> </w:t>
      </w:r>
      <w:r>
        <w:t>success</w:t>
      </w:r>
      <w:r>
        <w:rPr>
          <w:spacing w:val="-3"/>
        </w:rPr>
        <w:t xml:space="preserve"> </w:t>
      </w:r>
      <w:r>
        <w:t>of</w:t>
      </w:r>
      <w:r>
        <w:rPr>
          <w:spacing w:val="-2"/>
        </w:rPr>
        <w:t xml:space="preserve"> </w:t>
      </w:r>
      <w:r>
        <w:t>Outcome)</w:t>
      </w:r>
      <w:r>
        <w:rPr>
          <w:spacing w:val="-4"/>
        </w:rPr>
        <w:t xml:space="preserve"> </w:t>
      </w:r>
      <w:r>
        <w:t>Seventy</w:t>
      </w:r>
      <w:r>
        <w:rPr>
          <w:spacing w:val="-5"/>
        </w:rPr>
        <w:t xml:space="preserve"> </w:t>
      </w:r>
      <w:r>
        <w:t>percent</w:t>
      </w:r>
      <w:r>
        <w:rPr>
          <w:spacing w:val="-4"/>
        </w:rPr>
        <w:t xml:space="preserve"> </w:t>
      </w:r>
      <w:r>
        <w:t>of</w:t>
      </w:r>
      <w:r>
        <w:rPr>
          <w:spacing w:val="-4"/>
        </w:rPr>
        <w:t xml:space="preserve"> </w:t>
      </w:r>
      <w:r>
        <w:t>riparian</w:t>
      </w:r>
      <w:r>
        <w:rPr>
          <w:spacing w:val="-4"/>
        </w:rPr>
        <w:t xml:space="preserve"> </w:t>
      </w:r>
      <w:r>
        <w:t>areas</w:t>
      </w:r>
      <w:r>
        <w:rPr>
          <w:spacing w:val="-6"/>
        </w:rPr>
        <w:t xml:space="preserve"> </w:t>
      </w:r>
      <w:r>
        <w:t>throughout</w:t>
      </w:r>
      <w:r>
        <w:rPr>
          <w:spacing w:val="-6"/>
        </w:rPr>
        <w:t xml:space="preserve"> </w:t>
      </w:r>
      <w:r>
        <w:t>the</w:t>
      </w:r>
      <w:r>
        <w:rPr>
          <w:spacing w:val="-8"/>
        </w:rPr>
        <w:t xml:space="preserve"> </w:t>
      </w:r>
      <w:r>
        <w:t>watershed</w:t>
      </w:r>
      <w:r>
        <w:rPr>
          <w:spacing w:val="-7"/>
        </w:rPr>
        <w:t xml:space="preserve"> </w:t>
      </w:r>
      <w:r>
        <w:rPr>
          <w:spacing w:val="-2"/>
        </w:rPr>
        <w:t>forested</w:t>
      </w:r>
    </w:p>
    <w:p w14:paraId="2CA72B13" w14:textId="77777777" w:rsidR="00B97B4E" w:rsidRDefault="002467BA">
      <w:pPr>
        <w:pStyle w:val="BodyText"/>
        <w:spacing w:before="16"/>
        <w:ind w:left="179"/>
      </w:pPr>
      <w:r>
        <w:rPr>
          <w:b/>
        </w:rPr>
        <w:t>Two-year</w:t>
      </w:r>
      <w:r>
        <w:rPr>
          <w:b/>
          <w:spacing w:val="-13"/>
        </w:rPr>
        <w:t xml:space="preserve"> </w:t>
      </w:r>
      <w:r>
        <w:rPr>
          <w:b/>
        </w:rPr>
        <w:t>Target:</w:t>
      </w:r>
      <w:r>
        <w:rPr>
          <w:b/>
          <w:spacing w:val="-5"/>
        </w:rPr>
        <w:t xml:space="preserve"> </w:t>
      </w:r>
      <w:r>
        <w:t>(increment</w:t>
      </w:r>
      <w:r>
        <w:rPr>
          <w:spacing w:val="-3"/>
        </w:rPr>
        <w:t xml:space="preserve"> </w:t>
      </w:r>
      <w:r>
        <w:t>of</w:t>
      </w:r>
      <w:r>
        <w:rPr>
          <w:spacing w:val="-4"/>
        </w:rPr>
        <w:t xml:space="preserve"> </w:t>
      </w:r>
      <w:r>
        <w:t>metric</w:t>
      </w:r>
      <w:r>
        <w:rPr>
          <w:spacing w:val="-5"/>
        </w:rPr>
        <w:t xml:space="preserve"> </w:t>
      </w:r>
      <w:r>
        <w:t>for</w:t>
      </w:r>
      <w:r>
        <w:rPr>
          <w:spacing w:val="-3"/>
        </w:rPr>
        <w:t xml:space="preserve"> </w:t>
      </w:r>
      <w:r>
        <w:t>success)</w:t>
      </w:r>
      <w:r>
        <w:rPr>
          <w:spacing w:val="-3"/>
        </w:rPr>
        <w:t xml:space="preserve"> </w:t>
      </w:r>
      <w:r>
        <w:t>900</w:t>
      </w:r>
      <w:r>
        <w:rPr>
          <w:spacing w:val="-6"/>
        </w:rPr>
        <w:t xml:space="preserve"> </w:t>
      </w:r>
      <w:r>
        <w:t>miles</w:t>
      </w:r>
      <w:r>
        <w:rPr>
          <w:spacing w:val="-5"/>
        </w:rPr>
        <w:t xml:space="preserve"> </w:t>
      </w:r>
      <w:r>
        <w:t>of</w:t>
      </w:r>
      <w:r>
        <w:rPr>
          <w:spacing w:val="-2"/>
        </w:rPr>
        <w:t xml:space="preserve"> </w:t>
      </w:r>
      <w:r>
        <w:t>riparian</w:t>
      </w:r>
      <w:r>
        <w:rPr>
          <w:spacing w:val="-5"/>
        </w:rPr>
        <w:t xml:space="preserve"> </w:t>
      </w:r>
      <w:r>
        <w:t>forest</w:t>
      </w:r>
      <w:r>
        <w:rPr>
          <w:spacing w:val="-3"/>
        </w:rPr>
        <w:t xml:space="preserve"> </w:t>
      </w:r>
      <w:r>
        <w:t>buffers</w:t>
      </w:r>
      <w:r>
        <w:rPr>
          <w:spacing w:val="-8"/>
        </w:rPr>
        <w:t xml:space="preserve"> </w:t>
      </w:r>
      <w:r>
        <w:t>planted</w:t>
      </w:r>
      <w:r>
        <w:rPr>
          <w:spacing w:val="-8"/>
        </w:rPr>
        <w:t xml:space="preserve"> </w:t>
      </w:r>
      <w:r>
        <w:t>and</w:t>
      </w:r>
      <w:r>
        <w:rPr>
          <w:spacing w:val="-5"/>
        </w:rPr>
        <w:t xml:space="preserve"> </w:t>
      </w:r>
      <w:r>
        <w:t>preserved</w:t>
      </w:r>
      <w:r>
        <w:rPr>
          <w:spacing w:val="-6"/>
        </w:rPr>
        <w:t xml:space="preserve"> </w:t>
      </w:r>
      <w:r>
        <w:t>per</w:t>
      </w:r>
      <w:r>
        <w:rPr>
          <w:spacing w:val="-4"/>
        </w:rPr>
        <w:t xml:space="preserve"> year</w:t>
      </w:r>
    </w:p>
    <w:p w14:paraId="242C5604" w14:textId="77777777" w:rsidR="00B97B4E" w:rsidRDefault="00B97B4E">
      <w:pPr>
        <w:pStyle w:val="BodyText"/>
        <w:spacing w:before="7"/>
        <w:rPr>
          <w:sz w:val="11"/>
        </w:rPr>
      </w:pP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393"/>
      </w:tblGrid>
      <w:tr w:rsidR="00B97B4E" w14:paraId="356994D3" w14:textId="77777777">
        <w:trPr>
          <w:trHeight w:val="273"/>
        </w:trPr>
        <w:tc>
          <w:tcPr>
            <w:tcW w:w="14393" w:type="dxa"/>
          </w:tcPr>
          <w:p w14:paraId="53EC9053" w14:textId="77777777" w:rsidR="00B97B4E" w:rsidRDefault="002467BA">
            <w:pPr>
              <w:pStyle w:val="TableParagraph"/>
              <w:spacing w:line="253" w:lineRule="exact"/>
              <w:rPr>
                <w:sz w:val="24"/>
              </w:rPr>
            </w:pPr>
            <w:r>
              <w:rPr>
                <w:b/>
                <w:sz w:val="24"/>
              </w:rPr>
              <w:t>Instructions:</w:t>
            </w:r>
            <w:r>
              <w:rPr>
                <w:b/>
                <w:spacing w:val="-12"/>
                <w:sz w:val="24"/>
              </w:rPr>
              <w:t xml:space="preserve"> </w:t>
            </w:r>
            <w:r>
              <w:rPr>
                <w:sz w:val="24"/>
              </w:rPr>
              <w:t>Before</w:t>
            </w:r>
            <w:r>
              <w:rPr>
                <w:spacing w:val="-6"/>
                <w:sz w:val="24"/>
              </w:rPr>
              <w:t xml:space="preserve"> </w:t>
            </w:r>
            <w:r>
              <w:rPr>
                <w:sz w:val="24"/>
              </w:rPr>
              <w:t>your</w:t>
            </w:r>
            <w:r>
              <w:rPr>
                <w:spacing w:val="-5"/>
                <w:sz w:val="24"/>
              </w:rPr>
              <w:t xml:space="preserve"> </w:t>
            </w:r>
            <w:r>
              <w:rPr>
                <w:sz w:val="24"/>
              </w:rPr>
              <w:t>quarterly</w:t>
            </w:r>
            <w:r>
              <w:rPr>
                <w:spacing w:val="-5"/>
                <w:sz w:val="24"/>
              </w:rPr>
              <w:t xml:space="preserve"> </w:t>
            </w:r>
            <w:r>
              <w:rPr>
                <w:sz w:val="24"/>
              </w:rPr>
              <w:t>progress</w:t>
            </w:r>
            <w:r>
              <w:rPr>
                <w:spacing w:val="-8"/>
                <w:sz w:val="24"/>
              </w:rPr>
              <w:t xml:space="preserve"> </w:t>
            </w:r>
            <w:r>
              <w:rPr>
                <w:sz w:val="24"/>
              </w:rPr>
              <w:t>meeting,</w:t>
            </w:r>
            <w:r>
              <w:rPr>
                <w:spacing w:val="-3"/>
                <w:sz w:val="24"/>
              </w:rPr>
              <w:t xml:space="preserve"> </w:t>
            </w:r>
            <w:r>
              <w:rPr>
                <w:sz w:val="24"/>
              </w:rPr>
              <w:t>provide</w:t>
            </w:r>
            <w:r>
              <w:rPr>
                <w:spacing w:val="-6"/>
                <w:sz w:val="24"/>
              </w:rPr>
              <w:t xml:space="preserve"> </w:t>
            </w:r>
            <w:r>
              <w:rPr>
                <w:sz w:val="24"/>
              </w:rPr>
              <w:t>the</w:t>
            </w:r>
            <w:r>
              <w:rPr>
                <w:spacing w:val="-3"/>
                <w:sz w:val="24"/>
              </w:rPr>
              <w:t xml:space="preserve"> </w:t>
            </w:r>
            <w:r>
              <w:rPr>
                <w:sz w:val="24"/>
              </w:rPr>
              <w:t>status</w:t>
            </w:r>
            <w:r>
              <w:rPr>
                <w:spacing w:val="-8"/>
                <w:sz w:val="24"/>
              </w:rPr>
              <w:t xml:space="preserve"> </w:t>
            </w:r>
            <w:r>
              <w:rPr>
                <w:sz w:val="24"/>
              </w:rPr>
              <w:t>of</w:t>
            </w:r>
            <w:r>
              <w:rPr>
                <w:spacing w:val="-2"/>
                <w:sz w:val="24"/>
              </w:rPr>
              <w:t xml:space="preserve"> </w:t>
            </w:r>
            <w:r>
              <w:rPr>
                <w:sz w:val="24"/>
              </w:rPr>
              <w:t>individual</w:t>
            </w:r>
            <w:r>
              <w:rPr>
                <w:spacing w:val="-4"/>
                <w:sz w:val="24"/>
              </w:rPr>
              <w:t xml:space="preserve"> </w:t>
            </w:r>
            <w:r>
              <w:rPr>
                <w:sz w:val="24"/>
              </w:rPr>
              <w:t>actions</w:t>
            </w:r>
            <w:r>
              <w:rPr>
                <w:spacing w:val="-5"/>
                <w:sz w:val="24"/>
              </w:rPr>
              <w:t xml:space="preserve"> </w:t>
            </w:r>
            <w:r>
              <w:rPr>
                <w:sz w:val="24"/>
              </w:rPr>
              <w:t>in</w:t>
            </w:r>
            <w:r>
              <w:rPr>
                <w:spacing w:val="-5"/>
                <w:sz w:val="24"/>
              </w:rPr>
              <w:t xml:space="preserve"> </w:t>
            </w:r>
            <w:r>
              <w:rPr>
                <w:sz w:val="24"/>
              </w:rPr>
              <w:t>the</w:t>
            </w:r>
            <w:r>
              <w:rPr>
                <w:spacing w:val="-8"/>
                <w:sz w:val="24"/>
              </w:rPr>
              <w:t xml:space="preserve"> </w:t>
            </w:r>
            <w:r>
              <w:rPr>
                <w:sz w:val="24"/>
              </w:rPr>
              <w:t>table</w:t>
            </w:r>
            <w:r>
              <w:rPr>
                <w:spacing w:val="-7"/>
                <w:sz w:val="24"/>
              </w:rPr>
              <w:t xml:space="preserve"> </w:t>
            </w:r>
            <w:r>
              <w:rPr>
                <w:sz w:val="24"/>
              </w:rPr>
              <w:t>below</w:t>
            </w:r>
            <w:r>
              <w:rPr>
                <w:spacing w:val="-2"/>
                <w:sz w:val="24"/>
              </w:rPr>
              <w:t xml:space="preserve"> </w:t>
            </w:r>
            <w:r>
              <w:rPr>
                <w:sz w:val="24"/>
              </w:rPr>
              <w:t>using</w:t>
            </w:r>
            <w:r>
              <w:rPr>
                <w:spacing w:val="-5"/>
                <w:sz w:val="24"/>
              </w:rPr>
              <w:t xml:space="preserve"> </w:t>
            </w:r>
            <w:r>
              <w:rPr>
                <w:sz w:val="24"/>
              </w:rPr>
              <w:t>this</w:t>
            </w:r>
            <w:r>
              <w:rPr>
                <w:spacing w:val="-8"/>
                <w:sz w:val="24"/>
              </w:rPr>
              <w:t xml:space="preserve"> </w:t>
            </w:r>
            <w:r>
              <w:rPr>
                <w:sz w:val="24"/>
              </w:rPr>
              <w:t>color</w:t>
            </w:r>
            <w:r>
              <w:rPr>
                <w:spacing w:val="-4"/>
                <w:sz w:val="24"/>
              </w:rPr>
              <w:t xml:space="preserve"> key.</w:t>
            </w:r>
          </w:p>
        </w:tc>
      </w:tr>
      <w:tr w:rsidR="00B97B4E" w14:paraId="5DF670D9" w14:textId="77777777">
        <w:trPr>
          <w:trHeight w:val="249"/>
        </w:trPr>
        <w:tc>
          <w:tcPr>
            <w:tcW w:w="14393" w:type="dxa"/>
            <w:shd w:val="clear" w:color="auto" w:fill="E0EDD9"/>
          </w:tcPr>
          <w:p w14:paraId="2E7F1FDF" w14:textId="77777777" w:rsidR="00B97B4E" w:rsidRDefault="002467BA">
            <w:pPr>
              <w:pStyle w:val="TableParagraph"/>
              <w:spacing w:line="229" w:lineRule="exact"/>
            </w:pPr>
            <w:r>
              <w:t>Action</w:t>
            </w:r>
            <w:r>
              <w:rPr>
                <w:spacing w:val="-14"/>
              </w:rPr>
              <w:t xml:space="preserve"> </w:t>
            </w:r>
            <w:r>
              <w:t>has</w:t>
            </w:r>
            <w:r>
              <w:rPr>
                <w:spacing w:val="-8"/>
              </w:rPr>
              <w:t xml:space="preserve"> </w:t>
            </w:r>
            <w:r>
              <w:t>been</w:t>
            </w:r>
            <w:r>
              <w:rPr>
                <w:spacing w:val="-9"/>
              </w:rPr>
              <w:t xml:space="preserve"> </w:t>
            </w:r>
            <w:r>
              <w:t>completed</w:t>
            </w:r>
            <w:r>
              <w:rPr>
                <w:spacing w:val="-10"/>
              </w:rPr>
              <w:t xml:space="preserve"> </w:t>
            </w:r>
            <w:r>
              <w:t>or</w:t>
            </w:r>
            <w:r>
              <w:rPr>
                <w:spacing w:val="-8"/>
              </w:rPr>
              <w:t xml:space="preserve"> </w:t>
            </w:r>
            <w:r>
              <w:t>is</w:t>
            </w:r>
            <w:r>
              <w:rPr>
                <w:spacing w:val="-10"/>
              </w:rPr>
              <w:t xml:space="preserve"> </w:t>
            </w:r>
            <w:r>
              <w:t>moving</w:t>
            </w:r>
            <w:r>
              <w:rPr>
                <w:spacing w:val="-6"/>
              </w:rPr>
              <w:t xml:space="preserve"> </w:t>
            </w:r>
            <w:r>
              <w:t>forward</w:t>
            </w:r>
            <w:r>
              <w:rPr>
                <w:spacing w:val="-10"/>
              </w:rPr>
              <w:t xml:space="preserve"> </w:t>
            </w:r>
            <w:r>
              <w:t>as</w:t>
            </w:r>
            <w:r>
              <w:rPr>
                <w:spacing w:val="-5"/>
              </w:rPr>
              <w:t xml:space="preserve"> </w:t>
            </w:r>
            <w:r>
              <w:rPr>
                <w:spacing w:val="-2"/>
              </w:rPr>
              <w:t>planned.</w:t>
            </w:r>
          </w:p>
        </w:tc>
      </w:tr>
      <w:tr w:rsidR="00B97B4E" w14:paraId="7DE62C9A" w14:textId="77777777">
        <w:trPr>
          <w:trHeight w:val="249"/>
        </w:trPr>
        <w:tc>
          <w:tcPr>
            <w:tcW w:w="14393" w:type="dxa"/>
            <w:shd w:val="clear" w:color="auto" w:fill="FFF0CC"/>
          </w:tcPr>
          <w:p w14:paraId="52540F92" w14:textId="77777777" w:rsidR="00B97B4E" w:rsidRDefault="002467BA">
            <w:pPr>
              <w:pStyle w:val="TableParagraph"/>
              <w:spacing w:line="229" w:lineRule="exact"/>
            </w:pPr>
            <w:r>
              <w:t>Action</w:t>
            </w:r>
            <w:r>
              <w:rPr>
                <w:spacing w:val="-13"/>
              </w:rPr>
              <w:t xml:space="preserve"> </w:t>
            </w:r>
            <w:r>
              <w:t>has</w:t>
            </w:r>
            <w:r>
              <w:rPr>
                <w:spacing w:val="-8"/>
              </w:rPr>
              <w:t xml:space="preserve"> </w:t>
            </w:r>
            <w:r>
              <w:t>encountered</w:t>
            </w:r>
            <w:r>
              <w:rPr>
                <w:spacing w:val="-11"/>
              </w:rPr>
              <w:t xml:space="preserve"> </w:t>
            </w:r>
            <w:r>
              <w:t>minor</w:t>
            </w:r>
            <w:r>
              <w:rPr>
                <w:spacing w:val="-10"/>
              </w:rPr>
              <w:t xml:space="preserve"> </w:t>
            </w:r>
            <w:r>
              <w:rPr>
                <w:spacing w:val="-2"/>
              </w:rPr>
              <w:t>obstacles.</w:t>
            </w:r>
          </w:p>
        </w:tc>
      </w:tr>
      <w:tr w:rsidR="00B97B4E" w14:paraId="6C9FA777" w14:textId="77777777">
        <w:trPr>
          <w:trHeight w:val="251"/>
        </w:trPr>
        <w:tc>
          <w:tcPr>
            <w:tcW w:w="14393" w:type="dxa"/>
            <w:shd w:val="clear" w:color="auto" w:fill="FBCFD4"/>
          </w:tcPr>
          <w:p w14:paraId="024A049D" w14:textId="77777777" w:rsidR="00B97B4E" w:rsidRDefault="002467BA">
            <w:pPr>
              <w:pStyle w:val="TableParagraph"/>
              <w:spacing w:line="232" w:lineRule="exact"/>
            </w:pPr>
            <w:r>
              <w:t>Action</w:t>
            </w:r>
            <w:r>
              <w:rPr>
                <w:spacing w:val="-11"/>
              </w:rPr>
              <w:t xml:space="preserve"> </w:t>
            </w:r>
            <w:r>
              <w:t>has</w:t>
            </w:r>
            <w:r>
              <w:rPr>
                <w:spacing w:val="-7"/>
              </w:rPr>
              <w:t xml:space="preserve"> </w:t>
            </w:r>
            <w:r>
              <w:t>not</w:t>
            </w:r>
            <w:r>
              <w:rPr>
                <w:spacing w:val="-9"/>
              </w:rPr>
              <w:t xml:space="preserve"> </w:t>
            </w:r>
            <w:r>
              <w:t>been</w:t>
            </w:r>
            <w:r>
              <w:rPr>
                <w:spacing w:val="-8"/>
              </w:rPr>
              <w:t xml:space="preserve"> </w:t>
            </w:r>
            <w:r>
              <w:t>taken</w:t>
            </w:r>
            <w:r>
              <w:rPr>
                <w:spacing w:val="-8"/>
              </w:rPr>
              <w:t xml:space="preserve"> </w:t>
            </w:r>
            <w:r>
              <w:t>or</w:t>
            </w:r>
            <w:r>
              <w:rPr>
                <w:spacing w:val="-7"/>
              </w:rPr>
              <w:t xml:space="preserve"> </w:t>
            </w:r>
            <w:r>
              <w:t>has</w:t>
            </w:r>
            <w:r>
              <w:rPr>
                <w:spacing w:val="-9"/>
              </w:rPr>
              <w:t xml:space="preserve"> </w:t>
            </w:r>
            <w:r>
              <w:t>encountered</w:t>
            </w:r>
            <w:r>
              <w:rPr>
                <w:spacing w:val="-4"/>
              </w:rPr>
              <w:t xml:space="preserve"> </w:t>
            </w:r>
            <w:r>
              <w:t>a</w:t>
            </w:r>
            <w:r>
              <w:rPr>
                <w:spacing w:val="-11"/>
              </w:rPr>
              <w:t xml:space="preserve"> </w:t>
            </w:r>
            <w:r>
              <w:t>serious</w:t>
            </w:r>
            <w:r>
              <w:rPr>
                <w:spacing w:val="-5"/>
              </w:rPr>
              <w:t xml:space="preserve"> </w:t>
            </w:r>
            <w:r>
              <w:rPr>
                <w:spacing w:val="-2"/>
              </w:rPr>
              <w:t>barrier.</w:t>
            </w:r>
          </w:p>
        </w:tc>
      </w:tr>
    </w:tbl>
    <w:p w14:paraId="43E8756C" w14:textId="77777777" w:rsidR="00B97B4E" w:rsidRDefault="002467BA">
      <w:pPr>
        <w:pStyle w:val="BodyText"/>
        <w:spacing w:before="1"/>
        <w:ind w:left="180"/>
      </w:pPr>
      <w:r>
        <w:t>Additional</w:t>
      </w:r>
      <w:r>
        <w:rPr>
          <w:spacing w:val="-9"/>
        </w:rPr>
        <w:t xml:space="preserve"> </w:t>
      </w:r>
      <w:r>
        <w:t>instructions</w:t>
      </w:r>
      <w:r>
        <w:rPr>
          <w:spacing w:val="-7"/>
        </w:rPr>
        <w:t xml:space="preserve"> </w:t>
      </w:r>
      <w:r>
        <w:t>for</w:t>
      </w:r>
      <w:r>
        <w:rPr>
          <w:spacing w:val="-5"/>
        </w:rPr>
        <w:t xml:space="preserve"> </w:t>
      </w:r>
      <w:r>
        <w:t>completing</w:t>
      </w:r>
      <w:r>
        <w:rPr>
          <w:spacing w:val="-4"/>
        </w:rPr>
        <w:t xml:space="preserve"> </w:t>
      </w:r>
      <w:r>
        <w:t>or</w:t>
      </w:r>
      <w:r>
        <w:rPr>
          <w:spacing w:val="-5"/>
        </w:rPr>
        <w:t xml:space="preserve"> </w:t>
      </w:r>
      <w:r>
        <w:t>updating</w:t>
      </w:r>
      <w:r>
        <w:rPr>
          <w:spacing w:val="-4"/>
        </w:rPr>
        <w:t xml:space="preserve"> </w:t>
      </w:r>
      <w:r>
        <w:t>your</w:t>
      </w:r>
      <w:r>
        <w:rPr>
          <w:spacing w:val="-5"/>
        </w:rPr>
        <w:t xml:space="preserve"> </w:t>
      </w:r>
      <w:r>
        <w:t>logic</w:t>
      </w:r>
      <w:r>
        <w:rPr>
          <w:spacing w:val="-5"/>
        </w:rPr>
        <w:t xml:space="preserve"> </w:t>
      </w:r>
      <w:r>
        <w:t>and</w:t>
      </w:r>
      <w:r>
        <w:rPr>
          <w:spacing w:val="-4"/>
        </w:rPr>
        <w:t xml:space="preserve"> </w:t>
      </w:r>
      <w:r>
        <w:t>action</w:t>
      </w:r>
      <w:r>
        <w:rPr>
          <w:spacing w:val="-7"/>
        </w:rPr>
        <w:t xml:space="preserve"> </w:t>
      </w:r>
      <w:r>
        <w:t>plan</w:t>
      </w:r>
      <w:r>
        <w:rPr>
          <w:spacing w:val="-5"/>
        </w:rPr>
        <w:t xml:space="preserve"> </w:t>
      </w:r>
      <w:r>
        <w:t>can</w:t>
      </w:r>
      <w:r>
        <w:rPr>
          <w:spacing w:val="-4"/>
        </w:rPr>
        <w:t xml:space="preserve"> </w:t>
      </w:r>
      <w:r>
        <w:t>be</w:t>
      </w:r>
      <w:r>
        <w:rPr>
          <w:spacing w:val="-6"/>
        </w:rPr>
        <w:t xml:space="preserve"> </w:t>
      </w:r>
      <w:r>
        <w:t>found</w:t>
      </w:r>
      <w:r>
        <w:rPr>
          <w:spacing w:val="-7"/>
        </w:rPr>
        <w:t xml:space="preserve"> </w:t>
      </w:r>
      <w:r>
        <w:t>on</w:t>
      </w:r>
      <w:r>
        <w:rPr>
          <w:spacing w:val="-2"/>
        </w:rPr>
        <w:t xml:space="preserve"> </w:t>
      </w:r>
      <w:hyperlink r:id="rId8">
        <w:proofErr w:type="spellStart"/>
        <w:r>
          <w:rPr>
            <w:color w:val="0461C1"/>
            <w:spacing w:val="-2"/>
            <w:u w:val="single" w:color="0461C1"/>
          </w:rPr>
          <w:t>ChesapeakeDecisions</w:t>
        </w:r>
        <w:proofErr w:type="spellEnd"/>
      </w:hyperlink>
      <w:r>
        <w:rPr>
          <w:spacing w:val="-2"/>
        </w:rPr>
        <w:t>.</w:t>
      </w:r>
    </w:p>
    <w:p w14:paraId="47ED7E16" w14:textId="77777777" w:rsidR="00B97B4E" w:rsidRDefault="00B97B4E">
      <w:pPr>
        <w:pStyle w:val="BodyText"/>
        <w:spacing w:before="4"/>
        <w:rPr>
          <w:sz w:val="25"/>
        </w:rPr>
      </w:pPr>
    </w:p>
    <w:tbl>
      <w:tblPr>
        <w:tblW w:w="0" w:type="auto"/>
        <w:tblInd w:w="20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43" w:type="dxa"/>
          <w:right w:w="43" w:type="dxa"/>
        </w:tblCellMar>
        <w:tblLook w:val="01E0" w:firstRow="1" w:lastRow="1" w:firstColumn="1" w:lastColumn="1" w:noHBand="0" w:noVBand="0"/>
      </w:tblPr>
      <w:tblGrid>
        <w:gridCol w:w="2001"/>
        <w:gridCol w:w="2340"/>
        <w:gridCol w:w="3060"/>
        <w:gridCol w:w="1440"/>
        <w:gridCol w:w="2160"/>
        <w:gridCol w:w="1800"/>
        <w:gridCol w:w="1485"/>
      </w:tblGrid>
      <w:tr w:rsidR="00EA6CD1" w14:paraId="109809DA" w14:textId="77777777" w:rsidTr="00BD2373">
        <w:trPr>
          <w:trHeight w:val="1135"/>
        </w:trPr>
        <w:tc>
          <w:tcPr>
            <w:tcW w:w="2001" w:type="dxa"/>
            <w:tcBorders>
              <w:top w:val="nil"/>
              <w:left w:val="nil"/>
              <w:bottom w:val="nil"/>
              <w:right w:val="nil"/>
            </w:tcBorders>
            <w:shd w:val="clear" w:color="auto" w:fill="4470C4"/>
          </w:tcPr>
          <w:p w14:paraId="3C875F43" w14:textId="27EB79A1" w:rsidR="001500A1" w:rsidRPr="001500A1" w:rsidRDefault="001500A1" w:rsidP="001500A1">
            <w:pPr>
              <w:pStyle w:val="TableParagraph"/>
              <w:spacing w:before="10"/>
              <w:ind w:left="0"/>
              <w:jc w:val="center"/>
              <w:rPr>
                <w:color w:val="FFFFFF" w:themeColor="background1"/>
                <w:sz w:val="35"/>
              </w:rPr>
            </w:pPr>
            <w:r w:rsidRPr="001500A1">
              <w:rPr>
                <w:color w:val="FFFFFF" w:themeColor="background1"/>
                <w:sz w:val="35"/>
              </w:rPr>
              <w:t>Factor</w:t>
            </w:r>
          </w:p>
        </w:tc>
        <w:tc>
          <w:tcPr>
            <w:tcW w:w="2340" w:type="dxa"/>
            <w:tcBorders>
              <w:top w:val="nil"/>
              <w:left w:val="nil"/>
              <w:bottom w:val="nil"/>
              <w:right w:val="nil"/>
            </w:tcBorders>
            <w:shd w:val="clear" w:color="auto" w:fill="4470C4"/>
          </w:tcPr>
          <w:p w14:paraId="305E4EFA" w14:textId="54FCCD2C" w:rsidR="001500A1" w:rsidRPr="001500A1" w:rsidRDefault="001500A1" w:rsidP="001500A1">
            <w:pPr>
              <w:pStyle w:val="TableParagraph"/>
              <w:spacing w:before="10"/>
              <w:ind w:left="0"/>
              <w:jc w:val="center"/>
              <w:rPr>
                <w:color w:val="FFFFFF" w:themeColor="background1"/>
                <w:sz w:val="35"/>
              </w:rPr>
            </w:pPr>
            <w:r w:rsidRPr="001500A1">
              <w:rPr>
                <w:color w:val="FFFFFF" w:themeColor="background1"/>
                <w:sz w:val="35"/>
              </w:rPr>
              <w:t>Current Efforts</w:t>
            </w:r>
          </w:p>
        </w:tc>
        <w:tc>
          <w:tcPr>
            <w:tcW w:w="3060" w:type="dxa"/>
            <w:tcBorders>
              <w:top w:val="nil"/>
              <w:left w:val="nil"/>
              <w:bottom w:val="nil"/>
              <w:right w:val="nil"/>
            </w:tcBorders>
            <w:shd w:val="clear" w:color="auto" w:fill="4470C4"/>
          </w:tcPr>
          <w:p w14:paraId="2D08AB28" w14:textId="4B3EFCC3" w:rsidR="001500A1" w:rsidRPr="001500A1" w:rsidRDefault="001500A1" w:rsidP="001500A1">
            <w:pPr>
              <w:pStyle w:val="TableParagraph"/>
              <w:spacing w:before="10"/>
              <w:ind w:left="0"/>
              <w:jc w:val="center"/>
              <w:rPr>
                <w:color w:val="FFFFFF" w:themeColor="background1"/>
                <w:sz w:val="35"/>
              </w:rPr>
            </w:pPr>
            <w:r w:rsidRPr="001500A1">
              <w:rPr>
                <w:color w:val="FFFFFF" w:themeColor="background1"/>
                <w:sz w:val="35"/>
              </w:rPr>
              <w:t>Gap</w:t>
            </w:r>
          </w:p>
        </w:tc>
        <w:tc>
          <w:tcPr>
            <w:tcW w:w="1440" w:type="dxa"/>
            <w:tcBorders>
              <w:top w:val="nil"/>
              <w:left w:val="nil"/>
              <w:bottom w:val="nil"/>
              <w:right w:val="nil"/>
            </w:tcBorders>
            <w:shd w:val="clear" w:color="auto" w:fill="4470C4"/>
          </w:tcPr>
          <w:p w14:paraId="409AEB4F" w14:textId="46BC5FFA" w:rsidR="001500A1" w:rsidRPr="001500A1" w:rsidRDefault="001500A1" w:rsidP="001500A1">
            <w:pPr>
              <w:pStyle w:val="TableParagraph"/>
              <w:spacing w:before="10"/>
              <w:ind w:left="0"/>
              <w:jc w:val="center"/>
              <w:rPr>
                <w:color w:val="FFFFFF" w:themeColor="background1"/>
                <w:sz w:val="35"/>
              </w:rPr>
            </w:pPr>
            <w:r w:rsidRPr="001500A1">
              <w:rPr>
                <w:color w:val="FFFFFF" w:themeColor="background1"/>
                <w:sz w:val="35"/>
              </w:rPr>
              <w:t>Actions</w:t>
            </w:r>
          </w:p>
        </w:tc>
        <w:tc>
          <w:tcPr>
            <w:tcW w:w="2160" w:type="dxa"/>
            <w:tcBorders>
              <w:top w:val="nil"/>
              <w:left w:val="nil"/>
              <w:bottom w:val="nil"/>
              <w:right w:val="nil"/>
            </w:tcBorders>
            <w:shd w:val="clear" w:color="auto" w:fill="4470C4"/>
          </w:tcPr>
          <w:p w14:paraId="1241FE02" w14:textId="4C564390" w:rsidR="001500A1" w:rsidRPr="001500A1" w:rsidRDefault="001500A1" w:rsidP="001500A1">
            <w:pPr>
              <w:pStyle w:val="TableParagraph"/>
              <w:spacing w:before="10"/>
              <w:ind w:left="0"/>
              <w:jc w:val="center"/>
              <w:rPr>
                <w:color w:val="FFFFFF" w:themeColor="background1"/>
                <w:sz w:val="35"/>
              </w:rPr>
            </w:pPr>
            <w:r w:rsidRPr="001500A1">
              <w:rPr>
                <w:color w:val="FFFFFF" w:themeColor="background1"/>
                <w:sz w:val="35"/>
              </w:rPr>
              <w:t>Metrics</w:t>
            </w:r>
          </w:p>
        </w:tc>
        <w:tc>
          <w:tcPr>
            <w:tcW w:w="1800" w:type="dxa"/>
            <w:tcBorders>
              <w:top w:val="nil"/>
              <w:left w:val="nil"/>
              <w:bottom w:val="nil"/>
              <w:right w:val="nil"/>
            </w:tcBorders>
            <w:shd w:val="clear" w:color="auto" w:fill="4470C4"/>
          </w:tcPr>
          <w:p w14:paraId="08BA5112" w14:textId="292E9A29" w:rsidR="001500A1" w:rsidRPr="001500A1" w:rsidRDefault="001500A1" w:rsidP="001500A1">
            <w:pPr>
              <w:pStyle w:val="TableParagraph"/>
              <w:spacing w:before="89"/>
              <w:ind w:left="132" w:right="108" w:firstLine="4"/>
              <w:jc w:val="center"/>
              <w:rPr>
                <w:color w:val="FFFFFF" w:themeColor="background1"/>
                <w:spacing w:val="-2"/>
                <w:sz w:val="28"/>
              </w:rPr>
            </w:pPr>
            <w:r w:rsidRPr="001500A1">
              <w:rPr>
                <w:color w:val="FFFFFF" w:themeColor="background1"/>
                <w:spacing w:val="-2"/>
                <w:sz w:val="28"/>
              </w:rPr>
              <w:t>Expected Response and Application</w:t>
            </w:r>
          </w:p>
        </w:tc>
        <w:tc>
          <w:tcPr>
            <w:tcW w:w="1485" w:type="dxa"/>
            <w:tcBorders>
              <w:top w:val="nil"/>
              <w:left w:val="nil"/>
              <w:bottom w:val="nil"/>
              <w:right w:val="nil"/>
            </w:tcBorders>
            <w:shd w:val="clear" w:color="auto" w:fill="4470C4"/>
          </w:tcPr>
          <w:p w14:paraId="6EC4D7CF" w14:textId="6347138C" w:rsidR="001500A1" w:rsidRPr="001500A1" w:rsidRDefault="001500A1" w:rsidP="001500A1">
            <w:pPr>
              <w:pStyle w:val="TableParagraph"/>
              <w:spacing w:before="10"/>
              <w:ind w:left="0"/>
              <w:jc w:val="center"/>
              <w:rPr>
                <w:color w:val="FFFFFF" w:themeColor="background1"/>
                <w:sz w:val="35"/>
              </w:rPr>
            </w:pPr>
            <w:r w:rsidRPr="001500A1">
              <w:rPr>
                <w:color w:val="FFFFFF" w:themeColor="background1"/>
                <w:sz w:val="35"/>
              </w:rPr>
              <w:t>Learn/</w:t>
            </w:r>
            <w:r w:rsidR="00EA6CD1">
              <w:rPr>
                <w:color w:val="FFFFFF" w:themeColor="background1"/>
                <w:sz w:val="35"/>
              </w:rPr>
              <w:t xml:space="preserve"> </w:t>
            </w:r>
            <w:r w:rsidRPr="001500A1">
              <w:rPr>
                <w:color w:val="FFFFFF" w:themeColor="background1"/>
                <w:sz w:val="35"/>
              </w:rPr>
              <w:t>Adapt</w:t>
            </w:r>
          </w:p>
        </w:tc>
      </w:tr>
      <w:tr w:rsidR="00EA6CD1" w14:paraId="58D8A258" w14:textId="77777777" w:rsidTr="00BD2373">
        <w:trPr>
          <w:trHeight w:val="453"/>
        </w:trPr>
        <w:tc>
          <w:tcPr>
            <w:tcW w:w="2001" w:type="dxa"/>
            <w:tcBorders>
              <w:top w:val="nil"/>
            </w:tcBorders>
            <w:shd w:val="clear" w:color="auto" w:fill="BDBDBD"/>
          </w:tcPr>
          <w:p w14:paraId="11789EFC" w14:textId="15A328DF" w:rsidR="001500A1" w:rsidRPr="001500A1" w:rsidRDefault="001500A1">
            <w:pPr>
              <w:pStyle w:val="TableParagraph"/>
              <w:ind w:left="0"/>
              <w:rPr>
                <w:rFonts w:ascii="Times New Roman"/>
                <w:i/>
                <w:iCs/>
              </w:rPr>
            </w:pPr>
            <w:r w:rsidRPr="001500A1">
              <w:rPr>
                <w:rFonts w:ascii="Times New Roman"/>
                <w:i/>
                <w:iCs/>
              </w:rPr>
              <w:t>What is impacting our ability to achieve our outcome?</w:t>
            </w:r>
          </w:p>
        </w:tc>
        <w:tc>
          <w:tcPr>
            <w:tcW w:w="2340" w:type="dxa"/>
            <w:tcBorders>
              <w:top w:val="nil"/>
            </w:tcBorders>
            <w:shd w:val="clear" w:color="auto" w:fill="BDBDBD"/>
          </w:tcPr>
          <w:p w14:paraId="5B77D5AE" w14:textId="1519D41B" w:rsidR="001500A1" w:rsidRPr="001500A1" w:rsidRDefault="001500A1">
            <w:pPr>
              <w:pStyle w:val="TableParagraph"/>
              <w:ind w:left="0"/>
              <w:rPr>
                <w:rFonts w:ascii="Times New Roman"/>
                <w:i/>
                <w:iCs/>
              </w:rPr>
            </w:pPr>
            <w:r w:rsidRPr="001500A1">
              <w:rPr>
                <w:rFonts w:ascii="Times New Roman"/>
                <w:i/>
                <w:iCs/>
              </w:rPr>
              <w:t>What current efforts are addressing this factor?</w:t>
            </w:r>
          </w:p>
        </w:tc>
        <w:tc>
          <w:tcPr>
            <w:tcW w:w="3060" w:type="dxa"/>
            <w:tcBorders>
              <w:top w:val="nil"/>
            </w:tcBorders>
            <w:shd w:val="clear" w:color="auto" w:fill="BDBDBD"/>
          </w:tcPr>
          <w:p w14:paraId="1F4D4D87" w14:textId="569F0C0B" w:rsidR="001500A1" w:rsidRPr="001500A1" w:rsidRDefault="001500A1">
            <w:pPr>
              <w:pStyle w:val="TableParagraph"/>
              <w:ind w:left="0"/>
              <w:rPr>
                <w:rFonts w:ascii="Times New Roman"/>
                <w:i/>
                <w:iCs/>
              </w:rPr>
            </w:pPr>
            <w:r w:rsidRPr="001500A1">
              <w:rPr>
                <w:rFonts w:ascii="Times New Roman"/>
                <w:i/>
                <w:iCs/>
              </w:rPr>
              <w:t>What further efforts or information are needed to fully address this factor?</w:t>
            </w:r>
          </w:p>
        </w:tc>
        <w:tc>
          <w:tcPr>
            <w:tcW w:w="1440" w:type="dxa"/>
            <w:tcBorders>
              <w:top w:val="nil"/>
            </w:tcBorders>
            <w:shd w:val="clear" w:color="auto" w:fill="BDBDBD"/>
          </w:tcPr>
          <w:p w14:paraId="73A3FB4C" w14:textId="554F08D9" w:rsidR="001500A1" w:rsidRPr="001500A1" w:rsidRDefault="001500A1">
            <w:pPr>
              <w:pStyle w:val="TableParagraph"/>
              <w:ind w:left="0"/>
              <w:rPr>
                <w:rFonts w:ascii="Times New Roman"/>
                <w:i/>
                <w:iCs/>
              </w:rPr>
            </w:pPr>
            <w:r w:rsidRPr="001500A1">
              <w:rPr>
                <w:rFonts w:ascii="Times New Roman"/>
                <w:i/>
                <w:iCs/>
              </w:rPr>
              <w:t>What actions are essential (to help fill this gap) to achieve our outcome?</w:t>
            </w:r>
          </w:p>
        </w:tc>
        <w:tc>
          <w:tcPr>
            <w:tcW w:w="2160" w:type="dxa"/>
            <w:tcBorders>
              <w:top w:val="nil"/>
            </w:tcBorders>
            <w:shd w:val="clear" w:color="auto" w:fill="BDBDBD"/>
          </w:tcPr>
          <w:p w14:paraId="74EC88D8" w14:textId="0570E443" w:rsidR="001500A1" w:rsidRPr="001500A1" w:rsidRDefault="001500A1">
            <w:pPr>
              <w:pStyle w:val="TableParagraph"/>
              <w:ind w:left="0"/>
              <w:rPr>
                <w:rFonts w:ascii="Times New Roman"/>
                <w:i/>
                <w:iCs/>
              </w:rPr>
            </w:pPr>
            <w:r w:rsidRPr="001500A1">
              <w:rPr>
                <w:rFonts w:ascii="Times New Roman"/>
                <w:i/>
                <w:iCs/>
              </w:rPr>
              <w:t>What will we measure or observe to determine progress in filling identified gap?</w:t>
            </w:r>
          </w:p>
        </w:tc>
        <w:tc>
          <w:tcPr>
            <w:tcW w:w="1800" w:type="dxa"/>
            <w:tcBorders>
              <w:top w:val="nil"/>
            </w:tcBorders>
            <w:shd w:val="clear" w:color="auto" w:fill="BDBDBD"/>
          </w:tcPr>
          <w:p w14:paraId="314AB896" w14:textId="5E1D9276" w:rsidR="001500A1" w:rsidRPr="001500A1" w:rsidRDefault="001500A1">
            <w:pPr>
              <w:pStyle w:val="TableParagraph"/>
              <w:spacing w:before="1"/>
              <w:ind w:left="115"/>
              <w:rPr>
                <w:i/>
                <w:iCs/>
                <w:sz w:val="20"/>
              </w:rPr>
            </w:pPr>
            <w:r w:rsidRPr="001500A1">
              <w:rPr>
                <w:i/>
                <w:iCs/>
                <w:sz w:val="20"/>
              </w:rPr>
              <w:t>How and when do we expect these actions to address the identified gap? How might hat affect our work going forward?</w:t>
            </w:r>
          </w:p>
        </w:tc>
        <w:tc>
          <w:tcPr>
            <w:tcW w:w="1485" w:type="dxa"/>
            <w:tcBorders>
              <w:top w:val="nil"/>
            </w:tcBorders>
            <w:shd w:val="clear" w:color="auto" w:fill="BDBDBD"/>
          </w:tcPr>
          <w:p w14:paraId="1A981E8C" w14:textId="2755B589" w:rsidR="001500A1" w:rsidRPr="001500A1" w:rsidRDefault="001500A1">
            <w:pPr>
              <w:pStyle w:val="TableParagraph"/>
              <w:ind w:left="0"/>
              <w:rPr>
                <w:rFonts w:ascii="Times New Roman"/>
                <w:i/>
                <w:iCs/>
              </w:rPr>
            </w:pPr>
            <w:r w:rsidRPr="001500A1">
              <w:rPr>
                <w:rFonts w:ascii="Times New Roman"/>
                <w:i/>
                <w:iCs/>
              </w:rPr>
              <w:t xml:space="preserve">What did we learn from taking this action? How will this lesson impact our work? </w:t>
            </w:r>
          </w:p>
        </w:tc>
      </w:tr>
      <w:tr w:rsidR="004D4840" w14:paraId="69CC8EF8" w14:textId="77777777" w:rsidTr="00BD2373">
        <w:trPr>
          <w:trHeight w:val="1519"/>
        </w:trPr>
        <w:tc>
          <w:tcPr>
            <w:tcW w:w="2001" w:type="dxa"/>
            <w:tcBorders>
              <w:top w:val="nil"/>
            </w:tcBorders>
          </w:tcPr>
          <w:p w14:paraId="5CB03B04" w14:textId="77777777" w:rsidR="00F47902" w:rsidRDefault="00F47902">
            <w:pPr>
              <w:pStyle w:val="TableParagraph"/>
              <w:spacing w:before="10"/>
              <w:ind w:right="127"/>
              <w:rPr>
                <w:b/>
                <w:sz w:val="20"/>
                <w:szCs w:val="20"/>
              </w:rPr>
            </w:pPr>
            <w:r w:rsidRPr="00F47902">
              <w:rPr>
                <w:b/>
                <w:sz w:val="20"/>
                <w:szCs w:val="20"/>
              </w:rPr>
              <w:t xml:space="preserve">Leadership: Need for high-level coordination and direction at state </w:t>
            </w:r>
            <w:r w:rsidR="00F92AFF">
              <w:rPr>
                <w:b/>
                <w:sz w:val="20"/>
                <w:szCs w:val="20"/>
              </w:rPr>
              <w:t xml:space="preserve">and Partnership </w:t>
            </w:r>
            <w:r w:rsidRPr="00F47902">
              <w:rPr>
                <w:b/>
                <w:sz w:val="20"/>
                <w:szCs w:val="20"/>
              </w:rPr>
              <w:t>level</w:t>
            </w:r>
          </w:p>
          <w:p w14:paraId="58EDFB65" w14:textId="77777777" w:rsidR="00682AE7" w:rsidRPr="00682AE7" w:rsidRDefault="00682AE7" w:rsidP="00682AE7"/>
          <w:p w14:paraId="66E5462E" w14:textId="77777777" w:rsidR="00682AE7" w:rsidRPr="00682AE7" w:rsidRDefault="00682AE7" w:rsidP="00682AE7"/>
          <w:p w14:paraId="641BAF73" w14:textId="3CD2326D" w:rsidR="00682AE7" w:rsidRPr="00682AE7" w:rsidRDefault="00682AE7" w:rsidP="00682AE7">
            <w:pPr>
              <w:jc w:val="center"/>
            </w:pPr>
          </w:p>
        </w:tc>
        <w:tc>
          <w:tcPr>
            <w:tcW w:w="2340" w:type="dxa"/>
            <w:tcBorders>
              <w:top w:val="nil"/>
            </w:tcBorders>
          </w:tcPr>
          <w:p w14:paraId="1526AB3E" w14:textId="5C965375" w:rsidR="00F47902" w:rsidRPr="00F47902" w:rsidRDefault="00052E9A">
            <w:pPr>
              <w:rPr>
                <w:sz w:val="20"/>
                <w:szCs w:val="20"/>
              </w:rPr>
            </w:pPr>
            <w:r>
              <w:rPr>
                <w:sz w:val="20"/>
                <w:szCs w:val="20"/>
              </w:rPr>
              <w:t>There has been h</w:t>
            </w:r>
            <w:r w:rsidR="00F47902" w:rsidRPr="00F47902">
              <w:rPr>
                <w:sz w:val="20"/>
                <w:szCs w:val="20"/>
              </w:rPr>
              <w:t xml:space="preserve">igh-level leadership engagement with the development of riparian forest buffer action strategies, </w:t>
            </w:r>
            <w:r>
              <w:rPr>
                <w:sz w:val="20"/>
                <w:szCs w:val="20"/>
              </w:rPr>
              <w:t xml:space="preserve">and growing </w:t>
            </w:r>
            <w:r w:rsidR="00F47902" w:rsidRPr="00F47902">
              <w:rPr>
                <w:sz w:val="20"/>
                <w:szCs w:val="20"/>
              </w:rPr>
              <w:t>support for flexible state buffer programs</w:t>
            </w:r>
            <w:r>
              <w:rPr>
                <w:sz w:val="20"/>
                <w:szCs w:val="20"/>
              </w:rPr>
              <w:t xml:space="preserve"> that complement CREP</w:t>
            </w:r>
            <w:r w:rsidR="00A81060">
              <w:rPr>
                <w:sz w:val="20"/>
                <w:szCs w:val="20"/>
              </w:rPr>
              <w:t>.</w:t>
            </w:r>
          </w:p>
        </w:tc>
        <w:tc>
          <w:tcPr>
            <w:tcW w:w="3060" w:type="dxa"/>
            <w:tcBorders>
              <w:top w:val="nil"/>
            </w:tcBorders>
          </w:tcPr>
          <w:p w14:paraId="0784228C" w14:textId="77493F42" w:rsidR="00F47902" w:rsidRPr="00F47902" w:rsidRDefault="00F47902" w:rsidP="002545D8">
            <w:pPr>
              <w:pStyle w:val="TableParagraph"/>
              <w:spacing w:before="20"/>
              <w:ind w:left="0"/>
              <w:rPr>
                <w:sz w:val="20"/>
                <w:szCs w:val="20"/>
              </w:rPr>
            </w:pPr>
            <w:r w:rsidRPr="00F47902">
              <w:rPr>
                <w:sz w:val="20"/>
                <w:szCs w:val="20"/>
              </w:rPr>
              <w:t>Need to maintain leadership engagement</w:t>
            </w:r>
            <w:r w:rsidR="00052E9A">
              <w:rPr>
                <w:sz w:val="20"/>
                <w:szCs w:val="20"/>
              </w:rPr>
              <w:t xml:space="preserve"> with and accountability for state Action Strategy implementation</w:t>
            </w:r>
            <w:r w:rsidR="008F0284">
              <w:rPr>
                <w:sz w:val="20"/>
                <w:szCs w:val="20"/>
              </w:rPr>
              <w:t>.</w:t>
            </w:r>
            <w:r w:rsidR="00052E9A">
              <w:rPr>
                <w:sz w:val="20"/>
                <w:szCs w:val="20"/>
              </w:rPr>
              <w:t xml:space="preserve"> </w:t>
            </w:r>
          </w:p>
        </w:tc>
        <w:tc>
          <w:tcPr>
            <w:tcW w:w="1440" w:type="dxa"/>
            <w:tcBorders>
              <w:top w:val="nil"/>
            </w:tcBorders>
          </w:tcPr>
          <w:p w14:paraId="732E1119" w14:textId="5254E68F" w:rsidR="00F47902" w:rsidRDefault="00682AE7" w:rsidP="00421D43">
            <w:pPr>
              <w:pStyle w:val="TableParagraph"/>
              <w:ind w:left="0"/>
              <w:rPr>
                <w:sz w:val="20"/>
              </w:rPr>
            </w:pPr>
            <w:r>
              <w:rPr>
                <w:sz w:val="20"/>
              </w:rPr>
              <w:t xml:space="preserve">Actions 1.1, 1.2, 2.2, 2.3, 3.3, </w:t>
            </w:r>
            <w:r w:rsidR="005C75E1">
              <w:rPr>
                <w:sz w:val="20"/>
              </w:rPr>
              <w:t xml:space="preserve">5.4, </w:t>
            </w:r>
            <w:r>
              <w:rPr>
                <w:sz w:val="20"/>
              </w:rPr>
              <w:t xml:space="preserve">6.1, 6.2  </w:t>
            </w:r>
          </w:p>
        </w:tc>
        <w:tc>
          <w:tcPr>
            <w:tcW w:w="2160" w:type="dxa"/>
            <w:tcBorders>
              <w:top w:val="nil"/>
            </w:tcBorders>
          </w:tcPr>
          <w:p w14:paraId="4952EDC8" w14:textId="66EEC70B" w:rsidR="00F47902" w:rsidRDefault="00F47902">
            <w:pPr>
              <w:pStyle w:val="TableParagraph"/>
              <w:spacing w:before="12"/>
              <w:ind w:left="114"/>
              <w:rPr>
                <w:sz w:val="20"/>
              </w:rPr>
            </w:pPr>
            <w:r w:rsidRPr="00F47902">
              <w:rPr>
                <w:sz w:val="20"/>
              </w:rPr>
              <w:t>Reporting on Action Strategy implementation at Management Board meetings and in two-year milestones</w:t>
            </w:r>
          </w:p>
        </w:tc>
        <w:tc>
          <w:tcPr>
            <w:tcW w:w="1800" w:type="dxa"/>
            <w:tcBorders>
              <w:top w:val="nil"/>
            </w:tcBorders>
          </w:tcPr>
          <w:p w14:paraId="0D78FBAF" w14:textId="2446DA91" w:rsidR="00F47902" w:rsidRPr="00F92AFF" w:rsidRDefault="00F92AFF">
            <w:pPr>
              <w:rPr>
                <w:sz w:val="20"/>
                <w:szCs w:val="20"/>
              </w:rPr>
            </w:pPr>
            <w:r w:rsidRPr="00F92AFF">
              <w:rPr>
                <w:sz w:val="20"/>
                <w:szCs w:val="20"/>
              </w:rPr>
              <w:t>Ongoing</w:t>
            </w:r>
          </w:p>
        </w:tc>
        <w:tc>
          <w:tcPr>
            <w:tcW w:w="1485" w:type="dxa"/>
            <w:tcBorders>
              <w:top w:val="nil"/>
            </w:tcBorders>
            <w:shd w:val="clear" w:color="auto" w:fill="D9E0F3"/>
          </w:tcPr>
          <w:p w14:paraId="755C1CDF" w14:textId="77777777" w:rsidR="00F47902" w:rsidRDefault="00F47902">
            <w:pPr>
              <w:rPr>
                <w:sz w:val="2"/>
                <w:szCs w:val="2"/>
              </w:rPr>
            </w:pPr>
          </w:p>
        </w:tc>
      </w:tr>
      <w:tr w:rsidR="00EA6CD1" w14:paraId="552D084F" w14:textId="77777777" w:rsidTr="00BD2373">
        <w:trPr>
          <w:trHeight w:val="1711"/>
        </w:trPr>
        <w:tc>
          <w:tcPr>
            <w:tcW w:w="2001" w:type="dxa"/>
          </w:tcPr>
          <w:p w14:paraId="68107C38" w14:textId="797365E6" w:rsidR="00480531" w:rsidRPr="00F47902" w:rsidRDefault="002545D8" w:rsidP="00480531">
            <w:pPr>
              <w:pStyle w:val="TableParagraph"/>
              <w:rPr>
                <w:b/>
                <w:spacing w:val="-2"/>
                <w:sz w:val="20"/>
                <w:szCs w:val="20"/>
              </w:rPr>
            </w:pPr>
            <w:r w:rsidRPr="00F47902">
              <w:rPr>
                <w:b/>
                <w:spacing w:val="-2"/>
                <w:sz w:val="20"/>
                <w:szCs w:val="20"/>
              </w:rPr>
              <w:lastRenderedPageBreak/>
              <w:t>Funding: Availability of funding for flexible and effective buffer programs and</w:t>
            </w:r>
            <w:r w:rsidR="008F0284">
              <w:rPr>
                <w:b/>
                <w:spacing w:val="-2"/>
                <w:sz w:val="20"/>
                <w:szCs w:val="20"/>
              </w:rPr>
              <w:t xml:space="preserve"> funding</w:t>
            </w:r>
            <w:r w:rsidRPr="00F47902">
              <w:rPr>
                <w:b/>
                <w:spacing w:val="-2"/>
                <w:sz w:val="20"/>
                <w:szCs w:val="20"/>
              </w:rPr>
              <w:t xml:space="preserve"> to support capacity building</w:t>
            </w:r>
          </w:p>
        </w:tc>
        <w:tc>
          <w:tcPr>
            <w:tcW w:w="2340" w:type="dxa"/>
          </w:tcPr>
          <w:p w14:paraId="5B7A71AB" w14:textId="500CD0FE" w:rsidR="00480531" w:rsidRPr="00F47902" w:rsidRDefault="0005644E" w:rsidP="00480531">
            <w:pPr>
              <w:pStyle w:val="TableParagraph"/>
              <w:ind w:left="115"/>
              <w:rPr>
                <w:spacing w:val="-2"/>
                <w:sz w:val="20"/>
                <w:szCs w:val="20"/>
              </w:rPr>
            </w:pPr>
            <w:r>
              <w:rPr>
                <w:sz w:val="20"/>
                <w:szCs w:val="20"/>
              </w:rPr>
              <w:t>Focusing on flexible, consistent programs that complement CREP is generating increased interest among landowners</w:t>
            </w:r>
            <w:r w:rsidR="008F0284">
              <w:rPr>
                <w:sz w:val="20"/>
                <w:szCs w:val="20"/>
              </w:rPr>
              <w:t>.</w:t>
            </w:r>
          </w:p>
        </w:tc>
        <w:tc>
          <w:tcPr>
            <w:tcW w:w="3060" w:type="dxa"/>
          </w:tcPr>
          <w:p w14:paraId="2EA701F3" w14:textId="089F8AA3" w:rsidR="00480531" w:rsidRPr="00F47902" w:rsidRDefault="0005644E" w:rsidP="00480531">
            <w:pPr>
              <w:pStyle w:val="TableParagraph"/>
              <w:ind w:left="113" w:right="195"/>
              <w:rPr>
                <w:sz w:val="20"/>
                <w:szCs w:val="20"/>
              </w:rPr>
            </w:pPr>
            <w:r>
              <w:rPr>
                <w:spacing w:val="-2"/>
                <w:sz w:val="20"/>
                <w:szCs w:val="20"/>
              </w:rPr>
              <w:t xml:space="preserve">Increased funding could expand RFB implementation through these existing programs and support the development of new flexible programs where they are not yet available. Grant and funding provisions could also be improved to better support building capacity. </w:t>
            </w:r>
          </w:p>
          <w:p w14:paraId="03679A98" w14:textId="5AE713A9" w:rsidR="00480531" w:rsidRPr="00F47902" w:rsidRDefault="00480531" w:rsidP="00480531">
            <w:pPr>
              <w:pStyle w:val="TableParagraph"/>
              <w:ind w:left="113" w:right="719"/>
              <w:rPr>
                <w:sz w:val="20"/>
                <w:szCs w:val="20"/>
              </w:rPr>
            </w:pPr>
          </w:p>
        </w:tc>
        <w:tc>
          <w:tcPr>
            <w:tcW w:w="1440" w:type="dxa"/>
          </w:tcPr>
          <w:p w14:paraId="38A27B28" w14:textId="0634A4F2" w:rsidR="00480531" w:rsidRPr="00F47902" w:rsidRDefault="00682AE7" w:rsidP="00480531">
            <w:pPr>
              <w:pStyle w:val="TableParagraph"/>
              <w:spacing w:line="247" w:lineRule="exact"/>
              <w:ind w:left="111"/>
              <w:rPr>
                <w:sz w:val="20"/>
                <w:szCs w:val="20"/>
              </w:rPr>
            </w:pPr>
            <w:r>
              <w:rPr>
                <w:sz w:val="20"/>
                <w:szCs w:val="20"/>
              </w:rPr>
              <w:t>Actions 2.1, 2.3, 2.4, 3.3</w:t>
            </w:r>
          </w:p>
        </w:tc>
        <w:tc>
          <w:tcPr>
            <w:tcW w:w="2160" w:type="dxa"/>
          </w:tcPr>
          <w:p w14:paraId="4C5B8160" w14:textId="3BDA772A" w:rsidR="00480531" w:rsidRPr="00F47902" w:rsidRDefault="0005644E" w:rsidP="00480531">
            <w:pPr>
              <w:pStyle w:val="TableParagraph"/>
              <w:spacing w:before="5" w:line="235" w:lineRule="auto"/>
              <w:ind w:left="114" w:right="120"/>
              <w:rPr>
                <w:spacing w:val="-2"/>
                <w:sz w:val="20"/>
                <w:szCs w:val="20"/>
              </w:rPr>
            </w:pPr>
            <w:r>
              <w:rPr>
                <w:sz w:val="20"/>
                <w:szCs w:val="20"/>
              </w:rPr>
              <w:t xml:space="preserve">Amount of funding for flexible buffer programs, changes in grant and funding provisions </w:t>
            </w:r>
          </w:p>
        </w:tc>
        <w:tc>
          <w:tcPr>
            <w:tcW w:w="1800" w:type="dxa"/>
          </w:tcPr>
          <w:p w14:paraId="6D7F2387" w14:textId="1DE61EFA" w:rsidR="00480531" w:rsidRPr="00F47902" w:rsidRDefault="00480531" w:rsidP="00480531">
            <w:pPr>
              <w:pStyle w:val="TableParagraph"/>
              <w:spacing w:before="1"/>
              <w:ind w:left="115"/>
              <w:rPr>
                <w:spacing w:val="-2"/>
                <w:sz w:val="20"/>
                <w:szCs w:val="20"/>
              </w:rPr>
            </w:pPr>
            <w:r w:rsidRPr="00F47902">
              <w:rPr>
                <w:spacing w:val="-2"/>
                <w:sz w:val="20"/>
                <w:szCs w:val="20"/>
              </w:rPr>
              <w:t>Ongoing</w:t>
            </w:r>
          </w:p>
        </w:tc>
        <w:tc>
          <w:tcPr>
            <w:tcW w:w="1485" w:type="dxa"/>
            <w:shd w:val="clear" w:color="auto" w:fill="D9E0F3"/>
          </w:tcPr>
          <w:p w14:paraId="4182E236" w14:textId="471A5E73" w:rsidR="00480531" w:rsidRPr="00F47902" w:rsidRDefault="00480531" w:rsidP="00480531">
            <w:pPr>
              <w:pStyle w:val="TableParagraph"/>
              <w:ind w:left="0"/>
              <w:rPr>
                <w:rFonts w:ascii="Times New Roman"/>
                <w:sz w:val="20"/>
                <w:szCs w:val="20"/>
              </w:rPr>
            </w:pPr>
          </w:p>
        </w:tc>
      </w:tr>
      <w:tr w:rsidR="00EA6CD1" w14:paraId="278FD5D5" w14:textId="77777777" w:rsidTr="00BD2373">
        <w:trPr>
          <w:trHeight w:val="1711"/>
        </w:trPr>
        <w:tc>
          <w:tcPr>
            <w:tcW w:w="2001" w:type="dxa"/>
          </w:tcPr>
          <w:p w14:paraId="3F1BDC4C" w14:textId="71FF2064" w:rsidR="001500A1" w:rsidRPr="00F47902" w:rsidRDefault="001500A1" w:rsidP="00480531">
            <w:pPr>
              <w:pStyle w:val="TableParagraph"/>
              <w:rPr>
                <w:b/>
                <w:spacing w:val="-2"/>
                <w:sz w:val="20"/>
                <w:szCs w:val="20"/>
              </w:rPr>
            </w:pPr>
            <w:r w:rsidRPr="00F47902">
              <w:rPr>
                <w:b/>
                <w:spacing w:val="-2"/>
                <w:sz w:val="20"/>
                <w:szCs w:val="20"/>
              </w:rPr>
              <w:t>Capacity: Staff capacity</w:t>
            </w:r>
            <w:r w:rsidR="005C75E1">
              <w:rPr>
                <w:b/>
                <w:spacing w:val="-2"/>
                <w:sz w:val="20"/>
                <w:szCs w:val="20"/>
              </w:rPr>
              <w:t>/</w:t>
            </w:r>
            <w:r w:rsidR="00052E9A">
              <w:rPr>
                <w:b/>
                <w:spacing w:val="-2"/>
                <w:sz w:val="20"/>
                <w:szCs w:val="20"/>
              </w:rPr>
              <w:t xml:space="preserve"> </w:t>
            </w:r>
            <w:r w:rsidR="005C75E1">
              <w:rPr>
                <w:b/>
                <w:spacing w:val="-2"/>
                <w:sz w:val="20"/>
                <w:szCs w:val="20"/>
              </w:rPr>
              <w:t>knowledge/</w:t>
            </w:r>
            <w:r w:rsidR="00052E9A">
              <w:rPr>
                <w:b/>
                <w:spacing w:val="-2"/>
                <w:sz w:val="20"/>
                <w:szCs w:val="20"/>
              </w:rPr>
              <w:t xml:space="preserve"> </w:t>
            </w:r>
            <w:r w:rsidR="005C75E1">
              <w:rPr>
                <w:b/>
                <w:spacing w:val="-2"/>
                <w:sz w:val="20"/>
                <w:szCs w:val="20"/>
              </w:rPr>
              <w:t>resources</w:t>
            </w:r>
            <w:r w:rsidRPr="00F47902">
              <w:rPr>
                <w:b/>
                <w:spacing w:val="-2"/>
                <w:sz w:val="20"/>
                <w:szCs w:val="20"/>
              </w:rPr>
              <w:t xml:space="preserve"> for technical assistance and outreach; contractor capacity for planting and maintenance</w:t>
            </w:r>
          </w:p>
        </w:tc>
        <w:tc>
          <w:tcPr>
            <w:tcW w:w="2340" w:type="dxa"/>
          </w:tcPr>
          <w:p w14:paraId="2ADF12D2" w14:textId="602B45A0" w:rsidR="001500A1" w:rsidRPr="00F47902" w:rsidRDefault="00F47902" w:rsidP="00480531">
            <w:pPr>
              <w:pStyle w:val="TableParagraph"/>
              <w:ind w:left="115"/>
              <w:rPr>
                <w:sz w:val="20"/>
                <w:szCs w:val="20"/>
              </w:rPr>
            </w:pPr>
            <w:r>
              <w:rPr>
                <w:sz w:val="20"/>
                <w:szCs w:val="20"/>
              </w:rPr>
              <w:t>USDA funding for state riparian forester positions,</w:t>
            </w:r>
            <w:r w:rsidR="00EA6CD1">
              <w:rPr>
                <w:sz w:val="20"/>
                <w:szCs w:val="20"/>
              </w:rPr>
              <w:t xml:space="preserve"> increased availability of training for buffer T</w:t>
            </w:r>
            <w:r w:rsidR="00052E9A">
              <w:rPr>
                <w:sz w:val="20"/>
                <w:szCs w:val="20"/>
              </w:rPr>
              <w:t xml:space="preserve">As through programs like Chesapeake Bay Landscape Professionals, PA Watershed Forestry Forum, etc. </w:t>
            </w:r>
            <w:r>
              <w:rPr>
                <w:sz w:val="20"/>
                <w:szCs w:val="20"/>
              </w:rPr>
              <w:t xml:space="preserve"> </w:t>
            </w:r>
          </w:p>
        </w:tc>
        <w:tc>
          <w:tcPr>
            <w:tcW w:w="3060" w:type="dxa"/>
          </w:tcPr>
          <w:p w14:paraId="4AE1D981" w14:textId="56AC84DE" w:rsidR="001500A1" w:rsidRPr="00F47902" w:rsidRDefault="001500A1" w:rsidP="00480531">
            <w:pPr>
              <w:pStyle w:val="TableParagraph"/>
              <w:ind w:left="113" w:right="195"/>
              <w:rPr>
                <w:spacing w:val="-2"/>
                <w:sz w:val="20"/>
                <w:szCs w:val="20"/>
              </w:rPr>
            </w:pPr>
            <w:r w:rsidRPr="00F47902">
              <w:rPr>
                <w:spacing w:val="-2"/>
                <w:sz w:val="20"/>
                <w:szCs w:val="20"/>
              </w:rPr>
              <w:t>Much more technical assistance is needed. We need to identify additional long-term sources of funding for technical assistance providers and work to support positions that offer a living wage to increase retention.</w:t>
            </w:r>
            <w:r w:rsidR="00AB5769">
              <w:rPr>
                <w:spacing w:val="-2"/>
                <w:sz w:val="20"/>
                <w:szCs w:val="20"/>
              </w:rPr>
              <w:t xml:space="preserve"> We also need to better understand the “business of buffers” to identify pathways for increasing contractor capacity</w:t>
            </w:r>
            <w:r w:rsidR="00EA6CD1">
              <w:rPr>
                <w:spacing w:val="-2"/>
                <w:sz w:val="20"/>
                <w:szCs w:val="20"/>
              </w:rPr>
              <w:t xml:space="preserve">. </w:t>
            </w:r>
          </w:p>
        </w:tc>
        <w:tc>
          <w:tcPr>
            <w:tcW w:w="1440" w:type="dxa"/>
          </w:tcPr>
          <w:p w14:paraId="5562142F" w14:textId="25E190B7" w:rsidR="001500A1" w:rsidRPr="00F47902" w:rsidRDefault="00682AE7" w:rsidP="00480531">
            <w:pPr>
              <w:pStyle w:val="TableParagraph"/>
              <w:spacing w:line="247" w:lineRule="exact"/>
              <w:ind w:left="111"/>
              <w:rPr>
                <w:sz w:val="20"/>
                <w:szCs w:val="20"/>
              </w:rPr>
            </w:pPr>
            <w:r>
              <w:rPr>
                <w:sz w:val="20"/>
                <w:szCs w:val="20"/>
              </w:rPr>
              <w:t xml:space="preserve">Actions 2.1, 3.1, 3.2, 3.3, 3.4, </w:t>
            </w:r>
            <w:r w:rsidR="005C75E1">
              <w:rPr>
                <w:sz w:val="20"/>
                <w:szCs w:val="20"/>
              </w:rPr>
              <w:t>4.1, 4.2, 4.3, 5.2, 5.5</w:t>
            </w:r>
          </w:p>
        </w:tc>
        <w:tc>
          <w:tcPr>
            <w:tcW w:w="2160" w:type="dxa"/>
          </w:tcPr>
          <w:p w14:paraId="2EAD459D" w14:textId="6797B741" w:rsidR="001500A1" w:rsidRPr="00F47902" w:rsidRDefault="0005644E" w:rsidP="00480531">
            <w:pPr>
              <w:pStyle w:val="TableParagraph"/>
              <w:spacing w:before="5" w:line="235" w:lineRule="auto"/>
              <w:ind w:left="114" w:right="120"/>
              <w:rPr>
                <w:sz w:val="20"/>
                <w:szCs w:val="20"/>
              </w:rPr>
            </w:pPr>
            <w:r>
              <w:rPr>
                <w:sz w:val="20"/>
                <w:szCs w:val="20"/>
              </w:rPr>
              <w:t>More trained TA providers,</w:t>
            </w:r>
            <w:r w:rsidR="00F92AFF">
              <w:rPr>
                <w:sz w:val="20"/>
                <w:szCs w:val="20"/>
              </w:rPr>
              <w:t xml:space="preserve"> improved retention of TA providers,</w:t>
            </w:r>
            <w:r>
              <w:rPr>
                <w:sz w:val="20"/>
                <w:szCs w:val="20"/>
              </w:rPr>
              <w:t xml:space="preserve"> more landowner contacts</w:t>
            </w:r>
            <w:r w:rsidR="00F92AFF">
              <w:rPr>
                <w:sz w:val="20"/>
                <w:szCs w:val="20"/>
              </w:rPr>
              <w:t>, number of contractors available for RFB planting and maintenance</w:t>
            </w:r>
          </w:p>
        </w:tc>
        <w:tc>
          <w:tcPr>
            <w:tcW w:w="1800" w:type="dxa"/>
          </w:tcPr>
          <w:p w14:paraId="48545926" w14:textId="655903AA" w:rsidR="001500A1" w:rsidRPr="00F47902" w:rsidRDefault="00F92AFF" w:rsidP="00480531">
            <w:pPr>
              <w:pStyle w:val="TableParagraph"/>
              <w:spacing w:before="1"/>
              <w:ind w:left="115"/>
              <w:rPr>
                <w:spacing w:val="-2"/>
                <w:sz w:val="20"/>
                <w:szCs w:val="20"/>
              </w:rPr>
            </w:pPr>
            <w:r>
              <w:rPr>
                <w:spacing w:val="-2"/>
                <w:sz w:val="20"/>
                <w:szCs w:val="20"/>
              </w:rPr>
              <w:t xml:space="preserve">Ongoing </w:t>
            </w:r>
          </w:p>
        </w:tc>
        <w:tc>
          <w:tcPr>
            <w:tcW w:w="1485" w:type="dxa"/>
            <w:shd w:val="clear" w:color="auto" w:fill="D9E0F3"/>
          </w:tcPr>
          <w:p w14:paraId="66ECDAB9" w14:textId="77777777" w:rsidR="001500A1" w:rsidRPr="00F47902" w:rsidRDefault="001500A1" w:rsidP="00480531">
            <w:pPr>
              <w:pStyle w:val="TableParagraph"/>
              <w:ind w:left="0"/>
              <w:rPr>
                <w:rFonts w:ascii="Times New Roman"/>
                <w:sz w:val="20"/>
                <w:szCs w:val="20"/>
              </w:rPr>
            </w:pPr>
          </w:p>
        </w:tc>
      </w:tr>
      <w:tr w:rsidR="00EA6CD1" w14:paraId="440818CE" w14:textId="77777777" w:rsidTr="00BD2373">
        <w:trPr>
          <w:trHeight w:val="530"/>
        </w:trPr>
        <w:tc>
          <w:tcPr>
            <w:tcW w:w="2001" w:type="dxa"/>
          </w:tcPr>
          <w:p w14:paraId="51CDE0A0" w14:textId="4FF3A5C5" w:rsidR="002545D8" w:rsidRPr="00F47902" w:rsidRDefault="002545D8" w:rsidP="00480531">
            <w:pPr>
              <w:pStyle w:val="TableParagraph"/>
              <w:rPr>
                <w:b/>
                <w:spacing w:val="-2"/>
                <w:sz w:val="20"/>
                <w:szCs w:val="20"/>
              </w:rPr>
            </w:pPr>
            <w:r w:rsidRPr="00F47902">
              <w:rPr>
                <w:b/>
                <w:spacing w:val="-2"/>
                <w:sz w:val="20"/>
                <w:szCs w:val="20"/>
              </w:rPr>
              <w:t>Policy: CREP provisions in new Farm Bill, state/local conservation policies to reduce RFB loss</w:t>
            </w:r>
          </w:p>
        </w:tc>
        <w:tc>
          <w:tcPr>
            <w:tcW w:w="2340" w:type="dxa"/>
          </w:tcPr>
          <w:p w14:paraId="5E92209B" w14:textId="77777777" w:rsidR="00052E9A" w:rsidRDefault="0005644E" w:rsidP="00480531">
            <w:pPr>
              <w:pStyle w:val="TableParagraph"/>
              <w:ind w:left="115"/>
              <w:rPr>
                <w:sz w:val="20"/>
                <w:szCs w:val="20"/>
              </w:rPr>
            </w:pPr>
            <w:r>
              <w:rPr>
                <w:sz w:val="20"/>
                <w:szCs w:val="20"/>
              </w:rPr>
              <w:t xml:space="preserve">Some improvements for CREP in 2018 Farm Bill, but </w:t>
            </w:r>
            <w:r w:rsidR="004D4840">
              <w:rPr>
                <w:sz w:val="20"/>
                <w:szCs w:val="20"/>
              </w:rPr>
              <w:t xml:space="preserve">states </w:t>
            </w:r>
            <w:r w:rsidR="00BD2373">
              <w:rPr>
                <w:sz w:val="20"/>
                <w:szCs w:val="20"/>
              </w:rPr>
              <w:t>didn’t</w:t>
            </w:r>
            <w:r w:rsidR="004D4840">
              <w:rPr>
                <w:sz w:val="20"/>
                <w:szCs w:val="20"/>
              </w:rPr>
              <w:t xml:space="preserve"> utilize these provisions due to requirements to renegotiate CREP contracts. </w:t>
            </w:r>
          </w:p>
          <w:p w14:paraId="622F3A7B" w14:textId="3B3ED13D" w:rsidR="002545D8" w:rsidRPr="00F47902" w:rsidRDefault="008F0284" w:rsidP="00480531">
            <w:pPr>
              <w:pStyle w:val="TableParagraph"/>
              <w:ind w:left="115"/>
              <w:rPr>
                <w:sz w:val="20"/>
                <w:szCs w:val="20"/>
              </w:rPr>
            </w:pPr>
            <w:r>
              <w:rPr>
                <w:sz w:val="20"/>
                <w:szCs w:val="20"/>
              </w:rPr>
              <w:t xml:space="preserve">Some examples of </w:t>
            </w:r>
            <w:r w:rsidR="00BD2373">
              <w:rPr>
                <w:sz w:val="20"/>
                <w:szCs w:val="20"/>
              </w:rPr>
              <w:t xml:space="preserve">state programs </w:t>
            </w:r>
            <w:r w:rsidR="00A81060">
              <w:rPr>
                <w:sz w:val="20"/>
                <w:szCs w:val="20"/>
              </w:rPr>
              <w:t xml:space="preserve">which </w:t>
            </w:r>
            <w:r w:rsidR="00BD2373">
              <w:rPr>
                <w:sz w:val="20"/>
                <w:szCs w:val="20"/>
              </w:rPr>
              <w:t xml:space="preserve">allow buffers to be put under conservation easements after CREP contract expiration.  </w:t>
            </w:r>
          </w:p>
        </w:tc>
        <w:tc>
          <w:tcPr>
            <w:tcW w:w="3060" w:type="dxa"/>
          </w:tcPr>
          <w:p w14:paraId="48E37127" w14:textId="736DF67F" w:rsidR="002545D8" w:rsidRPr="00F47902" w:rsidRDefault="00F92AFF" w:rsidP="00480531">
            <w:pPr>
              <w:pStyle w:val="TableParagraph"/>
              <w:ind w:left="113" w:right="195"/>
              <w:rPr>
                <w:spacing w:val="-2"/>
                <w:sz w:val="20"/>
                <w:szCs w:val="20"/>
              </w:rPr>
            </w:pPr>
            <w:r>
              <w:rPr>
                <w:spacing w:val="-2"/>
                <w:sz w:val="20"/>
                <w:szCs w:val="20"/>
              </w:rPr>
              <w:t>CREP could be further improved in the 2023 Farm Bill</w:t>
            </w:r>
            <w:r w:rsidR="004D4840">
              <w:rPr>
                <w:spacing w:val="-2"/>
                <w:sz w:val="20"/>
                <w:szCs w:val="20"/>
              </w:rPr>
              <w:t xml:space="preserve"> to improve incentives, streamline enrollment and </w:t>
            </w:r>
            <w:r w:rsidR="00BD2373">
              <w:rPr>
                <w:spacing w:val="-2"/>
                <w:sz w:val="20"/>
                <w:szCs w:val="20"/>
              </w:rPr>
              <w:t xml:space="preserve">to </w:t>
            </w:r>
            <w:r w:rsidR="004D4840">
              <w:rPr>
                <w:spacing w:val="-2"/>
                <w:sz w:val="20"/>
                <w:szCs w:val="20"/>
              </w:rPr>
              <w:t xml:space="preserve">allow states to access these </w:t>
            </w:r>
            <w:r w:rsidR="00BD2373">
              <w:rPr>
                <w:spacing w:val="-2"/>
                <w:sz w:val="20"/>
                <w:szCs w:val="20"/>
              </w:rPr>
              <w:t>improvements through addenda to contracts</w:t>
            </w:r>
            <w:r>
              <w:rPr>
                <w:spacing w:val="-2"/>
                <w:sz w:val="20"/>
                <w:szCs w:val="20"/>
              </w:rPr>
              <w:t>. There are also opportunities to expand availability of buffer conservation easement programs and</w:t>
            </w:r>
            <w:r w:rsidR="00A81060">
              <w:rPr>
                <w:spacing w:val="-2"/>
                <w:sz w:val="20"/>
                <w:szCs w:val="20"/>
              </w:rPr>
              <w:t xml:space="preserve"> to</w:t>
            </w:r>
            <w:r>
              <w:rPr>
                <w:spacing w:val="-2"/>
                <w:sz w:val="20"/>
                <w:szCs w:val="20"/>
              </w:rPr>
              <w:t xml:space="preserve"> strengthen regulations to reduce RFB loss. </w:t>
            </w:r>
          </w:p>
        </w:tc>
        <w:tc>
          <w:tcPr>
            <w:tcW w:w="1440" w:type="dxa"/>
          </w:tcPr>
          <w:p w14:paraId="5878B14B" w14:textId="01430340" w:rsidR="002545D8" w:rsidRPr="00F47902" w:rsidRDefault="00682AE7" w:rsidP="00480531">
            <w:pPr>
              <w:pStyle w:val="TableParagraph"/>
              <w:spacing w:line="247" w:lineRule="exact"/>
              <w:ind w:left="111"/>
              <w:rPr>
                <w:sz w:val="20"/>
                <w:szCs w:val="20"/>
              </w:rPr>
            </w:pPr>
            <w:r>
              <w:rPr>
                <w:sz w:val="20"/>
                <w:szCs w:val="20"/>
              </w:rPr>
              <w:t>Actions 2.2, 2.4, 6.1, 6.2</w:t>
            </w:r>
          </w:p>
        </w:tc>
        <w:tc>
          <w:tcPr>
            <w:tcW w:w="2160" w:type="dxa"/>
          </w:tcPr>
          <w:p w14:paraId="29367911" w14:textId="3879806B" w:rsidR="002545D8" w:rsidRPr="00F47902" w:rsidRDefault="004D4840" w:rsidP="00480531">
            <w:pPr>
              <w:pStyle w:val="TableParagraph"/>
              <w:spacing w:before="5" w:line="235" w:lineRule="auto"/>
              <w:ind w:left="114" w:right="120"/>
              <w:rPr>
                <w:sz w:val="20"/>
                <w:szCs w:val="20"/>
              </w:rPr>
            </w:pPr>
            <w:r>
              <w:rPr>
                <w:sz w:val="20"/>
                <w:szCs w:val="20"/>
              </w:rPr>
              <w:t>Addenda</w:t>
            </w:r>
            <w:r w:rsidR="00EA6CD1">
              <w:rPr>
                <w:sz w:val="20"/>
                <w:szCs w:val="20"/>
              </w:rPr>
              <w:t xml:space="preserve"> to state CREP contract</w:t>
            </w:r>
            <w:r w:rsidR="00BD2373">
              <w:rPr>
                <w:sz w:val="20"/>
                <w:szCs w:val="20"/>
              </w:rPr>
              <w:t>s</w:t>
            </w:r>
            <w:r w:rsidR="00EA6CD1">
              <w:rPr>
                <w:sz w:val="20"/>
                <w:szCs w:val="20"/>
              </w:rPr>
              <w:t xml:space="preserve"> incorporating </w:t>
            </w:r>
            <w:r>
              <w:rPr>
                <w:sz w:val="20"/>
                <w:szCs w:val="20"/>
              </w:rPr>
              <w:t>favorable</w:t>
            </w:r>
            <w:r w:rsidR="00EA6CD1">
              <w:rPr>
                <w:sz w:val="20"/>
                <w:szCs w:val="20"/>
              </w:rPr>
              <w:t xml:space="preserve"> provisions, new buffer conservation easement programs, regulatory changes to increase protection for RFB</w:t>
            </w:r>
          </w:p>
        </w:tc>
        <w:tc>
          <w:tcPr>
            <w:tcW w:w="1800" w:type="dxa"/>
          </w:tcPr>
          <w:p w14:paraId="29CF4D74" w14:textId="4C1C5F2B" w:rsidR="002545D8" w:rsidRPr="00F47902" w:rsidRDefault="00BD2373" w:rsidP="00480531">
            <w:pPr>
              <w:pStyle w:val="TableParagraph"/>
              <w:spacing w:before="1"/>
              <w:ind w:left="115"/>
              <w:rPr>
                <w:spacing w:val="-2"/>
                <w:sz w:val="20"/>
                <w:szCs w:val="20"/>
              </w:rPr>
            </w:pPr>
            <w:r>
              <w:rPr>
                <w:spacing w:val="-2"/>
                <w:sz w:val="20"/>
                <w:szCs w:val="20"/>
              </w:rPr>
              <w:t>Ongoing</w:t>
            </w:r>
          </w:p>
        </w:tc>
        <w:tc>
          <w:tcPr>
            <w:tcW w:w="1485" w:type="dxa"/>
            <w:shd w:val="clear" w:color="auto" w:fill="D9E0F3"/>
          </w:tcPr>
          <w:p w14:paraId="10DB3189" w14:textId="77777777" w:rsidR="002545D8" w:rsidRPr="00F47902" w:rsidRDefault="002545D8" w:rsidP="00480531">
            <w:pPr>
              <w:pStyle w:val="TableParagraph"/>
              <w:ind w:left="0"/>
              <w:rPr>
                <w:rFonts w:ascii="Times New Roman"/>
                <w:sz w:val="20"/>
                <w:szCs w:val="20"/>
              </w:rPr>
            </w:pPr>
          </w:p>
        </w:tc>
      </w:tr>
      <w:tr w:rsidR="00EA6CD1" w14:paraId="567C51C3" w14:textId="77777777" w:rsidTr="00BD2373">
        <w:trPr>
          <w:trHeight w:val="1711"/>
        </w:trPr>
        <w:tc>
          <w:tcPr>
            <w:tcW w:w="2001" w:type="dxa"/>
          </w:tcPr>
          <w:p w14:paraId="2ECB9105" w14:textId="48E6BB38" w:rsidR="002545D8" w:rsidRPr="00F47902" w:rsidRDefault="002545D8" w:rsidP="00480531">
            <w:pPr>
              <w:pStyle w:val="TableParagraph"/>
              <w:rPr>
                <w:b/>
                <w:spacing w:val="-2"/>
                <w:sz w:val="20"/>
                <w:szCs w:val="20"/>
              </w:rPr>
            </w:pPr>
            <w:r w:rsidRPr="00F47902">
              <w:rPr>
                <w:b/>
                <w:spacing w:val="-2"/>
                <w:sz w:val="20"/>
                <w:szCs w:val="20"/>
              </w:rPr>
              <w:t>Climate Change</w:t>
            </w:r>
          </w:p>
        </w:tc>
        <w:tc>
          <w:tcPr>
            <w:tcW w:w="2340" w:type="dxa"/>
          </w:tcPr>
          <w:p w14:paraId="52873891" w14:textId="16BA9098" w:rsidR="002545D8" w:rsidRPr="00F47902" w:rsidRDefault="002545D8" w:rsidP="00480531">
            <w:pPr>
              <w:pStyle w:val="TableParagraph"/>
              <w:ind w:left="115"/>
              <w:rPr>
                <w:sz w:val="20"/>
                <w:szCs w:val="20"/>
              </w:rPr>
            </w:pPr>
            <w:r w:rsidRPr="00F47902">
              <w:rPr>
                <w:sz w:val="20"/>
                <w:szCs w:val="20"/>
              </w:rPr>
              <w:t xml:space="preserve">Climate change is increasing the urgency of riparian forest buffer planting to cool streams. Climate change will also have implications for forest buffer design and </w:t>
            </w:r>
            <w:proofErr w:type="spellStart"/>
            <w:r w:rsidRPr="00F47902">
              <w:rPr>
                <w:sz w:val="20"/>
                <w:szCs w:val="20"/>
              </w:rPr>
              <w:t>planting</w:t>
            </w:r>
            <w:proofErr w:type="spellEnd"/>
            <w:r w:rsidRPr="00F47902">
              <w:rPr>
                <w:sz w:val="20"/>
                <w:szCs w:val="20"/>
              </w:rPr>
              <w:t xml:space="preserve"> strategies to ensure resilience</w:t>
            </w:r>
            <w:r w:rsidR="008F0284">
              <w:rPr>
                <w:sz w:val="20"/>
                <w:szCs w:val="20"/>
              </w:rPr>
              <w:t>.</w:t>
            </w:r>
          </w:p>
        </w:tc>
        <w:tc>
          <w:tcPr>
            <w:tcW w:w="3060" w:type="dxa"/>
          </w:tcPr>
          <w:p w14:paraId="28920505" w14:textId="0BC508CD" w:rsidR="002545D8" w:rsidRPr="00F47902" w:rsidRDefault="00A11A9C" w:rsidP="00480531">
            <w:pPr>
              <w:pStyle w:val="TableParagraph"/>
              <w:ind w:left="113" w:right="195"/>
              <w:rPr>
                <w:spacing w:val="-2"/>
                <w:sz w:val="20"/>
                <w:szCs w:val="20"/>
              </w:rPr>
            </w:pPr>
            <w:r>
              <w:rPr>
                <w:spacing w:val="-2"/>
                <w:sz w:val="20"/>
                <w:szCs w:val="20"/>
              </w:rPr>
              <w:t>Need to increase awareness of how RFBs can help with climate adaptation and resilience</w:t>
            </w:r>
            <w:r w:rsidR="00A81060">
              <w:rPr>
                <w:spacing w:val="-2"/>
                <w:sz w:val="20"/>
                <w:szCs w:val="20"/>
              </w:rPr>
              <w:t xml:space="preserve"> and advance</w:t>
            </w:r>
            <w:r>
              <w:rPr>
                <w:spacing w:val="-2"/>
                <w:sz w:val="20"/>
                <w:szCs w:val="20"/>
              </w:rPr>
              <w:t xml:space="preserve"> opportunities to improve RFB design and siting to maximize climate benefits</w:t>
            </w:r>
            <w:r w:rsidR="008F0284">
              <w:rPr>
                <w:spacing w:val="-2"/>
                <w:sz w:val="20"/>
                <w:szCs w:val="20"/>
              </w:rPr>
              <w:t>.</w:t>
            </w:r>
            <w:r>
              <w:rPr>
                <w:spacing w:val="-2"/>
                <w:sz w:val="20"/>
                <w:szCs w:val="20"/>
              </w:rPr>
              <w:t xml:space="preserve"> </w:t>
            </w:r>
          </w:p>
        </w:tc>
        <w:tc>
          <w:tcPr>
            <w:tcW w:w="1440" w:type="dxa"/>
          </w:tcPr>
          <w:p w14:paraId="04D74B57" w14:textId="3DA9F39C" w:rsidR="002545D8" w:rsidRPr="00F47902" w:rsidRDefault="00682AE7" w:rsidP="00480531">
            <w:pPr>
              <w:pStyle w:val="TableParagraph"/>
              <w:spacing w:line="247" w:lineRule="exact"/>
              <w:ind w:left="111"/>
              <w:rPr>
                <w:sz w:val="20"/>
                <w:szCs w:val="20"/>
              </w:rPr>
            </w:pPr>
            <w:r>
              <w:rPr>
                <w:sz w:val="20"/>
                <w:szCs w:val="20"/>
              </w:rPr>
              <w:t>Actions 5.1, 5.3, 5.4</w:t>
            </w:r>
          </w:p>
        </w:tc>
        <w:tc>
          <w:tcPr>
            <w:tcW w:w="2160" w:type="dxa"/>
          </w:tcPr>
          <w:p w14:paraId="5271F6C3" w14:textId="77777777" w:rsidR="002545D8" w:rsidRPr="00F47902" w:rsidRDefault="002545D8" w:rsidP="00480531">
            <w:pPr>
              <w:pStyle w:val="TableParagraph"/>
              <w:spacing w:before="5" w:line="235" w:lineRule="auto"/>
              <w:ind w:left="114" w:right="120"/>
              <w:rPr>
                <w:sz w:val="20"/>
                <w:szCs w:val="20"/>
              </w:rPr>
            </w:pPr>
          </w:p>
        </w:tc>
        <w:tc>
          <w:tcPr>
            <w:tcW w:w="1800" w:type="dxa"/>
          </w:tcPr>
          <w:p w14:paraId="79146C7B" w14:textId="50F4BC2E" w:rsidR="002545D8" w:rsidRPr="00F47902" w:rsidRDefault="00BD2373" w:rsidP="00480531">
            <w:pPr>
              <w:pStyle w:val="TableParagraph"/>
              <w:spacing w:before="1"/>
              <w:ind w:left="115"/>
              <w:rPr>
                <w:spacing w:val="-2"/>
                <w:sz w:val="20"/>
                <w:szCs w:val="20"/>
              </w:rPr>
            </w:pPr>
            <w:r>
              <w:rPr>
                <w:spacing w:val="-2"/>
                <w:sz w:val="20"/>
                <w:szCs w:val="20"/>
              </w:rPr>
              <w:t>Ongoing</w:t>
            </w:r>
          </w:p>
        </w:tc>
        <w:tc>
          <w:tcPr>
            <w:tcW w:w="1485" w:type="dxa"/>
            <w:shd w:val="clear" w:color="auto" w:fill="D9E0F3"/>
          </w:tcPr>
          <w:p w14:paraId="1F929C21" w14:textId="77777777" w:rsidR="002545D8" w:rsidRPr="00F47902" w:rsidRDefault="002545D8" w:rsidP="00480531">
            <w:pPr>
              <w:pStyle w:val="TableParagraph"/>
              <w:ind w:left="0"/>
              <w:rPr>
                <w:rFonts w:ascii="Times New Roman"/>
                <w:sz w:val="20"/>
                <w:szCs w:val="20"/>
              </w:rPr>
            </w:pPr>
          </w:p>
        </w:tc>
      </w:tr>
    </w:tbl>
    <w:p w14:paraId="16AF94DD" w14:textId="77777777" w:rsidR="00B97B4E" w:rsidRDefault="00B97B4E">
      <w:pPr>
        <w:rPr>
          <w:rFonts w:ascii="Times New Roman"/>
        </w:rPr>
        <w:sectPr w:rsidR="00B97B4E">
          <w:footerReference w:type="default" r:id="rId9"/>
          <w:type w:val="continuous"/>
          <w:pgSz w:w="15840" w:h="12240" w:orient="landscape"/>
          <w:pgMar w:top="520" w:right="20" w:bottom="920" w:left="540" w:header="0" w:footer="733" w:gutter="0"/>
          <w:pgNumType w:start="1"/>
          <w:cols w:space="720"/>
        </w:sectPr>
      </w:pPr>
    </w:p>
    <w:p w14:paraId="3713F309" w14:textId="430E7BD8" w:rsidR="00B97B4E" w:rsidRPr="00480531" w:rsidRDefault="00B97B4E" w:rsidP="00480531">
      <w:pPr>
        <w:pStyle w:val="BodyText"/>
        <w:rPr>
          <w:sz w:val="2"/>
        </w:rPr>
      </w:pPr>
    </w:p>
    <w:p w14:paraId="135F7F35" w14:textId="77777777" w:rsidR="00B97B4E" w:rsidRDefault="00B97B4E">
      <w:pPr>
        <w:pStyle w:val="BodyText"/>
        <w:rPr>
          <w:sz w:val="20"/>
        </w:rPr>
      </w:pPr>
    </w:p>
    <w:tbl>
      <w:tblPr>
        <w:tblW w:w="0" w:type="auto"/>
        <w:tblInd w:w="20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1148"/>
        <w:gridCol w:w="3600"/>
        <w:gridCol w:w="4358"/>
        <w:gridCol w:w="1949"/>
        <w:gridCol w:w="1582"/>
        <w:gridCol w:w="2333"/>
      </w:tblGrid>
      <w:tr w:rsidR="00B97B4E" w14:paraId="7A8A396C" w14:textId="77777777">
        <w:trPr>
          <w:trHeight w:val="383"/>
        </w:trPr>
        <w:tc>
          <w:tcPr>
            <w:tcW w:w="14970" w:type="dxa"/>
            <w:gridSpan w:val="6"/>
            <w:tcBorders>
              <w:top w:val="nil"/>
              <w:left w:val="nil"/>
              <w:bottom w:val="nil"/>
              <w:right w:val="nil"/>
            </w:tcBorders>
            <w:shd w:val="clear" w:color="auto" w:fill="4470C4"/>
          </w:tcPr>
          <w:p w14:paraId="519FCD0C" w14:textId="0BCFD5EA" w:rsidR="00B97B4E" w:rsidRDefault="002467BA">
            <w:pPr>
              <w:pStyle w:val="TableParagraph"/>
              <w:spacing w:before="7"/>
              <w:ind w:left="6885"/>
              <w:rPr>
                <w:b/>
                <w:sz w:val="28"/>
              </w:rPr>
            </w:pPr>
            <w:r>
              <w:rPr>
                <w:b/>
                <w:color w:val="FFFFFF"/>
                <w:sz w:val="28"/>
              </w:rPr>
              <w:t>ACTIONS</w:t>
            </w:r>
            <w:r>
              <w:rPr>
                <w:b/>
                <w:color w:val="FFFFFF"/>
                <w:spacing w:val="-15"/>
                <w:sz w:val="28"/>
              </w:rPr>
              <w:t xml:space="preserve"> </w:t>
            </w:r>
            <w:r>
              <w:rPr>
                <w:b/>
                <w:color w:val="FFFFFF"/>
                <w:sz w:val="28"/>
              </w:rPr>
              <w:t>–</w:t>
            </w:r>
            <w:r>
              <w:rPr>
                <w:b/>
                <w:color w:val="FFFFFF"/>
                <w:spacing w:val="-14"/>
                <w:sz w:val="28"/>
              </w:rPr>
              <w:t xml:space="preserve"> </w:t>
            </w:r>
            <w:r w:rsidR="00421D43">
              <w:rPr>
                <w:b/>
                <w:color w:val="FFFFFF"/>
                <w:sz w:val="28"/>
              </w:rPr>
              <w:t>2023-24</w:t>
            </w:r>
          </w:p>
        </w:tc>
      </w:tr>
      <w:tr w:rsidR="00B97B4E" w14:paraId="250E26CA" w14:textId="77777777" w:rsidTr="00052E9A">
        <w:trPr>
          <w:trHeight w:val="573"/>
        </w:trPr>
        <w:tc>
          <w:tcPr>
            <w:tcW w:w="1148" w:type="dxa"/>
            <w:tcBorders>
              <w:top w:val="nil"/>
            </w:tcBorders>
            <w:shd w:val="clear" w:color="auto" w:fill="E7E6E6"/>
          </w:tcPr>
          <w:p w14:paraId="23C9CBF0" w14:textId="77777777" w:rsidR="00B97B4E" w:rsidRDefault="002467BA">
            <w:pPr>
              <w:pStyle w:val="TableParagraph"/>
              <w:rPr>
                <w:b/>
              </w:rPr>
            </w:pPr>
            <w:r>
              <w:rPr>
                <w:b/>
              </w:rPr>
              <w:t>Action</w:t>
            </w:r>
            <w:r>
              <w:rPr>
                <w:b/>
                <w:spacing w:val="-12"/>
              </w:rPr>
              <w:t xml:space="preserve"> </w:t>
            </w:r>
            <w:r>
              <w:rPr>
                <w:b/>
                <w:spacing w:val="-10"/>
              </w:rPr>
              <w:t>#</w:t>
            </w:r>
          </w:p>
        </w:tc>
        <w:tc>
          <w:tcPr>
            <w:tcW w:w="3600" w:type="dxa"/>
            <w:tcBorders>
              <w:top w:val="nil"/>
            </w:tcBorders>
            <w:shd w:val="clear" w:color="auto" w:fill="E7E6E6"/>
          </w:tcPr>
          <w:p w14:paraId="0FA178A7" w14:textId="57C2187F" w:rsidR="00B97B4E" w:rsidRDefault="002467BA">
            <w:pPr>
              <w:pStyle w:val="TableParagraph"/>
            </w:pPr>
            <w:r>
              <w:rPr>
                <w:spacing w:val="-2"/>
              </w:rPr>
              <w:t>Description</w:t>
            </w:r>
          </w:p>
        </w:tc>
        <w:tc>
          <w:tcPr>
            <w:tcW w:w="4358" w:type="dxa"/>
            <w:tcBorders>
              <w:top w:val="nil"/>
            </w:tcBorders>
            <w:shd w:val="clear" w:color="auto" w:fill="E7E6E6"/>
          </w:tcPr>
          <w:p w14:paraId="409E5691" w14:textId="77777777" w:rsidR="00B97B4E" w:rsidRDefault="002467BA">
            <w:pPr>
              <w:pStyle w:val="TableParagraph"/>
            </w:pPr>
            <w:r>
              <w:rPr>
                <w:spacing w:val="-2"/>
              </w:rPr>
              <w:t>Performance</w:t>
            </w:r>
            <w:r>
              <w:rPr>
                <w:spacing w:val="2"/>
              </w:rPr>
              <w:t xml:space="preserve"> </w:t>
            </w:r>
            <w:r>
              <w:rPr>
                <w:spacing w:val="-2"/>
              </w:rPr>
              <w:t>Target(s)</w:t>
            </w:r>
          </w:p>
        </w:tc>
        <w:tc>
          <w:tcPr>
            <w:tcW w:w="1949" w:type="dxa"/>
            <w:tcBorders>
              <w:top w:val="nil"/>
            </w:tcBorders>
            <w:shd w:val="clear" w:color="auto" w:fill="E7E6E6"/>
          </w:tcPr>
          <w:p w14:paraId="156BBF7C" w14:textId="77777777" w:rsidR="00B97B4E" w:rsidRDefault="002467BA">
            <w:pPr>
              <w:pStyle w:val="TableParagraph"/>
            </w:pPr>
            <w:r>
              <w:rPr>
                <w:spacing w:val="-2"/>
              </w:rPr>
              <w:t>Responsible</w:t>
            </w:r>
          </w:p>
          <w:p w14:paraId="619DC479" w14:textId="77777777" w:rsidR="00B97B4E" w:rsidRDefault="002467BA">
            <w:pPr>
              <w:pStyle w:val="TableParagraph"/>
              <w:spacing w:before="38"/>
            </w:pPr>
            <w:r>
              <w:t>Party</w:t>
            </w:r>
            <w:r>
              <w:rPr>
                <w:spacing w:val="-6"/>
              </w:rPr>
              <w:t xml:space="preserve"> </w:t>
            </w:r>
            <w:r>
              <w:t>(or</w:t>
            </w:r>
            <w:r>
              <w:rPr>
                <w:spacing w:val="-4"/>
              </w:rPr>
              <w:t xml:space="preserve"> </w:t>
            </w:r>
            <w:r>
              <w:rPr>
                <w:spacing w:val="-2"/>
              </w:rPr>
              <w:t>Parties)</w:t>
            </w:r>
          </w:p>
        </w:tc>
        <w:tc>
          <w:tcPr>
            <w:tcW w:w="1582" w:type="dxa"/>
            <w:tcBorders>
              <w:top w:val="nil"/>
            </w:tcBorders>
            <w:shd w:val="clear" w:color="auto" w:fill="E7E6E6"/>
          </w:tcPr>
          <w:p w14:paraId="7C873A48" w14:textId="77777777" w:rsidR="00B97B4E" w:rsidRDefault="002467BA">
            <w:pPr>
              <w:pStyle w:val="TableParagraph"/>
            </w:pPr>
            <w:r>
              <w:rPr>
                <w:spacing w:val="-2"/>
              </w:rPr>
              <w:t>Geographic</w:t>
            </w:r>
          </w:p>
          <w:p w14:paraId="6AD3E4AC" w14:textId="77777777" w:rsidR="00B97B4E" w:rsidRDefault="002467BA">
            <w:pPr>
              <w:pStyle w:val="TableParagraph"/>
              <w:spacing w:before="38"/>
            </w:pPr>
            <w:r>
              <w:rPr>
                <w:spacing w:val="-2"/>
              </w:rPr>
              <w:t>Location</w:t>
            </w:r>
          </w:p>
        </w:tc>
        <w:tc>
          <w:tcPr>
            <w:tcW w:w="2333" w:type="dxa"/>
            <w:tcBorders>
              <w:top w:val="nil"/>
            </w:tcBorders>
            <w:shd w:val="clear" w:color="auto" w:fill="E7E6E6"/>
          </w:tcPr>
          <w:p w14:paraId="5DF898E3" w14:textId="77777777" w:rsidR="00B97B4E" w:rsidRDefault="002467BA">
            <w:pPr>
              <w:pStyle w:val="TableParagraph"/>
              <w:ind w:left="111"/>
            </w:pPr>
            <w:r>
              <w:t>Expected</w:t>
            </w:r>
            <w:r>
              <w:rPr>
                <w:spacing w:val="-13"/>
              </w:rPr>
              <w:t xml:space="preserve"> </w:t>
            </w:r>
            <w:r>
              <w:rPr>
                <w:spacing w:val="-2"/>
              </w:rPr>
              <w:t>Timeline</w:t>
            </w:r>
          </w:p>
        </w:tc>
      </w:tr>
      <w:tr w:rsidR="00B97B4E" w14:paraId="4310A610" w14:textId="77777777">
        <w:trPr>
          <w:trHeight w:val="340"/>
        </w:trPr>
        <w:tc>
          <w:tcPr>
            <w:tcW w:w="14970" w:type="dxa"/>
            <w:gridSpan w:val="6"/>
          </w:tcPr>
          <w:p w14:paraId="2AF2E38F" w14:textId="6B565AAF" w:rsidR="00B97B4E" w:rsidRDefault="002467BA">
            <w:pPr>
              <w:pStyle w:val="TableParagraph"/>
              <w:spacing w:line="247" w:lineRule="exact"/>
              <w:rPr>
                <w:b/>
              </w:rPr>
            </w:pPr>
            <w:r>
              <w:rPr>
                <w:b/>
              </w:rPr>
              <w:t>Management</w:t>
            </w:r>
            <w:r>
              <w:rPr>
                <w:b/>
                <w:spacing w:val="-11"/>
              </w:rPr>
              <w:t xml:space="preserve"> </w:t>
            </w:r>
            <w:r>
              <w:rPr>
                <w:b/>
              </w:rPr>
              <w:t>Approach</w:t>
            </w:r>
            <w:r>
              <w:rPr>
                <w:b/>
                <w:spacing w:val="-8"/>
              </w:rPr>
              <w:t xml:space="preserve"> </w:t>
            </w:r>
            <w:r>
              <w:rPr>
                <w:b/>
              </w:rPr>
              <w:t>1:</w:t>
            </w:r>
            <w:r>
              <w:rPr>
                <w:b/>
                <w:spacing w:val="41"/>
              </w:rPr>
              <w:t xml:space="preserve"> </w:t>
            </w:r>
            <w:r>
              <w:rPr>
                <w:b/>
              </w:rPr>
              <w:t>Renew</w:t>
            </w:r>
            <w:r w:rsidR="00725071">
              <w:rPr>
                <w:b/>
              </w:rPr>
              <w:t xml:space="preserve"> and maintain</w:t>
            </w:r>
            <w:r>
              <w:rPr>
                <w:b/>
                <w:spacing w:val="-10"/>
              </w:rPr>
              <w:t xml:space="preserve"> </w:t>
            </w:r>
            <w:r>
              <w:rPr>
                <w:b/>
                <w:spacing w:val="-2"/>
              </w:rPr>
              <w:t>leadership</w:t>
            </w:r>
          </w:p>
        </w:tc>
      </w:tr>
      <w:tr w:rsidR="00057EC0" w14:paraId="35899B6D" w14:textId="77777777" w:rsidTr="00052E9A">
        <w:trPr>
          <w:trHeight w:val="1490"/>
        </w:trPr>
        <w:tc>
          <w:tcPr>
            <w:tcW w:w="1148" w:type="dxa"/>
            <w:shd w:val="clear" w:color="auto" w:fill="FFFFFF" w:themeFill="background1"/>
          </w:tcPr>
          <w:p w14:paraId="1B8CDA2B" w14:textId="77777777" w:rsidR="00057EC0" w:rsidRDefault="00057EC0" w:rsidP="00057EC0">
            <w:pPr>
              <w:pStyle w:val="TableParagraph"/>
              <w:spacing w:before="2"/>
              <w:ind w:left="0"/>
              <w:rPr>
                <w:sz w:val="35"/>
              </w:rPr>
            </w:pPr>
          </w:p>
          <w:p w14:paraId="4036389C" w14:textId="059A6F27" w:rsidR="00057EC0" w:rsidRDefault="00057EC0" w:rsidP="00057EC0">
            <w:pPr>
              <w:pStyle w:val="TableParagraph"/>
              <w:spacing w:before="2"/>
              <w:ind w:left="0"/>
              <w:rPr>
                <w:sz w:val="35"/>
              </w:rPr>
            </w:pPr>
            <w:r>
              <w:rPr>
                <w:b/>
                <w:spacing w:val="-5"/>
              </w:rPr>
              <w:t>1.1</w:t>
            </w:r>
          </w:p>
        </w:tc>
        <w:tc>
          <w:tcPr>
            <w:tcW w:w="3600" w:type="dxa"/>
            <w:shd w:val="clear" w:color="auto" w:fill="FFFFFF" w:themeFill="background1"/>
          </w:tcPr>
          <w:p w14:paraId="7B268D1D" w14:textId="2AD308C8" w:rsidR="00057EC0" w:rsidRDefault="00057EC0" w:rsidP="00057EC0">
            <w:pPr>
              <w:pStyle w:val="TableParagraph"/>
              <w:spacing w:line="276" w:lineRule="auto"/>
              <w:ind w:right="208"/>
            </w:pPr>
            <w:r>
              <w:t xml:space="preserve">Track progress </w:t>
            </w:r>
            <w:r w:rsidR="00052E9A">
              <w:t xml:space="preserve">and maintain accountability for </w:t>
            </w:r>
            <w:r>
              <w:t>implementing state Riparia</w:t>
            </w:r>
            <w:r w:rsidR="00052E9A">
              <w:t>n</w:t>
            </w:r>
            <w:r>
              <w:t xml:space="preserve"> Forest Buffer Action Strategies</w:t>
            </w:r>
          </w:p>
        </w:tc>
        <w:tc>
          <w:tcPr>
            <w:tcW w:w="4358" w:type="dxa"/>
            <w:shd w:val="clear" w:color="auto" w:fill="FFFFFF" w:themeFill="background1"/>
          </w:tcPr>
          <w:p w14:paraId="16F68785" w14:textId="77777777" w:rsidR="00057EC0" w:rsidRDefault="00057EC0" w:rsidP="00057EC0">
            <w:pPr>
              <w:pStyle w:val="ListParagraph"/>
              <w:numPr>
                <w:ilvl w:val="0"/>
                <w:numId w:val="16"/>
              </w:numPr>
            </w:pPr>
            <w:r w:rsidRPr="00065508">
              <w:t>All states report out on progress towards implementing Action Strategies at annual MB meetings, including any cha</w:t>
            </w:r>
            <w:r>
              <w:t>llenges or successes that could provide “lessons learned” for other states</w:t>
            </w:r>
          </w:p>
          <w:p w14:paraId="11008694" w14:textId="3A8B8EEA" w:rsidR="00057EC0" w:rsidRDefault="00057EC0" w:rsidP="00057EC0">
            <w:pPr>
              <w:pStyle w:val="ListParagraph"/>
              <w:numPr>
                <w:ilvl w:val="0"/>
                <w:numId w:val="16"/>
              </w:numPr>
            </w:pPr>
            <w:r>
              <w:t>States report on key indicators in their RFB Action Strategies in their two-year programmatic milestones</w:t>
            </w:r>
          </w:p>
        </w:tc>
        <w:tc>
          <w:tcPr>
            <w:tcW w:w="1949" w:type="dxa"/>
            <w:shd w:val="clear" w:color="auto" w:fill="FFFFFF" w:themeFill="background1"/>
          </w:tcPr>
          <w:p w14:paraId="45075C8E" w14:textId="77777777" w:rsidR="00057EC0" w:rsidRDefault="00057EC0" w:rsidP="00057EC0">
            <w:pPr>
              <w:pStyle w:val="TableParagraph"/>
              <w:spacing w:line="247" w:lineRule="exact"/>
            </w:pPr>
            <w:r>
              <w:t>State MB reps with support from FWG reps</w:t>
            </w:r>
          </w:p>
          <w:p w14:paraId="5C3784C0" w14:textId="77777777" w:rsidR="00057EC0" w:rsidRDefault="00057EC0" w:rsidP="00057EC0">
            <w:pPr>
              <w:pStyle w:val="TableParagraph"/>
              <w:spacing w:line="247" w:lineRule="exact"/>
            </w:pPr>
          </w:p>
        </w:tc>
        <w:tc>
          <w:tcPr>
            <w:tcW w:w="1582" w:type="dxa"/>
            <w:shd w:val="clear" w:color="auto" w:fill="FFFFFF" w:themeFill="background1"/>
          </w:tcPr>
          <w:p w14:paraId="58ECA14D" w14:textId="467681BC" w:rsidR="00057EC0" w:rsidRDefault="00057EC0" w:rsidP="00057EC0">
            <w:pPr>
              <w:pStyle w:val="TableParagraph"/>
              <w:spacing w:line="247" w:lineRule="exact"/>
              <w:rPr>
                <w:spacing w:val="-2"/>
              </w:rPr>
            </w:pPr>
            <w:proofErr w:type="spellStart"/>
            <w:r>
              <w:rPr>
                <w:spacing w:val="-2"/>
              </w:rPr>
              <w:t>Baywide</w:t>
            </w:r>
            <w:proofErr w:type="spellEnd"/>
          </w:p>
        </w:tc>
        <w:tc>
          <w:tcPr>
            <w:tcW w:w="2333" w:type="dxa"/>
            <w:shd w:val="clear" w:color="auto" w:fill="FFFFFF" w:themeFill="background1"/>
          </w:tcPr>
          <w:p w14:paraId="4B5BF472" w14:textId="77777777" w:rsidR="00057EC0" w:rsidRDefault="00057EC0" w:rsidP="00057EC0">
            <w:pPr>
              <w:pStyle w:val="TableParagraph"/>
              <w:spacing w:line="247" w:lineRule="exact"/>
              <w:ind w:left="111"/>
            </w:pPr>
            <w:r>
              <w:t>Initial annual report out at Management Board- April 2023</w:t>
            </w:r>
          </w:p>
          <w:p w14:paraId="21BD8984" w14:textId="77777777" w:rsidR="00057EC0" w:rsidRDefault="00057EC0" w:rsidP="00057EC0">
            <w:pPr>
              <w:pStyle w:val="TableParagraph"/>
              <w:spacing w:line="247" w:lineRule="exact"/>
              <w:ind w:left="111"/>
            </w:pPr>
          </w:p>
          <w:p w14:paraId="08F4E1DD" w14:textId="77777777" w:rsidR="00057EC0" w:rsidRDefault="00057EC0" w:rsidP="00057EC0">
            <w:pPr>
              <w:pStyle w:val="TableParagraph"/>
              <w:spacing w:line="247" w:lineRule="exact"/>
              <w:ind w:left="111"/>
            </w:pPr>
          </w:p>
        </w:tc>
      </w:tr>
      <w:tr w:rsidR="00057EC0" w14:paraId="47BBEA88" w14:textId="77777777" w:rsidTr="00052E9A">
        <w:trPr>
          <w:trHeight w:val="2762"/>
        </w:trPr>
        <w:tc>
          <w:tcPr>
            <w:tcW w:w="1148" w:type="dxa"/>
            <w:shd w:val="clear" w:color="auto" w:fill="FFFFFF" w:themeFill="background1"/>
          </w:tcPr>
          <w:p w14:paraId="0256EF7B" w14:textId="77777777" w:rsidR="00057EC0" w:rsidRPr="00421D43" w:rsidRDefault="00057EC0" w:rsidP="00057EC0">
            <w:pPr>
              <w:pStyle w:val="TableParagraph"/>
              <w:spacing w:before="2"/>
              <w:ind w:left="0"/>
              <w:rPr>
                <w:sz w:val="35"/>
              </w:rPr>
            </w:pPr>
          </w:p>
          <w:p w14:paraId="5C2E00EC" w14:textId="77777777" w:rsidR="00057EC0" w:rsidRPr="00421D43" w:rsidRDefault="00057EC0" w:rsidP="00057EC0">
            <w:pPr>
              <w:pStyle w:val="TableParagraph"/>
              <w:rPr>
                <w:b/>
              </w:rPr>
            </w:pPr>
            <w:r w:rsidRPr="00421D43">
              <w:rPr>
                <w:b/>
                <w:spacing w:val="-5"/>
              </w:rPr>
              <w:t>1.2</w:t>
            </w:r>
          </w:p>
        </w:tc>
        <w:tc>
          <w:tcPr>
            <w:tcW w:w="3600" w:type="dxa"/>
            <w:shd w:val="clear" w:color="auto" w:fill="FFFFFF" w:themeFill="background1"/>
          </w:tcPr>
          <w:p w14:paraId="6BE64343" w14:textId="34E9EBA0" w:rsidR="00057EC0" w:rsidRPr="00421D43" w:rsidRDefault="00057EC0" w:rsidP="00057EC0">
            <w:pPr>
              <w:pStyle w:val="TableParagraph"/>
              <w:spacing w:line="276" w:lineRule="auto"/>
              <w:ind w:right="208"/>
            </w:pPr>
            <w:r>
              <w:t>Regularly engage state, federal and CBP leaders to identify opportunities to support implementation of state Riparian Forest Buffer Action Strategies (based on updates provided for Action 1.1)</w:t>
            </w:r>
          </w:p>
        </w:tc>
        <w:tc>
          <w:tcPr>
            <w:tcW w:w="4358" w:type="dxa"/>
            <w:shd w:val="clear" w:color="auto" w:fill="FFFFFF" w:themeFill="background1"/>
          </w:tcPr>
          <w:p w14:paraId="6095C9B5" w14:textId="7D04BD0A" w:rsidR="00057EC0" w:rsidRDefault="00057EC0" w:rsidP="00057EC0">
            <w:pPr>
              <w:pStyle w:val="TableParagraph"/>
              <w:numPr>
                <w:ilvl w:val="0"/>
                <w:numId w:val="13"/>
              </w:numPr>
              <w:tabs>
                <w:tab w:val="left" w:pos="564"/>
              </w:tabs>
              <w:spacing w:before="9" w:line="232" w:lineRule="auto"/>
              <w:ind w:right="542" w:hanging="346"/>
            </w:pPr>
            <w:r>
              <w:t>Successful efforts identified that can be replicated/</w:t>
            </w:r>
            <w:r w:rsidR="00052E9A">
              <w:t xml:space="preserve"> </w:t>
            </w:r>
            <w:r>
              <w:t>expanded with additional Leadership support</w:t>
            </w:r>
          </w:p>
          <w:p w14:paraId="48548849" w14:textId="3EAF1B13" w:rsidR="00057EC0" w:rsidRPr="00421D43" w:rsidRDefault="00197BF0" w:rsidP="00057EC0">
            <w:pPr>
              <w:pStyle w:val="TableParagraph"/>
              <w:numPr>
                <w:ilvl w:val="0"/>
                <w:numId w:val="13"/>
              </w:numPr>
              <w:tabs>
                <w:tab w:val="left" w:pos="564"/>
              </w:tabs>
              <w:spacing w:before="9" w:line="232" w:lineRule="auto"/>
              <w:ind w:right="542" w:hanging="346"/>
            </w:pPr>
            <w:r>
              <w:t xml:space="preserve">At least 1 PSC meeting annually includes time devoted to a “deep dive” into </w:t>
            </w:r>
            <w:r w:rsidR="000808F8">
              <w:t xml:space="preserve">a specific challenge or opportunity for increasing RFB implementation (i.e. 2023 Farm Bill, developing a </w:t>
            </w:r>
            <w:proofErr w:type="spellStart"/>
            <w:r w:rsidR="000808F8">
              <w:t>Baywide</w:t>
            </w:r>
            <w:proofErr w:type="spellEnd"/>
            <w:r w:rsidR="000808F8">
              <w:t xml:space="preserve"> permanent buffer easement program, etc.)</w:t>
            </w:r>
          </w:p>
        </w:tc>
        <w:tc>
          <w:tcPr>
            <w:tcW w:w="1949" w:type="dxa"/>
            <w:shd w:val="clear" w:color="auto" w:fill="FFFFFF" w:themeFill="background1"/>
          </w:tcPr>
          <w:p w14:paraId="6DFD21DF" w14:textId="22BE4DA5" w:rsidR="00057EC0" w:rsidRPr="00421D43" w:rsidRDefault="00057EC0" w:rsidP="00057EC0">
            <w:pPr>
              <w:pStyle w:val="TableParagraph"/>
              <w:spacing w:line="247" w:lineRule="exact"/>
            </w:pPr>
            <w:r>
              <w:t>FWG to engage PSC, MB, CBP Leadership, USDA</w:t>
            </w:r>
          </w:p>
        </w:tc>
        <w:tc>
          <w:tcPr>
            <w:tcW w:w="1582" w:type="dxa"/>
            <w:shd w:val="clear" w:color="auto" w:fill="FFFFFF" w:themeFill="background1"/>
          </w:tcPr>
          <w:p w14:paraId="2309618C" w14:textId="77777777" w:rsidR="00057EC0" w:rsidRPr="00421D43" w:rsidRDefault="00057EC0" w:rsidP="00057EC0">
            <w:pPr>
              <w:pStyle w:val="TableParagraph"/>
              <w:spacing w:line="247" w:lineRule="exact"/>
            </w:pPr>
            <w:proofErr w:type="spellStart"/>
            <w:r w:rsidRPr="00421D43">
              <w:rPr>
                <w:spacing w:val="-2"/>
              </w:rPr>
              <w:t>Baywide</w:t>
            </w:r>
            <w:proofErr w:type="spellEnd"/>
          </w:p>
        </w:tc>
        <w:tc>
          <w:tcPr>
            <w:tcW w:w="2333" w:type="dxa"/>
            <w:shd w:val="clear" w:color="auto" w:fill="FFFFFF" w:themeFill="background1"/>
          </w:tcPr>
          <w:p w14:paraId="39F00350" w14:textId="29B8F816" w:rsidR="00057EC0" w:rsidRPr="00421D43" w:rsidRDefault="00057EC0" w:rsidP="00057EC0">
            <w:pPr>
              <w:pStyle w:val="TableParagraph"/>
              <w:spacing w:line="247" w:lineRule="exact"/>
              <w:ind w:left="111"/>
            </w:pPr>
            <w:r>
              <w:t>Ongoing, to follow updates provided for Action 1.1</w:t>
            </w:r>
          </w:p>
        </w:tc>
      </w:tr>
    </w:tbl>
    <w:p w14:paraId="6873162D" w14:textId="77777777" w:rsidR="00B97B4E" w:rsidRDefault="00B97B4E">
      <w:pPr>
        <w:spacing w:line="247" w:lineRule="exact"/>
      </w:pPr>
    </w:p>
    <w:p w14:paraId="699F250F" w14:textId="77777777" w:rsidR="00EA6CD1" w:rsidRPr="00EA6CD1" w:rsidRDefault="00EA6CD1" w:rsidP="00EA6CD1"/>
    <w:p w14:paraId="3A5D27B2" w14:textId="77777777" w:rsidR="00EA6CD1" w:rsidRPr="00EA6CD1" w:rsidRDefault="00EA6CD1" w:rsidP="00EA6CD1"/>
    <w:p w14:paraId="0526B7E1" w14:textId="77777777" w:rsidR="00EA6CD1" w:rsidRPr="00EA6CD1" w:rsidRDefault="00EA6CD1" w:rsidP="00EA6CD1"/>
    <w:p w14:paraId="09547225" w14:textId="77777777" w:rsidR="00EA6CD1" w:rsidRPr="00EA6CD1" w:rsidRDefault="00EA6CD1" w:rsidP="00EA6CD1"/>
    <w:p w14:paraId="61F194B8" w14:textId="77777777" w:rsidR="00EA6CD1" w:rsidRPr="00EA6CD1" w:rsidRDefault="00EA6CD1" w:rsidP="00EA6CD1"/>
    <w:p w14:paraId="2878BC99" w14:textId="71892712" w:rsidR="00EA6CD1" w:rsidRDefault="00EA6CD1" w:rsidP="00EA6CD1">
      <w:pPr>
        <w:tabs>
          <w:tab w:val="left" w:pos="3490"/>
        </w:tabs>
      </w:pPr>
      <w:r>
        <w:tab/>
      </w:r>
    </w:p>
    <w:p w14:paraId="5C177FE2" w14:textId="3AE8015D" w:rsidR="00EA6CD1" w:rsidRPr="00EA6CD1" w:rsidRDefault="00EA6CD1" w:rsidP="00EA6CD1">
      <w:pPr>
        <w:tabs>
          <w:tab w:val="left" w:pos="3490"/>
        </w:tabs>
        <w:sectPr w:rsidR="00EA6CD1" w:rsidRPr="00EA6CD1">
          <w:pgSz w:w="15840" w:h="12240" w:orient="landscape"/>
          <w:pgMar w:top="940" w:right="20" w:bottom="920" w:left="540" w:header="0" w:footer="733" w:gutter="0"/>
          <w:cols w:space="720"/>
        </w:sectPr>
      </w:pPr>
      <w:r>
        <w:tab/>
      </w:r>
    </w:p>
    <w:p w14:paraId="0C91EF66" w14:textId="77777777" w:rsidR="00B97B4E" w:rsidRDefault="00000000">
      <w:pPr>
        <w:pStyle w:val="BodyText"/>
        <w:rPr>
          <w:sz w:val="2"/>
        </w:rPr>
      </w:pPr>
      <w:r>
        <w:lastRenderedPageBreak/>
        <w:pict w14:anchorId="43F7A5D0">
          <v:group id="docshapegroup8" o:spid="_x0000_s2055" style="position:absolute;margin-left:36.5pt;margin-top:78.3pt;width:748.2pt;height:456pt;z-index:-16122880;mso-position-horizontal-relative:page;mso-position-vertical-relative:page" coordorigin="730,1566" coordsize="14964,9120">
            <v:shape id="docshape9" o:spid="_x0000_s2057" style="position:absolute;left:2944;top:1566;width:9669;height:9120" coordorigin="2944,1566" coordsize="9669,9120" o:spt="100" adj="0,,0" path="m4183,8706r-752,l3457,8726r25,l3530,8766r1346,1360l4897,10146r17,20l4926,10186r8,40l4936,10246r-3,40l4925,10306r-14,40l4900,10366r-19,20l4856,10426r-67,80l4757,10546r-28,20l4703,10606r93,80l5716,9786r-362,l5289,9766r-62,-20l5166,9686,4183,8706xm6155,7446r,1240l6154,8746r-7,60l6133,8886r-19,80l6088,9026r-31,80l6027,9166r-36,60l5951,9286r-46,60l5855,9406r-54,60l5741,9526r-72,80l5601,9666r-65,40l5476,9746r-56,20l5354,9786r362,l5790,9706r54,-60l5896,9586r51,-60l5996,9466r47,-60l6088,9346r44,-60l6173,9226r40,-60l6255,9106r40,-80l6331,8946r33,-60l6395,8806r26,-80l6444,8666r20,-80l6481,8506r13,-100l6502,8326r2,-80l6501,8166r-10,-80l6476,8006r-18,-80l6434,7866r-29,-80l6371,7726r-40,-60l6286,7586r-51,-60l6178,7466r-23,-20xm5535,7126r-397,l4975,7166r-140,40l4764,7246r-73,40l4618,7306r-73,40l4470,7386r-65,40l4341,7486r-122,80l4160,7606r-57,60l4047,7726r-55,40l2944,8826r94,80l3062,8886r28,-20l3121,8846r33,-20l3190,8786r70,-40l3297,8726r38,l3370,8706r813,l3732,8246r23,-20l3783,8206r35,-40l3899,8086r40,-40l4012,7966r60,-60l4133,7846r62,-40l4322,7726r131,-80l4530,7606r227,-60l4833,7546r75,-20l6155,7526r,-80l6113,7406r-66,-60l5979,7306r-70,-40l5764,7186r-229,-60xm6155,7526r-1092,l5360,7606r71,40l5569,7726r67,40l5701,7826r63,60l5826,7946r55,60l5932,8086r45,60l6017,8206r35,60l6088,8346r27,80l6135,8506r13,80l6155,8686r,-1160xm7141,6806r-701,l6473,6826r30,l6530,6846r25,20l6577,6866r800,800l7399,7706r16,20l7426,7746r6,20l7432,7806r-4,20l7418,7866r-15,20l7390,7906r-15,20l7359,7946r-94,100l7352,8146r739,-740l7776,7406r-26,-20l7725,7386r-48,-40l7141,6806xm8144,7166r-27,40l8087,7226r-67,60l7984,7306r-33,20l7920,7346r-60,40l7831,7386r-28,20l8091,7406r140,-140l8144,7166xm5379,7106r-80,20l5457,7126r-78,-20xm6618,6286r-42,l6050,6866r87,100l6163,6946r27,-20l6216,6906r100,-80l6374,6826r33,-20l7141,6806,6923,6586r-5,-80l6920,6466r-119,l6618,6286xm9317,4666r-727,l8626,4686r34,l8692,4706r31,20l8749,4746r21,l8786,4766r11,20l8927,4906r-19,40l8882,5006r-34,60l8808,5146r-46,80l8709,5306r-31,60l8546,5606r-42,60l8483,5706r-22,40l8441,5786r-20,60l8401,5886r-16,40l8372,5986r-8,40l8360,6066r,60l8364,6166r8,40l8386,6266r18,40l8429,6346r29,40l8493,6426r60,40l8619,6506r71,20l8918,6526r67,-40l9052,6466r66,-40l9246,6306r56,-60l9353,6186r45,-60l8914,6126r-57,-40l8801,6046r-38,-40l8735,5946r-20,-40l8704,5846r-3,-40l8706,5746r10,-60l8733,5606r24,-60l8786,5466r32,-60l8855,5326r32,-60l8922,5206r36,-60l8998,5086r43,-80l9486,5006r,-160l9447,4806r-50,-60l9317,4666xm7401,5666r-173,l7170,5686r-56,40l7060,5786r-51,40l6962,5906r-43,80l6880,6066r-26,80l6833,6226r-14,80l6811,6386r-2,80l6920,6466r3,-40l6938,6346r24,-80l6991,6206r33,-80l7060,6086r38,-60l7535,6026r26,-40l7574,5946r1,-60l7567,5846r-16,-40l7529,5766r-30,-40l7452,5706r-51,-40xm7535,6026r-437,l7135,6086r9,20l7154,6126r13,l7181,6146r25,20l7237,6186r78,l7359,6166r91,-40l7497,6086r38,-60xm9486,4846r,640l9482,5546r-9,60l9438,5746r-27,60l9374,5866r-46,80l9273,6006r-57,40l9157,6086r-60,40l9398,6126r40,-60l9472,6026r28,-60l9527,5886r23,-80l9569,5746r13,-80l9590,5586r4,-20l9938,5566r31,-20l10034,5506r65,-60l10136,5406r33,-40l10198,5326r25,-40l10246,5266r14,-40l9887,5226r-27,-20l9834,5206r-26,-40l9751,5126r-54,-60l9652,5006r-8,l9592,4946r-49,-40l9486,4846xm8843,4326r-131,l8512,4386r-63,40l8388,4466r-62,60l8262,4566r-68,60l8125,4706r-51,40l8026,4806r-45,60l7939,4946r-39,60l7867,5066r-28,60l7818,5186r-20,60l7784,5306r-8,60l7774,5426r4,60l7789,5526r18,40l7834,5606r31,20l7899,5646r38,l7978,5666r43,l8107,5626r84,-80l8224,5486r23,-40l8260,5406r3,-60l8259,5326r-12,-40l8228,5266r-23,-20l8179,5226r-29,-20l8086,5166r-26,-20l8039,5126r-15,l8029,5086r10,-20l8055,5026r20,-40l8100,4946r29,-40l8162,4866r93,-100l8308,4726r52,-20l8410,4686r48,-20l9317,4666r-30,-40l9229,4566r-62,-60l9102,4446r-66,-40l8972,4366r-129,-40xm9938,5566r-338,l9658,5606r183,l9905,5586r33,-20xm9486,5006r-445,l9486,5486r,-480xm10241,5026r-26,40l10183,5086r-55,60l10100,5166r-24,20l10053,5206r-19,l10000,5226r260,l10271,5206r26,-40l10325,5126r-84,-100xm10229,3566r-631,l10542,4506r21,20l10579,4566r11,20l10596,4606r1,20l10592,4666r-9,20l10567,4726r-12,20l10541,4766r-16,20l10507,4806r-20,20l10431,4886r86,80l11256,4226r-365,l10866,4206r-23,-20l10229,3566xm11310,4006r-27,20l11253,4066r-34,20l11147,4146r-33,20l11084,4186r-28,20l11026,4226r230,l11396,4086r-86,-80xm9747,1806r-57,20l9627,1846r-66,40l9491,1946r-74,60l9361,2066r-51,60l9264,2186r-39,60l9191,2326r-28,60l9140,2466r-16,60l9113,2606r-5,80l9109,2746r7,80l9129,2906r19,60l9173,3046r31,60l9241,3166r44,60l9334,3306r56,60l9472,3446r-330,320l9268,3886r330,-320l10229,3566,9912,3246r123,-120l9786,3126,9655,2986r-70,-60l9523,2846r-54,-60l9424,2726r-37,-60l9358,2606r-21,-60l9319,2466r2,-80l9345,2326r44,-80l9746,2246r28,-20l9828,2186r26,-20l9891,2126r26,-40l9932,2046r5,-40l9933,1966r-11,-40l9903,1886r-25,-20l9841,1826r-43,l9747,1806xm11316,2486r-640,l11554,3366r61,60l11677,3466r129,40l11929,3506r59,-20l12049,3466r64,-60l12180,3366r69,-60l12316,3226r58,-60l12424,3106r10,-20l11994,3086r-34,-20l11926,3066r-64,-40l11830,2986r-35,-20l11758,2926r-442,-440xm10216,2686r-430,440l10035,3126r307,-300l10216,2686xm12517,2666r-15,20l12480,2726r-29,40l12416,2806r-36,40l12348,2886r-27,20l12298,2926r-45,40l12211,3006r-40,40l12133,3066r-36,l12061,3086r373,l12465,3026r111,-180l12613,2766r-96,-100xm10461,1646r-308,300l10557,2346r-308,320l10375,2786r301,-300l11316,2486r-322,-320l11113,2046r-248,l10461,1646xm9717,2246r-305,l9437,2266r250,l9717,2246xm11343,1566r-478,480l11113,2046r356,-360l11343,1566xe" fillcolor="silver" stroked="f">
              <v:fill opacity="32896f"/>
              <v:stroke joinstyle="round"/>
              <v:formulas/>
              <v:path arrowok="t" o:connecttype="segments"/>
            </v:shape>
            <v:rect id="docshape10" o:spid="_x0000_s2056" style="position:absolute;left:730;top:5571;width:14964;height:295" stroked="f"/>
            <w10:wrap anchorx="page" anchory="page"/>
          </v:group>
        </w:pict>
      </w:r>
    </w:p>
    <w:tbl>
      <w:tblPr>
        <w:tblW w:w="0" w:type="auto"/>
        <w:tblInd w:w="199"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1992"/>
        <w:gridCol w:w="3125"/>
        <w:gridCol w:w="3989"/>
        <w:gridCol w:w="1949"/>
        <w:gridCol w:w="1582"/>
        <w:gridCol w:w="2333"/>
      </w:tblGrid>
      <w:tr w:rsidR="00B97B4E" w14:paraId="09C1AA47" w14:textId="77777777">
        <w:trPr>
          <w:trHeight w:val="291"/>
        </w:trPr>
        <w:tc>
          <w:tcPr>
            <w:tcW w:w="14970" w:type="dxa"/>
            <w:gridSpan w:val="6"/>
          </w:tcPr>
          <w:p w14:paraId="55BE8A04" w14:textId="3AB21238" w:rsidR="00B97B4E" w:rsidRDefault="002467BA">
            <w:pPr>
              <w:pStyle w:val="TableParagraph"/>
              <w:spacing w:line="269" w:lineRule="exact"/>
              <w:rPr>
                <w:b/>
                <w:sz w:val="24"/>
              </w:rPr>
            </w:pPr>
            <w:r>
              <w:rPr>
                <w:b/>
              </w:rPr>
              <w:t>Management</w:t>
            </w:r>
            <w:r>
              <w:rPr>
                <w:b/>
                <w:spacing w:val="-9"/>
              </w:rPr>
              <w:t xml:space="preserve"> </w:t>
            </w:r>
            <w:r>
              <w:rPr>
                <w:b/>
              </w:rPr>
              <w:t>Approach</w:t>
            </w:r>
            <w:r>
              <w:rPr>
                <w:b/>
                <w:spacing w:val="-8"/>
              </w:rPr>
              <w:t xml:space="preserve"> </w:t>
            </w:r>
            <w:r>
              <w:rPr>
                <w:b/>
              </w:rPr>
              <w:t>2:</w:t>
            </w:r>
            <w:r>
              <w:rPr>
                <w:b/>
                <w:spacing w:val="-3"/>
              </w:rPr>
              <w:t xml:space="preserve"> </w:t>
            </w:r>
            <w:r w:rsidR="00725071">
              <w:rPr>
                <w:b/>
                <w:sz w:val="24"/>
              </w:rPr>
              <w:t xml:space="preserve">Support and develop effective buffer programs </w:t>
            </w:r>
          </w:p>
        </w:tc>
      </w:tr>
      <w:tr w:rsidR="00B97B4E" w14:paraId="36CA3EC8" w14:textId="77777777" w:rsidTr="00F015C3">
        <w:trPr>
          <w:trHeight w:val="1642"/>
        </w:trPr>
        <w:tc>
          <w:tcPr>
            <w:tcW w:w="1992" w:type="dxa"/>
            <w:shd w:val="clear" w:color="auto" w:fill="FFFFFF" w:themeFill="background1"/>
          </w:tcPr>
          <w:p w14:paraId="65AE0BB4" w14:textId="77777777" w:rsidR="00B97B4E" w:rsidRDefault="002467BA">
            <w:pPr>
              <w:pStyle w:val="TableParagraph"/>
              <w:spacing w:line="250" w:lineRule="exact"/>
              <w:rPr>
                <w:b/>
              </w:rPr>
            </w:pPr>
            <w:r>
              <w:rPr>
                <w:b/>
                <w:spacing w:val="-5"/>
              </w:rPr>
              <w:t>2.1</w:t>
            </w:r>
          </w:p>
        </w:tc>
        <w:tc>
          <w:tcPr>
            <w:tcW w:w="3125" w:type="dxa"/>
            <w:shd w:val="clear" w:color="auto" w:fill="FFFFFF" w:themeFill="background1"/>
          </w:tcPr>
          <w:p w14:paraId="6103F525" w14:textId="310074D1" w:rsidR="00B97B4E" w:rsidRDefault="000808F8">
            <w:pPr>
              <w:pStyle w:val="TableParagraph"/>
              <w:spacing w:before="2" w:line="276" w:lineRule="auto"/>
              <w:ind w:right="150"/>
            </w:pPr>
            <w:r>
              <w:t>Build</w:t>
            </w:r>
            <w:r w:rsidR="00052E9A">
              <w:t xml:space="preserve"> needed</w:t>
            </w:r>
            <w:r>
              <w:t xml:space="preserve"> financial and human resources capacity to support the expansion of existing effective and flexible buffer programs</w:t>
            </w:r>
          </w:p>
        </w:tc>
        <w:tc>
          <w:tcPr>
            <w:tcW w:w="3989" w:type="dxa"/>
            <w:shd w:val="clear" w:color="auto" w:fill="FFFFFF" w:themeFill="background1"/>
          </w:tcPr>
          <w:p w14:paraId="7D976647" w14:textId="3890DCAA" w:rsidR="00682AE7" w:rsidRDefault="00052E9A">
            <w:pPr>
              <w:pStyle w:val="TableParagraph"/>
              <w:numPr>
                <w:ilvl w:val="0"/>
                <w:numId w:val="10"/>
              </w:numPr>
              <w:tabs>
                <w:tab w:val="left" w:pos="566"/>
              </w:tabs>
              <w:spacing w:line="247" w:lineRule="exact"/>
            </w:pPr>
            <w:r>
              <w:t>States identify funding needed to meet goals</w:t>
            </w:r>
          </w:p>
          <w:p w14:paraId="6FE076D6" w14:textId="20948AA4" w:rsidR="00B97B4E" w:rsidRDefault="002467BA">
            <w:pPr>
              <w:pStyle w:val="TableParagraph"/>
              <w:numPr>
                <w:ilvl w:val="0"/>
                <w:numId w:val="10"/>
              </w:numPr>
              <w:tabs>
                <w:tab w:val="left" w:pos="566"/>
              </w:tabs>
              <w:spacing w:line="247" w:lineRule="exact"/>
            </w:pPr>
            <w:r>
              <w:t>Increase</w:t>
            </w:r>
            <w:r w:rsidR="000808F8">
              <w:t>d</w:t>
            </w:r>
            <w:r>
              <w:rPr>
                <w:spacing w:val="-7"/>
              </w:rPr>
              <w:t xml:space="preserve"> </w:t>
            </w:r>
            <w:r>
              <w:rPr>
                <w:spacing w:val="-2"/>
              </w:rPr>
              <w:t>funding</w:t>
            </w:r>
            <w:r w:rsidR="000808F8">
              <w:rPr>
                <w:spacing w:val="-2"/>
              </w:rPr>
              <w:t xml:space="preserve"> for existing buffer programs</w:t>
            </w:r>
          </w:p>
          <w:p w14:paraId="113BED40" w14:textId="44915E8D" w:rsidR="00B97B4E" w:rsidRDefault="000808F8">
            <w:pPr>
              <w:pStyle w:val="TableParagraph"/>
              <w:numPr>
                <w:ilvl w:val="0"/>
                <w:numId w:val="10"/>
              </w:numPr>
              <w:tabs>
                <w:tab w:val="left" w:pos="567"/>
              </w:tabs>
              <w:spacing w:before="2" w:line="242" w:lineRule="auto"/>
              <w:ind w:right="767"/>
            </w:pPr>
            <w:r>
              <w:t>Increased staff for existing buffer programs</w:t>
            </w:r>
          </w:p>
        </w:tc>
        <w:tc>
          <w:tcPr>
            <w:tcW w:w="1949" w:type="dxa"/>
            <w:shd w:val="clear" w:color="auto" w:fill="FFFFFF" w:themeFill="background1"/>
          </w:tcPr>
          <w:p w14:paraId="43096D51" w14:textId="1E477682" w:rsidR="00B97B4E" w:rsidRDefault="00052E9A">
            <w:pPr>
              <w:pStyle w:val="TableParagraph"/>
              <w:spacing w:before="2" w:line="276" w:lineRule="auto"/>
              <w:ind w:right="90"/>
            </w:pPr>
            <w:r>
              <w:rPr>
                <w:spacing w:val="-4"/>
              </w:rPr>
              <w:t>C-</w:t>
            </w:r>
            <w:proofErr w:type="spellStart"/>
            <w:r>
              <w:rPr>
                <w:spacing w:val="-4"/>
              </w:rPr>
              <w:t>StREAM</w:t>
            </w:r>
            <w:proofErr w:type="spellEnd"/>
            <w:r>
              <w:rPr>
                <w:spacing w:val="-4"/>
              </w:rPr>
              <w:t xml:space="preserve"> intern,</w:t>
            </w:r>
            <w:r>
              <w:rPr>
                <w:spacing w:val="-2"/>
              </w:rPr>
              <w:t xml:space="preserve"> </w:t>
            </w:r>
            <w:r w:rsidR="002467BA">
              <w:rPr>
                <w:spacing w:val="-2"/>
              </w:rPr>
              <w:t>State</w:t>
            </w:r>
            <w:r>
              <w:rPr>
                <w:spacing w:val="-4"/>
              </w:rPr>
              <w:t>s</w:t>
            </w:r>
            <w:r w:rsidR="002467BA">
              <w:t xml:space="preserve">, USFS, </w:t>
            </w:r>
            <w:r w:rsidR="000808F8">
              <w:t>CBP,</w:t>
            </w:r>
          </w:p>
          <w:p w14:paraId="5BB397B0" w14:textId="36FE56A7" w:rsidR="00B97B4E" w:rsidRDefault="002467BA">
            <w:pPr>
              <w:pStyle w:val="TableParagraph"/>
              <w:spacing w:line="246" w:lineRule="exact"/>
            </w:pPr>
            <w:r>
              <w:rPr>
                <w:spacing w:val="-4"/>
              </w:rPr>
              <w:t>NFWF</w:t>
            </w:r>
            <w:r w:rsidR="00682AE7">
              <w:rPr>
                <w:spacing w:val="-4"/>
              </w:rPr>
              <w:t xml:space="preserve">, </w:t>
            </w:r>
          </w:p>
        </w:tc>
        <w:tc>
          <w:tcPr>
            <w:tcW w:w="1582" w:type="dxa"/>
            <w:shd w:val="clear" w:color="auto" w:fill="FFFFFF" w:themeFill="background1"/>
          </w:tcPr>
          <w:p w14:paraId="13CF1DEC" w14:textId="77777777" w:rsidR="00B97B4E" w:rsidRDefault="002467BA">
            <w:pPr>
              <w:pStyle w:val="TableParagraph"/>
              <w:spacing w:line="250" w:lineRule="exact"/>
            </w:pPr>
            <w:proofErr w:type="spellStart"/>
            <w:r>
              <w:rPr>
                <w:spacing w:val="-2"/>
              </w:rPr>
              <w:t>Baywide</w:t>
            </w:r>
            <w:proofErr w:type="spellEnd"/>
          </w:p>
        </w:tc>
        <w:tc>
          <w:tcPr>
            <w:tcW w:w="2333" w:type="dxa"/>
            <w:shd w:val="clear" w:color="auto" w:fill="FFFFFF" w:themeFill="background1"/>
          </w:tcPr>
          <w:p w14:paraId="0BBB9831" w14:textId="77777777" w:rsidR="00B97B4E" w:rsidRDefault="002467BA">
            <w:pPr>
              <w:pStyle w:val="TableParagraph"/>
              <w:spacing w:line="250" w:lineRule="exact"/>
              <w:ind w:left="111"/>
            </w:pPr>
            <w:r>
              <w:rPr>
                <w:spacing w:val="-2"/>
              </w:rPr>
              <w:t>Ongoing</w:t>
            </w:r>
          </w:p>
        </w:tc>
      </w:tr>
      <w:tr w:rsidR="000808F8" w14:paraId="123DCFA0" w14:textId="77777777" w:rsidTr="00F015C3">
        <w:trPr>
          <w:trHeight w:val="1696"/>
        </w:trPr>
        <w:tc>
          <w:tcPr>
            <w:tcW w:w="1992" w:type="dxa"/>
            <w:shd w:val="clear" w:color="auto" w:fill="FFFFFF" w:themeFill="background1"/>
          </w:tcPr>
          <w:p w14:paraId="77EC5863" w14:textId="2917C52E" w:rsidR="000808F8" w:rsidRDefault="000808F8">
            <w:pPr>
              <w:pStyle w:val="TableParagraph"/>
              <w:spacing w:line="250" w:lineRule="exact"/>
              <w:rPr>
                <w:b/>
                <w:spacing w:val="-5"/>
              </w:rPr>
            </w:pPr>
            <w:r>
              <w:rPr>
                <w:b/>
                <w:spacing w:val="-5"/>
              </w:rPr>
              <w:t>2.2</w:t>
            </w:r>
          </w:p>
        </w:tc>
        <w:tc>
          <w:tcPr>
            <w:tcW w:w="3125" w:type="dxa"/>
            <w:shd w:val="clear" w:color="auto" w:fill="FFFFFF" w:themeFill="background1"/>
          </w:tcPr>
          <w:p w14:paraId="4107CE9E" w14:textId="6DD158E6" w:rsidR="000808F8" w:rsidRDefault="000808F8">
            <w:pPr>
              <w:pStyle w:val="TableParagraph"/>
              <w:spacing w:before="2" w:line="276" w:lineRule="auto"/>
              <w:ind w:right="150"/>
            </w:pPr>
            <w:r>
              <w:t>Identify and communicate needed improvements to CREP under 2023 Farm Bill</w:t>
            </w:r>
          </w:p>
        </w:tc>
        <w:tc>
          <w:tcPr>
            <w:tcW w:w="3989" w:type="dxa"/>
            <w:shd w:val="clear" w:color="auto" w:fill="FFFFFF" w:themeFill="background1"/>
          </w:tcPr>
          <w:p w14:paraId="75153F56" w14:textId="5F17DA6A" w:rsidR="000808F8" w:rsidRDefault="000808F8" w:rsidP="000808F8">
            <w:pPr>
              <w:pStyle w:val="TableParagraph"/>
              <w:numPr>
                <w:ilvl w:val="0"/>
                <w:numId w:val="18"/>
              </w:numPr>
              <w:tabs>
                <w:tab w:val="left" w:pos="566"/>
              </w:tabs>
              <w:spacing w:line="247" w:lineRule="exact"/>
            </w:pPr>
            <w:r>
              <w:t>Addenda to state CREP agreements include benefits of 2018 Farm Bill</w:t>
            </w:r>
            <w:r w:rsidR="00F015C3">
              <w:t xml:space="preserve"> (and any additional benefits from 2023 Farm Bill)</w:t>
            </w:r>
          </w:p>
          <w:p w14:paraId="638E5897" w14:textId="032B9C57" w:rsidR="00F015C3" w:rsidRDefault="00F015C3" w:rsidP="000808F8">
            <w:pPr>
              <w:pStyle w:val="TableParagraph"/>
              <w:numPr>
                <w:ilvl w:val="0"/>
                <w:numId w:val="18"/>
              </w:numPr>
              <w:tabs>
                <w:tab w:val="left" w:pos="566"/>
              </w:tabs>
              <w:spacing w:line="247" w:lineRule="exact"/>
            </w:pPr>
            <w:r>
              <w:t>Acres enrolled through CRP</w:t>
            </w:r>
          </w:p>
        </w:tc>
        <w:tc>
          <w:tcPr>
            <w:tcW w:w="1949" w:type="dxa"/>
            <w:shd w:val="clear" w:color="auto" w:fill="FFFFFF" w:themeFill="background1"/>
          </w:tcPr>
          <w:p w14:paraId="66E986D9" w14:textId="20B668A5" w:rsidR="000808F8" w:rsidRDefault="000808F8">
            <w:pPr>
              <w:pStyle w:val="TableParagraph"/>
              <w:spacing w:before="2" w:line="276" w:lineRule="auto"/>
              <w:ind w:right="90"/>
              <w:rPr>
                <w:spacing w:val="-2"/>
              </w:rPr>
            </w:pPr>
            <w:r>
              <w:rPr>
                <w:spacing w:val="-2"/>
              </w:rPr>
              <w:t>CBC, Choose Clean Water Coalition</w:t>
            </w:r>
            <w:r w:rsidR="00F015C3">
              <w:rPr>
                <w:spacing w:val="-2"/>
              </w:rPr>
              <w:t>, USDA</w:t>
            </w:r>
          </w:p>
        </w:tc>
        <w:tc>
          <w:tcPr>
            <w:tcW w:w="1582" w:type="dxa"/>
            <w:shd w:val="clear" w:color="auto" w:fill="FFFFFF" w:themeFill="background1"/>
          </w:tcPr>
          <w:p w14:paraId="27E7258D" w14:textId="0EA77887" w:rsidR="000808F8" w:rsidRDefault="000808F8">
            <w:pPr>
              <w:pStyle w:val="TableParagraph"/>
              <w:spacing w:line="250" w:lineRule="exact"/>
              <w:rPr>
                <w:spacing w:val="-2"/>
              </w:rPr>
            </w:pPr>
            <w:proofErr w:type="spellStart"/>
            <w:r>
              <w:rPr>
                <w:spacing w:val="-2"/>
              </w:rPr>
              <w:t>Baywide</w:t>
            </w:r>
            <w:proofErr w:type="spellEnd"/>
          </w:p>
        </w:tc>
        <w:tc>
          <w:tcPr>
            <w:tcW w:w="2333" w:type="dxa"/>
            <w:shd w:val="clear" w:color="auto" w:fill="FFFFFF" w:themeFill="background1"/>
          </w:tcPr>
          <w:p w14:paraId="69984938" w14:textId="7567FE79" w:rsidR="000808F8" w:rsidRDefault="000808F8">
            <w:pPr>
              <w:pStyle w:val="TableParagraph"/>
              <w:spacing w:line="250" w:lineRule="exact"/>
              <w:ind w:left="111"/>
              <w:rPr>
                <w:spacing w:val="-2"/>
              </w:rPr>
            </w:pPr>
            <w:r>
              <w:rPr>
                <w:spacing w:val="-2"/>
              </w:rPr>
              <w:t>Ongoing</w:t>
            </w:r>
          </w:p>
        </w:tc>
      </w:tr>
      <w:tr w:rsidR="00B97B4E" w14:paraId="1EFAAE7F" w14:textId="77777777" w:rsidTr="00F015C3">
        <w:trPr>
          <w:trHeight w:val="1606"/>
        </w:trPr>
        <w:tc>
          <w:tcPr>
            <w:tcW w:w="1992" w:type="dxa"/>
            <w:shd w:val="clear" w:color="auto" w:fill="FFFFFF" w:themeFill="background1"/>
          </w:tcPr>
          <w:p w14:paraId="07D7543A" w14:textId="7D6E9753" w:rsidR="00B97B4E" w:rsidRDefault="002467BA">
            <w:pPr>
              <w:pStyle w:val="TableParagraph"/>
              <w:spacing w:line="247" w:lineRule="exact"/>
              <w:rPr>
                <w:b/>
              </w:rPr>
            </w:pPr>
            <w:r>
              <w:rPr>
                <w:b/>
                <w:spacing w:val="-5"/>
              </w:rPr>
              <w:t>2.</w:t>
            </w:r>
            <w:r w:rsidR="006D7C69">
              <w:rPr>
                <w:b/>
                <w:spacing w:val="-5"/>
              </w:rPr>
              <w:t>3</w:t>
            </w:r>
          </w:p>
        </w:tc>
        <w:tc>
          <w:tcPr>
            <w:tcW w:w="3125" w:type="dxa"/>
            <w:shd w:val="clear" w:color="auto" w:fill="FFFFFF" w:themeFill="background1"/>
          </w:tcPr>
          <w:p w14:paraId="6AC6F92E" w14:textId="37727094" w:rsidR="00B97B4E" w:rsidRDefault="006D7C69">
            <w:pPr>
              <w:pStyle w:val="TableParagraph"/>
              <w:spacing w:line="276" w:lineRule="auto"/>
            </w:pPr>
            <w:r>
              <w:rPr>
                <w:spacing w:val="-2"/>
              </w:rPr>
              <w:t>Support the development of new effective and flexible buffer programs to complement CREP where needed</w:t>
            </w:r>
          </w:p>
        </w:tc>
        <w:tc>
          <w:tcPr>
            <w:tcW w:w="3989" w:type="dxa"/>
            <w:shd w:val="clear" w:color="auto" w:fill="FFFFFF" w:themeFill="background1"/>
          </w:tcPr>
          <w:p w14:paraId="11E77E4D" w14:textId="63CB50B2" w:rsidR="00B97B4E" w:rsidRDefault="00F015C3" w:rsidP="00404983">
            <w:pPr>
              <w:pStyle w:val="TableParagraph"/>
              <w:numPr>
                <w:ilvl w:val="0"/>
                <w:numId w:val="9"/>
              </w:numPr>
              <w:tabs>
                <w:tab w:val="left" w:pos="566"/>
              </w:tabs>
              <w:spacing w:line="242" w:lineRule="auto"/>
              <w:ind w:right="149"/>
              <w:rPr>
                <w:ins w:id="0" w:author="Brownson, Katherine - FS, MD" w:date="2023-03-30T10:40:00Z"/>
              </w:rPr>
            </w:pPr>
            <w:r>
              <w:t># of new buffer programs developed</w:t>
            </w:r>
          </w:p>
          <w:p w14:paraId="09E399CE" w14:textId="748ED31A" w:rsidR="00404983" w:rsidRDefault="00404983" w:rsidP="00404983">
            <w:pPr>
              <w:pStyle w:val="TableParagraph"/>
              <w:numPr>
                <w:ilvl w:val="0"/>
                <w:numId w:val="9"/>
              </w:numPr>
              <w:tabs>
                <w:tab w:val="left" w:pos="566"/>
              </w:tabs>
              <w:spacing w:line="247" w:lineRule="exact"/>
              <w:pPrChange w:id="1" w:author="Brownson, Katherine - FS, MD" w:date="2023-03-30T10:40:00Z">
                <w:pPr>
                  <w:pStyle w:val="TableParagraph"/>
                  <w:numPr>
                    <w:numId w:val="9"/>
                  </w:numPr>
                  <w:tabs>
                    <w:tab w:val="left" w:pos="566"/>
                  </w:tabs>
                  <w:spacing w:line="242" w:lineRule="auto"/>
                  <w:ind w:left="578" w:right="149" w:hanging="351"/>
                </w:pPr>
              </w:pPrChange>
            </w:pPr>
            <w:ins w:id="2" w:author="Brownson, Katherine - FS, MD" w:date="2023-03-30T10:40:00Z">
              <w:r>
                <w:t xml:space="preserve">Development of “turnkey” CREP RFB pilot programs where a third party receives the cost share and takes on buffer planting and maintenance </w:t>
              </w:r>
            </w:ins>
          </w:p>
          <w:p w14:paraId="6BB8061C" w14:textId="77777777" w:rsidR="00F015C3" w:rsidRDefault="00F015C3" w:rsidP="00404983">
            <w:pPr>
              <w:pStyle w:val="TableParagraph"/>
              <w:numPr>
                <w:ilvl w:val="0"/>
                <w:numId w:val="9"/>
              </w:numPr>
              <w:tabs>
                <w:tab w:val="left" w:pos="566"/>
              </w:tabs>
              <w:spacing w:line="242" w:lineRule="auto"/>
              <w:ind w:right="149"/>
            </w:pPr>
            <w:r>
              <w:t>Funding for new buffer programs</w:t>
            </w:r>
          </w:p>
          <w:p w14:paraId="694EB36C" w14:textId="48ED007B" w:rsidR="00F015C3" w:rsidRDefault="00F015C3" w:rsidP="00404983">
            <w:pPr>
              <w:pStyle w:val="TableParagraph"/>
              <w:numPr>
                <w:ilvl w:val="0"/>
                <w:numId w:val="9"/>
              </w:numPr>
              <w:tabs>
                <w:tab w:val="left" w:pos="566"/>
              </w:tabs>
              <w:spacing w:line="242" w:lineRule="auto"/>
              <w:ind w:right="149"/>
            </w:pPr>
            <w:r>
              <w:t>Staff for new buffer programs</w:t>
            </w:r>
          </w:p>
        </w:tc>
        <w:tc>
          <w:tcPr>
            <w:tcW w:w="1949" w:type="dxa"/>
            <w:shd w:val="clear" w:color="auto" w:fill="FFFFFF" w:themeFill="background1"/>
          </w:tcPr>
          <w:p w14:paraId="1C647DBD" w14:textId="3652D93E" w:rsidR="00B97B4E" w:rsidRDefault="00F015C3">
            <w:pPr>
              <w:pStyle w:val="TableParagraph"/>
              <w:spacing w:before="1" w:line="271" w:lineRule="auto"/>
            </w:pPr>
            <w:r>
              <w:rPr>
                <w:spacing w:val="-2"/>
              </w:rPr>
              <w:t>State</w:t>
            </w:r>
            <w:r w:rsidR="00052E9A">
              <w:rPr>
                <w:spacing w:val="-2"/>
              </w:rPr>
              <w:t>s</w:t>
            </w:r>
            <w:r>
              <w:rPr>
                <w:spacing w:val="-2"/>
              </w:rPr>
              <w:t>, USFS, CBP, NFWF</w:t>
            </w:r>
          </w:p>
        </w:tc>
        <w:tc>
          <w:tcPr>
            <w:tcW w:w="1582" w:type="dxa"/>
            <w:shd w:val="clear" w:color="auto" w:fill="FFFFFF" w:themeFill="background1"/>
          </w:tcPr>
          <w:p w14:paraId="56387069" w14:textId="77777777" w:rsidR="00B97B4E" w:rsidRDefault="002467BA">
            <w:pPr>
              <w:pStyle w:val="TableParagraph"/>
              <w:spacing w:line="247" w:lineRule="exact"/>
            </w:pPr>
            <w:proofErr w:type="spellStart"/>
            <w:r>
              <w:rPr>
                <w:spacing w:val="-2"/>
              </w:rPr>
              <w:t>Baywide</w:t>
            </w:r>
            <w:proofErr w:type="spellEnd"/>
          </w:p>
        </w:tc>
        <w:tc>
          <w:tcPr>
            <w:tcW w:w="2333" w:type="dxa"/>
            <w:shd w:val="clear" w:color="auto" w:fill="FFFFFF" w:themeFill="background1"/>
          </w:tcPr>
          <w:p w14:paraId="4E3D4130" w14:textId="3E24D12E" w:rsidR="00B97B4E" w:rsidRDefault="0060778F">
            <w:pPr>
              <w:pStyle w:val="TableParagraph"/>
              <w:spacing w:before="14"/>
              <w:ind w:left="219"/>
            </w:pPr>
            <w:r>
              <w:t>Ongoing</w:t>
            </w:r>
          </w:p>
        </w:tc>
      </w:tr>
      <w:tr w:rsidR="00B97B4E" w14:paraId="01FCF2CF" w14:textId="77777777" w:rsidTr="00F015C3">
        <w:trPr>
          <w:trHeight w:val="3226"/>
        </w:trPr>
        <w:tc>
          <w:tcPr>
            <w:tcW w:w="1992" w:type="dxa"/>
            <w:shd w:val="clear" w:color="auto" w:fill="FFFFFF" w:themeFill="background1"/>
          </w:tcPr>
          <w:p w14:paraId="120512BC" w14:textId="063EBD41" w:rsidR="00B97B4E" w:rsidRDefault="002467BA">
            <w:pPr>
              <w:pStyle w:val="TableParagraph"/>
              <w:spacing w:line="247" w:lineRule="exact"/>
              <w:rPr>
                <w:b/>
              </w:rPr>
            </w:pPr>
            <w:r>
              <w:rPr>
                <w:b/>
                <w:spacing w:val="-5"/>
              </w:rPr>
              <w:t>2.</w:t>
            </w:r>
            <w:r w:rsidR="006D7C69">
              <w:rPr>
                <w:b/>
                <w:spacing w:val="-5"/>
              </w:rPr>
              <w:t>4</w:t>
            </w:r>
          </w:p>
        </w:tc>
        <w:tc>
          <w:tcPr>
            <w:tcW w:w="3125" w:type="dxa"/>
            <w:shd w:val="clear" w:color="auto" w:fill="FFFFFF" w:themeFill="background1"/>
          </w:tcPr>
          <w:p w14:paraId="67AC6C8B" w14:textId="1C505192" w:rsidR="00B97B4E" w:rsidRDefault="002467BA">
            <w:pPr>
              <w:pStyle w:val="TableParagraph"/>
              <w:spacing w:line="276" w:lineRule="auto"/>
              <w:ind w:right="208"/>
            </w:pPr>
            <w:r>
              <w:t>Increase</w:t>
            </w:r>
            <w:r>
              <w:rPr>
                <w:spacing w:val="-14"/>
              </w:rPr>
              <w:t xml:space="preserve"> </w:t>
            </w:r>
            <w:r>
              <w:t>demand</w:t>
            </w:r>
            <w:r>
              <w:rPr>
                <w:spacing w:val="-13"/>
              </w:rPr>
              <w:t xml:space="preserve"> </w:t>
            </w:r>
            <w:r>
              <w:t>for</w:t>
            </w:r>
            <w:r>
              <w:rPr>
                <w:spacing w:val="-13"/>
              </w:rPr>
              <w:t xml:space="preserve"> </w:t>
            </w:r>
            <w:r>
              <w:t>RFB</w:t>
            </w:r>
            <w:r>
              <w:rPr>
                <w:spacing w:val="-14"/>
              </w:rPr>
              <w:t xml:space="preserve"> </w:t>
            </w:r>
            <w:r>
              <w:t>on all lands by leveraging</w:t>
            </w:r>
            <w:r w:rsidR="00F015C3">
              <w:t xml:space="preserve"> relevant, complementary programs</w:t>
            </w:r>
          </w:p>
        </w:tc>
        <w:tc>
          <w:tcPr>
            <w:tcW w:w="3989" w:type="dxa"/>
            <w:shd w:val="clear" w:color="auto" w:fill="FFFFFF" w:themeFill="background1"/>
          </w:tcPr>
          <w:p w14:paraId="4F0FA846" w14:textId="6CFB1790" w:rsidR="00F015C3" w:rsidRPr="00F015C3" w:rsidRDefault="00F015C3" w:rsidP="00F015C3">
            <w:pPr>
              <w:pStyle w:val="TableParagraph"/>
              <w:numPr>
                <w:ilvl w:val="0"/>
                <w:numId w:val="19"/>
              </w:numPr>
              <w:tabs>
                <w:tab w:val="left" w:pos="569"/>
              </w:tabs>
              <w:spacing w:before="14" w:line="259" w:lineRule="auto"/>
              <w:ind w:right="629"/>
            </w:pPr>
            <w:r>
              <w:t xml:space="preserve">Acres of RFB planted through other agricultural programs </w:t>
            </w:r>
            <w:r>
              <w:rPr>
                <w:spacing w:val="-2"/>
              </w:rPr>
              <w:t>requiring RFBs as a condition of funding</w:t>
            </w:r>
          </w:p>
          <w:p w14:paraId="6792A2A9" w14:textId="58BBFB00" w:rsidR="00F015C3" w:rsidRPr="00F015C3" w:rsidRDefault="00F015C3" w:rsidP="00F015C3">
            <w:pPr>
              <w:pStyle w:val="TableParagraph"/>
              <w:numPr>
                <w:ilvl w:val="0"/>
                <w:numId w:val="19"/>
              </w:numPr>
              <w:tabs>
                <w:tab w:val="left" w:pos="569"/>
              </w:tabs>
              <w:spacing w:before="14" w:line="259" w:lineRule="auto"/>
              <w:ind w:right="629"/>
            </w:pPr>
            <w:r>
              <w:rPr>
                <w:spacing w:val="-2"/>
              </w:rPr>
              <w:t>MS4 programs using RFBs to improve water quality</w:t>
            </w:r>
          </w:p>
          <w:p w14:paraId="3E990DDC" w14:textId="4C77014E" w:rsidR="00F015C3" w:rsidRDefault="00F015C3" w:rsidP="00F015C3">
            <w:pPr>
              <w:pStyle w:val="TableParagraph"/>
              <w:numPr>
                <w:ilvl w:val="0"/>
                <w:numId w:val="19"/>
              </w:numPr>
              <w:tabs>
                <w:tab w:val="left" w:pos="569"/>
              </w:tabs>
              <w:spacing w:before="14" w:line="259" w:lineRule="auto"/>
              <w:ind w:right="629"/>
            </w:pPr>
            <w:r>
              <w:t>Instances of RFBs packaged with other BMPs for outreach (e.g. meadow establishment, upland forest planting, etc.)</w:t>
            </w:r>
          </w:p>
          <w:p w14:paraId="3F32154A" w14:textId="50561512" w:rsidR="00B97B4E" w:rsidRDefault="00B97B4E">
            <w:pPr>
              <w:pStyle w:val="TableParagraph"/>
              <w:spacing w:before="1" w:line="260" w:lineRule="atLeast"/>
              <w:ind w:left="578" w:right="186"/>
            </w:pPr>
          </w:p>
        </w:tc>
        <w:tc>
          <w:tcPr>
            <w:tcW w:w="1949" w:type="dxa"/>
            <w:shd w:val="clear" w:color="auto" w:fill="FFFFFF" w:themeFill="background1"/>
          </w:tcPr>
          <w:p w14:paraId="7F6793F7" w14:textId="3D6F6E77" w:rsidR="00F015C3" w:rsidRDefault="002467BA" w:rsidP="00F015C3">
            <w:pPr>
              <w:pStyle w:val="TableParagraph"/>
              <w:spacing w:before="14"/>
              <w:ind w:left="217"/>
              <w:rPr>
                <w:spacing w:val="-2"/>
              </w:rPr>
            </w:pPr>
            <w:r>
              <w:t>State</w:t>
            </w:r>
            <w:r w:rsidR="00F015C3">
              <w:t xml:space="preserve"> ag and water quality agencies, FWG </w:t>
            </w:r>
          </w:p>
          <w:p w14:paraId="43A47400" w14:textId="440A0979" w:rsidR="00B97B4E" w:rsidRDefault="002467BA">
            <w:pPr>
              <w:pStyle w:val="TableParagraph"/>
              <w:spacing w:before="1" w:line="260" w:lineRule="atLeast"/>
              <w:ind w:left="217" w:right="168"/>
            </w:pPr>
            <w:r>
              <w:rPr>
                <w:spacing w:val="-2"/>
              </w:rPr>
              <w:t>USFS,</w:t>
            </w:r>
            <w:r w:rsidR="00F015C3">
              <w:rPr>
                <w:spacing w:val="-2"/>
              </w:rPr>
              <w:t xml:space="preserve"> NRCS, NFWF</w:t>
            </w:r>
          </w:p>
        </w:tc>
        <w:tc>
          <w:tcPr>
            <w:tcW w:w="1582" w:type="dxa"/>
            <w:shd w:val="clear" w:color="auto" w:fill="FFFFFF" w:themeFill="background1"/>
          </w:tcPr>
          <w:p w14:paraId="1702F4DA" w14:textId="77777777" w:rsidR="00B97B4E" w:rsidRDefault="002467BA">
            <w:pPr>
              <w:pStyle w:val="TableParagraph"/>
              <w:spacing w:line="247" w:lineRule="exact"/>
            </w:pPr>
            <w:proofErr w:type="spellStart"/>
            <w:r>
              <w:rPr>
                <w:spacing w:val="-2"/>
              </w:rPr>
              <w:t>Baywide</w:t>
            </w:r>
            <w:proofErr w:type="spellEnd"/>
          </w:p>
        </w:tc>
        <w:tc>
          <w:tcPr>
            <w:tcW w:w="2333" w:type="dxa"/>
            <w:shd w:val="clear" w:color="auto" w:fill="FFFFFF" w:themeFill="background1"/>
          </w:tcPr>
          <w:p w14:paraId="6778024B" w14:textId="77777777" w:rsidR="00B97B4E" w:rsidRDefault="002467BA">
            <w:pPr>
              <w:pStyle w:val="TableParagraph"/>
              <w:spacing w:line="247" w:lineRule="exact"/>
              <w:ind w:left="111"/>
            </w:pPr>
            <w:r>
              <w:rPr>
                <w:spacing w:val="-2"/>
              </w:rPr>
              <w:t>Ongoing</w:t>
            </w:r>
          </w:p>
        </w:tc>
      </w:tr>
    </w:tbl>
    <w:p w14:paraId="5FFB9077" w14:textId="77777777" w:rsidR="00B97B4E" w:rsidRDefault="00B97B4E">
      <w:pPr>
        <w:spacing w:line="247" w:lineRule="exact"/>
        <w:sectPr w:rsidR="00B97B4E">
          <w:pgSz w:w="15840" w:h="12240" w:orient="landscape"/>
          <w:pgMar w:top="940" w:right="20" w:bottom="960" w:left="540" w:header="0" w:footer="733" w:gutter="0"/>
          <w:cols w:space="720"/>
        </w:sectPr>
      </w:pPr>
    </w:p>
    <w:p w14:paraId="50E217F3" w14:textId="77777777" w:rsidR="00B97B4E" w:rsidRDefault="00000000">
      <w:pPr>
        <w:pStyle w:val="BodyText"/>
        <w:rPr>
          <w:sz w:val="2"/>
        </w:rPr>
      </w:pPr>
      <w:r>
        <w:lastRenderedPageBreak/>
        <w:pict w14:anchorId="0EA1088A">
          <v:shape id="docshape11" o:spid="_x0000_s2054" style="position:absolute;margin-left:147.2pt;margin-top:78.3pt;width:483.45pt;height:456pt;z-index:-16122368;mso-position-horizontal-relative:page;mso-position-vertical-relative:page" coordorigin="2944,1566" coordsize="9669,9120" o:spt="100" adj="0,,0" path="m4183,8706r-752,l3457,8726r25,l3530,8766r1346,1360l4897,10146r17,20l4926,10186r8,40l4936,10246r-3,40l4925,10306r-14,40l4900,10366r-19,20l4856,10426r-67,80l4757,10546r-28,20l4703,10606r93,80l5716,9786r-362,l5289,9766r-62,-20l5166,9686,4183,8706xm6155,7446r,1240l6154,8746r-7,60l6133,8886r-19,80l6088,9026r-31,80l6027,9166r-36,60l5951,9286r-46,60l5855,9406r-54,60l5741,9526r-72,80l5601,9666r-65,40l5476,9746r-56,20l5354,9786r362,l5790,9706r54,-60l5896,9586r51,-60l5996,9466r47,-60l6088,9346r44,-60l6173,9226r40,-60l6255,9106r40,-80l6331,8946r33,-60l6395,8806r26,-80l6444,8666r20,-80l6481,8506r13,-100l6502,8326r2,-80l6501,8166r-10,-80l6476,8006r-18,-80l6434,7866r-29,-80l6371,7726r-40,-60l6286,7586r-51,-60l6178,7466r-23,-20xm5535,7126r-397,l4975,7166r-140,40l4764,7246r-73,40l4618,7306r-73,40l4470,7386r-65,40l4341,7486r-122,80l4160,7606r-57,60l4047,7726r-55,40l2944,8826r94,80l3062,8886r28,-20l3121,8846r33,-20l3190,8786r70,-40l3297,8726r38,l3370,8706r813,l3732,8246r23,-20l3783,8206r35,-40l3899,8086r40,-40l4012,7966r60,-60l4133,7846r62,-40l4322,7726r131,-80l4530,7606r227,-60l4833,7546r75,-20l6155,7526r,-80l6113,7406r-66,-60l5979,7306r-70,-40l5764,7186r-229,-60xm6155,7526r-1092,l5360,7606r71,40l5569,7726r67,40l5701,7826r63,60l5826,7946r55,60l5932,8086r45,60l6017,8206r35,60l6088,8346r27,80l6135,8506r13,80l6155,8686r,-1160xm7141,6806r-701,l6473,6826r30,l6530,6846r25,20l6577,6866r800,800l7399,7706r16,20l7426,7746r6,20l7432,7806r-4,20l7418,7866r-15,20l7390,7906r-15,20l7359,7946r-94,100l7352,8146r739,-740l7776,7406r-26,-20l7725,7386r-48,-40l7141,6806xm8144,7166r-27,40l8087,7226r-67,60l7984,7306r-33,20l7920,7346r-60,40l7831,7386r-28,20l8091,7406r140,-140l8144,7166xm5379,7106r-80,20l5457,7126r-78,-20xm6618,6286r-42,l6050,6866r87,100l6163,6946r27,-20l6216,6906r100,-80l6374,6826r33,-20l7141,6806,6923,6586r-5,-80l6920,6466r-119,l6618,6286xm9317,4666r-727,l8626,4686r34,l8692,4706r31,20l8749,4746r21,l8786,4766r11,20l8927,4906r-19,40l8882,5006r-34,60l8808,5146r-46,80l8709,5306r-31,60l8546,5606r-42,60l8483,5706r-22,40l8441,5786r-20,60l8401,5886r-16,40l8372,5986r-8,40l8360,6066r,60l8364,6166r8,40l8386,6266r18,40l8429,6346r29,40l8493,6426r60,40l8619,6506r71,20l8918,6526r67,-40l9052,6466r66,-40l9246,6306r56,-60l9353,6186r45,-60l8914,6126r-57,-40l8801,6046r-38,-40l8735,5946r-20,-40l8704,5846r-3,-40l8706,5746r10,-60l8733,5606r24,-60l8786,5466r32,-60l8855,5326r32,-60l8922,5206r36,-60l8998,5086r43,-80l9486,5006r,-160l9447,4806r-50,-60l9317,4666xm7401,5666r-173,l7170,5686r-56,40l7060,5786r-51,40l6962,5906r-43,80l6880,6066r-26,80l6833,6226r-14,80l6811,6386r-2,80l6920,6466r3,-40l6938,6346r24,-80l6991,6206r33,-80l7060,6086r38,-60l7535,6026r26,-40l7574,5946r1,-60l7567,5846r-16,-40l7529,5766r-30,-40l7452,5706r-51,-40xm7535,6026r-437,l7135,6086r9,20l7154,6126r13,l7181,6146r25,20l7237,6186r78,l7359,6166r91,-40l7497,6086r38,-60xm9486,4846r,640l9482,5546r-9,60l9438,5746r-27,60l9374,5866r-46,80l9273,6006r-57,40l9157,6086r-60,40l9398,6126r40,-60l9472,6026r28,-60l9527,5886r23,-80l9569,5746r13,-80l9590,5586r4,-20l9938,5566r31,-20l10034,5506r65,-60l10136,5406r33,-40l10198,5326r25,-40l10246,5266r14,-40l9887,5226r-27,-20l9834,5206r-26,-40l9751,5126r-54,-60l9652,5006r-8,l9592,4946r-49,-40l9486,4846xm8843,4326r-131,l8512,4386r-63,40l8388,4466r-62,60l8262,4566r-68,60l8125,4706r-51,40l8026,4806r-45,60l7939,4946r-39,60l7867,5066r-28,60l7818,5186r-20,60l7784,5306r-8,60l7774,5426r4,60l7789,5526r18,40l7834,5606r31,20l7899,5646r38,l7978,5666r43,l8107,5626r84,-80l8224,5486r23,-40l8260,5406r3,-60l8259,5326r-12,-40l8228,5266r-23,-20l8179,5226r-29,-20l8086,5166r-26,-20l8039,5126r-15,l8029,5086r10,-20l8055,5026r20,-40l8100,4946r29,-40l8162,4866r93,-100l8308,4726r52,-20l8410,4686r48,-20l9317,4666r-30,-40l9229,4566r-62,-60l9102,4446r-66,-40l8972,4366r-129,-40xm9938,5566r-338,l9658,5606r183,l9905,5586r33,-20xm9486,5006r-445,l9486,5486r,-480xm10241,5026r-26,40l10183,5086r-55,60l10100,5166r-24,20l10053,5206r-19,l10000,5226r260,l10271,5206r26,-40l10325,5126r-84,-100xm10229,3566r-631,l10542,4506r21,20l10579,4566r11,20l10596,4606r1,20l10592,4666r-9,20l10567,4726r-12,20l10541,4766r-16,20l10507,4806r-20,20l10431,4886r86,80l11256,4226r-365,l10866,4206r-23,-20l10229,3566xm11310,4006r-27,20l11253,4066r-34,20l11147,4146r-33,20l11084,4186r-28,20l11026,4226r230,l11396,4086r-86,-80xm9747,1806r-57,20l9627,1846r-66,40l9491,1946r-74,60l9361,2066r-51,60l9264,2186r-39,60l9191,2326r-28,60l9140,2466r-16,60l9113,2606r-5,80l9109,2746r7,80l9129,2906r19,60l9173,3046r31,60l9241,3166r44,60l9334,3306r56,60l9472,3446r-330,320l9268,3886r330,-320l10229,3566,9912,3246r123,-120l9786,3126,9655,2986r-70,-60l9523,2846r-54,-60l9424,2726r-37,-60l9358,2606r-21,-60l9319,2466r2,-80l9345,2326r44,-80l9746,2246r28,-20l9828,2186r26,-20l9891,2126r26,-40l9932,2046r5,-40l9933,1966r-11,-40l9903,1886r-25,-20l9841,1826r-43,l9747,1806xm11316,2486r-640,l11554,3366r61,60l11677,3466r129,40l11929,3506r59,-20l12049,3466r64,-60l12180,3366r69,-60l12316,3226r58,-60l12424,3106r10,-20l11994,3086r-34,-20l11926,3066r-64,-40l11830,2986r-35,-20l11758,2926r-442,-440xm10216,2686r-430,440l10035,3126r307,-300l10216,2686xm12517,2666r-15,20l12480,2726r-29,40l12416,2806r-36,40l12348,2886r-27,20l12298,2926r-45,40l12211,3006r-40,40l12133,3066r-36,l12061,3086r373,l12465,3026r111,-180l12613,2766r-96,-100xm10461,1646r-308,300l10557,2346r-308,320l10375,2786r301,-300l11316,2486r-322,-320l11113,2046r-248,l10461,1646xm9717,2246r-305,l9437,2266r250,l9717,2246xm11343,1566r-478,480l11113,2046r356,-360l11343,1566xe" fillcolor="silver" stroked="f">
            <v:fill opacity="32896f"/>
            <v:stroke joinstyle="round"/>
            <v:formulas/>
            <v:path arrowok="t" o:connecttype="segments"/>
            <w10:wrap anchorx="page" anchory="page"/>
          </v:shape>
        </w:pict>
      </w:r>
    </w:p>
    <w:tbl>
      <w:tblPr>
        <w:tblW w:w="0" w:type="auto"/>
        <w:tblInd w:w="199"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1992"/>
        <w:gridCol w:w="3125"/>
        <w:gridCol w:w="3989"/>
        <w:gridCol w:w="1949"/>
        <w:gridCol w:w="1582"/>
        <w:gridCol w:w="2333"/>
      </w:tblGrid>
      <w:tr w:rsidR="00B97B4E" w14:paraId="4A98F36A" w14:textId="77777777">
        <w:trPr>
          <w:trHeight w:val="292"/>
        </w:trPr>
        <w:tc>
          <w:tcPr>
            <w:tcW w:w="14970" w:type="dxa"/>
            <w:gridSpan w:val="6"/>
          </w:tcPr>
          <w:p w14:paraId="55A2335A" w14:textId="0E0C89F2" w:rsidR="00B97B4E" w:rsidRDefault="002467BA">
            <w:pPr>
              <w:pStyle w:val="TableParagraph"/>
              <w:spacing w:line="247" w:lineRule="exact"/>
              <w:rPr>
                <w:b/>
              </w:rPr>
            </w:pPr>
            <w:r>
              <w:rPr>
                <w:b/>
              </w:rPr>
              <w:t>Management</w:t>
            </w:r>
            <w:r>
              <w:rPr>
                <w:b/>
                <w:spacing w:val="-14"/>
              </w:rPr>
              <w:t xml:space="preserve"> </w:t>
            </w:r>
            <w:r>
              <w:rPr>
                <w:b/>
              </w:rPr>
              <w:t>Approach</w:t>
            </w:r>
            <w:r>
              <w:rPr>
                <w:b/>
                <w:spacing w:val="-12"/>
              </w:rPr>
              <w:t xml:space="preserve"> </w:t>
            </w:r>
            <w:r>
              <w:rPr>
                <w:b/>
              </w:rPr>
              <w:t>3:</w:t>
            </w:r>
            <w:r>
              <w:rPr>
                <w:b/>
                <w:spacing w:val="32"/>
              </w:rPr>
              <w:t xml:space="preserve"> </w:t>
            </w:r>
            <w:r w:rsidR="00725071">
              <w:rPr>
                <w:b/>
              </w:rPr>
              <w:t>Build capacity and improve equity in staff, contractors</w:t>
            </w:r>
            <w:r w:rsidR="00A81060">
              <w:rPr>
                <w:b/>
              </w:rPr>
              <w:t>,</w:t>
            </w:r>
            <w:r w:rsidR="00725071">
              <w:rPr>
                <w:b/>
              </w:rPr>
              <w:t xml:space="preserve"> and outreach</w:t>
            </w:r>
          </w:p>
        </w:tc>
      </w:tr>
      <w:tr w:rsidR="00B97B4E" w14:paraId="112AF51A" w14:textId="77777777" w:rsidTr="00421D43">
        <w:trPr>
          <w:trHeight w:val="1607"/>
        </w:trPr>
        <w:tc>
          <w:tcPr>
            <w:tcW w:w="1992" w:type="dxa"/>
            <w:shd w:val="clear" w:color="auto" w:fill="FFFFFF" w:themeFill="background1"/>
          </w:tcPr>
          <w:p w14:paraId="68BEFCAD" w14:textId="77777777" w:rsidR="00B97B4E" w:rsidRDefault="002467BA">
            <w:pPr>
              <w:pStyle w:val="TableParagraph"/>
              <w:spacing w:line="247" w:lineRule="exact"/>
              <w:rPr>
                <w:b/>
              </w:rPr>
            </w:pPr>
            <w:r>
              <w:rPr>
                <w:b/>
                <w:spacing w:val="-5"/>
              </w:rPr>
              <w:t>3.1</w:t>
            </w:r>
          </w:p>
        </w:tc>
        <w:tc>
          <w:tcPr>
            <w:tcW w:w="3125" w:type="dxa"/>
            <w:shd w:val="clear" w:color="auto" w:fill="FFFFFF" w:themeFill="background1"/>
          </w:tcPr>
          <w:p w14:paraId="01F06A85" w14:textId="723877D0" w:rsidR="00B97B4E" w:rsidRDefault="001809D2">
            <w:pPr>
              <w:pStyle w:val="TableParagraph"/>
              <w:spacing w:line="276" w:lineRule="auto"/>
              <w:ind w:right="208"/>
            </w:pPr>
            <w:r>
              <w:t>Evaluate capacity needs to accelerate RFB implementation</w:t>
            </w:r>
          </w:p>
        </w:tc>
        <w:tc>
          <w:tcPr>
            <w:tcW w:w="3989" w:type="dxa"/>
            <w:shd w:val="clear" w:color="auto" w:fill="FFFFFF" w:themeFill="background1"/>
          </w:tcPr>
          <w:p w14:paraId="099C0AB3" w14:textId="679430B9" w:rsidR="00B97B4E" w:rsidRDefault="001809D2">
            <w:pPr>
              <w:pStyle w:val="TableParagraph"/>
              <w:numPr>
                <w:ilvl w:val="0"/>
                <w:numId w:val="6"/>
              </w:numPr>
              <w:tabs>
                <w:tab w:val="left" w:pos="564"/>
              </w:tabs>
              <w:spacing w:line="236" w:lineRule="exact"/>
              <w:ind w:hanging="363"/>
            </w:pPr>
            <w:r>
              <w:t>States identify staff and contractor capacity needed to meet goals</w:t>
            </w:r>
          </w:p>
          <w:p w14:paraId="20541086" w14:textId="263D7DEF" w:rsidR="001809D2" w:rsidRDefault="001809D2">
            <w:pPr>
              <w:pStyle w:val="TableParagraph"/>
              <w:numPr>
                <w:ilvl w:val="0"/>
                <w:numId w:val="6"/>
              </w:numPr>
              <w:tabs>
                <w:tab w:val="left" w:pos="564"/>
              </w:tabs>
              <w:spacing w:line="236" w:lineRule="exact"/>
              <w:ind w:hanging="363"/>
            </w:pPr>
            <w:r>
              <w:t>Pathways to increase staff and contractor capacity identified</w:t>
            </w:r>
          </w:p>
        </w:tc>
        <w:tc>
          <w:tcPr>
            <w:tcW w:w="1949" w:type="dxa"/>
            <w:shd w:val="clear" w:color="auto" w:fill="FFFFFF" w:themeFill="background1"/>
          </w:tcPr>
          <w:p w14:paraId="36A9DAA0" w14:textId="2841F625" w:rsidR="00B97B4E" w:rsidRDefault="001809D2">
            <w:pPr>
              <w:pStyle w:val="TableParagraph"/>
              <w:spacing w:line="246" w:lineRule="exact"/>
            </w:pPr>
            <w:r>
              <w:t>FWG, C-</w:t>
            </w:r>
            <w:proofErr w:type="spellStart"/>
            <w:r>
              <w:t>StREAM</w:t>
            </w:r>
            <w:proofErr w:type="spellEnd"/>
            <w:r>
              <w:t xml:space="preserve"> intern, States</w:t>
            </w:r>
          </w:p>
        </w:tc>
        <w:tc>
          <w:tcPr>
            <w:tcW w:w="1582" w:type="dxa"/>
            <w:shd w:val="clear" w:color="auto" w:fill="FFFFFF" w:themeFill="background1"/>
          </w:tcPr>
          <w:p w14:paraId="2D34FACD" w14:textId="77777777" w:rsidR="00B97B4E" w:rsidRDefault="002467BA">
            <w:pPr>
              <w:pStyle w:val="TableParagraph"/>
              <w:spacing w:line="247" w:lineRule="exact"/>
            </w:pPr>
            <w:proofErr w:type="spellStart"/>
            <w:r>
              <w:rPr>
                <w:spacing w:val="-2"/>
              </w:rPr>
              <w:t>Baywide</w:t>
            </w:r>
            <w:proofErr w:type="spellEnd"/>
          </w:p>
        </w:tc>
        <w:tc>
          <w:tcPr>
            <w:tcW w:w="2333" w:type="dxa"/>
            <w:shd w:val="clear" w:color="auto" w:fill="FFFFFF" w:themeFill="background1"/>
          </w:tcPr>
          <w:p w14:paraId="648659AC" w14:textId="77777777" w:rsidR="00B97B4E" w:rsidRDefault="002467BA">
            <w:pPr>
              <w:pStyle w:val="TableParagraph"/>
              <w:spacing w:line="247" w:lineRule="exact"/>
              <w:ind w:left="111"/>
            </w:pPr>
            <w:r>
              <w:rPr>
                <w:spacing w:val="-2"/>
              </w:rPr>
              <w:t>Ongoing</w:t>
            </w:r>
          </w:p>
        </w:tc>
      </w:tr>
      <w:tr w:rsidR="00B97B4E" w14:paraId="2D4B50FB" w14:textId="77777777" w:rsidTr="00682AE7">
        <w:trPr>
          <w:trHeight w:val="2722"/>
        </w:trPr>
        <w:tc>
          <w:tcPr>
            <w:tcW w:w="1992" w:type="dxa"/>
            <w:shd w:val="clear" w:color="auto" w:fill="FFFFFF" w:themeFill="background1"/>
          </w:tcPr>
          <w:p w14:paraId="3809A337" w14:textId="77777777" w:rsidR="00B97B4E" w:rsidRDefault="002467BA">
            <w:pPr>
              <w:pStyle w:val="TableParagraph"/>
              <w:spacing w:line="247" w:lineRule="exact"/>
              <w:rPr>
                <w:b/>
              </w:rPr>
            </w:pPr>
            <w:r>
              <w:rPr>
                <w:b/>
                <w:spacing w:val="-5"/>
              </w:rPr>
              <w:t>3.2</w:t>
            </w:r>
          </w:p>
        </w:tc>
        <w:tc>
          <w:tcPr>
            <w:tcW w:w="3125" w:type="dxa"/>
            <w:shd w:val="clear" w:color="auto" w:fill="FFFFFF" w:themeFill="background1"/>
          </w:tcPr>
          <w:p w14:paraId="64C7345E" w14:textId="1214C59C" w:rsidR="00B97B4E" w:rsidRDefault="001809D2">
            <w:pPr>
              <w:pStyle w:val="TableParagraph"/>
              <w:spacing w:before="2" w:line="273" w:lineRule="auto"/>
              <w:ind w:left="220"/>
            </w:pPr>
            <w:r>
              <w:t>Coordinate around regional training needs to build capacity</w:t>
            </w:r>
          </w:p>
        </w:tc>
        <w:tc>
          <w:tcPr>
            <w:tcW w:w="3989" w:type="dxa"/>
            <w:shd w:val="clear" w:color="auto" w:fill="FFFFFF" w:themeFill="background1"/>
          </w:tcPr>
          <w:p w14:paraId="4930ED9D" w14:textId="3EE96A00" w:rsidR="00B97B4E" w:rsidRDefault="001809D2">
            <w:pPr>
              <w:pStyle w:val="TableParagraph"/>
              <w:numPr>
                <w:ilvl w:val="0"/>
                <w:numId w:val="5"/>
              </w:numPr>
              <w:tabs>
                <w:tab w:val="left" w:pos="564"/>
              </w:tabs>
              <w:spacing w:before="14" w:line="256" w:lineRule="auto"/>
              <w:ind w:right="362"/>
            </w:pPr>
            <w:r>
              <w:t># of buffer trainings implemented for staff and contractors</w:t>
            </w:r>
          </w:p>
          <w:p w14:paraId="1B945818" w14:textId="60B8ECEE" w:rsidR="001809D2" w:rsidRDefault="001809D2">
            <w:pPr>
              <w:pStyle w:val="TableParagraph"/>
              <w:numPr>
                <w:ilvl w:val="0"/>
                <w:numId w:val="5"/>
              </w:numPr>
              <w:tabs>
                <w:tab w:val="left" w:pos="564"/>
              </w:tabs>
              <w:spacing w:before="14" w:line="256" w:lineRule="auto"/>
              <w:ind w:right="362"/>
            </w:pPr>
            <w:r>
              <w:t xml:space="preserve"># of cross sector trainings that incorporate buffers </w:t>
            </w:r>
          </w:p>
          <w:p w14:paraId="7518765A" w14:textId="0E6DBDAA" w:rsidR="00B97B4E" w:rsidRPr="00682AE7" w:rsidRDefault="002467BA">
            <w:pPr>
              <w:pStyle w:val="TableParagraph"/>
              <w:numPr>
                <w:ilvl w:val="0"/>
                <w:numId w:val="5"/>
              </w:numPr>
              <w:tabs>
                <w:tab w:val="left" w:pos="564"/>
              </w:tabs>
              <w:spacing w:line="259" w:lineRule="auto"/>
              <w:ind w:right="867"/>
            </w:pPr>
            <w:r>
              <w:t>#</w:t>
            </w:r>
            <w:r>
              <w:rPr>
                <w:spacing w:val="-14"/>
              </w:rPr>
              <w:t xml:space="preserve"> </w:t>
            </w:r>
            <w:r>
              <w:t>of</w:t>
            </w:r>
            <w:r>
              <w:rPr>
                <w:spacing w:val="-13"/>
              </w:rPr>
              <w:t xml:space="preserve"> </w:t>
            </w:r>
            <w:r w:rsidR="00052E9A">
              <w:t>new NRCS Technical Service Providers (TSPs)</w:t>
            </w:r>
            <w:r>
              <w:rPr>
                <w:spacing w:val="-13"/>
              </w:rPr>
              <w:t xml:space="preserve"> </w:t>
            </w:r>
          </w:p>
          <w:p w14:paraId="46813E20" w14:textId="3BAE77C8" w:rsidR="00B97B4E" w:rsidRDefault="00682AE7" w:rsidP="00682AE7">
            <w:pPr>
              <w:pStyle w:val="TableParagraph"/>
              <w:numPr>
                <w:ilvl w:val="0"/>
                <w:numId w:val="5"/>
              </w:numPr>
              <w:tabs>
                <w:tab w:val="left" w:pos="564"/>
              </w:tabs>
              <w:spacing w:line="259" w:lineRule="auto"/>
              <w:ind w:right="867"/>
            </w:pPr>
            <w:r>
              <w:rPr>
                <w:spacing w:val="-2"/>
              </w:rPr>
              <w:t>Increased partner training on CREP</w:t>
            </w:r>
            <w:r w:rsidR="00052E9A">
              <w:rPr>
                <w:spacing w:val="-2"/>
              </w:rPr>
              <w:t xml:space="preserve"> </w:t>
            </w:r>
          </w:p>
        </w:tc>
        <w:tc>
          <w:tcPr>
            <w:tcW w:w="1949" w:type="dxa"/>
            <w:shd w:val="clear" w:color="auto" w:fill="FFFFFF" w:themeFill="background1"/>
          </w:tcPr>
          <w:p w14:paraId="67392CF6" w14:textId="4A7CA49E" w:rsidR="00B97B4E" w:rsidRDefault="002467BA">
            <w:pPr>
              <w:pStyle w:val="TableParagraph"/>
              <w:spacing w:line="276" w:lineRule="auto"/>
              <w:ind w:right="412"/>
              <w:jc w:val="both"/>
            </w:pPr>
            <w:r>
              <w:t>FWG, SWCDs,</w:t>
            </w:r>
            <w:r>
              <w:rPr>
                <w:spacing w:val="-14"/>
              </w:rPr>
              <w:t xml:space="preserve"> </w:t>
            </w:r>
            <w:r>
              <w:t>Cross GITs, NRCS</w:t>
            </w:r>
            <w:r w:rsidR="001809D2">
              <w:t xml:space="preserve"> </w:t>
            </w:r>
          </w:p>
        </w:tc>
        <w:tc>
          <w:tcPr>
            <w:tcW w:w="1582" w:type="dxa"/>
            <w:shd w:val="clear" w:color="auto" w:fill="FFFFFF" w:themeFill="background1"/>
          </w:tcPr>
          <w:p w14:paraId="177EC352" w14:textId="77777777" w:rsidR="00B97B4E" w:rsidRDefault="002467BA">
            <w:pPr>
              <w:pStyle w:val="TableParagraph"/>
              <w:spacing w:line="247" w:lineRule="exact"/>
            </w:pPr>
            <w:proofErr w:type="spellStart"/>
            <w:r>
              <w:rPr>
                <w:spacing w:val="-2"/>
              </w:rPr>
              <w:t>Baywide</w:t>
            </w:r>
            <w:proofErr w:type="spellEnd"/>
          </w:p>
        </w:tc>
        <w:tc>
          <w:tcPr>
            <w:tcW w:w="2333" w:type="dxa"/>
            <w:shd w:val="clear" w:color="auto" w:fill="FFFFFF" w:themeFill="background1"/>
          </w:tcPr>
          <w:p w14:paraId="7517CE1E" w14:textId="77777777" w:rsidR="00B97B4E" w:rsidRDefault="002467BA">
            <w:pPr>
              <w:pStyle w:val="TableParagraph"/>
              <w:spacing w:line="247" w:lineRule="exact"/>
              <w:ind w:left="111"/>
            </w:pPr>
            <w:r>
              <w:rPr>
                <w:spacing w:val="-2"/>
              </w:rPr>
              <w:t>Ongoing</w:t>
            </w:r>
          </w:p>
        </w:tc>
      </w:tr>
      <w:tr w:rsidR="0060778F" w14:paraId="3DB1D165" w14:textId="77777777" w:rsidTr="001809D2">
        <w:trPr>
          <w:trHeight w:val="1759"/>
        </w:trPr>
        <w:tc>
          <w:tcPr>
            <w:tcW w:w="1992" w:type="dxa"/>
            <w:shd w:val="clear" w:color="auto" w:fill="FFFFFF" w:themeFill="background1"/>
          </w:tcPr>
          <w:p w14:paraId="4640EC8F" w14:textId="4470383B" w:rsidR="0060778F" w:rsidRDefault="0060778F" w:rsidP="0060778F">
            <w:pPr>
              <w:pStyle w:val="TableParagraph"/>
              <w:spacing w:line="247" w:lineRule="exact"/>
              <w:rPr>
                <w:b/>
                <w:spacing w:val="-5"/>
              </w:rPr>
            </w:pPr>
            <w:r>
              <w:rPr>
                <w:b/>
                <w:spacing w:val="-5"/>
              </w:rPr>
              <w:t>3.3</w:t>
            </w:r>
          </w:p>
        </w:tc>
        <w:tc>
          <w:tcPr>
            <w:tcW w:w="3125" w:type="dxa"/>
            <w:shd w:val="clear" w:color="auto" w:fill="FFFFFF" w:themeFill="background1"/>
          </w:tcPr>
          <w:p w14:paraId="43C012B3" w14:textId="41EDAA18" w:rsidR="0060778F" w:rsidRDefault="0060778F" w:rsidP="0060778F">
            <w:pPr>
              <w:pStyle w:val="TableParagraph"/>
              <w:spacing w:before="2" w:line="273" w:lineRule="auto"/>
              <w:ind w:left="220"/>
            </w:pPr>
            <w:r>
              <w:t>I</w:t>
            </w:r>
            <w:r w:rsidRPr="001809D2">
              <w:t>mprove grant and funding provisions to better support building</w:t>
            </w:r>
            <w:r>
              <w:t xml:space="preserve"> and retaining</w:t>
            </w:r>
            <w:r w:rsidRPr="001809D2">
              <w:t xml:space="preserve"> capacity in staff, contractors</w:t>
            </w:r>
            <w:r w:rsidR="00A81060">
              <w:t>,</w:t>
            </w:r>
            <w:r w:rsidRPr="001809D2">
              <w:t xml:space="preserve"> and outreach</w:t>
            </w:r>
          </w:p>
        </w:tc>
        <w:tc>
          <w:tcPr>
            <w:tcW w:w="3989" w:type="dxa"/>
            <w:shd w:val="clear" w:color="auto" w:fill="FFFFFF" w:themeFill="background1"/>
          </w:tcPr>
          <w:p w14:paraId="05D747F8" w14:textId="75D99D9F" w:rsidR="0060778F" w:rsidRDefault="0060778F" w:rsidP="0060778F">
            <w:pPr>
              <w:pStyle w:val="TableParagraph"/>
              <w:numPr>
                <w:ilvl w:val="0"/>
                <w:numId w:val="21"/>
              </w:numPr>
              <w:tabs>
                <w:tab w:val="left" w:pos="564"/>
              </w:tabs>
              <w:spacing w:before="14" w:line="256" w:lineRule="auto"/>
              <w:ind w:right="362"/>
            </w:pPr>
            <w:r>
              <w:t>Opportunities identified to improve grant and funding provisions to support capacity building</w:t>
            </w:r>
          </w:p>
          <w:p w14:paraId="610CBFE2" w14:textId="3B9B4FEF" w:rsidR="0060778F" w:rsidRDefault="0060778F" w:rsidP="0060778F">
            <w:pPr>
              <w:pStyle w:val="TableParagraph"/>
              <w:numPr>
                <w:ilvl w:val="0"/>
                <w:numId w:val="21"/>
              </w:numPr>
              <w:tabs>
                <w:tab w:val="left" w:pos="564"/>
              </w:tabs>
              <w:spacing w:before="14" w:line="256" w:lineRule="auto"/>
              <w:ind w:right="362"/>
            </w:pPr>
            <w:r>
              <w:t>Changes made to grant and funding provisions (i.e. longer grant terms, requirements to pay living wages, etc.)</w:t>
            </w:r>
          </w:p>
          <w:p w14:paraId="3A9A3452" w14:textId="14D2B481" w:rsidR="0060778F" w:rsidRDefault="0060778F" w:rsidP="0060778F">
            <w:pPr>
              <w:pStyle w:val="TableParagraph"/>
              <w:tabs>
                <w:tab w:val="left" w:pos="564"/>
              </w:tabs>
              <w:spacing w:before="14" w:line="256" w:lineRule="auto"/>
              <w:ind w:right="362"/>
            </w:pPr>
          </w:p>
        </w:tc>
        <w:tc>
          <w:tcPr>
            <w:tcW w:w="1949" w:type="dxa"/>
            <w:shd w:val="clear" w:color="auto" w:fill="FFFFFF" w:themeFill="background1"/>
          </w:tcPr>
          <w:p w14:paraId="48D5F8B8" w14:textId="297D6F17" w:rsidR="0060778F" w:rsidRDefault="0060778F" w:rsidP="00052E9A">
            <w:pPr>
              <w:pStyle w:val="TableParagraph"/>
              <w:spacing w:line="276" w:lineRule="auto"/>
              <w:ind w:right="412"/>
            </w:pPr>
            <w:r>
              <w:t>FWG, federal and state funding entities, NFWF</w:t>
            </w:r>
          </w:p>
        </w:tc>
        <w:tc>
          <w:tcPr>
            <w:tcW w:w="1582" w:type="dxa"/>
            <w:shd w:val="clear" w:color="auto" w:fill="FFFFFF" w:themeFill="background1"/>
          </w:tcPr>
          <w:p w14:paraId="53B376E5" w14:textId="533F8970" w:rsidR="0060778F" w:rsidRDefault="0060778F" w:rsidP="0060778F">
            <w:pPr>
              <w:pStyle w:val="TableParagraph"/>
              <w:spacing w:line="247" w:lineRule="exact"/>
              <w:rPr>
                <w:spacing w:val="-2"/>
              </w:rPr>
            </w:pPr>
            <w:proofErr w:type="spellStart"/>
            <w:r>
              <w:rPr>
                <w:spacing w:val="-2"/>
              </w:rPr>
              <w:t>Baywide</w:t>
            </w:r>
            <w:proofErr w:type="spellEnd"/>
          </w:p>
        </w:tc>
        <w:tc>
          <w:tcPr>
            <w:tcW w:w="2333" w:type="dxa"/>
            <w:shd w:val="clear" w:color="auto" w:fill="FFFFFF" w:themeFill="background1"/>
          </w:tcPr>
          <w:p w14:paraId="26E5170B" w14:textId="478864AE" w:rsidR="0060778F" w:rsidRDefault="0060778F" w:rsidP="0060778F">
            <w:pPr>
              <w:pStyle w:val="TableParagraph"/>
              <w:spacing w:line="247" w:lineRule="exact"/>
              <w:ind w:left="111"/>
              <w:rPr>
                <w:spacing w:val="-2"/>
              </w:rPr>
            </w:pPr>
            <w:r>
              <w:rPr>
                <w:spacing w:val="-2"/>
              </w:rPr>
              <w:t>Ongoing</w:t>
            </w:r>
          </w:p>
        </w:tc>
      </w:tr>
      <w:tr w:rsidR="0060778F" w14:paraId="6700ABB9" w14:textId="77777777" w:rsidTr="00682AE7">
        <w:trPr>
          <w:trHeight w:val="2938"/>
        </w:trPr>
        <w:tc>
          <w:tcPr>
            <w:tcW w:w="1992" w:type="dxa"/>
            <w:shd w:val="clear" w:color="auto" w:fill="FFFFFF" w:themeFill="background1"/>
          </w:tcPr>
          <w:p w14:paraId="2AA4A306" w14:textId="182571EB" w:rsidR="0060778F" w:rsidRDefault="0060778F" w:rsidP="0060778F">
            <w:pPr>
              <w:pStyle w:val="TableParagraph"/>
              <w:spacing w:line="247" w:lineRule="exact"/>
              <w:rPr>
                <w:b/>
                <w:spacing w:val="-5"/>
              </w:rPr>
            </w:pPr>
            <w:r>
              <w:rPr>
                <w:b/>
                <w:spacing w:val="-5"/>
              </w:rPr>
              <w:t>3.4</w:t>
            </w:r>
          </w:p>
        </w:tc>
        <w:tc>
          <w:tcPr>
            <w:tcW w:w="3125" w:type="dxa"/>
            <w:shd w:val="clear" w:color="auto" w:fill="FFFFFF" w:themeFill="background1"/>
          </w:tcPr>
          <w:p w14:paraId="090EDD52" w14:textId="299BD64C" w:rsidR="0060778F" w:rsidRPr="001809D2" w:rsidRDefault="0060778F" w:rsidP="0060778F">
            <w:pPr>
              <w:pStyle w:val="TableParagraph"/>
              <w:spacing w:before="2" w:line="273" w:lineRule="auto"/>
              <w:ind w:left="220"/>
            </w:pPr>
            <w:r>
              <w:t>Support forest buffer workforce development in historically underserved communities</w:t>
            </w:r>
          </w:p>
        </w:tc>
        <w:tc>
          <w:tcPr>
            <w:tcW w:w="3989" w:type="dxa"/>
            <w:shd w:val="clear" w:color="auto" w:fill="FFFFFF" w:themeFill="background1"/>
          </w:tcPr>
          <w:p w14:paraId="1A4D58DA" w14:textId="0B0A6732" w:rsidR="0060778F" w:rsidRDefault="0060778F" w:rsidP="0060778F">
            <w:pPr>
              <w:pStyle w:val="TableParagraph"/>
              <w:numPr>
                <w:ilvl w:val="0"/>
                <w:numId w:val="22"/>
              </w:numPr>
              <w:tabs>
                <w:tab w:val="left" w:pos="564"/>
              </w:tabs>
              <w:spacing w:before="14" w:line="256" w:lineRule="auto"/>
              <w:ind w:right="362"/>
            </w:pPr>
            <w:r>
              <w:t># of historically underserved communities/community organizations engaged to support forest buffer workforce development (i.e. nursery supply, planting and maintenance)</w:t>
            </w:r>
          </w:p>
        </w:tc>
        <w:tc>
          <w:tcPr>
            <w:tcW w:w="1949" w:type="dxa"/>
            <w:shd w:val="clear" w:color="auto" w:fill="FFFFFF" w:themeFill="background1"/>
          </w:tcPr>
          <w:p w14:paraId="2456504E" w14:textId="4FFA257A" w:rsidR="0060778F" w:rsidRDefault="0060778F" w:rsidP="00052E9A">
            <w:pPr>
              <w:pStyle w:val="TableParagraph"/>
              <w:spacing w:line="276" w:lineRule="auto"/>
              <w:ind w:right="412"/>
            </w:pPr>
            <w:r>
              <w:t>USFS, States, Workforce Action Team</w:t>
            </w:r>
          </w:p>
        </w:tc>
        <w:tc>
          <w:tcPr>
            <w:tcW w:w="1582" w:type="dxa"/>
            <w:shd w:val="clear" w:color="auto" w:fill="FFFFFF" w:themeFill="background1"/>
          </w:tcPr>
          <w:p w14:paraId="1E538127" w14:textId="283F029E" w:rsidR="0060778F" w:rsidRDefault="0060778F" w:rsidP="0060778F">
            <w:pPr>
              <w:pStyle w:val="TableParagraph"/>
              <w:spacing w:line="247" w:lineRule="exact"/>
              <w:rPr>
                <w:spacing w:val="-2"/>
              </w:rPr>
            </w:pPr>
            <w:proofErr w:type="spellStart"/>
            <w:r>
              <w:rPr>
                <w:spacing w:val="-2"/>
              </w:rPr>
              <w:t>Baywide</w:t>
            </w:r>
            <w:proofErr w:type="spellEnd"/>
          </w:p>
        </w:tc>
        <w:tc>
          <w:tcPr>
            <w:tcW w:w="2333" w:type="dxa"/>
            <w:shd w:val="clear" w:color="auto" w:fill="FFFFFF" w:themeFill="background1"/>
          </w:tcPr>
          <w:p w14:paraId="048E6D38" w14:textId="14542E6F" w:rsidR="0060778F" w:rsidRDefault="0060778F" w:rsidP="0060778F">
            <w:pPr>
              <w:pStyle w:val="TableParagraph"/>
              <w:spacing w:line="247" w:lineRule="exact"/>
              <w:ind w:left="111"/>
              <w:rPr>
                <w:spacing w:val="-2"/>
              </w:rPr>
            </w:pPr>
            <w:r>
              <w:rPr>
                <w:spacing w:val="-2"/>
              </w:rPr>
              <w:t>Ongoing</w:t>
            </w:r>
          </w:p>
        </w:tc>
      </w:tr>
      <w:tr w:rsidR="0060778F" w14:paraId="5313D04D" w14:textId="77777777">
        <w:trPr>
          <w:trHeight w:val="294"/>
        </w:trPr>
        <w:tc>
          <w:tcPr>
            <w:tcW w:w="14970" w:type="dxa"/>
            <w:gridSpan w:val="6"/>
          </w:tcPr>
          <w:p w14:paraId="3D6E7F3B" w14:textId="325E40D1" w:rsidR="0060778F" w:rsidRDefault="0060778F" w:rsidP="0060778F">
            <w:pPr>
              <w:pStyle w:val="TableParagraph"/>
              <w:spacing w:before="2"/>
              <w:ind w:left="0"/>
              <w:rPr>
                <w:b/>
              </w:rPr>
            </w:pPr>
            <w:r>
              <w:rPr>
                <w:b/>
              </w:rPr>
              <w:lastRenderedPageBreak/>
              <w:t>Management</w:t>
            </w:r>
            <w:r>
              <w:rPr>
                <w:b/>
                <w:spacing w:val="-16"/>
              </w:rPr>
              <w:t xml:space="preserve"> </w:t>
            </w:r>
            <w:r>
              <w:rPr>
                <w:b/>
              </w:rPr>
              <w:t>Approach</w:t>
            </w:r>
            <w:r>
              <w:rPr>
                <w:b/>
                <w:spacing w:val="-11"/>
              </w:rPr>
              <w:t xml:space="preserve"> </w:t>
            </w:r>
            <w:r>
              <w:rPr>
                <w:b/>
              </w:rPr>
              <w:t>4:</w:t>
            </w:r>
            <w:r>
              <w:rPr>
                <w:b/>
                <w:spacing w:val="-12"/>
              </w:rPr>
              <w:t xml:space="preserve"> </w:t>
            </w:r>
            <w:r>
              <w:rPr>
                <w:b/>
              </w:rPr>
              <w:t>Improve</w:t>
            </w:r>
            <w:r>
              <w:rPr>
                <w:b/>
                <w:spacing w:val="-13"/>
              </w:rPr>
              <w:t xml:space="preserve"> </w:t>
            </w:r>
            <w:r>
              <w:rPr>
                <w:b/>
              </w:rPr>
              <w:t>RFB</w:t>
            </w:r>
            <w:r>
              <w:rPr>
                <w:b/>
                <w:spacing w:val="-12"/>
              </w:rPr>
              <w:t xml:space="preserve"> </w:t>
            </w:r>
            <w:r>
              <w:rPr>
                <w:b/>
              </w:rPr>
              <w:t>Outreach</w:t>
            </w:r>
            <w:r>
              <w:rPr>
                <w:b/>
                <w:spacing w:val="-10"/>
              </w:rPr>
              <w:t xml:space="preserve"> </w:t>
            </w:r>
            <w:r>
              <w:rPr>
                <w:b/>
              </w:rPr>
              <w:t>and</w:t>
            </w:r>
            <w:r>
              <w:rPr>
                <w:b/>
                <w:spacing w:val="-12"/>
              </w:rPr>
              <w:t xml:space="preserve"> </w:t>
            </w:r>
            <w:r>
              <w:rPr>
                <w:b/>
                <w:spacing w:val="-2"/>
              </w:rPr>
              <w:t>Communications</w:t>
            </w:r>
          </w:p>
        </w:tc>
      </w:tr>
      <w:tr w:rsidR="0060778F" w14:paraId="07A17A4A" w14:textId="77777777" w:rsidTr="0060778F">
        <w:trPr>
          <w:trHeight w:val="1880"/>
        </w:trPr>
        <w:tc>
          <w:tcPr>
            <w:tcW w:w="1992" w:type="dxa"/>
            <w:shd w:val="clear" w:color="auto" w:fill="FFFFFF" w:themeFill="background1"/>
          </w:tcPr>
          <w:p w14:paraId="3A2AF9F5" w14:textId="77777777" w:rsidR="0060778F" w:rsidRDefault="0060778F" w:rsidP="0060778F">
            <w:pPr>
              <w:pStyle w:val="TableParagraph"/>
              <w:spacing w:line="247" w:lineRule="exact"/>
              <w:rPr>
                <w:b/>
              </w:rPr>
            </w:pPr>
            <w:r>
              <w:rPr>
                <w:b/>
                <w:spacing w:val="-5"/>
              </w:rPr>
              <w:t>4.1</w:t>
            </w:r>
          </w:p>
        </w:tc>
        <w:tc>
          <w:tcPr>
            <w:tcW w:w="3125" w:type="dxa"/>
            <w:shd w:val="clear" w:color="auto" w:fill="FFFFFF" w:themeFill="background1"/>
          </w:tcPr>
          <w:p w14:paraId="4FA556D3" w14:textId="252D2CA0" w:rsidR="0060778F" w:rsidRDefault="0060778F" w:rsidP="0060778F">
            <w:pPr>
              <w:pStyle w:val="TableParagraph"/>
              <w:spacing w:line="276" w:lineRule="auto"/>
              <w:ind w:right="150"/>
            </w:pPr>
            <w:r>
              <w:t xml:space="preserve">Continue to develop </w:t>
            </w:r>
            <w:r>
              <w:rPr>
                <w:spacing w:val="-2"/>
              </w:rPr>
              <w:t>communication</w:t>
            </w:r>
            <w:r>
              <w:rPr>
                <w:spacing w:val="-11"/>
              </w:rPr>
              <w:t xml:space="preserve"> </w:t>
            </w:r>
            <w:r>
              <w:rPr>
                <w:spacing w:val="-2"/>
              </w:rPr>
              <w:t>and</w:t>
            </w:r>
            <w:r>
              <w:rPr>
                <w:spacing w:val="-7"/>
              </w:rPr>
              <w:t xml:space="preserve"> </w:t>
            </w:r>
            <w:r>
              <w:rPr>
                <w:spacing w:val="-2"/>
              </w:rPr>
              <w:t xml:space="preserve">outreach </w:t>
            </w:r>
            <w:r>
              <w:t>plans for RFB, tree canopy, and land use change products</w:t>
            </w:r>
          </w:p>
          <w:p w14:paraId="56A53A1C" w14:textId="77777777" w:rsidR="0060778F" w:rsidRPr="00EA6CD1" w:rsidRDefault="0060778F" w:rsidP="0060778F"/>
          <w:p w14:paraId="1DC3F9A2" w14:textId="1500B179" w:rsidR="0060778F" w:rsidRPr="00EA6CD1" w:rsidRDefault="0060778F" w:rsidP="0060778F">
            <w:pPr>
              <w:ind w:firstLine="720"/>
            </w:pPr>
          </w:p>
        </w:tc>
        <w:tc>
          <w:tcPr>
            <w:tcW w:w="3989" w:type="dxa"/>
            <w:shd w:val="clear" w:color="auto" w:fill="FFFFFF" w:themeFill="background1"/>
          </w:tcPr>
          <w:p w14:paraId="024C763A" w14:textId="74A3AFD2" w:rsidR="0060778F" w:rsidRDefault="0060778F" w:rsidP="0060778F">
            <w:pPr>
              <w:pStyle w:val="TableParagraph"/>
              <w:numPr>
                <w:ilvl w:val="0"/>
                <w:numId w:val="4"/>
              </w:numPr>
              <w:tabs>
                <w:tab w:val="left" w:pos="833"/>
              </w:tabs>
              <w:ind w:right="672"/>
            </w:pPr>
            <w:r>
              <w:t>Finalize review</w:t>
            </w:r>
            <w:r>
              <w:rPr>
                <w:spacing w:val="-14"/>
              </w:rPr>
              <w:t xml:space="preserve"> </w:t>
            </w:r>
            <w:r>
              <w:t>of</w:t>
            </w:r>
            <w:r>
              <w:rPr>
                <w:spacing w:val="-13"/>
              </w:rPr>
              <w:t xml:space="preserve"> </w:t>
            </w:r>
            <w:r>
              <w:t>prior</w:t>
            </w:r>
            <w:r>
              <w:rPr>
                <w:spacing w:val="-13"/>
              </w:rPr>
              <w:t xml:space="preserve"> </w:t>
            </w:r>
            <w:r>
              <w:t>efforts</w:t>
            </w:r>
            <w:r>
              <w:rPr>
                <w:spacing w:val="-14"/>
              </w:rPr>
              <w:t xml:space="preserve"> </w:t>
            </w:r>
            <w:r>
              <w:t>for ‘lessons learned’ (</w:t>
            </w:r>
            <w:proofErr w:type="spellStart"/>
            <w:r>
              <w:t>OpinionWorks</w:t>
            </w:r>
            <w:proofErr w:type="spellEnd"/>
            <w:r>
              <w:t>) and disseminate findings</w:t>
            </w:r>
          </w:p>
          <w:p w14:paraId="7A4DF1E5" w14:textId="5A373C27" w:rsidR="0060778F" w:rsidRDefault="0060778F" w:rsidP="0060778F">
            <w:pPr>
              <w:pStyle w:val="TableParagraph"/>
              <w:numPr>
                <w:ilvl w:val="0"/>
                <w:numId w:val="4"/>
              </w:numPr>
              <w:tabs>
                <w:tab w:val="left" w:pos="833"/>
              </w:tabs>
              <w:spacing w:line="237" w:lineRule="auto"/>
              <w:ind w:right="375"/>
            </w:pPr>
            <w:r>
              <w:t>Develop communications efforts targeted to</w:t>
            </w:r>
            <w:r w:rsidR="00682AE7">
              <w:t xml:space="preserve"> landowners and</w:t>
            </w:r>
            <w:r>
              <w:t xml:space="preserve"> specific sectors- Ag, Residential,</w:t>
            </w:r>
            <w:r>
              <w:rPr>
                <w:spacing w:val="-17"/>
              </w:rPr>
              <w:t xml:space="preserve"> </w:t>
            </w:r>
            <w:r>
              <w:t>etc.</w:t>
            </w:r>
            <w:r w:rsidR="00682AE7">
              <w:t xml:space="preserve"> to generate demand for buffers</w:t>
            </w:r>
            <w:r>
              <w:rPr>
                <w:spacing w:val="-15"/>
              </w:rPr>
              <w:t xml:space="preserve"> </w:t>
            </w:r>
          </w:p>
        </w:tc>
        <w:tc>
          <w:tcPr>
            <w:tcW w:w="1949" w:type="dxa"/>
            <w:shd w:val="clear" w:color="auto" w:fill="FFFFFF" w:themeFill="background1"/>
          </w:tcPr>
          <w:p w14:paraId="1B45DC86" w14:textId="2BB94E29" w:rsidR="0060778F" w:rsidRDefault="0060778F" w:rsidP="0060778F">
            <w:pPr>
              <w:pStyle w:val="TableParagraph"/>
              <w:spacing w:before="11" w:line="268" w:lineRule="auto"/>
              <w:ind w:right="186"/>
            </w:pPr>
            <w:r>
              <w:t>CBP Comm</w:t>
            </w:r>
            <w:r>
              <w:rPr>
                <w:spacing w:val="40"/>
              </w:rPr>
              <w:t xml:space="preserve"> </w:t>
            </w:r>
            <w:r>
              <w:rPr>
                <w:spacing w:val="-2"/>
              </w:rPr>
              <w:t>Staff,</w:t>
            </w:r>
            <w:r>
              <w:rPr>
                <w:spacing w:val="-15"/>
              </w:rPr>
              <w:t xml:space="preserve"> </w:t>
            </w:r>
            <w:r>
              <w:rPr>
                <w:spacing w:val="-2"/>
              </w:rPr>
              <w:t>FWG,</w:t>
            </w:r>
            <w:r>
              <w:rPr>
                <w:spacing w:val="-12"/>
              </w:rPr>
              <w:t xml:space="preserve"> </w:t>
            </w:r>
            <w:r>
              <w:rPr>
                <w:spacing w:val="-2"/>
              </w:rPr>
              <w:t>State</w:t>
            </w:r>
            <w:r>
              <w:t>s</w:t>
            </w:r>
          </w:p>
        </w:tc>
        <w:tc>
          <w:tcPr>
            <w:tcW w:w="1582" w:type="dxa"/>
            <w:shd w:val="clear" w:color="auto" w:fill="FFFFFF" w:themeFill="background1"/>
          </w:tcPr>
          <w:p w14:paraId="6229BDBF" w14:textId="77777777" w:rsidR="0060778F" w:rsidRDefault="0060778F" w:rsidP="0060778F">
            <w:pPr>
              <w:pStyle w:val="TableParagraph"/>
              <w:spacing w:line="247" w:lineRule="exact"/>
            </w:pPr>
            <w:proofErr w:type="spellStart"/>
            <w:r>
              <w:rPr>
                <w:spacing w:val="-2"/>
              </w:rPr>
              <w:t>Baywide</w:t>
            </w:r>
            <w:proofErr w:type="spellEnd"/>
          </w:p>
        </w:tc>
        <w:tc>
          <w:tcPr>
            <w:tcW w:w="2333" w:type="dxa"/>
            <w:shd w:val="clear" w:color="auto" w:fill="FFFFFF" w:themeFill="background1"/>
          </w:tcPr>
          <w:p w14:paraId="766123A5" w14:textId="77777777" w:rsidR="0060778F" w:rsidRDefault="0060778F" w:rsidP="0060778F">
            <w:pPr>
              <w:pStyle w:val="TableParagraph"/>
              <w:spacing w:line="247" w:lineRule="exact"/>
              <w:ind w:left="111"/>
            </w:pPr>
            <w:r>
              <w:rPr>
                <w:spacing w:val="-2"/>
              </w:rPr>
              <w:t>Ongoing</w:t>
            </w:r>
          </w:p>
        </w:tc>
      </w:tr>
      <w:tr w:rsidR="0060778F" w14:paraId="7640EBC8" w14:textId="77777777" w:rsidTr="00052E9A">
        <w:trPr>
          <w:trHeight w:val="2146"/>
        </w:trPr>
        <w:tc>
          <w:tcPr>
            <w:tcW w:w="1992" w:type="dxa"/>
            <w:shd w:val="clear" w:color="auto" w:fill="FFFFFF" w:themeFill="background1"/>
          </w:tcPr>
          <w:p w14:paraId="62DF357C" w14:textId="4F50601B" w:rsidR="0060778F" w:rsidRDefault="0060778F" w:rsidP="0060778F">
            <w:pPr>
              <w:pStyle w:val="TableParagraph"/>
              <w:spacing w:line="247" w:lineRule="exact"/>
              <w:rPr>
                <w:b/>
                <w:spacing w:val="-5"/>
              </w:rPr>
            </w:pPr>
            <w:r>
              <w:rPr>
                <w:b/>
                <w:spacing w:val="-5"/>
              </w:rPr>
              <w:t>4.2</w:t>
            </w:r>
          </w:p>
        </w:tc>
        <w:tc>
          <w:tcPr>
            <w:tcW w:w="3125" w:type="dxa"/>
            <w:shd w:val="clear" w:color="auto" w:fill="FFFFFF" w:themeFill="background1"/>
          </w:tcPr>
          <w:p w14:paraId="2813C9D0" w14:textId="33C689DB" w:rsidR="0060778F" w:rsidRDefault="0060778F" w:rsidP="0060778F">
            <w:pPr>
              <w:pStyle w:val="TableParagraph"/>
              <w:spacing w:line="276" w:lineRule="auto"/>
              <w:ind w:right="150"/>
            </w:pPr>
            <w:r>
              <w:t>Update and maintain the Chesapeake Forest Buffer Network website as a resource for up-to-date information on buffer programs available in different states</w:t>
            </w:r>
          </w:p>
        </w:tc>
        <w:tc>
          <w:tcPr>
            <w:tcW w:w="3989" w:type="dxa"/>
            <w:shd w:val="clear" w:color="auto" w:fill="FFFFFF" w:themeFill="background1"/>
          </w:tcPr>
          <w:p w14:paraId="151CDC27" w14:textId="77777777" w:rsidR="0060778F" w:rsidRDefault="0060778F" w:rsidP="0060778F">
            <w:pPr>
              <w:pStyle w:val="TableParagraph"/>
              <w:numPr>
                <w:ilvl w:val="0"/>
                <w:numId w:val="24"/>
              </w:numPr>
              <w:tabs>
                <w:tab w:val="left" w:pos="833"/>
              </w:tabs>
              <w:ind w:right="672"/>
            </w:pPr>
            <w:r>
              <w:t>New programs added to website as information is available</w:t>
            </w:r>
          </w:p>
          <w:p w14:paraId="1A31FC64" w14:textId="4E291C20" w:rsidR="0060778F" w:rsidRDefault="0060778F" w:rsidP="0060778F">
            <w:pPr>
              <w:pStyle w:val="TableParagraph"/>
              <w:numPr>
                <w:ilvl w:val="0"/>
                <w:numId w:val="24"/>
              </w:numPr>
              <w:tabs>
                <w:tab w:val="left" w:pos="833"/>
              </w:tabs>
              <w:ind w:right="672"/>
            </w:pPr>
            <w:r>
              <w:t>Website reviewed annually to ensure links are functioning and information is up-to-date</w:t>
            </w:r>
          </w:p>
        </w:tc>
        <w:tc>
          <w:tcPr>
            <w:tcW w:w="1949" w:type="dxa"/>
            <w:shd w:val="clear" w:color="auto" w:fill="FFFFFF" w:themeFill="background1"/>
          </w:tcPr>
          <w:p w14:paraId="0AAC5B47" w14:textId="12694AAE" w:rsidR="0060778F" w:rsidRDefault="0060778F" w:rsidP="0060778F">
            <w:pPr>
              <w:pStyle w:val="TableParagraph"/>
              <w:spacing w:before="11" w:line="268" w:lineRule="auto"/>
              <w:ind w:right="186"/>
            </w:pPr>
            <w:r>
              <w:t>USFS, ACB</w:t>
            </w:r>
          </w:p>
        </w:tc>
        <w:tc>
          <w:tcPr>
            <w:tcW w:w="1582" w:type="dxa"/>
            <w:shd w:val="clear" w:color="auto" w:fill="FFFFFF" w:themeFill="background1"/>
          </w:tcPr>
          <w:p w14:paraId="11366932" w14:textId="374D5D73" w:rsidR="0060778F" w:rsidRDefault="0060778F" w:rsidP="0060778F">
            <w:pPr>
              <w:pStyle w:val="TableParagraph"/>
              <w:spacing w:line="247" w:lineRule="exact"/>
              <w:rPr>
                <w:spacing w:val="-2"/>
              </w:rPr>
            </w:pPr>
            <w:proofErr w:type="spellStart"/>
            <w:r>
              <w:rPr>
                <w:spacing w:val="-2"/>
              </w:rPr>
              <w:t>Baywide</w:t>
            </w:r>
            <w:proofErr w:type="spellEnd"/>
          </w:p>
        </w:tc>
        <w:tc>
          <w:tcPr>
            <w:tcW w:w="2333" w:type="dxa"/>
            <w:shd w:val="clear" w:color="auto" w:fill="FFFFFF" w:themeFill="background1"/>
          </w:tcPr>
          <w:p w14:paraId="6F6E51B1" w14:textId="2E06C392" w:rsidR="0060778F" w:rsidRDefault="0060778F" w:rsidP="0060778F">
            <w:pPr>
              <w:pStyle w:val="TableParagraph"/>
              <w:spacing w:line="247" w:lineRule="exact"/>
              <w:ind w:left="111"/>
              <w:rPr>
                <w:spacing w:val="-2"/>
              </w:rPr>
            </w:pPr>
            <w:r>
              <w:rPr>
                <w:spacing w:val="-2"/>
              </w:rPr>
              <w:t>Ongoing</w:t>
            </w:r>
          </w:p>
        </w:tc>
      </w:tr>
      <w:tr w:rsidR="0060778F" w14:paraId="0B29FF05" w14:textId="77777777" w:rsidTr="0060778F">
        <w:trPr>
          <w:trHeight w:val="1880"/>
        </w:trPr>
        <w:tc>
          <w:tcPr>
            <w:tcW w:w="1992" w:type="dxa"/>
            <w:shd w:val="clear" w:color="auto" w:fill="FFFFFF" w:themeFill="background1"/>
          </w:tcPr>
          <w:p w14:paraId="018EF06C" w14:textId="6A9B1452" w:rsidR="0060778F" w:rsidRDefault="0060778F" w:rsidP="0060778F">
            <w:pPr>
              <w:pStyle w:val="TableParagraph"/>
              <w:spacing w:line="247" w:lineRule="exact"/>
              <w:rPr>
                <w:b/>
                <w:spacing w:val="-5"/>
              </w:rPr>
            </w:pPr>
            <w:r>
              <w:rPr>
                <w:b/>
                <w:spacing w:val="-5"/>
              </w:rPr>
              <w:t>4.3</w:t>
            </w:r>
          </w:p>
        </w:tc>
        <w:tc>
          <w:tcPr>
            <w:tcW w:w="3125" w:type="dxa"/>
            <w:shd w:val="clear" w:color="auto" w:fill="FFFFFF" w:themeFill="background1"/>
          </w:tcPr>
          <w:p w14:paraId="63AA04B2" w14:textId="2F5B0754" w:rsidR="0060778F" w:rsidRDefault="0060778F" w:rsidP="0060778F">
            <w:pPr>
              <w:pStyle w:val="TableParagraph"/>
              <w:spacing w:line="276" w:lineRule="auto"/>
              <w:ind w:right="150"/>
            </w:pPr>
            <w:r>
              <w:t>Develop a Chesapeake Forest Buffer newsletter to highlight examples of particularly effective programs or practices</w:t>
            </w:r>
          </w:p>
        </w:tc>
        <w:tc>
          <w:tcPr>
            <w:tcW w:w="3989" w:type="dxa"/>
            <w:shd w:val="clear" w:color="auto" w:fill="FFFFFF" w:themeFill="background1"/>
          </w:tcPr>
          <w:p w14:paraId="0C8319FA" w14:textId="6F8B57F2" w:rsidR="0060778F" w:rsidRDefault="0060778F" w:rsidP="0060778F">
            <w:pPr>
              <w:pStyle w:val="TableParagraph"/>
              <w:numPr>
                <w:ilvl w:val="0"/>
                <w:numId w:val="25"/>
              </w:numPr>
              <w:tabs>
                <w:tab w:val="left" w:pos="833"/>
              </w:tabs>
              <w:ind w:right="672"/>
            </w:pPr>
            <w:r>
              <w:t># of newsletters delivered annually</w:t>
            </w:r>
          </w:p>
        </w:tc>
        <w:tc>
          <w:tcPr>
            <w:tcW w:w="1949" w:type="dxa"/>
            <w:shd w:val="clear" w:color="auto" w:fill="FFFFFF" w:themeFill="background1"/>
          </w:tcPr>
          <w:p w14:paraId="1C884DAF" w14:textId="727AF5AB" w:rsidR="0060778F" w:rsidRDefault="0060778F" w:rsidP="0060778F">
            <w:pPr>
              <w:pStyle w:val="TableParagraph"/>
              <w:spacing w:before="11" w:line="268" w:lineRule="auto"/>
              <w:ind w:right="186"/>
            </w:pPr>
            <w:r>
              <w:t>USFS, ACB</w:t>
            </w:r>
          </w:p>
        </w:tc>
        <w:tc>
          <w:tcPr>
            <w:tcW w:w="1582" w:type="dxa"/>
            <w:shd w:val="clear" w:color="auto" w:fill="FFFFFF" w:themeFill="background1"/>
          </w:tcPr>
          <w:p w14:paraId="3418FF74" w14:textId="5A63BC0D" w:rsidR="0060778F" w:rsidRDefault="0060778F" w:rsidP="0060778F">
            <w:pPr>
              <w:pStyle w:val="TableParagraph"/>
              <w:spacing w:line="247" w:lineRule="exact"/>
              <w:rPr>
                <w:spacing w:val="-2"/>
              </w:rPr>
            </w:pPr>
            <w:proofErr w:type="spellStart"/>
            <w:r>
              <w:rPr>
                <w:spacing w:val="-2"/>
              </w:rPr>
              <w:t>Baywide</w:t>
            </w:r>
            <w:proofErr w:type="spellEnd"/>
          </w:p>
        </w:tc>
        <w:tc>
          <w:tcPr>
            <w:tcW w:w="2333" w:type="dxa"/>
            <w:shd w:val="clear" w:color="auto" w:fill="FFFFFF" w:themeFill="background1"/>
          </w:tcPr>
          <w:p w14:paraId="3E0CC68E" w14:textId="6D8EE4DB" w:rsidR="0060778F" w:rsidRDefault="0060778F" w:rsidP="0060778F">
            <w:pPr>
              <w:pStyle w:val="TableParagraph"/>
              <w:spacing w:line="247" w:lineRule="exact"/>
              <w:ind w:left="111"/>
              <w:rPr>
                <w:spacing w:val="-2"/>
              </w:rPr>
            </w:pPr>
            <w:r>
              <w:rPr>
                <w:spacing w:val="-2"/>
              </w:rPr>
              <w:t>2023</w:t>
            </w:r>
          </w:p>
        </w:tc>
      </w:tr>
    </w:tbl>
    <w:p w14:paraId="58DD1A69" w14:textId="77777777" w:rsidR="00B97B4E" w:rsidRDefault="00B97B4E">
      <w:pPr>
        <w:spacing w:line="247" w:lineRule="exact"/>
        <w:sectPr w:rsidR="00B97B4E">
          <w:pgSz w:w="15840" w:h="12240" w:orient="landscape"/>
          <w:pgMar w:top="940" w:right="20" w:bottom="960" w:left="540" w:header="0" w:footer="733" w:gutter="0"/>
          <w:cols w:space="720"/>
        </w:sectPr>
      </w:pPr>
    </w:p>
    <w:p w14:paraId="354B0A75" w14:textId="62BA78EB" w:rsidR="00B97B4E" w:rsidRDefault="00000000">
      <w:pPr>
        <w:pStyle w:val="BodyText"/>
        <w:rPr>
          <w:sz w:val="2"/>
        </w:rPr>
      </w:pPr>
      <w:r>
        <w:lastRenderedPageBreak/>
        <w:pict w14:anchorId="40892849">
          <v:group id="docshapegroup13" o:spid="_x0000_s2050" style="position:absolute;margin-left:36.5pt;margin-top:78.55pt;width:631.4pt;height:328pt;z-index:-16121344;mso-position-horizontal-relative:page;mso-position-vertical-relative:page" coordorigin="730,1571" coordsize="12628,6560">
            <v:shape id="docshape14" o:spid="_x0000_s2052" style="position:absolute;left:6050;top:1571;width:6563;height:6560" coordorigin="6050,1571" coordsize="6563,6560" o:spt="100" adj="0,,0" path="m7141,6811r-668,l6503,6831r27,l6555,6851r22,20l7377,7671r22,20l7415,7731r11,20l7432,7771r,20l7428,7831r-10,20l7403,7891r-13,20l7375,7931r-16,20l7265,8051r87,80l8108,7391r-383,l7677,7351,7141,6811xm8144,7171r-27,20l8087,7231r-67,40l7984,7311r-33,20l7920,7351r-60,40l8108,7391r123,-120l8144,7171xm6618,6291r-42,l6050,6871r87,100l6163,6931r27,-20l6216,6891r50,-40l6291,6851r25,-20l6341,6831r33,-20l7141,6811,6923,6591r-5,-80l6921,6471r-120,l6618,6291xm9317,4671r-691,l8660,4691r32,20l8723,4731r26,l8770,4751r16,20l8797,4771r130,140l8908,4951r-26,60l8848,5071r-40,60l8762,5231r-53,80l8678,5371r-132,220l8532,5631r-28,40l8483,5711r-22,40l8421,5831r-20,60l8385,5931r-13,60l8364,6031r-4,40l8360,6111r4,60l8372,6211r14,40l8404,6291r25,40l8458,6371r35,40l8553,6471r66,40l8690,6531r159,l9052,6471r66,-60l9182,6371r64,-60l9302,6251r51,-60l9398,6131r-484,l8857,6091r-56,-40l8763,6011r-28,-60l8715,5911r-11,-60l8701,5791r5,-60l8716,5671r17,-60l8757,5551r29,-80l8818,5411r37,-80l8887,5271r35,-60l8958,5151r40,-60l9041,5011r445,l9486,4851r-39,-60l9397,4751r-80,-80xm7346,5651r-58,l7228,5671r-58,20l7114,5731r-54,40l7009,5831r-47,80l6919,5971r-39,100l6854,6151r-21,60l6819,6291r-8,80l6809,6471r112,l6923,6431r15,-80l6962,6271r29,-80l7024,6131r36,-60l7098,6031r437,l7561,5991r13,-40l7575,5891r-8,-40l7551,5811r-22,-40l7499,5731r-47,-40l7401,5671r-55,-20xm7535,6031r-437,l7135,6091r9,20l7154,6131r13,l7181,6151r25,20l7237,6191r78,l7359,6171r45,-20l7450,6111r47,-40l7535,6031xm9486,4851r,620l9482,5551r-9,60l9458,5671r-20,60l9411,5811r-37,60l9328,5931r-55,60l9216,6051r-59,40l9036,6131r362,l9438,6071r34,-60l9500,5951r27,-60l9550,5811r19,-80l9582,5651r8,-80l9938,5571r31,-20l10034,5511r65,-60l10136,5411r33,-40l10198,5331r25,-40l10246,5251r14,-20l9887,5231r-27,-20l9808,5171r-57,-60l9697,5071r-45,-60l9644,5011r-52,-60l9543,4911r-57,-60xm8843,4331r-131,l8512,4391r-63,40l8388,4471r-62,40l8262,4571r-68,60l8125,4711r-51,40l8026,4811r-45,60l7939,4931r-39,80l7867,5071r-28,60l7818,5191r-20,60l7784,5311r-8,60l7774,5431r4,40l7789,5531r18,40l7834,5591r31,40l7899,5651r165,l8107,5611r42,-20l8191,5531r33,-40l8247,5451r13,-60l8263,5351r-4,-40l8247,5291r-19,-40l8205,5231r-26,-20l8150,5191r-32,l8086,5171r-26,-20l8039,5131r-15,-20l8029,5091r10,-20l8055,5031r20,-40l8100,4931r29,-40l8162,4851r37,-40l8255,4771r53,-40l8360,4691r50,-20l9317,4671r-30,-40l9229,4571r-62,-60l9102,4451r-66,-40l8972,4371r-129,-40xm9938,5571r-338,l9658,5591r60,20l9841,5611r64,-20l9938,5571xm9486,5011r-445,l9486,5471r,-460xm10241,5031r-26,40l10183,5091r-55,60l10100,5171r-24,20l10053,5211r-19,l10000,5231r260,l10271,5211r26,-40l10325,5111r-84,-80xm10229,3571r-631,l10542,4511r21,20l10579,4551r11,40l10596,4611r1,20l10592,4671r-9,20l10567,4711r-12,20l10541,4751r-16,20l10507,4811r-20,20l10431,4891r86,80l11256,4231r-340,l10891,4211r-25,l10843,4191r-614,-620xm11310,4011r-27,20l11253,4051r-34,40l11147,4151r-33,20l11084,4191r-28,20l11026,4211r-30,20l11256,4231r140,-140l11310,4011xm9798,1811r-51,l9690,1831r-63,20l9561,1891r-70,40l9361,2071r-51,60l9264,2191r-39,60l9191,2331r-28,60l9140,2451r-16,80l9113,2611r-5,60l9109,2751r7,80l9129,2891r19,80l9173,3031r31,80l9241,3171r44,60l9334,3291r56,60l9472,3431r-330,340l9268,3891r330,-320l10229,3571,9912,3251r123,-120l9786,3131,9655,2991r-70,-80l9523,2851r-54,-60l9424,2731r-37,-60l9358,2611r-21,-60l9319,2471r2,-80l9345,2311r44,-60l9717,2251r29,-20l9774,2231r54,-40l9854,2171r37,-40l9917,2091r15,-40l9937,1991r-4,-20l9922,1931r-19,-40l9878,1851r-37,-20l9798,1811xm11316,2491r-640,l11554,3371r61,40l11677,3451r64,40l11806,3511r123,l11988,3491r61,-40l12113,3411r67,-40l12249,3291r67,-60l12374,3171r50,-80l12027,3091r-33,-20l11960,3071r-34,-20l11894,3051r-32,-40l11830,2991r-35,-20l11758,2931r-442,-440xm10216,2691r-430,440l10035,3131r307,-300l10216,2691xm12517,2671r-15,20l12480,2731r-29,20l12416,2791r-36,60l12348,2871r-27,40l12298,2931r-45,40l12211,3011r-40,20l12133,3051r-36,20l12061,3071r-34,20l12424,3091r41,-60l12539,2911r37,-80l12613,2771r-96,-100xm10461,1651r-308,300l10557,2351r-308,320l10375,2791r301,-300l11316,2491r-322,-320l11113,2051r-248,l10461,1651xm9687,2251r-221,l9497,2271r160,l9687,2251xm11343,1571r-478,480l11113,2051r356,-360l11343,1571xe" fillcolor="silver" stroked="f">
              <v:fill opacity="32896f"/>
              <v:stroke joinstyle="round"/>
              <v:formulas/>
              <v:path arrowok="t" o:connecttype="segments"/>
            </v:shape>
            <v:shape id="docshape15" o:spid="_x0000_s2051" style="position:absolute;left:730;top:2991;width:12628;height:293" coordorigin="730,2991" coordsize="12628,293" o:spt="100" adj="0,,0" path="m11776,2991r-11046,l730,3284r11046,l11776,2991xm13358,2991r-1572,l11786,3284r1572,l13358,2991xe" stroked="f">
              <v:stroke joinstyle="round"/>
              <v:formulas/>
              <v:path arrowok="t" o:connecttype="segments"/>
            </v:shape>
            <w10:wrap anchorx="page" anchory="page"/>
          </v:group>
        </w:pict>
      </w:r>
    </w:p>
    <w:tbl>
      <w:tblPr>
        <w:tblW w:w="0" w:type="auto"/>
        <w:tblInd w:w="199"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left w:w="0" w:type="dxa"/>
          <w:right w:w="0" w:type="dxa"/>
        </w:tblCellMar>
        <w:tblLook w:val="01E0" w:firstRow="1" w:lastRow="1" w:firstColumn="1" w:lastColumn="1" w:noHBand="0" w:noVBand="0"/>
      </w:tblPr>
      <w:tblGrid>
        <w:gridCol w:w="1954"/>
        <w:gridCol w:w="3135"/>
        <w:gridCol w:w="3922"/>
        <w:gridCol w:w="2045"/>
        <w:gridCol w:w="1582"/>
        <w:gridCol w:w="2336"/>
      </w:tblGrid>
      <w:tr w:rsidR="00725071" w14:paraId="213A2ABA" w14:textId="77777777" w:rsidTr="00D948D0">
        <w:trPr>
          <w:trHeight w:val="290"/>
        </w:trPr>
        <w:tc>
          <w:tcPr>
            <w:tcW w:w="14974" w:type="dxa"/>
            <w:gridSpan w:val="6"/>
          </w:tcPr>
          <w:p w14:paraId="331AABB6" w14:textId="7585C65B" w:rsidR="00725071" w:rsidRDefault="00725071">
            <w:pPr>
              <w:pStyle w:val="TableParagraph"/>
              <w:ind w:left="0"/>
              <w:rPr>
                <w:rFonts w:ascii="Times New Roman"/>
                <w:sz w:val="20"/>
              </w:rPr>
            </w:pPr>
            <w:r>
              <w:rPr>
                <w:b/>
              </w:rPr>
              <w:t>Management</w:t>
            </w:r>
            <w:r>
              <w:rPr>
                <w:b/>
                <w:spacing w:val="-12"/>
              </w:rPr>
              <w:t xml:space="preserve"> </w:t>
            </w:r>
            <w:r>
              <w:rPr>
                <w:b/>
              </w:rPr>
              <w:t>Approach</w:t>
            </w:r>
            <w:r>
              <w:rPr>
                <w:b/>
                <w:spacing w:val="-9"/>
              </w:rPr>
              <w:t xml:space="preserve"> </w:t>
            </w:r>
            <w:r>
              <w:rPr>
                <w:b/>
              </w:rPr>
              <w:t>5:</w:t>
            </w:r>
            <w:r>
              <w:rPr>
                <w:b/>
                <w:spacing w:val="35"/>
              </w:rPr>
              <w:t xml:space="preserve"> </w:t>
            </w:r>
            <w:r>
              <w:rPr>
                <w:b/>
              </w:rPr>
              <w:t>Use new data and tools to improve strategic planning, climate resilience, equitable and effective buffer delivery, and reporting</w:t>
            </w:r>
          </w:p>
        </w:tc>
      </w:tr>
      <w:tr w:rsidR="00B97B4E" w14:paraId="3705178C" w14:textId="77777777" w:rsidTr="00421D43">
        <w:trPr>
          <w:trHeight w:val="4554"/>
        </w:trPr>
        <w:tc>
          <w:tcPr>
            <w:tcW w:w="1954" w:type="dxa"/>
            <w:tcBorders>
              <w:right w:val="single" w:sz="4" w:space="0" w:color="5B9BD3"/>
            </w:tcBorders>
            <w:shd w:val="clear" w:color="auto" w:fill="FFFFFF" w:themeFill="background1"/>
          </w:tcPr>
          <w:p w14:paraId="4F85F198" w14:textId="77777777" w:rsidR="00B97B4E" w:rsidRDefault="002467BA">
            <w:pPr>
              <w:pStyle w:val="TableParagraph"/>
              <w:spacing w:before="16"/>
              <w:rPr>
                <w:b/>
              </w:rPr>
            </w:pPr>
            <w:r>
              <w:rPr>
                <w:b/>
                <w:spacing w:val="-5"/>
              </w:rPr>
              <w:t>5.1</w:t>
            </w:r>
          </w:p>
        </w:tc>
        <w:tc>
          <w:tcPr>
            <w:tcW w:w="3135" w:type="dxa"/>
            <w:tcBorders>
              <w:left w:val="single" w:sz="4" w:space="0" w:color="5B9BD3"/>
              <w:right w:val="single" w:sz="4" w:space="0" w:color="5B9BD3"/>
            </w:tcBorders>
            <w:shd w:val="clear" w:color="auto" w:fill="FFFFFF" w:themeFill="background1"/>
          </w:tcPr>
          <w:p w14:paraId="60922DC2" w14:textId="12E6E0C3" w:rsidR="00B97B4E" w:rsidRDefault="002467BA">
            <w:pPr>
              <w:pStyle w:val="TableParagraph"/>
              <w:spacing w:before="16" w:line="256" w:lineRule="auto"/>
              <w:ind w:left="73" w:right="63"/>
            </w:pPr>
            <w:r>
              <w:t>Continue to assess multiple benefits of RFB (e.g., stream temperature, habitats, etc.) and</w:t>
            </w:r>
            <w:r>
              <w:rPr>
                <w:spacing w:val="-14"/>
              </w:rPr>
              <w:t xml:space="preserve"> </w:t>
            </w:r>
            <w:r>
              <w:t>issues</w:t>
            </w:r>
            <w:r>
              <w:rPr>
                <w:spacing w:val="-13"/>
              </w:rPr>
              <w:t xml:space="preserve"> </w:t>
            </w:r>
            <w:r>
              <w:t>of</w:t>
            </w:r>
            <w:r>
              <w:rPr>
                <w:spacing w:val="-13"/>
              </w:rPr>
              <w:t xml:space="preserve"> </w:t>
            </w:r>
            <w:r>
              <w:t>cost,</w:t>
            </w:r>
            <w:r>
              <w:rPr>
                <w:spacing w:val="-14"/>
              </w:rPr>
              <w:t xml:space="preserve"> </w:t>
            </w:r>
            <w:r>
              <w:t>design</w:t>
            </w:r>
            <w:r>
              <w:rPr>
                <w:spacing w:val="-14"/>
              </w:rPr>
              <w:t xml:space="preserve"> </w:t>
            </w:r>
            <w:r>
              <w:t xml:space="preserve">and </w:t>
            </w:r>
            <w:r>
              <w:rPr>
                <w:spacing w:val="-2"/>
              </w:rPr>
              <w:t>targeting</w:t>
            </w:r>
          </w:p>
        </w:tc>
        <w:tc>
          <w:tcPr>
            <w:tcW w:w="3922" w:type="dxa"/>
            <w:tcBorders>
              <w:left w:val="single" w:sz="4" w:space="0" w:color="5B9BD3"/>
              <w:right w:val="single" w:sz="4" w:space="0" w:color="5B9BD3"/>
            </w:tcBorders>
            <w:shd w:val="clear" w:color="auto" w:fill="FFFFFF" w:themeFill="background1"/>
          </w:tcPr>
          <w:p w14:paraId="03B32218" w14:textId="77777777" w:rsidR="00B97B4E" w:rsidRDefault="002467BA">
            <w:pPr>
              <w:pStyle w:val="TableParagraph"/>
              <w:numPr>
                <w:ilvl w:val="0"/>
                <w:numId w:val="2"/>
              </w:numPr>
              <w:tabs>
                <w:tab w:val="left" w:pos="803"/>
              </w:tabs>
              <w:spacing w:line="256" w:lineRule="auto"/>
              <w:ind w:right="631"/>
            </w:pPr>
            <w:r>
              <w:t>Improve maps</w:t>
            </w:r>
            <w:r>
              <w:rPr>
                <w:spacing w:val="-4"/>
              </w:rPr>
              <w:t xml:space="preserve"> </w:t>
            </w:r>
            <w:r>
              <w:t>of</w:t>
            </w:r>
            <w:r>
              <w:rPr>
                <w:spacing w:val="-2"/>
              </w:rPr>
              <w:t xml:space="preserve"> </w:t>
            </w:r>
            <w:r>
              <w:t xml:space="preserve">priority </w:t>
            </w:r>
            <w:r>
              <w:rPr>
                <w:spacing w:val="-2"/>
              </w:rPr>
              <w:t>riparian</w:t>
            </w:r>
            <w:r>
              <w:rPr>
                <w:spacing w:val="-9"/>
              </w:rPr>
              <w:t xml:space="preserve"> </w:t>
            </w:r>
            <w:r>
              <w:rPr>
                <w:spacing w:val="-2"/>
              </w:rPr>
              <w:t>habitat</w:t>
            </w:r>
            <w:r>
              <w:rPr>
                <w:spacing w:val="-10"/>
              </w:rPr>
              <w:t xml:space="preserve"> </w:t>
            </w:r>
            <w:r>
              <w:rPr>
                <w:spacing w:val="-2"/>
              </w:rPr>
              <w:t>to</w:t>
            </w:r>
            <w:r>
              <w:rPr>
                <w:spacing w:val="-7"/>
              </w:rPr>
              <w:t xml:space="preserve"> </w:t>
            </w:r>
            <w:r>
              <w:rPr>
                <w:spacing w:val="-2"/>
              </w:rPr>
              <w:t>restore</w:t>
            </w:r>
          </w:p>
          <w:p w14:paraId="5F109477" w14:textId="77777777" w:rsidR="00B97B4E" w:rsidRDefault="002467BA">
            <w:pPr>
              <w:pStyle w:val="TableParagraph"/>
              <w:numPr>
                <w:ilvl w:val="0"/>
                <w:numId w:val="2"/>
              </w:numPr>
              <w:tabs>
                <w:tab w:val="left" w:pos="803"/>
              </w:tabs>
              <w:spacing w:line="256" w:lineRule="auto"/>
              <w:ind w:right="151"/>
            </w:pPr>
            <w:r>
              <w:t xml:space="preserve">Continue to target RFB to </w:t>
            </w:r>
            <w:r>
              <w:rPr>
                <w:spacing w:val="-2"/>
              </w:rPr>
              <w:t>hydro-geographically</w:t>
            </w:r>
            <w:r>
              <w:rPr>
                <w:spacing w:val="-16"/>
              </w:rPr>
              <w:t xml:space="preserve"> </w:t>
            </w:r>
            <w:r>
              <w:rPr>
                <w:spacing w:val="-2"/>
              </w:rPr>
              <w:t>sensitive areas</w:t>
            </w:r>
          </w:p>
          <w:p w14:paraId="1A1C9145" w14:textId="106E7C58" w:rsidR="00B97B4E" w:rsidRDefault="002467BA">
            <w:pPr>
              <w:pStyle w:val="TableParagraph"/>
              <w:numPr>
                <w:ilvl w:val="0"/>
                <w:numId w:val="2"/>
              </w:numPr>
              <w:tabs>
                <w:tab w:val="left" w:pos="803"/>
              </w:tabs>
              <w:spacing w:line="256" w:lineRule="auto"/>
              <w:ind w:right="142"/>
            </w:pPr>
            <w:r>
              <w:t xml:space="preserve">Continue to mitigate issues of </w:t>
            </w:r>
            <w:r>
              <w:rPr>
                <w:spacing w:val="-2"/>
              </w:rPr>
              <w:t>concentrated</w:t>
            </w:r>
            <w:r>
              <w:rPr>
                <w:spacing w:val="-6"/>
              </w:rPr>
              <w:t xml:space="preserve"> </w:t>
            </w:r>
            <w:r>
              <w:rPr>
                <w:spacing w:val="-2"/>
              </w:rPr>
              <w:t>flow</w:t>
            </w:r>
            <w:r>
              <w:rPr>
                <w:spacing w:val="-10"/>
              </w:rPr>
              <w:t xml:space="preserve"> </w:t>
            </w:r>
            <w:r>
              <w:rPr>
                <w:spacing w:val="-2"/>
              </w:rPr>
              <w:t>via</w:t>
            </w:r>
            <w:r>
              <w:rPr>
                <w:spacing w:val="-9"/>
              </w:rPr>
              <w:t xml:space="preserve"> </w:t>
            </w:r>
            <w:r>
              <w:rPr>
                <w:spacing w:val="-2"/>
              </w:rPr>
              <w:t xml:space="preserve">targeting </w:t>
            </w:r>
            <w:r>
              <w:t>and RFB design</w:t>
            </w:r>
          </w:p>
          <w:p w14:paraId="79A4E939" w14:textId="0C79FD78" w:rsidR="00197BF0" w:rsidRDefault="00197BF0">
            <w:pPr>
              <w:pStyle w:val="TableParagraph"/>
              <w:numPr>
                <w:ilvl w:val="0"/>
                <w:numId w:val="2"/>
              </w:numPr>
              <w:tabs>
                <w:tab w:val="left" w:pos="803"/>
              </w:tabs>
              <w:spacing w:line="256" w:lineRule="auto"/>
              <w:ind w:right="142"/>
            </w:pPr>
            <w:r>
              <w:t>Work to include buffers as hazard mitigation</w:t>
            </w:r>
          </w:p>
          <w:p w14:paraId="3EFDA495" w14:textId="7A5F0FA2" w:rsidR="00F015C3" w:rsidRDefault="00F015C3">
            <w:pPr>
              <w:pStyle w:val="TableParagraph"/>
              <w:numPr>
                <w:ilvl w:val="0"/>
                <w:numId w:val="2"/>
              </w:numPr>
              <w:tabs>
                <w:tab w:val="left" w:pos="803"/>
              </w:tabs>
              <w:spacing w:line="256" w:lineRule="auto"/>
              <w:ind w:right="142"/>
            </w:pPr>
            <w:r>
              <w:t>Look at SCORP and recreation ties</w:t>
            </w:r>
          </w:p>
          <w:p w14:paraId="54FDB717" w14:textId="77777777" w:rsidR="00B97B4E" w:rsidRDefault="002467BA">
            <w:pPr>
              <w:pStyle w:val="TableParagraph"/>
              <w:numPr>
                <w:ilvl w:val="0"/>
                <w:numId w:val="2"/>
              </w:numPr>
              <w:tabs>
                <w:tab w:val="left" w:pos="800"/>
                <w:tab w:val="left" w:pos="801"/>
              </w:tabs>
              <w:spacing w:line="249" w:lineRule="auto"/>
              <w:ind w:right="1120"/>
            </w:pPr>
            <w:r>
              <w:t>Explore</w:t>
            </w:r>
            <w:r>
              <w:rPr>
                <w:spacing w:val="-14"/>
              </w:rPr>
              <w:t xml:space="preserve"> </w:t>
            </w:r>
            <w:r>
              <w:t>where</w:t>
            </w:r>
            <w:r>
              <w:rPr>
                <w:spacing w:val="-13"/>
              </w:rPr>
              <w:t xml:space="preserve"> </w:t>
            </w:r>
            <w:r>
              <w:t>in</w:t>
            </w:r>
            <w:r>
              <w:rPr>
                <w:spacing w:val="-13"/>
              </w:rPr>
              <w:t xml:space="preserve"> </w:t>
            </w:r>
            <w:r>
              <w:t>the watershed natural</w:t>
            </w:r>
          </w:p>
          <w:p w14:paraId="047B7CC6" w14:textId="77777777" w:rsidR="00197BF0" w:rsidRDefault="002467BA" w:rsidP="00197BF0">
            <w:pPr>
              <w:pStyle w:val="TableParagraph"/>
              <w:spacing w:line="248" w:lineRule="exact"/>
              <w:ind w:left="802"/>
              <w:rPr>
                <w:spacing w:val="-2"/>
              </w:rPr>
            </w:pPr>
            <w:r>
              <w:rPr>
                <w:spacing w:val="-2"/>
              </w:rPr>
              <w:t>regeneration</w:t>
            </w:r>
            <w:r>
              <w:rPr>
                <w:spacing w:val="-7"/>
              </w:rPr>
              <w:t xml:space="preserve"> </w:t>
            </w:r>
            <w:r>
              <w:rPr>
                <w:spacing w:val="-2"/>
              </w:rPr>
              <w:t>is</w:t>
            </w:r>
            <w:r>
              <w:rPr>
                <w:spacing w:val="-4"/>
              </w:rPr>
              <w:t xml:space="preserve"> </w:t>
            </w:r>
            <w:r>
              <w:rPr>
                <w:spacing w:val="-2"/>
              </w:rPr>
              <w:t>feasible</w:t>
            </w:r>
          </w:p>
          <w:p w14:paraId="2465E1F2" w14:textId="4A99AC80" w:rsidR="00197BF0" w:rsidRPr="00197BF0" w:rsidRDefault="00197BF0" w:rsidP="00197BF0">
            <w:pPr>
              <w:pStyle w:val="TableParagraph"/>
              <w:spacing w:line="248" w:lineRule="exact"/>
              <w:ind w:left="802"/>
              <w:rPr>
                <w:spacing w:val="-2"/>
              </w:rPr>
            </w:pPr>
          </w:p>
        </w:tc>
        <w:tc>
          <w:tcPr>
            <w:tcW w:w="2045" w:type="dxa"/>
            <w:tcBorders>
              <w:left w:val="single" w:sz="4" w:space="0" w:color="5B9BD3"/>
            </w:tcBorders>
            <w:shd w:val="clear" w:color="auto" w:fill="FFFFFF" w:themeFill="background1"/>
          </w:tcPr>
          <w:p w14:paraId="7399CCAA" w14:textId="77777777" w:rsidR="00B97B4E" w:rsidRDefault="002467BA">
            <w:pPr>
              <w:pStyle w:val="TableParagraph"/>
              <w:spacing w:before="16"/>
              <w:ind w:left="113"/>
            </w:pPr>
            <w:r>
              <w:t>FWG,</w:t>
            </w:r>
            <w:r>
              <w:rPr>
                <w:spacing w:val="-8"/>
              </w:rPr>
              <w:t xml:space="preserve"> </w:t>
            </w:r>
            <w:r>
              <w:rPr>
                <w:spacing w:val="-2"/>
              </w:rPr>
              <w:t>LUWG,</w:t>
            </w:r>
          </w:p>
          <w:p w14:paraId="6E4D8819" w14:textId="77777777" w:rsidR="00B97B4E" w:rsidRDefault="002467BA">
            <w:pPr>
              <w:pStyle w:val="TableParagraph"/>
              <w:spacing w:before="17" w:line="259" w:lineRule="auto"/>
              <w:ind w:left="113"/>
            </w:pPr>
            <w:r>
              <w:rPr>
                <w:spacing w:val="-2"/>
              </w:rPr>
              <w:t>Habitat</w:t>
            </w:r>
            <w:r>
              <w:rPr>
                <w:spacing w:val="-14"/>
              </w:rPr>
              <w:t xml:space="preserve"> </w:t>
            </w:r>
            <w:r>
              <w:rPr>
                <w:spacing w:val="-2"/>
              </w:rPr>
              <w:t>and</w:t>
            </w:r>
            <w:r>
              <w:rPr>
                <w:spacing w:val="-15"/>
              </w:rPr>
              <w:t xml:space="preserve"> </w:t>
            </w:r>
            <w:r>
              <w:rPr>
                <w:spacing w:val="-2"/>
              </w:rPr>
              <w:t xml:space="preserve">WQ </w:t>
            </w:r>
            <w:r>
              <w:t>GITs, STAC</w:t>
            </w:r>
          </w:p>
        </w:tc>
        <w:tc>
          <w:tcPr>
            <w:tcW w:w="1582" w:type="dxa"/>
            <w:shd w:val="clear" w:color="auto" w:fill="FFFFFF" w:themeFill="background1"/>
          </w:tcPr>
          <w:p w14:paraId="2F6B081E" w14:textId="77777777" w:rsidR="00B97B4E" w:rsidRDefault="002467BA">
            <w:pPr>
              <w:pStyle w:val="TableParagraph"/>
              <w:spacing w:before="16"/>
              <w:ind w:left="219"/>
            </w:pPr>
            <w:proofErr w:type="spellStart"/>
            <w:r>
              <w:rPr>
                <w:spacing w:val="-2"/>
              </w:rPr>
              <w:t>Baywide</w:t>
            </w:r>
            <w:proofErr w:type="spellEnd"/>
          </w:p>
        </w:tc>
        <w:tc>
          <w:tcPr>
            <w:tcW w:w="2336" w:type="dxa"/>
            <w:shd w:val="clear" w:color="auto" w:fill="FFFFFF" w:themeFill="background1"/>
          </w:tcPr>
          <w:p w14:paraId="38232311" w14:textId="1966B142" w:rsidR="00B97B4E" w:rsidRDefault="0060778F">
            <w:pPr>
              <w:pStyle w:val="TableParagraph"/>
              <w:ind w:left="0"/>
              <w:rPr>
                <w:rFonts w:ascii="Times New Roman"/>
              </w:rPr>
            </w:pPr>
            <w:r>
              <w:rPr>
                <w:rFonts w:ascii="Times New Roman"/>
              </w:rPr>
              <w:t>Ongoing</w:t>
            </w:r>
          </w:p>
        </w:tc>
      </w:tr>
      <w:tr w:rsidR="00B97B4E" w14:paraId="31029C1B" w14:textId="77777777" w:rsidTr="00421D43">
        <w:trPr>
          <w:trHeight w:val="2147"/>
        </w:trPr>
        <w:tc>
          <w:tcPr>
            <w:tcW w:w="1954" w:type="dxa"/>
            <w:tcBorders>
              <w:right w:val="single" w:sz="4" w:space="0" w:color="5B9BD3"/>
            </w:tcBorders>
            <w:shd w:val="clear" w:color="auto" w:fill="FFFFFF" w:themeFill="background1"/>
          </w:tcPr>
          <w:p w14:paraId="59651D91" w14:textId="77777777" w:rsidR="00B97B4E" w:rsidRDefault="002467BA">
            <w:pPr>
              <w:pStyle w:val="TableParagraph"/>
              <w:spacing w:before="16"/>
              <w:rPr>
                <w:b/>
              </w:rPr>
            </w:pPr>
            <w:r>
              <w:rPr>
                <w:b/>
                <w:spacing w:val="-5"/>
              </w:rPr>
              <w:t>5.2</w:t>
            </w:r>
          </w:p>
        </w:tc>
        <w:tc>
          <w:tcPr>
            <w:tcW w:w="3135" w:type="dxa"/>
            <w:tcBorders>
              <w:left w:val="single" w:sz="4" w:space="0" w:color="5B9BD3"/>
              <w:right w:val="single" w:sz="4" w:space="0" w:color="5B9BD3"/>
            </w:tcBorders>
            <w:shd w:val="clear" w:color="auto" w:fill="FFFFFF" w:themeFill="background1"/>
          </w:tcPr>
          <w:p w14:paraId="172C1700" w14:textId="77777777" w:rsidR="00B97B4E" w:rsidRDefault="002467BA">
            <w:pPr>
              <w:pStyle w:val="TableParagraph"/>
              <w:spacing w:before="16"/>
              <w:ind w:left="73"/>
            </w:pPr>
            <w:r>
              <w:t>Analysis</w:t>
            </w:r>
            <w:r>
              <w:rPr>
                <w:spacing w:val="-6"/>
              </w:rPr>
              <w:t xml:space="preserve"> </w:t>
            </w:r>
            <w:r>
              <w:t>of</w:t>
            </w:r>
            <w:r>
              <w:rPr>
                <w:spacing w:val="-10"/>
              </w:rPr>
              <w:t xml:space="preserve"> </w:t>
            </w:r>
            <w:r>
              <w:t>RFB</w:t>
            </w:r>
            <w:r>
              <w:rPr>
                <w:spacing w:val="-9"/>
              </w:rPr>
              <w:t xml:space="preserve"> </w:t>
            </w:r>
            <w:r>
              <w:rPr>
                <w:spacing w:val="-2"/>
              </w:rPr>
              <w:t>Loss/Gain</w:t>
            </w:r>
          </w:p>
        </w:tc>
        <w:tc>
          <w:tcPr>
            <w:tcW w:w="3922" w:type="dxa"/>
            <w:tcBorders>
              <w:left w:val="single" w:sz="4" w:space="0" w:color="5B9BD3"/>
              <w:right w:val="single" w:sz="4" w:space="0" w:color="5B9BD3"/>
            </w:tcBorders>
            <w:shd w:val="clear" w:color="auto" w:fill="FFFFFF" w:themeFill="background1"/>
          </w:tcPr>
          <w:p w14:paraId="117B0DE1" w14:textId="4A8494AD" w:rsidR="00B97B4E" w:rsidRDefault="002467BA">
            <w:pPr>
              <w:pStyle w:val="TableParagraph"/>
              <w:numPr>
                <w:ilvl w:val="0"/>
                <w:numId w:val="1"/>
              </w:numPr>
              <w:tabs>
                <w:tab w:val="left" w:pos="803"/>
              </w:tabs>
              <w:spacing w:before="16" w:line="256" w:lineRule="auto"/>
              <w:ind w:right="316"/>
            </w:pPr>
            <w:r>
              <w:t>Use</w:t>
            </w:r>
            <w:r>
              <w:rPr>
                <w:spacing w:val="-14"/>
              </w:rPr>
              <w:t xml:space="preserve"> </w:t>
            </w:r>
            <w:r>
              <w:t>new</w:t>
            </w:r>
            <w:r>
              <w:rPr>
                <w:spacing w:val="-13"/>
              </w:rPr>
              <w:t xml:space="preserve"> </w:t>
            </w:r>
            <w:r>
              <w:t>stream</w:t>
            </w:r>
            <w:r>
              <w:rPr>
                <w:spacing w:val="-13"/>
              </w:rPr>
              <w:t xml:space="preserve"> </w:t>
            </w:r>
            <w:r>
              <w:t>and</w:t>
            </w:r>
            <w:r>
              <w:rPr>
                <w:spacing w:val="-14"/>
              </w:rPr>
              <w:t xml:space="preserve"> </w:t>
            </w:r>
            <w:r>
              <w:t>land</w:t>
            </w:r>
            <w:r>
              <w:rPr>
                <w:spacing w:val="-13"/>
              </w:rPr>
              <w:t xml:space="preserve"> </w:t>
            </w:r>
            <w:r>
              <w:t xml:space="preserve">use change data to determine where RFB </w:t>
            </w:r>
            <w:r w:rsidR="00E72F16">
              <w:t>are</w:t>
            </w:r>
            <w:r>
              <w:t xml:space="preserve"> being lost or </w:t>
            </w:r>
            <w:r>
              <w:rPr>
                <w:spacing w:val="-2"/>
              </w:rPr>
              <w:t>gained</w:t>
            </w:r>
          </w:p>
          <w:p w14:paraId="61862637" w14:textId="11EE59A8" w:rsidR="0060778F" w:rsidRDefault="0060778F">
            <w:pPr>
              <w:pStyle w:val="TableParagraph"/>
              <w:numPr>
                <w:ilvl w:val="0"/>
                <w:numId w:val="1"/>
              </w:numPr>
              <w:tabs>
                <w:tab w:val="left" w:pos="803"/>
              </w:tabs>
              <w:spacing w:line="256" w:lineRule="auto"/>
              <w:ind w:right="386"/>
            </w:pPr>
            <w:r>
              <w:t xml:space="preserve">Incorporate information about RFB gain/loss into new State of the Forests </w:t>
            </w:r>
            <w:proofErr w:type="spellStart"/>
            <w:r>
              <w:t>Storymap</w:t>
            </w:r>
            <w:proofErr w:type="spellEnd"/>
          </w:p>
          <w:p w14:paraId="38D03107" w14:textId="7F725DD1" w:rsidR="00B97B4E" w:rsidRDefault="002467BA">
            <w:pPr>
              <w:pStyle w:val="TableParagraph"/>
              <w:numPr>
                <w:ilvl w:val="0"/>
                <w:numId w:val="1"/>
              </w:numPr>
              <w:tabs>
                <w:tab w:val="left" w:pos="803"/>
              </w:tabs>
              <w:spacing w:line="256" w:lineRule="auto"/>
              <w:ind w:right="386"/>
            </w:pPr>
            <w:r>
              <w:t>Communicate with other stakeholders (local gov’ts,</w:t>
            </w:r>
          </w:p>
          <w:p w14:paraId="25F5AD8A" w14:textId="77777777" w:rsidR="00B97B4E" w:rsidRDefault="002467BA">
            <w:pPr>
              <w:pStyle w:val="TableParagraph"/>
              <w:spacing w:line="244" w:lineRule="auto"/>
              <w:ind w:left="802" w:right="381"/>
            </w:pPr>
            <w:r>
              <w:t>Management</w:t>
            </w:r>
            <w:r>
              <w:rPr>
                <w:spacing w:val="-14"/>
              </w:rPr>
              <w:t xml:space="preserve"> </w:t>
            </w:r>
            <w:r>
              <w:t>Board)</w:t>
            </w:r>
            <w:r>
              <w:rPr>
                <w:spacing w:val="-13"/>
              </w:rPr>
              <w:t xml:space="preserve"> </w:t>
            </w:r>
            <w:r>
              <w:t>what</w:t>
            </w:r>
            <w:r>
              <w:rPr>
                <w:spacing w:val="-13"/>
              </w:rPr>
              <w:t xml:space="preserve"> </w:t>
            </w:r>
            <w:r>
              <w:t xml:space="preserve">is </w:t>
            </w:r>
            <w:r>
              <w:rPr>
                <w:spacing w:val="-2"/>
              </w:rPr>
              <w:t>learned</w:t>
            </w:r>
          </w:p>
        </w:tc>
        <w:tc>
          <w:tcPr>
            <w:tcW w:w="2045" w:type="dxa"/>
            <w:tcBorders>
              <w:left w:val="single" w:sz="4" w:space="0" w:color="5B9BD3"/>
            </w:tcBorders>
            <w:shd w:val="clear" w:color="auto" w:fill="FFFFFF" w:themeFill="background1"/>
          </w:tcPr>
          <w:p w14:paraId="5D0F525C" w14:textId="4ACDD2CB" w:rsidR="00B97B4E" w:rsidRDefault="002467BA">
            <w:pPr>
              <w:pStyle w:val="TableParagraph"/>
              <w:spacing w:before="16"/>
              <w:ind w:left="113"/>
            </w:pPr>
            <w:r>
              <w:t>FWG,</w:t>
            </w:r>
            <w:r>
              <w:rPr>
                <w:spacing w:val="-8"/>
              </w:rPr>
              <w:t xml:space="preserve"> </w:t>
            </w:r>
            <w:r>
              <w:rPr>
                <w:spacing w:val="-2"/>
              </w:rPr>
              <w:t>LUWG,</w:t>
            </w:r>
            <w:r w:rsidR="0060778F">
              <w:rPr>
                <w:spacing w:val="-2"/>
              </w:rPr>
              <w:t xml:space="preserve"> CBP GIS Team,</w:t>
            </w:r>
          </w:p>
          <w:p w14:paraId="2FD77B59" w14:textId="77777777" w:rsidR="00B97B4E" w:rsidRDefault="002467BA">
            <w:pPr>
              <w:pStyle w:val="TableParagraph"/>
              <w:spacing w:before="19" w:line="256" w:lineRule="auto"/>
              <w:ind w:left="113"/>
            </w:pPr>
            <w:r>
              <w:rPr>
                <w:spacing w:val="-4"/>
              </w:rPr>
              <w:t>Communications Team</w:t>
            </w:r>
          </w:p>
        </w:tc>
        <w:tc>
          <w:tcPr>
            <w:tcW w:w="1582" w:type="dxa"/>
            <w:shd w:val="clear" w:color="auto" w:fill="FFFFFF" w:themeFill="background1"/>
          </w:tcPr>
          <w:p w14:paraId="78A3DCB2" w14:textId="77777777" w:rsidR="00B97B4E" w:rsidRDefault="002467BA">
            <w:pPr>
              <w:pStyle w:val="TableParagraph"/>
              <w:spacing w:before="16"/>
              <w:ind w:left="219"/>
            </w:pPr>
            <w:proofErr w:type="spellStart"/>
            <w:r>
              <w:rPr>
                <w:spacing w:val="-2"/>
              </w:rPr>
              <w:t>Baywide</w:t>
            </w:r>
            <w:proofErr w:type="spellEnd"/>
          </w:p>
        </w:tc>
        <w:tc>
          <w:tcPr>
            <w:tcW w:w="2336" w:type="dxa"/>
            <w:shd w:val="clear" w:color="auto" w:fill="FFFFFF" w:themeFill="background1"/>
          </w:tcPr>
          <w:p w14:paraId="415690ED" w14:textId="664F0523" w:rsidR="00B97B4E" w:rsidRDefault="0060778F">
            <w:pPr>
              <w:pStyle w:val="TableParagraph"/>
              <w:ind w:left="0"/>
              <w:rPr>
                <w:rFonts w:ascii="Times New Roman"/>
              </w:rPr>
            </w:pPr>
            <w:r>
              <w:rPr>
                <w:rFonts w:ascii="Times New Roman"/>
              </w:rPr>
              <w:t>2023-24</w:t>
            </w:r>
          </w:p>
        </w:tc>
      </w:tr>
      <w:tr w:rsidR="0060778F" w14:paraId="29A09E3D" w14:textId="77777777" w:rsidTr="00682AE7">
        <w:trPr>
          <w:trHeight w:val="4040"/>
        </w:trPr>
        <w:tc>
          <w:tcPr>
            <w:tcW w:w="1954" w:type="dxa"/>
            <w:tcBorders>
              <w:right w:val="single" w:sz="4" w:space="0" w:color="5B9BD3"/>
            </w:tcBorders>
            <w:shd w:val="clear" w:color="auto" w:fill="FFFFFF" w:themeFill="background1"/>
          </w:tcPr>
          <w:p w14:paraId="1D4548B1" w14:textId="4F392A93" w:rsidR="0060778F" w:rsidRDefault="0060778F">
            <w:pPr>
              <w:pStyle w:val="TableParagraph"/>
              <w:spacing w:before="16"/>
              <w:rPr>
                <w:b/>
                <w:spacing w:val="-5"/>
              </w:rPr>
            </w:pPr>
            <w:r>
              <w:rPr>
                <w:b/>
                <w:spacing w:val="-5"/>
              </w:rPr>
              <w:lastRenderedPageBreak/>
              <w:t>5.3</w:t>
            </w:r>
          </w:p>
        </w:tc>
        <w:tc>
          <w:tcPr>
            <w:tcW w:w="3135" w:type="dxa"/>
            <w:tcBorders>
              <w:left w:val="single" w:sz="4" w:space="0" w:color="5B9BD3"/>
              <w:right w:val="single" w:sz="4" w:space="0" w:color="5B9BD3"/>
            </w:tcBorders>
            <w:shd w:val="clear" w:color="auto" w:fill="FFFFFF" w:themeFill="background1"/>
          </w:tcPr>
          <w:p w14:paraId="060261C8" w14:textId="1B1CC1BF" w:rsidR="0060778F" w:rsidRDefault="0060778F">
            <w:pPr>
              <w:pStyle w:val="TableParagraph"/>
              <w:spacing w:before="16"/>
              <w:ind w:left="73"/>
            </w:pPr>
            <w:r>
              <w:t xml:space="preserve">Evaluate opportunities to optimize RFB implementation for climate adaptation, </w:t>
            </w:r>
            <w:r w:rsidR="00682AE7">
              <w:t>resilience,</w:t>
            </w:r>
            <w:r>
              <w:t xml:space="preserve"> and equity</w:t>
            </w:r>
          </w:p>
        </w:tc>
        <w:tc>
          <w:tcPr>
            <w:tcW w:w="3922" w:type="dxa"/>
            <w:tcBorders>
              <w:left w:val="single" w:sz="4" w:space="0" w:color="5B9BD3"/>
              <w:right w:val="single" w:sz="4" w:space="0" w:color="5B9BD3"/>
            </w:tcBorders>
            <w:shd w:val="clear" w:color="auto" w:fill="FFFFFF" w:themeFill="background1"/>
          </w:tcPr>
          <w:p w14:paraId="11371D01" w14:textId="77777777" w:rsidR="0060778F" w:rsidRDefault="0060778F" w:rsidP="0060778F">
            <w:pPr>
              <w:pStyle w:val="TableParagraph"/>
              <w:numPr>
                <w:ilvl w:val="0"/>
                <w:numId w:val="26"/>
              </w:numPr>
              <w:tabs>
                <w:tab w:val="left" w:pos="803"/>
              </w:tabs>
              <w:spacing w:before="16" w:line="256" w:lineRule="auto"/>
              <w:ind w:right="316"/>
            </w:pPr>
            <w:r>
              <w:t>Lead GIT-funded project on RFBs and climate adaptation/resilience</w:t>
            </w:r>
          </w:p>
          <w:p w14:paraId="1A9445E1" w14:textId="77777777" w:rsidR="0060778F" w:rsidRDefault="0060778F" w:rsidP="0060778F">
            <w:pPr>
              <w:pStyle w:val="TableParagraph"/>
              <w:numPr>
                <w:ilvl w:val="0"/>
                <w:numId w:val="26"/>
              </w:numPr>
              <w:tabs>
                <w:tab w:val="left" w:pos="803"/>
              </w:tabs>
              <w:spacing w:before="16" w:line="256" w:lineRule="auto"/>
              <w:ind w:right="316"/>
            </w:pPr>
            <w:r>
              <w:t>Use new mapping tools to identify where RFBs are most needed to improve tree equity and start/continue cultivating relationships in those communities</w:t>
            </w:r>
          </w:p>
          <w:p w14:paraId="246DE0F8" w14:textId="71E6C9C0" w:rsidR="00682AE7" w:rsidRDefault="00682AE7" w:rsidP="0060778F">
            <w:pPr>
              <w:pStyle w:val="TableParagraph"/>
              <w:numPr>
                <w:ilvl w:val="0"/>
                <w:numId w:val="26"/>
              </w:numPr>
              <w:tabs>
                <w:tab w:val="left" w:pos="803"/>
              </w:tabs>
              <w:spacing w:before="16" w:line="256" w:lineRule="auto"/>
              <w:ind w:right="316"/>
            </w:pPr>
            <w:r>
              <w:t>Identify ways to make RFB work less carbon intensive (i.e. biodegradable tree tubes, less gas-powered machinery)</w:t>
            </w:r>
          </w:p>
        </w:tc>
        <w:tc>
          <w:tcPr>
            <w:tcW w:w="2045" w:type="dxa"/>
            <w:tcBorders>
              <w:left w:val="single" w:sz="4" w:space="0" w:color="5B9BD3"/>
            </w:tcBorders>
            <w:shd w:val="clear" w:color="auto" w:fill="FFFFFF" w:themeFill="background1"/>
          </w:tcPr>
          <w:p w14:paraId="265C3D1F" w14:textId="65CCDE20" w:rsidR="0060778F" w:rsidRDefault="0060778F">
            <w:pPr>
              <w:pStyle w:val="TableParagraph"/>
              <w:spacing w:before="16"/>
              <w:ind w:left="113"/>
            </w:pPr>
            <w:r>
              <w:t>FWG, USFS, State forestry agencies, NGOs</w:t>
            </w:r>
          </w:p>
        </w:tc>
        <w:tc>
          <w:tcPr>
            <w:tcW w:w="1582" w:type="dxa"/>
            <w:shd w:val="clear" w:color="auto" w:fill="FFFFFF" w:themeFill="background1"/>
          </w:tcPr>
          <w:p w14:paraId="3BA19C7D" w14:textId="32522837" w:rsidR="0060778F" w:rsidRDefault="0060778F">
            <w:pPr>
              <w:pStyle w:val="TableParagraph"/>
              <w:spacing w:before="16"/>
              <w:ind w:left="219"/>
              <w:rPr>
                <w:spacing w:val="-2"/>
              </w:rPr>
            </w:pPr>
            <w:proofErr w:type="spellStart"/>
            <w:r>
              <w:rPr>
                <w:spacing w:val="-2"/>
              </w:rPr>
              <w:t>Baywide</w:t>
            </w:r>
            <w:proofErr w:type="spellEnd"/>
          </w:p>
        </w:tc>
        <w:tc>
          <w:tcPr>
            <w:tcW w:w="2336" w:type="dxa"/>
            <w:shd w:val="clear" w:color="auto" w:fill="FFFFFF" w:themeFill="background1"/>
          </w:tcPr>
          <w:p w14:paraId="41FD332A" w14:textId="7EFF1CD4" w:rsidR="0060778F" w:rsidRDefault="0060778F">
            <w:pPr>
              <w:pStyle w:val="TableParagraph"/>
              <w:ind w:left="0"/>
              <w:rPr>
                <w:rFonts w:ascii="Times New Roman"/>
              </w:rPr>
            </w:pPr>
            <w:r>
              <w:rPr>
                <w:rFonts w:ascii="Times New Roman"/>
              </w:rPr>
              <w:t>2023-24</w:t>
            </w:r>
          </w:p>
        </w:tc>
      </w:tr>
      <w:tr w:rsidR="00ED2128" w14:paraId="04A00392" w14:textId="77777777" w:rsidTr="00421D43">
        <w:trPr>
          <w:trHeight w:val="2147"/>
        </w:trPr>
        <w:tc>
          <w:tcPr>
            <w:tcW w:w="1954" w:type="dxa"/>
            <w:tcBorders>
              <w:right w:val="single" w:sz="4" w:space="0" w:color="5B9BD3"/>
            </w:tcBorders>
            <w:shd w:val="clear" w:color="auto" w:fill="FFFFFF" w:themeFill="background1"/>
          </w:tcPr>
          <w:p w14:paraId="0E7155BB" w14:textId="0B7B4FEF" w:rsidR="00ED2128" w:rsidRDefault="0060778F">
            <w:pPr>
              <w:pStyle w:val="TableParagraph"/>
              <w:spacing w:before="16"/>
              <w:rPr>
                <w:b/>
                <w:spacing w:val="-5"/>
              </w:rPr>
            </w:pPr>
            <w:r>
              <w:rPr>
                <w:b/>
                <w:spacing w:val="-5"/>
              </w:rPr>
              <w:t>5.4</w:t>
            </w:r>
          </w:p>
        </w:tc>
        <w:tc>
          <w:tcPr>
            <w:tcW w:w="3135" w:type="dxa"/>
            <w:tcBorders>
              <w:left w:val="single" w:sz="4" w:space="0" w:color="5B9BD3"/>
              <w:right w:val="single" w:sz="4" w:space="0" w:color="5B9BD3"/>
            </w:tcBorders>
            <w:shd w:val="clear" w:color="auto" w:fill="FFFFFF" w:themeFill="background1"/>
          </w:tcPr>
          <w:p w14:paraId="2CF2A07B" w14:textId="3FD06CD2" w:rsidR="00ED2128" w:rsidRDefault="00ED2128">
            <w:pPr>
              <w:pStyle w:val="TableParagraph"/>
              <w:spacing w:before="16"/>
              <w:ind w:left="73"/>
            </w:pPr>
            <w:r>
              <w:t>Initiate efforts to develop a new 10-year management strategy for RFBs that</w:t>
            </w:r>
            <w:r w:rsidR="0060778F">
              <w:t xml:space="preserve"> incorporates climate and equity (per EC directives) and</w:t>
            </w:r>
            <w:r>
              <w:t xml:space="preserve"> aligns with the Partnership’s vision for “Beyond 2025”. </w:t>
            </w:r>
          </w:p>
        </w:tc>
        <w:tc>
          <w:tcPr>
            <w:tcW w:w="3922" w:type="dxa"/>
            <w:tcBorders>
              <w:left w:val="single" w:sz="4" w:space="0" w:color="5B9BD3"/>
              <w:right w:val="single" w:sz="4" w:space="0" w:color="5B9BD3"/>
            </w:tcBorders>
            <w:shd w:val="clear" w:color="auto" w:fill="FFFFFF" w:themeFill="background1"/>
          </w:tcPr>
          <w:p w14:paraId="0050BB15" w14:textId="2B86613A" w:rsidR="0060778F" w:rsidRDefault="0060778F" w:rsidP="0060778F">
            <w:pPr>
              <w:pStyle w:val="TableParagraph"/>
              <w:numPr>
                <w:ilvl w:val="0"/>
                <w:numId w:val="29"/>
              </w:numPr>
              <w:tabs>
                <w:tab w:val="left" w:pos="803"/>
              </w:tabs>
              <w:spacing w:before="16" w:line="256" w:lineRule="auto"/>
              <w:ind w:right="316"/>
            </w:pPr>
            <w:r>
              <w:t>New Management Strategy developed</w:t>
            </w:r>
          </w:p>
          <w:p w14:paraId="73035557" w14:textId="741DED5C" w:rsidR="00ED2128" w:rsidRDefault="00ED2128" w:rsidP="0060778F">
            <w:pPr>
              <w:pStyle w:val="TableParagraph"/>
              <w:tabs>
                <w:tab w:val="left" w:pos="803"/>
              </w:tabs>
              <w:spacing w:before="16" w:line="256" w:lineRule="auto"/>
              <w:ind w:right="316"/>
            </w:pPr>
          </w:p>
        </w:tc>
        <w:tc>
          <w:tcPr>
            <w:tcW w:w="2045" w:type="dxa"/>
            <w:tcBorders>
              <w:left w:val="single" w:sz="4" w:space="0" w:color="5B9BD3"/>
            </w:tcBorders>
            <w:shd w:val="clear" w:color="auto" w:fill="FFFFFF" w:themeFill="background1"/>
          </w:tcPr>
          <w:p w14:paraId="61EDCF75" w14:textId="66D37981" w:rsidR="00ED2128" w:rsidRDefault="0060778F">
            <w:pPr>
              <w:pStyle w:val="TableParagraph"/>
              <w:spacing w:before="16"/>
              <w:ind w:left="113"/>
            </w:pPr>
            <w:r>
              <w:t>FWG, USFS</w:t>
            </w:r>
          </w:p>
        </w:tc>
        <w:tc>
          <w:tcPr>
            <w:tcW w:w="1582" w:type="dxa"/>
            <w:shd w:val="clear" w:color="auto" w:fill="FFFFFF" w:themeFill="background1"/>
          </w:tcPr>
          <w:p w14:paraId="7B3CA839" w14:textId="44A6C95A" w:rsidR="00ED2128" w:rsidRDefault="0060778F">
            <w:pPr>
              <w:pStyle w:val="TableParagraph"/>
              <w:spacing w:before="16"/>
              <w:ind w:left="219"/>
              <w:rPr>
                <w:spacing w:val="-2"/>
              </w:rPr>
            </w:pPr>
            <w:proofErr w:type="spellStart"/>
            <w:r>
              <w:rPr>
                <w:spacing w:val="-2"/>
              </w:rPr>
              <w:t>Baywide</w:t>
            </w:r>
            <w:proofErr w:type="spellEnd"/>
          </w:p>
        </w:tc>
        <w:tc>
          <w:tcPr>
            <w:tcW w:w="2336" w:type="dxa"/>
            <w:shd w:val="clear" w:color="auto" w:fill="FFFFFF" w:themeFill="background1"/>
          </w:tcPr>
          <w:p w14:paraId="610E820C" w14:textId="390B18AB" w:rsidR="00ED2128" w:rsidRDefault="0060778F">
            <w:pPr>
              <w:pStyle w:val="TableParagraph"/>
              <w:ind w:left="0"/>
              <w:rPr>
                <w:rFonts w:ascii="Times New Roman"/>
              </w:rPr>
            </w:pPr>
            <w:r>
              <w:rPr>
                <w:rFonts w:ascii="Times New Roman"/>
              </w:rPr>
              <w:t>2025</w:t>
            </w:r>
          </w:p>
        </w:tc>
      </w:tr>
      <w:tr w:rsidR="006D7C69" w14:paraId="452A366B" w14:textId="77777777" w:rsidTr="00682AE7">
        <w:trPr>
          <w:trHeight w:val="3847"/>
        </w:trPr>
        <w:tc>
          <w:tcPr>
            <w:tcW w:w="1954" w:type="dxa"/>
            <w:tcBorders>
              <w:right w:val="single" w:sz="4" w:space="0" w:color="5B9BD3"/>
            </w:tcBorders>
            <w:shd w:val="clear" w:color="auto" w:fill="FFFFFF" w:themeFill="background1"/>
          </w:tcPr>
          <w:p w14:paraId="7E640B07" w14:textId="35F8F694" w:rsidR="006D7C69" w:rsidRDefault="0060778F" w:rsidP="006D7C69">
            <w:pPr>
              <w:pStyle w:val="TableParagraph"/>
              <w:spacing w:before="16"/>
              <w:rPr>
                <w:b/>
                <w:spacing w:val="-5"/>
              </w:rPr>
            </w:pPr>
            <w:r>
              <w:rPr>
                <w:b/>
                <w:spacing w:val="-5"/>
              </w:rPr>
              <w:t>5.5</w:t>
            </w:r>
          </w:p>
        </w:tc>
        <w:tc>
          <w:tcPr>
            <w:tcW w:w="3135" w:type="dxa"/>
            <w:shd w:val="clear" w:color="auto" w:fill="FFFFFF" w:themeFill="background1"/>
          </w:tcPr>
          <w:p w14:paraId="5F08005B" w14:textId="0B88701D" w:rsidR="006D7C69" w:rsidRDefault="006D7C69" w:rsidP="006D7C69">
            <w:pPr>
              <w:pStyle w:val="TableParagraph"/>
              <w:spacing w:before="16"/>
              <w:ind w:left="73"/>
            </w:pPr>
            <w:r>
              <w:rPr>
                <w:spacing w:val="-2"/>
              </w:rPr>
              <w:t>Improve</w:t>
            </w:r>
            <w:r>
              <w:rPr>
                <w:spacing w:val="-9"/>
              </w:rPr>
              <w:t xml:space="preserve"> </w:t>
            </w:r>
            <w:r w:rsidR="0060778F">
              <w:rPr>
                <w:spacing w:val="-2"/>
              </w:rPr>
              <w:t>reporting and verification of forest buffers to ensure new buffers are getting full credit</w:t>
            </w:r>
          </w:p>
        </w:tc>
        <w:tc>
          <w:tcPr>
            <w:tcW w:w="3922" w:type="dxa"/>
            <w:shd w:val="clear" w:color="auto" w:fill="FFFFFF" w:themeFill="background1"/>
          </w:tcPr>
          <w:p w14:paraId="69BAFDF7" w14:textId="77777777" w:rsidR="006D7C69" w:rsidRDefault="006D7C69" w:rsidP="0060778F">
            <w:pPr>
              <w:pStyle w:val="TableParagraph"/>
              <w:numPr>
                <w:ilvl w:val="0"/>
                <w:numId w:val="27"/>
              </w:numPr>
              <w:tabs>
                <w:tab w:val="left" w:pos="569"/>
              </w:tabs>
              <w:spacing w:before="14" w:line="256" w:lineRule="auto"/>
              <w:ind w:right="393"/>
            </w:pPr>
            <w:r>
              <w:t>Work</w:t>
            </w:r>
            <w:r>
              <w:rPr>
                <w:spacing w:val="-14"/>
              </w:rPr>
              <w:t xml:space="preserve"> </w:t>
            </w:r>
            <w:r>
              <w:t>with</w:t>
            </w:r>
            <w:r>
              <w:rPr>
                <w:spacing w:val="-13"/>
              </w:rPr>
              <w:t xml:space="preserve"> </w:t>
            </w:r>
            <w:r>
              <w:t>LUWG</w:t>
            </w:r>
            <w:r>
              <w:rPr>
                <w:spacing w:val="-13"/>
              </w:rPr>
              <w:t xml:space="preserve"> </w:t>
            </w:r>
            <w:r>
              <w:t>to</w:t>
            </w:r>
            <w:r>
              <w:rPr>
                <w:spacing w:val="-14"/>
              </w:rPr>
              <w:t xml:space="preserve"> </w:t>
            </w:r>
            <w:r>
              <w:t xml:space="preserve">determine efficient strategies to verify buffers using high-resolution </w:t>
            </w:r>
            <w:r>
              <w:rPr>
                <w:spacing w:val="-2"/>
              </w:rPr>
              <w:t>imagery</w:t>
            </w:r>
          </w:p>
          <w:p w14:paraId="45ADE298" w14:textId="3DD6BF90" w:rsidR="006D7C69" w:rsidRDefault="006D7C69" w:rsidP="0060778F">
            <w:pPr>
              <w:pStyle w:val="TableParagraph"/>
              <w:numPr>
                <w:ilvl w:val="0"/>
                <w:numId w:val="27"/>
              </w:numPr>
              <w:tabs>
                <w:tab w:val="left" w:pos="569"/>
              </w:tabs>
              <w:spacing w:line="256" w:lineRule="auto"/>
              <w:ind w:right="204" w:hanging="360"/>
            </w:pPr>
            <w:r>
              <w:t>Work</w:t>
            </w:r>
            <w:r>
              <w:rPr>
                <w:spacing w:val="-14"/>
              </w:rPr>
              <w:t xml:space="preserve"> </w:t>
            </w:r>
            <w:r>
              <w:t>with</w:t>
            </w:r>
            <w:r>
              <w:rPr>
                <w:spacing w:val="-13"/>
              </w:rPr>
              <w:t xml:space="preserve"> </w:t>
            </w:r>
            <w:r w:rsidR="0060778F">
              <w:t>USDA/EPA Task Force to improve verification of federally-funded RFBs</w:t>
            </w:r>
          </w:p>
          <w:p w14:paraId="727FD80B" w14:textId="78726031" w:rsidR="00682AE7" w:rsidRDefault="00682AE7" w:rsidP="0060778F">
            <w:pPr>
              <w:pStyle w:val="TableParagraph"/>
              <w:numPr>
                <w:ilvl w:val="0"/>
                <w:numId w:val="27"/>
              </w:numPr>
              <w:tabs>
                <w:tab w:val="left" w:pos="569"/>
              </w:tabs>
              <w:spacing w:line="256" w:lineRule="auto"/>
              <w:ind w:right="204" w:hanging="360"/>
            </w:pPr>
            <w:r>
              <w:t>Evaluate potential to further extend credit duration for RFBs under permanent easements</w:t>
            </w:r>
          </w:p>
          <w:p w14:paraId="510283CA" w14:textId="0C41BD96" w:rsidR="006D7C69" w:rsidRDefault="006D7C69" w:rsidP="006D7C69">
            <w:pPr>
              <w:pStyle w:val="TableParagraph"/>
              <w:tabs>
                <w:tab w:val="left" w:pos="803"/>
              </w:tabs>
              <w:spacing w:before="16" w:line="256" w:lineRule="auto"/>
              <w:ind w:left="802" w:right="316"/>
            </w:pPr>
          </w:p>
        </w:tc>
        <w:tc>
          <w:tcPr>
            <w:tcW w:w="2045" w:type="dxa"/>
            <w:shd w:val="clear" w:color="auto" w:fill="FFFFFF" w:themeFill="background1"/>
          </w:tcPr>
          <w:p w14:paraId="72ABF29D" w14:textId="60CC7B5E" w:rsidR="0060778F" w:rsidRDefault="006D7C69" w:rsidP="0060778F">
            <w:pPr>
              <w:pStyle w:val="TableParagraph"/>
              <w:spacing w:line="276" w:lineRule="auto"/>
              <w:ind w:right="90"/>
            </w:pPr>
            <w:r>
              <w:rPr>
                <w:spacing w:val="-2"/>
              </w:rPr>
              <w:t>LUWG,</w:t>
            </w:r>
            <w:r>
              <w:rPr>
                <w:spacing w:val="-15"/>
              </w:rPr>
              <w:t xml:space="preserve"> </w:t>
            </w:r>
            <w:r>
              <w:rPr>
                <w:spacing w:val="-2"/>
              </w:rPr>
              <w:t xml:space="preserve">USGS, </w:t>
            </w:r>
            <w:r>
              <w:t>USFS</w:t>
            </w:r>
            <w:r w:rsidR="0060778F">
              <w:t>, USDA</w:t>
            </w:r>
          </w:p>
          <w:p w14:paraId="6886C954" w14:textId="18BE2B1A" w:rsidR="006D7C69" w:rsidRDefault="006D7C69" w:rsidP="006D7C69">
            <w:pPr>
              <w:pStyle w:val="TableParagraph"/>
              <w:spacing w:before="16"/>
              <w:ind w:left="113"/>
            </w:pPr>
          </w:p>
        </w:tc>
        <w:tc>
          <w:tcPr>
            <w:tcW w:w="1582" w:type="dxa"/>
            <w:shd w:val="clear" w:color="auto" w:fill="FFFFFF" w:themeFill="background1"/>
          </w:tcPr>
          <w:p w14:paraId="15E67967" w14:textId="6852CE0C" w:rsidR="006D7C69" w:rsidRDefault="006D7C69" w:rsidP="006D7C69">
            <w:pPr>
              <w:pStyle w:val="TableParagraph"/>
              <w:spacing w:before="16"/>
              <w:ind w:left="219"/>
              <w:rPr>
                <w:spacing w:val="-2"/>
              </w:rPr>
            </w:pPr>
            <w:proofErr w:type="spellStart"/>
            <w:r>
              <w:rPr>
                <w:spacing w:val="-2"/>
              </w:rPr>
              <w:t>Baywide</w:t>
            </w:r>
            <w:proofErr w:type="spellEnd"/>
          </w:p>
        </w:tc>
        <w:tc>
          <w:tcPr>
            <w:tcW w:w="2336" w:type="dxa"/>
            <w:shd w:val="clear" w:color="auto" w:fill="FFFFFF" w:themeFill="background1"/>
          </w:tcPr>
          <w:p w14:paraId="45CC2EBF" w14:textId="58F73493" w:rsidR="006D7C69" w:rsidRDefault="0060778F" w:rsidP="006D7C69">
            <w:pPr>
              <w:pStyle w:val="TableParagraph"/>
              <w:ind w:left="0"/>
              <w:rPr>
                <w:rFonts w:ascii="Times New Roman"/>
              </w:rPr>
            </w:pPr>
            <w:r>
              <w:rPr>
                <w:rFonts w:ascii="Times New Roman"/>
              </w:rPr>
              <w:t>Ongoing</w:t>
            </w:r>
          </w:p>
        </w:tc>
      </w:tr>
      <w:tr w:rsidR="006D7C69" w14:paraId="469233B3" w14:textId="77777777" w:rsidTr="00682AE7">
        <w:trPr>
          <w:trHeight w:val="530"/>
        </w:trPr>
        <w:tc>
          <w:tcPr>
            <w:tcW w:w="14974" w:type="dxa"/>
            <w:gridSpan w:val="6"/>
            <w:shd w:val="clear" w:color="auto" w:fill="FFFFFF" w:themeFill="background1"/>
          </w:tcPr>
          <w:p w14:paraId="4E7DAE3D" w14:textId="3B68B6E6" w:rsidR="006D7C69" w:rsidRPr="00725071" w:rsidRDefault="006D7C69" w:rsidP="006D7C69">
            <w:pPr>
              <w:pStyle w:val="TableParagraph"/>
              <w:ind w:left="0"/>
              <w:rPr>
                <w:b/>
                <w:bCs/>
              </w:rPr>
            </w:pPr>
            <w:r w:rsidRPr="00725071">
              <w:rPr>
                <w:b/>
                <w:bCs/>
              </w:rPr>
              <w:lastRenderedPageBreak/>
              <w:t>Management Approach 6: Conserve existing buffers</w:t>
            </w:r>
          </w:p>
        </w:tc>
      </w:tr>
      <w:tr w:rsidR="0060778F" w14:paraId="00F76C74" w14:textId="77777777" w:rsidTr="00421D43">
        <w:trPr>
          <w:trHeight w:val="2147"/>
        </w:trPr>
        <w:tc>
          <w:tcPr>
            <w:tcW w:w="1954" w:type="dxa"/>
            <w:tcBorders>
              <w:right w:val="single" w:sz="4" w:space="0" w:color="5B9BD3"/>
            </w:tcBorders>
            <w:shd w:val="clear" w:color="auto" w:fill="FFFFFF" w:themeFill="background1"/>
          </w:tcPr>
          <w:p w14:paraId="5FD94322" w14:textId="68C08AFD" w:rsidR="0060778F" w:rsidRDefault="0060778F" w:rsidP="0060778F">
            <w:pPr>
              <w:pStyle w:val="TableParagraph"/>
              <w:spacing w:before="16"/>
              <w:rPr>
                <w:b/>
                <w:spacing w:val="-5"/>
              </w:rPr>
            </w:pPr>
            <w:r>
              <w:rPr>
                <w:b/>
                <w:spacing w:val="-5"/>
              </w:rPr>
              <w:t>6.1</w:t>
            </w:r>
          </w:p>
        </w:tc>
        <w:tc>
          <w:tcPr>
            <w:tcW w:w="3135" w:type="dxa"/>
            <w:tcBorders>
              <w:left w:val="single" w:sz="4" w:space="0" w:color="5B9BD3"/>
              <w:right w:val="single" w:sz="4" w:space="0" w:color="5B9BD3"/>
            </w:tcBorders>
            <w:shd w:val="clear" w:color="auto" w:fill="FFFFFF" w:themeFill="background1"/>
          </w:tcPr>
          <w:p w14:paraId="2CF1685D" w14:textId="29E960B0" w:rsidR="0060778F" w:rsidRDefault="0060778F" w:rsidP="0060778F">
            <w:pPr>
              <w:pStyle w:val="TableParagraph"/>
              <w:spacing w:before="16"/>
              <w:ind w:left="73"/>
            </w:pPr>
            <w:r>
              <w:t>Strengthen policies to minimize loss of existing forest buffers</w:t>
            </w:r>
          </w:p>
        </w:tc>
        <w:tc>
          <w:tcPr>
            <w:tcW w:w="3922" w:type="dxa"/>
            <w:tcBorders>
              <w:left w:val="single" w:sz="4" w:space="0" w:color="5B9BD3"/>
              <w:right w:val="single" w:sz="4" w:space="0" w:color="5B9BD3"/>
            </w:tcBorders>
            <w:shd w:val="clear" w:color="auto" w:fill="FFFFFF" w:themeFill="background1"/>
          </w:tcPr>
          <w:p w14:paraId="2A76B914" w14:textId="2B335C8F" w:rsidR="0060778F" w:rsidRDefault="00682AE7" w:rsidP="0060778F">
            <w:pPr>
              <w:pStyle w:val="TableParagraph"/>
              <w:numPr>
                <w:ilvl w:val="0"/>
                <w:numId w:val="17"/>
              </w:numPr>
              <w:tabs>
                <w:tab w:val="left" w:pos="579"/>
              </w:tabs>
              <w:spacing w:before="1"/>
              <w:ind w:right="204"/>
            </w:pPr>
            <w:r>
              <w:rPr>
                <w:spacing w:val="-2"/>
              </w:rPr>
              <w:t>Research conservation policies used in other states to reduce RFB loss and develop c</w:t>
            </w:r>
            <w:r w:rsidR="0060778F">
              <w:rPr>
                <w:spacing w:val="-2"/>
              </w:rPr>
              <w:t>onservation</w:t>
            </w:r>
            <w:r w:rsidR="0060778F">
              <w:rPr>
                <w:spacing w:val="-12"/>
              </w:rPr>
              <w:t xml:space="preserve"> </w:t>
            </w:r>
            <w:r w:rsidR="0060778F">
              <w:rPr>
                <w:spacing w:val="-2"/>
              </w:rPr>
              <w:t>policies</w:t>
            </w:r>
            <w:r w:rsidR="0060778F">
              <w:rPr>
                <w:spacing w:val="-3"/>
              </w:rPr>
              <w:t xml:space="preserve"> </w:t>
            </w:r>
            <w:r w:rsidR="0060778F">
              <w:rPr>
                <w:spacing w:val="-2"/>
              </w:rPr>
              <w:t>that</w:t>
            </w:r>
            <w:r w:rsidR="0060778F">
              <w:rPr>
                <w:spacing w:val="-3"/>
              </w:rPr>
              <w:t xml:space="preserve"> </w:t>
            </w:r>
            <w:r w:rsidR="0060778F">
              <w:rPr>
                <w:spacing w:val="-2"/>
              </w:rPr>
              <w:t xml:space="preserve">reduce </w:t>
            </w:r>
            <w:r w:rsidR="0060778F">
              <w:t xml:space="preserve">RFB loss </w:t>
            </w:r>
            <w:r>
              <w:t>in Bay states</w:t>
            </w:r>
          </w:p>
          <w:p w14:paraId="49B06EB6" w14:textId="31951265" w:rsidR="0060778F" w:rsidRDefault="00052E9A" w:rsidP="00052E9A">
            <w:pPr>
              <w:pStyle w:val="TableParagraph"/>
              <w:numPr>
                <w:ilvl w:val="0"/>
                <w:numId w:val="17"/>
              </w:numPr>
              <w:tabs>
                <w:tab w:val="left" w:pos="579"/>
              </w:tabs>
              <w:ind w:right="774"/>
            </w:pPr>
            <w:r>
              <w:t>Identify opportunities to strengthen state/local</w:t>
            </w:r>
            <w:r w:rsidR="0060778F">
              <w:t xml:space="preserve"> stream restoration policies</w:t>
            </w:r>
            <w:r w:rsidR="0060778F">
              <w:rPr>
                <w:spacing w:val="-14"/>
              </w:rPr>
              <w:t xml:space="preserve"> </w:t>
            </w:r>
            <w:r w:rsidR="0060778F">
              <w:t>to</w:t>
            </w:r>
            <w:r w:rsidR="0060778F">
              <w:rPr>
                <w:spacing w:val="-13"/>
              </w:rPr>
              <w:t xml:space="preserve"> </w:t>
            </w:r>
            <w:r w:rsidR="0060778F">
              <w:t>lessen</w:t>
            </w:r>
            <w:r w:rsidR="0060778F">
              <w:rPr>
                <w:spacing w:val="-13"/>
              </w:rPr>
              <w:t xml:space="preserve"> </w:t>
            </w:r>
            <w:r w:rsidR="0060778F">
              <w:t>impact</w:t>
            </w:r>
            <w:r w:rsidR="0060778F">
              <w:rPr>
                <w:spacing w:val="-14"/>
              </w:rPr>
              <w:t xml:space="preserve"> </w:t>
            </w:r>
            <w:r w:rsidR="0060778F">
              <w:t>on existing buffers</w:t>
            </w:r>
          </w:p>
          <w:p w14:paraId="443D78AC" w14:textId="77777777" w:rsidR="0060778F" w:rsidRDefault="0060778F" w:rsidP="0060778F">
            <w:pPr>
              <w:pStyle w:val="TableParagraph"/>
              <w:tabs>
                <w:tab w:val="left" w:pos="803"/>
              </w:tabs>
              <w:spacing w:before="16" w:line="256" w:lineRule="auto"/>
              <w:ind w:left="802" w:right="316"/>
            </w:pPr>
          </w:p>
        </w:tc>
        <w:tc>
          <w:tcPr>
            <w:tcW w:w="2045" w:type="dxa"/>
            <w:tcBorders>
              <w:left w:val="single" w:sz="4" w:space="0" w:color="5B9BD3"/>
            </w:tcBorders>
            <w:shd w:val="clear" w:color="auto" w:fill="FFFFFF" w:themeFill="background1"/>
          </w:tcPr>
          <w:p w14:paraId="054B43DE" w14:textId="55D3AE5E" w:rsidR="0060778F" w:rsidRDefault="00052E9A" w:rsidP="0060778F">
            <w:pPr>
              <w:pStyle w:val="TableParagraph"/>
              <w:spacing w:before="16"/>
              <w:ind w:left="113"/>
            </w:pPr>
            <w:r>
              <w:t xml:space="preserve">FWG, </w:t>
            </w:r>
            <w:r w:rsidR="0060778F">
              <w:t>State and local governments</w:t>
            </w:r>
          </w:p>
        </w:tc>
        <w:tc>
          <w:tcPr>
            <w:tcW w:w="1582" w:type="dxa"/>
            <w:shd w:val="clear" w:color="auto" w:fill="FFFFFF" w:themeFill="background1"/>
          </w:tcPr>
          <w:p w14:paraId="337745E9" w14:textId="6699EFAC" w:rsidR="0060778F" w:rsidRDefault="0060778F" w:rsidP="0060778F">
            <w:pPr>
              <w:pStyle w:val="TableParagraph"/>
              <w:spacing w:before="16"/>
              <w:ind w:left="219"/>
              <w:rPr>
                <w:spacing w:val="-2"/>
              </w:rPr>
            </w:pPr>
            <w:proofErr w:type="spellStart"/>
            <w:r>
              <w:rPr>
                <w:spacing w:val="-2"/>
              </w:rPr>
              <w:t>Baywide</w:t>
            </w:r>
            <w:proofErr w:type="spellEnd"/>
          </w:p>
        </w:tc>
        <w:tc>
          <w:tcPr>
            <w:tcW w:w="2336" w:type="dxa"/>
            <w:shd w:val="clear" w:color="auto" w:fill="FFFFFF" w:themeFill="background1"/>
          </w:tcPr>
          <w:p w14:paraId="01C1C035" w14:textId="3A8C83A9" w:rsidR="0060778F" w:rsidRDefault="0060778F" w:rsidP="0060778F">
            <w:pPr>
              <w:pStyle w:val="TableParagraph"/>
              <w:ind w:left="0"/>
              <w:rPr>
                <w:rFonts w:ascii="Times New Roman"/>
              </w:rPr>
            </w:pPr>
            <w:r>
              <w:rPr>
                <w:spacing w:val="-2"/>
              </w:rPr>
              <w:t>Ongoing</w:t>
            </w:r>
          </w:p>
        </w:tc>
      </w:tr>
      <w:tr w:rsidR="0060778F" w14:paraId="7DB46DD3" w14:textId="77777777" w:rsidTr="00421D43">
        <w:trPr>
          <w:trHeight w:val="2147"/>
        </w:trPr>
        <w:tc>
          <w:tcPr>
            <w:tcW w:w="1954" w:type="dxa"/>
            <w:tcBorders>
              <w:right w:val="single" w:sz="4" w:space="0" w:color="5B9BD3"/>
            </w:tcBorders>
            <w:shd w:val="clear" w:color="auto" w:fill="FFFFFF" w:themeFill="background1"/>
          </w:tcPr>
          <w:p w14:paraId="59C99383" w14:textId="5549B32B" w:rsidR="0060778F" w:rsidRDefault="0060778F" w:rsidP="0060778F">
            <w:pPr>
              <w:pStyle w:val="TableParagraph"/>
              <w:spacing w:before="16"/>
              <w:rPr>
                <w:b/>
                <w:spacing w:val="-5"/>
              </w:rPr>
            </w:pPr>
            <w:r>
              <w:rPr>
                <w:b/>
                <w:spacing w:val="-5"/>
              </w:rPr>
              <w:t>6.2</w:t>
            </w:r>
          </w:p>
        </w:tc>
        <w:tc>
          <w:tcPr>
            <w:tcW w:w="3135" w:type="dxa"/>
            <w:tcBorders>
              <w:left w:val="single" w:sz="4" w:space="0" w:color="5B9BD3"/>
              <w:right w:val="single" w:sz="4" w:space="0" w:color="5B9BD3"/>
            </w:tcBorders>
            <w:shd w:val="clear" w:color="auto" w:fill="FFFFFF" w:themeFill="background1"/>
          </w:tcPr>
          <w:p w14:paraId="252CEBF2" w14:textId="7A340EDC" w:rsidR="0060778F" w:rsidRDefault="0060778F" w:rsidP="0060778F">
            <w:pPr>
              <w:pStyle w:val="TableParagraph"/>
              <w:spacing w:before="16"/>
              <w:ind w:left="73"/>
            </w:pPr>
            <w:r>
              <w:t xml:space="preserve">Develop and expand forest buffer easement programs to incentivize permanent conservation of RFBs </w:t>
            </w:r>
          </w:p>
        </w:tc>
        <w:tc>
          <w:tcPr>
            <w:tcW w:w="3922" w:type="dxa"/>
            <w:tcBorders>
              <w:left w:val="single" w:sz="4" w:space="0" w:color="5B9BD3"/>
              <w:right w:val="single" w:sz="4" w:space="0" w:color="5B9BD3"/>
            </w:tcBorders>
            <w:shd w:val="clear" w:color="auto" w:fill="FFFFFF" w:themeFill="background1"/>
          </w:tcPr>
          <w:p w14:paraId="2955F5F9" w14:textId="1A552238" w:rsidR="0060778F" w:rsidRDefault="0060778F" w:rsidP="0060778F">
            <w:pPr>
              <w:pStyle w:val="TableParagraph"/>
              <w:numPr>
                <w:ilvl w:val="0"/>
                <w:numId w:val="31"/>
              </w:numPr>
              <w:tabs>
                <w:tab w:val="left" w:pos="579"/>
              </w:tabs>
              <w:spacing w:before="1"/>
              <w:ind w:right="204"/>
            </w:pPr>
            <w:r>
              <w:rPr>
                <w:spacing w:val="-2"/>
              </w:rPr>
              <w:t xml:space="preserve">Identify model forest buffer easement programs that could be replicated (i.e. MD’s </w:t>
            </w:r>
            <w:r w:rsidR="00682AE7">
              <w:rPr>
                <w:spacing w:val="-2"/>
              </w:rPr>
              <w:t xml:space="preserve">CREP </w:t>
            </w:r>
            <w:r>
              <w:rPr>
                <w:spacing w:val="-2"/>
              </w:rPr>
              <w:t>Easement Program)</w:t>
            </w:r>
          </w:p>
          <w:p w14:paraId="61CA19C3" w14:textId="1AAD5B38" w:rsidR="0060778F" w:rsidRDefault="0060778F" w:rsidP="0060778F">
            <w:pPr>
              <w:pStyle w:val="TableParagraph"/>
              <w:numPr>
                <w:ilvl w:val="0"/>
                <w:numId w:val="31"/>
              </w:numPr>
              <w:tabs>
                <w:tab w:val="left" w:pos="578"/>
              </w:tabs>
              <w:ind w:right="774"/>
            </w:pPr>
            <w:r>
              <w:t xml:space="preserve">Explore potential to establish a </w:t>
            </w:r>
            <w:proofErr w:type="spellStart"/>
            <w:r>
              <w:t>Baywide</w:t>
            </w:r>
            <w:proofErr w:type="spellEnd"/>
            <w:r>
              <w:t xml:space="preserve"> Buffer Easement Program</w:t>
            </w:r>
          </w:p>
          <w:p w14:paraId="47647735" w14:textId="77777777" w:rsidR="0060778F" w:rsidRDefault="0060778F" w:rsidP="0060778F">
            <w:pPr>
              <w:pStyle w:val="TableParagraph"/>
              <w:tabs>
                <w:tab w:val="left" w:pos="803"/>
              </w:tabs>
              <w:spacing w:before="16" w:line="256" w:lineRule="auto"/>
              <w:ind w:left="802" w:right="316"/>
            </w:pPr>
          </w:p>
        </w:tc>
        <w:tc>
          <w:tcPr>
            <w:tcW w:w="2045" w:type="dxa"/>
            <w:tcBorders>
              <w:left w:val="single" w:sz="4" w:space="0" w:color="5B9BD3"/>
            </w:tcBorders>
            <w:shd w:val="clear" w:color="auto" w:fill="FFFFFF" w:themeFill="background1"/>
          </w:tcPr>
          <w:p w14:paraId="743E135A" w14:textId="4DC89B70" w:rsidR="0060778F" w:rsidRDefault="0060778F" w:rsidP="0060778F">
            <w:pPr>
              <w:pStyle w:val="TableParagraph"/>
              <w:spacing w:before="16"/>
              <w:ind w:left="113"/>
            </w:pPr>
            <w:r>
              <w:t>FWG, States, CBP, USDA</w:t>
            </w:r>
          </w:p>
        </w:tc>
        <w:tc>
          <w:tcPr>
            <w:tcW w:w="1582" w:type="dxa"/>
            <w:shd w:val="clear" w:color="auto" w:fill="FFFFFF" w:themeFill="background1"/>
          </w:tcPr>
          <w:p w14:paraId="0C796181" w14:textId="5292A686" w:rsidR="0060778F" w:rsidRDefault="0060778F" w:rsidP="0060778F">
            <w:pPr>
              <w:pStyle w:val="TableParagraph"/>
              <w:spacing w:before="16"/>
              <w:ind w:left="219"/>
              <w:rPr>
                <w:spacing w:val="-2"/>
              </w:rPr>
            </w:pPr>
            <w:proofErr w:type="spellStart"/>
            <w:r>
              <w:rPr>
                <w:spacing w:val="-2"/>
              </w:rPr>
              <w:t>Baywide</w:t>
            </w:r>
            <w:proofErr w:type="spellEnd"/>
          </w:p>
        </w:tc>
        <w:tc>
          <w:tcPr>
            <w:tcW w:w="2336" w:type="dxa"/>
            <w:shd w:val="clear" w:color="auto" w:fill="FFFFFF" w:themeFill="background1"/>
          </w:tcPr>
          <w:p w14:paraId="279E4471" w14:textId="5F0B3CF7" w:rsidR="0060778F" w:rsidRDefault="0060778F" w:rsidP="0060778F">
            <w:pPr>
              <w:pStyle w:val="TableParagraph"/>
              <w:ind w:left="0"/>
              <w:rPr>
                <w:rFonts w:ascii="Times New Roman"/>
              </w:rPr>
            </w:pPr>
            <w:r>
              <w:rPr>
                <w:spacing w:val="-2"/>
              </w:rPr>
              <w:t>Ongoing</w:t>
            </w:r>
          </w:p>
        </w:tc>
      </w:tr>
    </w:tbl>
    <w:p w14:paraId="4C2B80A3" w14:textId="77777777" w:rsidR="002467BA" w:rsidRDefault="002467BA"/>
    <w:sectPr w:rsidR="002467BA">
      <w:pgSz w:w="15840" w:h="12240" w:orient="landscape"/>
      <w:pgMar w:top="940" w:right="20" w:bottom="960" w:left="540" w:header="0" w:footer="7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64628" w14:textId="77777777" w:rsidR="00185065" w:rsidRDefault="00185065">
      <w:r>
        <w:separator/>
      </w:r>
    </w:p>
  </w:endnote>
  <w:endnote w:type="continuationSeparator" w:id="0">
    <w:p w14:paraId="0E9022FC" w14:textId="77777777" w:rsidR="00185065" w:rsidRDefault="0018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30405" w14:textId="77777777" w:rsidR="00B97B4E" w:rsidRDefault="00000000">
    <w:pPr>
      <w:pStyle w:val="BodyText"/>
      <w:spacing w:before="0" w:line="14" w:lineRule="auto"/>
      <w:rPr>
        <w:sz w:val="20"/>
      </w:rPr>
    </w:pPr>
    <w:r>
      <w:pict w14:anchorId="63F1677B">
        <v:shapetype id="_x0000_t202" coordsize="21600,21600" o:spt="202" path="m,l,21600r21600,l21600,xe">
          <v:stroke joinstyle="miter"/>
          <v:path gradientshapeok="t" o:connecttype="rect"/>
        </v:shapetype>
        <v:shape id="docshape1" o:spid="_x0000_s1026" type="#_x0000_t202" style="position:absolute;margin-left:35pt;margin-top:562.5pt;width:159.9pt;height:15.05pt;z-index:-16123904;mso-position-horizontal-relative:page;mso-position-vertical-relative:page" filled="f" stroked="f">
          <v:textbox style="mso-next-textbox:#docshape1" inset="0,0,0,0">
            <w:txbxContent>
              <w:p w14:paraId="284F447C" w14:textId="3D220D5B" w:rsidR="00B97B4E" w:rsidRDefault="002467BA">
                <w:pPr>
                  <w:spacing w:before="20"/>
                  <w:ind w:left="20"/>
                </w:pPr>
                <w:r>
                  <w:t>Updated</w:t>
                </w:r>
                <w:r>
                  <w:rPr>
                    <w:spacing w:val="-13"/>
                  </w:rPr>
                  <w:t xml:space="preserve"> </w:t>
                </w:r>
                <w:r w:rsidR="00682AE7">
                  <w:t xml:space="preserve">February </w:t>
                </w:r>
                <w:r w:rsidR="003A3AB7">
                  <w:t>24</w:t>
                </w:r>
                <w:r w:rsidR="00682AE7">
                  <w:t>, 2023</w:t>
                </w:r>
              </w:p>
              <w:p w14:paraId="2B2F30E3" w14:textId="77777777" w:rsidR="00682AE7" w:rsidRDefault="00682AE7">
                <w:pPr>
                  <w:spacing w:before="20"/>
                  <w:ind w:left="20"/>
                </w:pPr>
              </w:p>
            </w:txbxContent>
          </v:textbox>
          <w10:wrap anchorx="page" anchory="page"/>
        </v:shape>
      </w:pict>
    </w:r>
    <w:r>
      <w:pict w14:anchorId="3F1BCB33">
        <v:shape id="docshape2" o:spid="_x0000_s1025" type="#_x0000_t202" style="position:absolute;margin-left:701pt;margin-top:562.5pt;width:56.05pt;height:14.55pt;z-index:-16123392;mso-position-horizontal-relative:page;mso-position-vertical-relative:page" filled="f" stroked="f">
          <v:textbox style="mso-next-textbox:#docshape2" inset="0,0,0,0">
            <w:txbxContent>
              <w:p w14:paraId="079D6D4C" w14:textId="77777777" w:rsidR="00B97B4E" w:rsidRDefault="002467BA">
                <w:pPr>
                  <w:spacing w:before="20"/>
                  <w:ind w:left="20"/>
                  <w:rPr>
                    <w:b/>
                  </w:rPr>
                </w:pPr>
                <w:r>
                  <w:t>Page</w:t>
                </w:r>
                <w:r>
                  <w:rPr>
                    <w:spacing w:val="-5"/>
                  </w:rPr>
                  <w:t xml:space="preserve"> </w:t>
                </w:r>
                <w:r>
                  <w:rPr>
                    <w:b/>
                  </w:rPr>
                  <w:fldChar w:fldCharType="begin"/>
                </w:r>
                <w:r>
                  <w:rPr>
                    <w:b/>
                  </w:rPr>
                  <w:instrText xml:space="preserve"> PAGE </w:instrText>
                </w:r>
                <w:r>
                  <w:rPr>
                    <w:b/>
                  </w:rPr>
                  <w:fldChar w:fldCharType="separate"/>
                </w:r>
                <w:r>
                  <w:rPr>
                    <w:b/>
                  </w:rPr>
                  <w:t>2</w:t>
                </w:r>
                <w:r>
                  <w:rPr>
                    <w:b/>
                  </w:rPr>
                  <w:fldChar w:fldCharType="end"/>
                </w:r>
                <w:r>
                  <w:rPr>
                    <w:b/>
                    <w:spacing w:val="-6"/>
                  </w:rPr>
                  <w:t xml:space="preserve"> </w:t>
                </w:r>
                <w:r>
                  <w:t>of</w:t>
                </w:r>
                <w:r>
                  <w:rPr>
                    <w:spacing w:val="-3"/>
                  </w:rPr>
                  <w:t xml:space="preserve"> </w:t>
                </w:r>
                <w:r>
                  <w:rPr>
                    <w:b/>
                    <w:spacing w:val="-10"/>
                  </w:rPr>
                  <w:fldChar w:fldCharType="begin"/>
                </w:r>
                <w:r>
                  <w:rPr>
                    <w:b/>
                    <w:spacing w:val="-10"/>
                  </w:rPr>
                  <w:instrText xml:space="preserve"> NUMPAGES </w:instrText>
                </w:r>
                <w:r>
                  <w:rPr>
                    <w:b/>
                    <w:spacing w:val="-10"/>
                  </w:rPr>
                  <w:fldChar w:fldCharType="separate"/>
                </w:r>
                <w:r>
                  <w:rPr>
                    <w:b/>
                    <w:spacing w:val="-10"/>
                  </w:rPr>
                  <w:t>5</w:t>
                </w:r>
                <w:r>
                  <w:rPr>
                    <w:b/>
                    <w:spacing w:val="-10"/>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07E5C" w14:textId="77777777" w:rsidR="00185065" w:rsidRDefault="00185065">
      <w:r>
        <w:separator/>
      </w:r>
    </w:p>
  </w:footnote>
  <w:footnote w:type="continuationSeparator" w:id="0">
    <w:p w14:paraId="75D463BB" w14:textId="77777777" w:rsidR="00185065" w:rsidRDefault="001850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0804"/>
    <w:multiLevelType w:val="hybridMultilevel"/>
    <w:tmpl w:val="49F00E76"/>
    <w:lvl w:ilvl="0" w:tplc="49662FFE">
      <w:start w:val="1"/>
      <w:numFmt w:val="lowerLetter"/>
      <w:lvlText w:val="%1)"/>
      <w:lvlJc w:val="left"/>
      <w:pPr>
        <w:ind w:left="832" w:hanging="360"/>
      </w:pPr>
      <w:rPr>
        <w:rFonts w:ascii="Georgia" w:eastAsia="Georgia" w:hAnsi="Georgia" w:cs="Georgia" w:hint="default"/>
        <w:b w:val="0"/>
        <w:bCs w:val="0"/>
        <w:i w:val="0"/>
        <w:iCs w:val="0"/>
        <w:spacing w:val="-1"/>
        <w:w w:val="100"/>
        <w:sz w:val="22"/>
        <w:szCs w:val="22"/>
        <w:lang w:val="en-US" w:eastAsia="en-US" w:bidi="ar-SA"/>
      </w:rPr>
    </w:lvl>
    <w:lvl w:ilvl="1" w:tplc="96886172">
      <w:numFmt w:val="bullet"/>
      <w:lvlText w:val="•"/>
      <w:lvlJc w:val="left"/>
      <w:pPr>
        <w:ind w:left="1153" w:hanging="360"/>
      </w:pPr>
      <w:rPr>
        <w:rFonts w:hint="default"/>
        <w:lang w:val="en-US" w:eastAsia="en-US" w:bidi="ar-SA"/>
      </w:rPr>
    </w:lvl>
    <w:lvl w:ilvl="2" w:tplc="AEEC476A">
      <w:numFmt w:val="bullet"/>
      <w:lvlText w:val="•"/>
      <w:lvlJc w:val="left"/>
      <w:pPr>
        <w:ind w:left="1467" w:hanging="360"/>
      </w:pPr>
      <w:rPr>
        <w:rFonts w:hint="default"/>
        <w:lang w:val="en-US" w:eastAsia="en-US" w:bidi="ar-SA"/>
      </w:rPr>
    </w:lvl>
    <w:lvl w:ilvl="3" w:tplc="3D5C4AAC">
      <w:numFmt w:val="bullet"/>
      <w:lvlText w:val="•"/>
      <w:lvlJc w:val="left"/>
      <w:pPr>
        <w:ind w:left="1781" w:hanging="360"/>
      </w:pPr>
      <w:rPr>
        <w:rFonts w:hint="default"/>
        <w:lang w:val="en-US" w:eastAsia="en-US" w:bidi="ar-SA"/>
      </w:rPr>
    </w:lvl>
    <w:lvl w:ilvl="4" w:tplc="1702F262">
      <w:numFmt w:val="bullet"/>
      <w:lvlText w:val="•"/>
      <w:lvlJc w:val="left"/>
      <w:pPr>
        <w:ind w:left="2095" w:hanging="360"/>
      </w:pPr>
      <w:rPr>
        <w:rFonts w:hint="default"/>
        <w:lang w:val="en-US" w:eastAsia="en-US" w:bidi="ar-SA"/>
      </w:rPr>
    </w:lvl>
    <w:lvl w:ilvl="5" w:tplc="607ABF42">
      <w:numFmt w:val="bullet"/>
      <w:lvlText w:val="•"/>
      <w:lvlJc w:val="left"/>
      <w:pPr>
        <w:ind w:left="2409" w:hanging="360"/>
      </w:pPr>
      <w:rPr>
        <w:rFonts w:hint="default"/>
        <w:lang w:val="en-US" w:eastAsia="en-US" w:bidi="ar-SA"/>
      </w:rPr>
    </w:lvl>
    <w:lvl w:ilvl="6" w:tplc="FAF2C468">
      <w:numFmt w:val="bullet"/>
      <w:lvlText w:val="•"/>
      <w:lvlJc w:val="left"/>
      <w:pPr>
        <w:ind w:left="2723" w:hanging="360"/>
      </w:pPr>
      <w:rPr>
        <w:rFonts w:hint="default"/>
        <w:lang w:val="en-US" w:eastAsia="en-US" w:bidi="ar-SA"/>
      </w:rPr>
    </w:lvl>
    <w:lvl w:ilvl="7" w:tplc="746A6EC4">
      <w:numFmt w:val="bullet"/>
      <w:lvlText w:val="•"/>
      <w:lvlJc w:val="left"/>
      <w:pPr>
        <w:ind w:left="3037" w:hanging="360"/>
      </w:pPr>
      <w:rPr>
        <w:rFonts w:hint="default"/>
        <w:lang w:val="en-US" w:eastAsia="en-US" w:bidi="ar-SA"/>
      </w:rPr>
    </w:lvl>
    <w:lvl w:ilvl="8" w:tplc="EE225444">
      <w:numFmt w:val="bullet"/>
      <w:lvlText w:val="•"/>
      <w:lvlJc w:val="left"/>
      <w:pPr>
        <w:ind w:left="3351" w:hanging="360"/>
      </w:pPr>
      <w:rPr>
        <w:rFonts w:hint="default"/>
        <w:lang w:val="en-US" w:eastAsia="en-US" w:bidi="ar-SA"/>
      </w:rPr>
    </w:lvl>
  </w:abstractNum>
  <w:abstractNum w:abstractNumId="1" w15:restartNumberingAfterBreak="0">
    <w:nsid w:val="030D2C0A"/>
    <w:multiLevelType w:val="hybridMultilevel"/>
    <w:tmpl w:val="49F00E76"/>
    <w:lvl w:ilvl="0" w:tplc="FFFFFFFF">
      <w:start w:val="1"/>
      <w:numFmt w:val="lowerLetter"/>
      <w:lvlText w:val="%1)"/>
      <w:lvlJc w:val="left"/>
      <w:pPr>
        <w:ind w:left="832" w:hanging="360"/>
      </w:pPr>
      <w:rPr>
        <w:rFonts w:ascii="Georgia" w:eastAsia="Georgia" w:hAnsi="Georgia" w:cs="Georgia" w:hint="default"/>
        <w:b w:val="0"/>
        <w:bCs w:val="0"/>
        <w:i w:val="0"/>
        <w:iCs w:val="0"/>
        <w:spacing w:val="-1"/>
        <w:w w:val="100"/>
        <w:sz w:val="22"/>
        <w:szCs w:val="22"/>
        <w:lang w:val="en-US" w:eastAsia="en-US" w:bidi="ar-SA"/>
      </w:rPr>
    </w:lvl>
    <w:lvl w:ilvl="1" w:tplc="FFFFFFFF">
      <w:numFmt w:val="bullet"/>
      <w:lvlText w:val="•"/>
      <w:lvlJc w:val="left"/>
      <w:pPr>
        <w:ind w:left="1153" w:hanging="360"/>
      </w:pPr>
      <w:rPr>
        <w:rFonts w:hint="default"/>
        <w:lang w:val="en-US" w:eastAsia="en-US" w:bidi="ar-SA"/>
      </w:rPr>
    </w:lvl>
    <w:lvl w:ilvl="2" w:tplc="FFFFFFFF">
      <w:numFmt w:val="bullet"/>
      <w:lvlText w:val="•"/>
      <w:lvlJc w:val="left"/>
      <w:pPr>
        <w:ind w:left="1467" w:hanging="360"/>
      </w:pPr>
      <w:rPr>
        <w:rFonts w:hint="default"/>
        <w:lang w:val="en-US" w:eastAsia="en-US" w:bidi="ar-SA"/>
      </w:rPr>
    </w:lvl>
    <w:lvl w:ilvl="3" w:tplc="FFFFFFFF">
      <w:numFmt w:val="bullet"/>
      <w:lvlText w:val="•"/>
      <w:lvlJc w:val="left"/>
      <w:pPr>
        <w:ind w:left="1781" w:hanging="360"/>
      </w:pPr>
      <w:rPr>
        <w:rFonts w:hint="default"/>
        <w:lang w:val="en-US" w:eastAsia="en-US" w:bidi="ar-SA"/>
      </w:rPr>
    </w:lvl>
    <w:lvl w:ilvl="4" w:tplc="FFFFFFFF">
      <w:numFmt w:val="bullet"/>
      <w:lvlText w:val="•"/>
      <w:lvlJc w:val="left"/>
      <w:pPr>
        <w:ind w:left="2095" w:hanging="360"/>
      </w:pPr>
      <w:rPr>
        <w:rFonts w:hint="default"/>
        <w:lang w:val="en-US" w:eastAsia="en-US" w:bidi="ar-SA"/>
      </w:rPr>
    </w:lvl>
    <w:lvl w:ilvl="5" w:tplc="FFFFFFFF">
      <w:numFmt w:val="bullet"/>
      <w:lvlText w:val="•"/>
      <w:lvlJc w:val="left"/>
      <w:pPr>
        <w:ind w:left="2409" w:hanging="360"/>
      </w:pPr>
      <w:rPr>
        <w:rFonts w:hint="default"/>
        <w:lang w:val="en-US" w:eastAsia="en-US" w:bidi="ar-SA"/>
      </w:rPr>
    </w:lvl>
    <w:lvl w:ilvl="6" w:tplc="FFFFFFFF">
      <w:numFmt w:val="bullet"/>
      <w:lvlText w:val="•"/>
      <w:lvlJc w:val="left"/>
      <w:pPr>
        <w:ind w:left="2723" w:hanging="360"/>
      </w:pPr>
      <w:rPr>
        <w:rFonts w:hint="default"/>
        <w:lang w:val="en-US" w:eastAsia="en-US" w:bidi="ar-SA"/>
      </w:rPr>
    </w:lvl>
    <w:lvl w:ilvl="7" w:tplc="FFFFFFFF">
      <w:numFmt w:val="bullet"/>
      <w:lvlText w:val="•"/>
      <w:lvlJc w:val="left"/>
      <w:pPr>
        <w:ind w:left="3037" w:hanging="360"/>
      </w:pPr>
      <w:rPr>
        <w:rFonts w:hint="default"/>
        <w:lang w:val="en-US" w:eastAsia="en-US" w:bidi="ar-SA"/>
      </w:rPr>
    </w:lvl>
    <w:lvl w:ilvl="8" w:tplc="FFFFFFFF">
      <w:numFmt w:val="bullet"/>
      <w:lvlText w:val="•"/>
      <w:lvlJc w:val="left"/>
      <w:pPr>
        <w:ind w:left="3351" w:hanging="360"/>
      </w:pPr>
      <w:rPr>
        <w:rFonts w:hint="default"/>
        <w:lang w:val="en-US" w:eastAsia="en-US" w:bidi="ar-SA"/>
      </w:rPr>
    </w:lvl>
  </w:abstractNum>
  <w:abstractNum w:abstractNumId="2" w15:restartNumberingAfterBreak="0">
    <w:nsid w:val="09EE2E09"/>
    <w:multiLevelType w:val="hybridMultilevel"/>
    <w:tmpl w:val="766EBD8A"/>
    <w:lvl w:ilvl="0" w:tplc="FFFFFFFF">
      <w:start w:val="1"/>
      <w:numFmt w:val="lowerLetter"/>
      <w:lvlText w:val="%1)"/>
      <w:lvlJc w:val="left"/>
      <w:pPr>
        <w:ind w:left="802" w:hanging="360"/>
      </w:pPr>
      <w:rPr>
        <w:rFonts w:ascii="Georgia" w:eastAsia="Georgia" w:hAnsi="Georgia" w:cs="Georgia" w:hint="default"/>
        <w:b w:val="0"/>
        <w:bCs w:val="0"/>
        <w:i w:val="0"/>
        <w:iCs w:val="0"/>
        <w:spacing w:val="-1"/>
        <w:w w:val="100"/>
        <w:sz w:val="22"/>
        <w:szCs w:val="22"/>
        <w:lang w:val="en-US" w:eastAsia="en-US" w:bidi="ar-SA"/>
      </w:rPr>
    </w:lvl>
    <w:lvl w:ilvl="1" w:tplc="FFFFFFFF">
      <w:numFmt w:val="bullet"/>
      <w:lvlText w:val="•"/>
      <w:lvlJc w:val="left"/>
      <w:pPr>
        <w:ind w:left="1111" w:hanging="360"/>
      </w:pPr>
      <w:rPr>
        <w:rFonts w:hint="default"/>
        <w:lang w:val="en-US" w:eastAsia="en-US" w:bidi="ar-SA"/>
      </w:rPr>
    </w:lvl>
    <w:lvl w:ilvl="2" w:tplc="FFFFFFFF">
      <w:numFmt w:val="bullet"/>
      <w:lvlText w:val="•"/>
      <w:lvlJc w:val="left"/>
      <w:pPr>
        <w:ind w:left="1422" w:hanging="360"/>
      </w:pPr>
      <w:rPr>
        <w:rFonts w:hint="default"/>
        <w:lang w:val="en-US" w:eastAsia="en-US" w:bidi="ar-SA"/>
      </w:rPr>
    </w:lvl>
    <w:lvl w:ilvl="3" w:tplc="FFFFFFFF">
      <w:numFmt w:val="bullet"/>
      <w:lvlText w:val="•"/>
      <w:lvlJc w:val="left"/>
      <w:pPr>
        <w:ind w:left="1733" w:hanging="360"/>
      </w:pPr>
      <w:rPr>
        <w:rFonts w:hint="default"/>
        <w:lang w:val="en-US" w:eastAsia="en-US" w:bidi="ar-SA"/>
      </w:rPr>
    </w:lvl>
    <w:lvl w:ilvl="4" w:tplc="FFFFFFFF">
      <w:numFmt w:val="bullet"/>
      <w:lvlText w:val="•"/>
      <w:lvlJc w:val="left"/>
      <w:pPr>
        <w:ind w:left="2044" w:hanging="360"/>
      </w:pPr>
      <w:rPr>
        <w:rFonts w:hint="default"/>
        <w:lang w:val="en-US" w:eastAsia="en-US" w:bidi="ar-SA"/>
      </w:rPr>
    </w:lvl>
    <w:lvl w:ilvl="5" w:tplc="FFFFFFFF">
      <w:numFmt w:val="bullet"/>
      <w:lvlText w:val="•"/>
      <w:lvlJc w:val="left"/>
      <w:pPr>
        <w:ind w:left="2356" w:hanging="360"/>
      </w:pPr>
      <w:rPr>
        <w:rFonts w:hint="default"/>
        <w:lang w:val="en-US" w:eastAsia="en-US" w:bidi="ar-SA"/>
      </w:rPr>
    </w:lvl>
    <w:lvl w:ilvl="6" w:tplc="FFFFFFFF">
      <w:numFmt w:val="bullet"/>
      <w:lvlText w:val="•"/>
      <w:lvlJc w:val="left"/>
      <w:pPr>
        <w:ind w:left="2667" w:hanging="360"/>
      </w:pPr>
      <w:rPr>
        <w:rFonts w:hint="default"/>
        <w:lang w:val="en-US" w:eastAsia="en-US" w:bidi="ar-SA"/>
      </w:rPr>
    </w:lvl>
    <w:lvl w:ilvl="7" w:tplc="FFFFFFFF">
      <w:numFmt w:val="bullet"/>
      <w:lvlText w:val="•"/>
      <w:lvlJc w:val="left"/>
      <w:pPr>
        <w:ind w:left="2978" w:hanging="360"/>
      </w:pPr>
      <w:rPr>
        <w:rFonts w:hint="default"/>
        <w:lang w:val="en-US" w:eastAsia="en-US" w:bidi="ar-SA"/>
      </w:rPr>
    </w:lvl>
    <w:lvl w:ilvl="8" w:tplc="FFFFFFFF">
      <w:numFmt w:val="bullet"/>
      <w:lvlText w:val="•"/>
      <w:lvlJc w:val="left"/>
      <w:pPr>
        <w:ind w:left="3289" w:hanging="360"/>
      </w:pPr>
      <w:rPr>
        <w:rFonts w:hint="default"/>
        <w:lang w:val="en-US" w:eastAsia="en-US" w:bidi="ar-SA"/>
      </w:rPr>
    </w:lvl>
  </w:abstractNum>
  <w:abstractNum w:abstractNumId="3" w15:restartNumberingAfterBreak="0">
    <w:nsid w:val="0DAF307E"/>
    <w:multiLevelType w:val="hybridMultilevel"/>
    <w:tmpl w:val="38BA933E"/>
    <w:lvl w:ilvl="0" w:tplc="49CA5456">
      <w:start w:val="1"/>
      <w:numFmt w:val="lowerLetter"/>
      <w:lvlText w:val="%1)"/>
      <w:lvlJc w:val="left"/>
      <w:pPr>
        <w:ind w:left="566" w:hanging="360"/>
      </w:pPr>
      <w:rPr>
        <w:rFonts w:ascii="Georgia" w:eastAsia="Georgia" w:hAnsi="Georgia" w:cs="Georgia" w:hint="default"/>
        <w:b w:val="0"/>
        <w:bCs w:val="0"/>
        <w:i w:val="0"/>
        <w:iCs w:val="0"/>
        <w:spacing w:val="-1"/>
        <w:w w:val="100"/>
        <w:sz w:val="22"/>
        <w:szCs w:val="22"/>
        <w:lang w:val="en-US" w:eastAsia="en-US" w:bidi="ar-SA"/>
      </w:rPr>
    </w:lvl>
    <w:lvl w:ilvl="1" w:tplc="FAF63DA0">
      <w:numFmt w:val="bullet"/>
      <w:lvlText w:val="•"/>
      <w:lvlJc w:val="left"/>
      <w:pPr>
        <w:ind w:left="901" w:hanging="360"/>
      </w:pPr>
      <w:rPr>
        <w:rFonts w:hint="default"/>
        <w:lang w:val="en-US" w:eastAsia="en-US" w:bidi="ar-SA"/>
      </w:rPr>
    </w:lvl>
    <w:lvl w:ilvl="2" w:tplc="7820FC72">
      <w:numFmt w:val="bullet"/>
      <w:lvlText w:val="•"/>
      <w:lvlJc w:val="left"/>
      <w:pPr>
        <w:ind w:left="1243" w:hanging="360"/>
      </w:pPr>
      <w:rPr>
        <w:rFonts w:hint="default"/>
        <w:lang w:val="en-US" w:eastAsia="en-US" w:bidi="ar-SA"/>
      </w:rPr>
    </w:lvl>
    <w:lvl w:ilvl="3" w:tplc="2A6A9004">
      <w:numFmt w:val="bullet"/>
      <w:lvlText w:val="•"/>
      <w:lvlJc w:val="left"/>
      <w:pPr>
        <w:ind w:left="1585" w:hanging="360"/>
      </w:pPr>
      <w:rPr>
        <w:rFonts w:hint="default"/>
        <w:lang w:val="en-US" w:eastAsia="en-US" w:bidi="ar-SA"/>
      </w:rPr>
    </w:lvl>
    <w:lvl w:ilvl="4" w:tplc="4F888DFC">
      <w:numFmt w:val="bullet"/>
      <w:lvlText w:val="•"/>
      <w:lvlJc w:val="left"/>
      <w:pPr>
        <w:ind w:left="1927" w:hanging="360"/>
      </w:pPr>
      <w:rPr>
        <w:rFonts w:hint="default"/>
        <w:lang w:val="en-US" w:eastAsia="en-US" w:bidi="ar-SA"/>
      </w:rPr>
    </w:lvl>
    <w:lvl w:ilvl="5" w:tplc="632E662A">
      <w:numFmt w:val="bullet"/>
      <w:lvlText w:val="•"/>
      <w:lvlJc w:val="left"/>
      <w:pPr>
        <w:ind w:left="2269" w:hanging="360"/>
      </w:pPr>
      <w:rPr>
        <w:rFonts w:hint="default"/>
        <w:lang w:val="en-US" w:eastAsia="en-US" w:bidi="ar-SA"/>
      </w:rPr>
    </w:lvl>
    <w:lvl w:ilvl="6" w:tplc="B2724264">
      <w:numFmt w:val="bullet"/>
      <w:lvlText w:val="•"/>
      <w:lvlJc w:val="left"/>
      <w:pPr>
        <w:ind w:left="2611" w:hanging="360"/>
      </w:pPr>
      <w:rPr>
        <w:rFonts w:hint="default"/>
        <w:lang w:val="en-US" w:eastAsia="en-US" w:bidi="ar-SA"/>
      </w:rPr>
    </w:lvl>
    <w:lvl w:ilvl="7" w:tplc="6AD6100A">
      <w:numFmt w:val="bullet"/>
      <w:lvlText w:val="•"/>
      <w:lvlJc w:val="left"/>
      <w:pPr>
        <w:ind w:left="2953" w:hanging="360"/>
      </w:pPr>
      <w:rPr>
        <w:rFonts w:hint="default"/>
        <w:lang w:val="en-US" w:eastAsia="en-US" w:bidi="ar-SA"/>
      </w:rPr>
    </w:lvl>
    <w:lvl w:ilvl="8" w:tplc="CB669C58">
      <w:numFmt w:val="bullet"/>
      <w:lvlText w:val="•"/>
      <w:lvlJc w:val="left"/>
      <w:pPr>
        <w:ind w:left="3295" w:hanging="360"/>
      </w:pPr>
      <w:rPr>
        <w:rFonts w:hint="default"/>
        <w:lang w:val="en-US" w:eastAsia="en-US" w:bidi="ar-SA"/>
      </w:rPr>
    </w:lvl>
  </w:abstractNum>
  <w:abstractNum w:abstractNumId="4" w15:restartNumberingAfterBreak="0">
    <w:nsid w:val="1238145D"/>
    <w:multiLevelType w:val="hybridMultilevel"/>
    <w:tmpl w:val="C164996A"/>
    <w:lvl w:ilvl="0" w:tplc="FFEA3D66">
      <w:start w:val="4"/>
      <w:numFmt w:val="lowerLetter"/>
      <w:lvlText w:val="%1)"/>
      <w:lvlJc w:val="left"/>
      <w:pPr>
        <w:ind w:left="860" w:hanging="360"/>
      </w:pPr>
      <w:rPr>
        <w:rFonts w:ascii="Georgia" w:eastAsia="Georgia" w:hAnsi="Georgia" w:cs="Georgia" w:hint="default"/>
        <w:b w:val="0"/>
        <w:bCs w:val="0"/>
        <w:i w:val="0"/>
        <w:iCs w:val="0"/>
        <w:w w:val="100"/>
        <w:sz w:val="22"/>
        <w:szCs w:val="22"/>
        <w:lang w:val="en-US" w:eastAsia="en-US" w:bidi="ar-SA"/>
      </w:rPr>
    </w:lvl>
    <w:lvl w:ilvl="1" w:tplc="CEC85D9A">
      <w:numFmt w:val="bullet"/>
      <w:lvlText w:val="•"/>
      <w:lvlJc w:val="left"/>
      <w:pPr>
        <w:ind w:left="1174" w:hanging="360"/>
      </w:pPr>
      <w:rPr>
        <w:rFonts w:hint="default"/>
        <w:lang w:val="en-US" w:eastAsia="en-US" w:bidi="ar-SA"/>
      </w:rPr>
    </w:lvl>
    <w:lvl w:ilvl="2" w:tplc="6316D2BC">
      <w:numFmt w:val="bullet"/>
      <w:lvlText w:val="•"/>
      <w:lvlJc w:val="left"/>
      <w:pPr>
        <w:ind w:left="1489" w:hanging="360"/>
      </w:pPr>
      <w:rPr>
        <w:rFonts w:hint="default"/>
        <w:lang w:val="en-US" w:eastAsia="en-US" w:bidi="ar-SA"/>
      </w:rPr>
    </w:lvl>
    <w:lvl w:ilvl="3" w:tplc="0E286E92">
      <w:numFmt w:val="bullet"/>
      <w:lvlText w:val="•"/>
      <w:lvlJc w:val="left"/>
      <w:pPr>
        <w:ind w:left="1804" w:hanging="360"/>
      </w:pPr>
      <w:rPr>
        <w:rFonts w:hint="default"/>
        <w:lang w:val="en-US" w:eastAsia="en-US" w:bidi="ar-SA"/>
      </w:rPr>
    </w:lvl>
    <w:lvl w:ilvl="4" w:tplc="40EC0CF4">
      <w:numFmt w:val="bullet"/>
      <w:lvlText w:val="•"/>
      <w:lvlJc w:val="left"/>
      <w:pPr>
        <w:ind w:left="2119" w:hanging="360"/>
      </w:pPr>
      <w:rPr>
        <w:rFonts w:hint="default"/>
        <w:lang w:val="en-US" w:eastAsia="en-US" w:bidi="ar-SA"/>
      </w:rPr>
    </w:lvl>
    <w:lvl w:ilvl="5" w:tplc="43CEA4E2">
      <w:numFmt w:val="bullet"/>
      <w:lvlText w:val="•"/>
      <w:lvlJc w:val="left"/>
      <w:pPr>
        <w:ind w:left="2434" w:hanging="360"/>
      </w:pPr>
      <w:rPr>
        <w:rFonts w:hint="default"/>
        <w:lang w:val="en-US" w:eastAsia="en-US" w:bidi="ar-SA"/>
      </w:rPr>
    </w:lvl>
    <w:lvl w:ilvl="6" w:tplc="DB92F6DE">
      <w:numFmt w:val="bullet"/>
      <w:lvlText w:val="•"/>
      <w:lvlJc w:val="left"/>
      <w:pPr>
        <w:ind w:left="2748" w:hanging="360"/>
      </w:pPr>
      <w:rPr>
        <w:rFonts w:hint="default"/>
        <w:lang w:val="en-US" w:eastAsia="en-US" w:bidi="ar-SA"/>
      </w:rPr>
    </w:lvl>
    <w:lvl w:ilvl="7" w:tplc="68CA7FFA">
      <w:numFmt w:val="bullet"/>
      <w:lvlText w:val="•"/>
      <w:lvlJc w:val="left"/>
      <w:pPr>
        <w:ind w:left="3063" w:hanging="360"/>
      </w:pPr>
      <w:rPr>
        <w:rFonts w:hint="default"/>
        <w:lang w:val="en-US" w:eastAsia="en-US" w:bidi="ar-SA"/>
      </w:rPr>
    </w:lvl>
    <w:lvl w:ilvl="8" w:tplc="22849B08">
      <w:numFmt w:val="bullet"/>
      <w:lvlText w:val="•"/>
      <w:lvlJc w:val="left"/>
      <w:pPr>
        <w:ind w:left="3378" w:hanging="360"/>
      </w:pPr>
      <w:rPr>
        <w:rFonts w:hint="default"/>
        <w:lang w:val="en-US" w:eastAsia="en-US" w:bidi="ar-SA"/>
      </w:rPr>
    </w:lvl>
  </w:abstractNum>
  <w:abstractNum w:abstractNumId="5" w15:restartNumberingAfterBreak="0">
    <w:nsid w:val="19BD14F2"/>
    <w:multiLevelType w:val="hybridMultilevel"/>
    <w:tmpl w:val="6E88C74C"/>
    <w:lvl w:ilvl="0" w:tplc="2CD66E44">
      <w:start w:val="2"/>
      <w:numFmt w:val="lowerLetter"/>
      <w:lvlText w:val="%1)"/>
      <w:lvlJc w:val="left"/>
      <w:pPr>
        <w:ind w:left="578" w:hanging="351"/>
      </w:pPr>
      <w:rPr>
        <w:rFonts w:ascii="Georgia" w:eastAsia="Georgia" w:hAnsi="Georgia" w:cs="Georgia" w:hint="default"/>
        <w:b w:val="0"/>
        <w:bCs w:val="0"/>
        <w:i w:val="0"/>
        <w:iCs w:val="0"/>
        <w:spacing w:val="0"/>
        <w:w w:val="100"/>
        <w:sz w:val="22"/>
        <w:szCs w:val="22"/>
        <w:lang w:val="en-US" w:eastAsia="en-US" w:bidi="ar-SA"/>
      </w:rPr>
    </w:lvl>
    <w:lvl w:ilvl="1" w:tplc="8E443DAC">
      <w:numFmt w:val="bullet"/>
      <w:lvlText w:val="•"/>
      <w:lvlJc w:val="left"/>
      <w:pPr>
        <w:ind w:left="919" w:hanging="351"/>
      </w:pPr>
      <w:rPr>
        <w:rFonts w:hint="default"/>
        <w:lang w:val="en-US" w:eastAsia="en-US" w:bidi="ar-SA"/>
      </w:rPr>
    </w:lvl>
    <w:lvl w:ilvl="2" w:tplc="7278F74C">
      <w:numFmt w:val="bullet"/>
      <w:lvlText w:val="•"/>
      <w:lvlJc w:val="left"/>
      <w:pPr>
        <w:ind w:left="1259" w:hanging="351"/>
      </w:pPr>
      <w:rPr>
        <w:rFonts w:hint="default"/>
        <w:lang w:val="en-US" w:eastAsia="en-US" w:bidi="ar-SA"/>
      </w:rPr>
    </w:lvl>
    <w:lvl w:ilvl="3" w:tplc="E7065604">
      <w:numFmt w:val="bullet"/>
      <w:lvlText w:val="•"/>
      <w:lvlJc w:val="left"/>
      <w:pPr>
        <w:ind w:left="1599" w:hanging="351"/>
      </w:pPr>
      <w:rPr>
        <w:rFonts w:hint="default"/>
        <w:lang w:val="en-US" w:eastAsia="en-US" w:bidi="ar-SA"/>
      </w:rPr>
    </w:lvl>
    <w:lvl w:ilvl="4" w:tplc="5C56BFA6">
      <w:numFmt w:val="bullet"/>
      <w:lvlText w:val="•"/>
      <w:lvlJc w:val="left"/>
      <w:pPr>
        <w:ind w:left="1939" w:hanging="351"/>
      </w:pPr>
      <w:rPr>
        <w:rFonts w:hint="default"/>
        <w:lang w:val="en-US" w:eastAsia="en-US" w:bidi="ar-SA"/>
      </w:rPr>
    </w:lvl>
    <w:lvl w:ilvl="5" w:tplc="E2128B36">
      <w:numFmt w:val="bullet"/>
      <w:lvlText w:val="•"/>
      <w:lvlJc w:val="left"/>
      <w:pPr>
        <w:ind w:left="2279" w:hanging="351"/>
      </w:pPr>
      <w:rPr>
        <w:rFonts w:hint="default"/>
        <w:lang w:val="en-US" w:eastAsia="en-US" w:bidi="ar-SA"/>
      </w:rPr>
    </w:lvl>
    <w:lvl w:ilvl="6" w:tplc="2382AE3C">
      <w:numFmt w:val="bullet"/>
      <w:lvlText w:val="•"/>
      <w:lvlJc w:val="left"/>
      <w:pPr>
        <w:ind w:left="2619" w:hanging="351"/>
      </w:pPr>
      <w:rPr>
        <w:rFonts w:hint="default"/>
        <w:lang w:val="en-US" w:eastAsia="en-US" w:bidi="ar-SA"/>
      </w:rPr>
    </w:lvl>
    <w:lvl w:ilvl="7" w:tplc="D9C4B82E">
      <w:numFmt w:val="bullet"/>
      <w:lvlText w:val="•"/>
      <w:lvlJc w:val="left"/>
      <w:pPr>
        <w:ind w:left="2959" w:hanging="351"/>
      </w:pPr>
      <w:rPr>
        <w:rFonts w:hint="default"/>
        <w:lang w:val="en-US" w:eastAsia="en-US" w:bidi="ar-SA"/>
      </w:rPr>
    </w:lvl>
    <w:lvl w:ilvl="8" w:tplc="6C5457DC">
      <w:numFmt w:val="bullet"/>
      <w:lvlText w:val="•"/>
      <w:lvlJc w:val="left"/>
      <w:pPr>
        <w:ind w:left="3299" w:hanging="351"/>
      </w:pPr>
      <w:rPr>
        <w:rFonts w:hint="default"/>
        <w:lang w:val="en-US" w:eastAsia="en-US" w:bidi="ar-SA"/>
      </w:rPr>
    </w:lvl>
  </w:abstractNum>
  <w:abstractNum w:abstractNumId="6" w15:restartNumberingAfterBreak="0">
    <w:nsid w:val="1D2D0221"/>
    <w:multiLevelType w:val="hybridMultilevel"/>
    <w:tmpl w:val="95D20D0C"/>
    <w:lvl w:ilvl="0" w:tplc="E2EC2B42">
      <w:start w:val="1"/>
      <w:numFmt w:val="lowerLetter"/>
      <w:lvlText w:val="%1)"/>
      <w:lvlJc w:val="left"/>
      <w:pPr>
        <w:ind w:left="563" w:hanging="360"/>
      </w:pPr>
      <w:rPr>
        <w:rFonts w:ascii="Georgia" w:eastAsia="Georgia" w:hAnsi="Georgia" w:cs="Georgia" w:hint="default"/>
        <w:b w:val="0"/>
        <w:bCs w:val="0"/>
        <w:i w:val="0"/>
        <w:iCs w:val="0"/>
        <w:spacing w:val="-1"/>
        <w:w w:val="100"/>
        <w:sz w:val="22"/>
        <w:szCs w:val="22"/>
        <w:lang w:val="en-US" w:eastAsia="en-US" w:bidi="ar-SA"/>
      </w:rPr>
    </w:lvl>
    <w:lvl w:ilvl="1" w:tplc="FF32B004">
      <w:numFmt w:val="bullet"/>
      <w:lvlText w:val="•"/>
      <w:lvlJc w:val="left"/>
      <w:pPr>
        <w:ind w:left="901" w:hanging="360"/>
      </w:pPr>
      <w:rPr>
        <w:rFonts w:hint="default"/>
        <w:lang w:val="en-US" w:eastAsia="en-US" w:bidi="ar-SA"/>
      </w:rPr>
    </w:lvl>
    <w:lvl w:ilvl="2" w:tplc="371A62A0">
      <w:numFmt w:val="bullet"/>
      <w:lvlText w:val="•"/>
      <w:lvlJc w:val="left"/>
      <w:pPr>
        <w:ind w:left="1243" w:hanging="360"/>
      </w:pPr>
      <w:rPr>
        <w:rFonts w:hint="default"/>
        <w:lang w:val="en-US" w:eastAsia="en-US" w:bidi="ar-SA"/>
      </w:rPr>
    </w:lvl>
    <w:lvl w:ilvl="3" w:tplc="27E61CCC">
      <w:numFmt w:val="bullet"/>
      <w:lvlText w:val="•"/>
      <w:lvlJc w:val="left"/>
      <w:pPr>
        <w:ind w:left="1585" w:hanging="360"/>
      </w:pPr>
      <w:rPr>
        <w:rFonts w:hint="default"/>
        <w:lang w:val="en-US" w:eastAsia="en-US" w:bidi="ar-SA"/>
      </w:rPr>
    </w:lvl>
    <w:lvl w:ilvl="4" w:tplc="25C8B24A">
      <w:numFmt w:val="bullet"/>
      <w:lvlText w:val="•"/>
      <w:lvlJc w:val="left"/>
      <w:pPr>
        <w:ind w:left="1927" w:hanging="360"/>
      </w:pPr>
      <w:rPr>
        <w:rFonts w:hint="default"/>
        <w:lang w:val="en-US" w:eastAsia="en-US" w:bidi="ar-SA"/>
      </w:rPr>
    </w:lvl>
    <w:lvl w:ilvl="5" w:tplc="30F479B4">
      <w:numFmt w:val="bullet"/>
      <w:lvlText w:val="•"/>
      <w:lvlJc w:val="left"/>
      <w:pPr>
        <w:ind w:left="2269" w:hanging="360"/>
      </w:pPr>
      <w:rPr>
        <w:rFonts w:hint="default"/>
        <w:lang w:val="en-US" w:eastAsia="en-US" w:bidi="ar-SA"/>
      </w:rPr>
    </w:lvl>
    <w:lvl w:ilvl="6" w:tplc="6F00C6EC">
      <w:numFmt w:val="bullet"/>
      <w:lvlText w:val="•"/>
      <w:lvlJc w:val="left"/>
      <w:pPr>
        <w:ind w:left="2611" w:hanging="360"/>
      </w:pPr>
      <w:rPr>
        <w:rFonts w:hint="default"/>
        <w:lang w:val="en-US" w:eastAsia="en-US" w:bidi="ar-SA"/>
      </w:rPr>
    </w:lvl>
    <w:lvl w:ilvl="7" w:tplc="C73E3526">
      <w:numFmt w:val="bullet"/>
      <w:lvlText w:val="•"/>
      <w:lvlJc w:val="left"/>
      <w:pPr>
        <w:ind w:left="2953" w:hanging="360"/>
      </w:pPr>
      <w:rPr>
        <w:rFonts w:hint="default"/>
        <w:lang w:val="en-US" w:eastAsia="en-US" w:bidi="ar-SA"/>
      </w:rPr>
    </w:lvl>
    <w:lvl w:ilvl="8" w:tplc="622E0F64">
      <w:numFmt w:val="bullet"/>
      <w:lvlText w:val="•"/>
      <w:lvlJc w:val="left"/>
      <w:pPr>
        <w:ind w:left="3295" w:hanging="360"/>
      </w:pPr>
      <w:rPr>
        <w:rFonts w:hint="default"/>
        <w:lang w:val="en-US" w:eastAsia="en-US" w:bidi="ar-SA"/>
      </w:rPr>
    </w:lvl>
  </w:abstractNum>
  <w:abstractNum w:abstractNumId="7" w15:restartNumberingAfterBreak="0">
    <w:nsid w:val="217B333C"/>
    <w:multiLevelType w:val="hybridMultilevel"/>
    <w:tmpl w:val="766EBD8A"/>
    <w:lvl w:ilvl="0" w:tplc="0B2CE11C">
      <w:start w:val="1"/>
      <w:numFmt w:val="lowerLetter"/>
      <w:lvlText w:val="%1)"/>
      <w:lvlJc w:val="left"/>
      <w:pPr>
        <w:ind w:left="802" w:hanging="360"/>
      </w:pPr>
      <w:rPr>
        <w:rFonts w:ascii="Georgia" w:eastAsia="Georgia" w:hAnsi="Georgia" w:cs="Georgia" w:hint="default"/>
        <w:b w:val="0"/>
        <w:bCs w:val="0"/>
        <w:i w:val="0"/>
        <w:iCs w:val="0"/>
        <w:spacing w:val="-1"/>
        <w:w w:val="100"/>
        <w:sz w:val="22"/>
        <w:szCs w:val="22"/>
        <w:lang w:val="en-US" w:eastAsia="en-US" w:bidi="ar-SA"/>
      </w:rPr>
    </w:lvl>
    <w:lvl w:ilvl="1" w:tplc="849E239A">
      <w:numFmt w:val="bullet"/>
      <w:lvlText w:val="•"/>
      <w:lvlJc w:val="left"/>
      <w:pPr>
        <w:ind w:left="1111" w:hanging="360"/>
      </w:pPr>
      <w:rPr>
        <w:rFonts w:hint="default"/>
        <w:lang w:val="en-US" w:eastAsia="en-US" w:bidi="ar-SA"/>
      </w:rPr>
    </w:lvl>
    <w:lvl w:ilvl="2" w:tplc="38FA263C">
      <w:numFmt w:val="bullet"/>
      <w:lvlText w:val="•"/>
      <w:lvlJc w:val="left"/>
      <w:pPr>
        <w:ind w:left="1422" w:hanging="360"/>
      </w:pPr>
      <w:rPr>
        <w:rFonts w:hint="default"/>
        <w:lang w:val="en-US" w:eastAsia="en-US" w:bidi="ar-SA"/>
      </w:rPr>
    </w:lvl>
    <w:lvl w:ilvl="3" w:tplc="555C2110">
      <w:numFmt w:val="bullet"/>
      <w:lvlText w:val="•"/>
      <w:lvlJc w:val="left"/>
      <w:pPr>
        <w:ind w:left="1733" w:hanging="360"/>
      </w:pPr>
      <w:rPr>
        <w:rFonts w:hint="default"/>
        <w:lang w:val="en-US" w:eastAsia="en-US" w:bidi="ar-SA"/>
      </w:rPr>
    </w:lvl>
    <w:lvl w:ilvl="4" w:tplc="D0C244B0">
      <w:numFmt w:val="bullet"/>
      <w:lvlText w:val="•"/>
      <w:lvlJc w:val="left"/>
      <w:pPr>
        <w:ind w:left="2044" w:hanging="360"/>
      </w:pPr>
      <w:rPr>
        <w:rFonts w:hint="default"/>
        <w:lang w:val="en-US" w:eastAsia="en-US" w:bidi="ar-SA"/>
      </w:rPr>
    </w:lvl>
    <w:lvl w:ilvl="5" w:tplc="8E6AFB6E">
      <w:numFmt w:val="bullet"/>
      <w:lvlText w:val="•"/>
      <w:lvlJc w:val="left"/>
      <w:pPr>
        <w:ind w:left="2356" w:hanging="360"/>
      </w:pPr>
      <w:rPr>
        <w:rFonts w:hint="default"/>
        <w:lang w:val="en-US" w:eastAsia="en-US" w:bidi="ar-SA"/>
      </w:rPr>
    </w:lvl>
    <w:lvl w:ilvl="6" w:tplc="6EE240B6">
      <w:numFmt w:val="bullet"/>
      <w:lvlText w:val="•"/>
      <w:lvlJc w:val="left"/>
      <w:pPr>
        <w:ind w:left="2667" w:hanging="360"/>
      </w:pPr>
      <w:rPr>
        <w:rFonts w:hint="default"/>
        <w:lang w:val="en-US" w:eastAsia="en-US" w:bidi="ar-SA"/>
      </w:rPr>
    </w:lvl>
    <w:lvl w:ilvl="7" w:tplc="0A6AC116">
      <w:numFmt w:val="bullet"/>
      <w:lvlText w:val="•"/>
      <w:lvlJc w:val="left"/>
      <w:pPr>
        <w:ind w:left="2978" w:hanging="360"/>
      </w:pPr>
      <w:rPr>
        <w:rFonts w:hint="default"/>
        <w:lang w:val="en-US" w:eastAsia="en-US" w:bidi="ar-SA"/>
      </w:rPr>
    </w:lvl>
    <w:lvl w:ilvl="8" w:tplc="F3DCC9DA">
      <w:numFmt w:val="bullet"/>
      <w:lvlText w:val="•"/>
      <w:lvlJc w:val="left"/>
      <w:pPr>
        <w:ind w:left="3289" w:hanging="360"/>
      </w:pPr>
      <w:rPr>
        <w:rFonts w:hint="default"/>
        <w:lang w:val="en-US" w:eastAsia="en-US" w:bidi="ar-SA"/>
      </w:rPr>
    </w:lvl>
  </w:abstractNum>
  <w:abstractNum w:abstractNumId="8" w15:restartNumberingAfterBreak="0">
    <w:nsid w:val="22B075F1"/>
    <w:multiLevelType w:val="hybridMultilevel"/>
    <w:tmpl w:val="CAF6B9E8"/>
    <w:lvl w:ilvl="0" w:tplc="96664FBC">
      <w:start w:val="1"/>
      <w:numFmt w:val="lowerLetter"/>
      <w:lvlText w:val="%1)"/>
      <w:lvlJc w:val="left"/>
      <w:pPr>
        <w:ind w:left="578" w:hanging="360"/>
      </w:pPr>
      <w:rPr>
        <w:rFonts w:ascii="Georgia" w:eastAsia="Georgia" w:hAnsi="Georgia" w:cs="Georgia" w:hint="default"/>
        <w:b w:val="0"/>
        <w:bCs w:val="0"/>
        <w:i w:val="0"/>
        <w:iCs w:val="0"/>
        <w:spacing w:val="-1"/>
        <w:w w:val="100"/>
        <w:sz w:val="22"/>
        <w:szCs w:val="22"/>
        <w:lang w:val="en-US" w:eastAsia="en-US" w:bidi="ar-SA"/>
      </w:rPr>
    </w:lvl>
    <w:lvl w:ilvl="1" w:tplc="5AE6883A">
      <w:numFmt w:val="bullet"/>
      <w:lvlText w:val="•"/>
      <w:lvlJc w:val="left"/>
      <w:pPr>
        <w:ind w:left="919" w:hanging="360"/>
      </w:pPr>
      <w:rPr>
        <w:rFonts w:hint="default"/>
        <w:lang w:val="en-US" w:eastAsia="en-US" w:bidi="ar-SA"/>
      </w:rPr>
    </w:lvl>
    <w:lvl w:ilvl="2" w:tplc="A5265280">
      <w:numFmt w:val="bullet"/>
      <w:lvlText w:val="•"/>
      <w:lvlJc w:val="left"/>
      <w:pPr>
        <w:ind w:left="1259" w:hanging="360"/>
      </w:pPr>
      <w:rPr>
        <w:rFonts w:hint="default"/>
        <w:lang w:val="en-US" w:eastAsia="en-US" w:bidi="ar-SA"/>
      </w:rPr>
    </w:lvl>
    <w:lvl w:ilvl="3" w:tplc="757CB5CA">
      <w:numFmt w:val="bullet"/>
      <w:lvlText w:val="•"/>
      <w:lvlJc w:val="left"/>
      <w:pPr>
        <w:ind w:left="1599" w:hanging="360"/>
      </w:pPr>
      <w:rPr>
        <w:rFonts w:hint="default"/>
        <w:lang w:val="en-US" w:eastAsia="en-US" w:bidi="ar-SA"/>
      </w:rPr>
    </w:lvl>
    <w:lvl w:ilvl="4" w:tplc="BB8207A4">
      <w:numFmt w:val="bullet"/>
      <w:lvlText w:val="•"/>
      <w:lvlJc w:val="left"/>
      <w:pPr>
        <w:ind w:left="1939" w:hanging="360"/>
      </w:pPr>
      <w:rPr>
        <w:rFonts w:hint="default"/>
        <w:lang w:val="en-US" w:eastAsia="en-US" w:bidi="ar-SA"/>
      </w:rPr>
    </w:lvl>
    <w:lvl w:ilvl="5" w:tplc="77A8C58E">
      <w:numFmt w:val="bullet"/>
      <w:lvlText w:val="•"/>
      <w:lvlJc w:val="left"/>
      <w:pPr>
        <w:ind w:left="2279" w:hanging="360"/>
      </w:pPr>
      <w:rPr>
        <w:rFonts w:hint="default"/>
        <w:lang w:val="en-US" w:eastAsia="en-US" w:bidi="ar-SA"/>
      </w:rPr>
    </w:lvl>
    <w:lvl w:ilvl="6" w:tplc="73F28ADC">
      <w:numFmt w:val="bullet"/>
      <w:lvlText w:val="•"/>
      <w:lvlJc w:val="left"/>
      <w:pPr>
        <w:ind w:left="2619" w:hanging="360"/>
      </w:pPr>
      <w:rPr>
        <w:rFonts w:hint="default"/>
        <w:lang w:val="en-US" w:eastAsia="en-US" w:bidi="ar-SA"/>
      </w:rPr>
    </w:lvl>
    <w:lvl w:ilvl="7" w:tplc="990246E0">
      <w:numFmt w:val="bullet"/>
      <w:lvlText w:val="•"/>
      <w:lvlJc w:val="left"/>
      <w:pPr>
        <w:ind w:left="2959" w:hanging="360"/>
      </w:pPr>
      <w:rPr>
        <w:rFonts w:hint="default"/>
        <w:lang w:val="en-US" w:eastAsia="en-US" w:bidi="ar-SA"/>
      </w:rPr>
    </w:lvl>
    <w:lvl w:ilvl="8" w:tplc="69BCD39C">
      <w:numFmt w:val="bullet"/>
      <w:lvlText w:val="•"/>
      <w:lvlJc w:val="left"/>
      <w:pPr>
        <w:ind w:left="3299" w:hanging="360"/>
      </w:pPr>
      <w:rPr>
        <w:rFonts w:hint="default"/>
        <w:lang w:val="en-US" w:eastAsia="en-US" w:bidi="ar-SA"/>
      </w:rPr>
    </w:lvl>
  </w:abstractNum>
  <w:abstractNum w:abstractNumId="9" w15:restartNumberingAfterBreak="0">
    <w:nsid w:val="240501D2"/>
    <w:multiLevelType w:val="hybridMultilevel"/>
    <w:tmpl w:val="1492717C"/>
    <w:lvl w:ilvl="0" w:tplc="024A2FE2">
      <w:start w:val="1"/>
      <w:numFmt w:val="lowerLetter"/>
      <w:lvlText w:val="%1)"/>
      <w:lvlJc w:val="left"/>
      <w:pPr>
        <w:ind w:left="563" w:hanging="363"/>
      </w:pPr>
      <w:rPr>
        <w:rFonts w:ascii="Georgia" w:eastAsia="Georgia" w:hAnsi="Georgia" w:cs="Georgia" w:hint="default"/>
        <w:b w:val="0"/>
        <w:bCs w:val="0"/>
        <w:i w:val="0"/>
        <w:iCs w:val="0"/>
        <w:spacing w:val="-1"/>
        <w:w w:val="100"/>
        <w:sz w:val="22"/>
        <w:szCs w:val="22"/>
        <w:lang w:val="en-US" w:eastAsia="en-US" w:bidi="ar-SA"/>
      </w:rPr>
    </w:lvl>
    <w:lvl w:ilvl="1" w:tplc="35BE4C34">
      <w:numFmt w:val="bullet"/>
      <w:lvlText w:val="•"/>
      <w:lvlJc w:val="left"/>
      <w:pPr>
        <w:ind w:left="901" w:hanging="363"/>
      </w:pPr>
      <w:rPr>
        <w:rFonts w:hint="default"/>
        <w:lang w:val="en-US" w:eastAsia="en-US" w:bidi="ar-SA"/>
      </w:rPr>
    </w:lvl>
    <w:lvl w:ilvl="2" w:tplc="CDA2690C">
      <w:numFmt w:val="bullet"/>
      <w:lvlText w:val="•"/>
      <w:lvlJc w:val="left"/>
      <w:pPr>
        <w:ind w:left="1243" w:hanging="363"/>
      </w:pPr>
      <w:rPr>
        <w:rFonts w:hint="default"/>
        <w:lang w:val="en-US" w:eastAsia="en-US" w:bidi="ar-SA"/>
      </w:rPr>
    </w:lvl>
    <w:lvl w:ilvl="3" w:tplc="6D9C54F0">
      <w:numFmt w:val="bullet"/>
      <w:lvlText w:val="•"/>
      <w:lvlJc w:val="left"/>
      <w:pPr>
        <w:ind w:left="1585" w:hanging="363"/>
      </w:pPr>
      <w:rPr>
        <w:rFonts w:hint="default"/>
        <w:lang w:val="en-US" w:eastAsia="en-US" w:bidi="ar-SA"/>
      </w:rPr>
    </w:lvl>
    <w:lvl w:ilvl="4" w:tplc="E6340AB6">
      <w:numFmt w:val="bullet"/>
      <w:lvlText w:val="•"/>
      <w:lvlJc w:val="left"/>
      <w:pPr>
        <w:ind w:left="1927" w:hanging="363"/>
      </w:pPr>
      <w:rPr>
        <w:rFonts w:hint="default"/>
        <w:lang w:val="en-US" w:eastAsia="en-US" w:bidi="ar-SA"/>
      </w:rPr>
    </w:lvl>
    <w:lvl w:ilvl="5" w:tplc="6DE2D06E">
      <w:numFmt w:val="bullet"/>
      <w:lvlText w:val="•"/>
      <w:lvlJc w:val="left"/>
      <w:pPr>
        <w:ind w:left="2269" w:hanging="363"/>
      </w:pPr>
      <w:rPr>
        <w:rFonts w:hint="default"/>
        <w:lang w:val="en-US" w:eastAsia="en-US" w:bidi="ar-SA"/>
      </w:rPr>
    </w:lvl>
    <w:lvl w:ilvl="6" w:tplc="82F8FB38">
      <w:numFmt w:val="bullet"/>
      <w:lvlText w:val="•"/>
      <w:lvlJc w:val="left"/>
      <w:pPr>
        <w:ind w:left="2611" w:hanging="363"/>
      </w:pPr>
      <w:rPr>
        <w:rFonts w:hint="default"/>
        <w:lang w:val="en-US" w:eastAsia="en-US" w:bidi="ar-SA"/>
      </w:rPr>
    </w:lvl>
    <w:lvl w:ilvl="7" w:tplc="450A18F2">
      <w:numFmt w:val="bullet"/>
      <w:lvlText w:val="•"/>
      <w:lvlJc w:val="left"/>
      <w:pPr>
        <w:ind w:left="2953" w:hanging="363"/>
      </w:pPr>
      <w:rPr>
        <w:rFonts w:hint="default"/>
        <w:lang w:val="en-US" w:eastAsia="en-US" w:bidi="ar-SA"/>
      </w:rPr>
    </w:lvl>
    <w:lvl w:ilvl="8" w:tplc="8018AB76">
      <w:numFmt w:val="bullet"/>
      <w:lvlText w:val="•"/>
      <w:lvlJc w:val="left"/>
      <w:pPr>
        <w:ind w:left="3295" w:hanging="363"/>
      </w:pPr>
      <w:rPr>
        <w:rFonts w:hint="default"/>
        <w:lang w:val="en-US" w:eastAsia="en-US" w:bidi="ar-SA"/>
      </w:rPr>
    </w:lvl>
  </w:abstractNum>
  <w:abstractNum w:abstractNumId="10" w15:restartNumberingAfterBreak="0">
    <w:nsid w:val="2AC03D64"/>
    <w:multiLevelType w:val="hybridMultilevel"/>
    <w:tmpl w:val="766EBD8A"/>
    <w:lvl w:ilvl="0" w:tplc="FFFFFFFF">
      <w:start w:val="1"/>
      <w:numFmt w:val="lowerLetter"/>
      <w:lvlText w:val="%1)"/>
      <w:lvlJc w:val="left"/>
      <w:pPr>
        <w:ind w:left="802" w:hanging="360"/>
      </w:pPr>
      <w:rPr>
        <w:rFonts w:ascii="Georgia" w:eastAsia="Georgia" w:hAnsi="Georgia" w:cs="Georgia" w:hint="default"/>
        <w:b w:val="0"/>
        <w:bCs w:val="0"/>
        <w:i w:val="0"/>
        <w:iCs w:val="0"/>
        <w:spacing w:val="-1"/>
        <w:w w:val="100"/>
        <w:sz w:val="22"/>
        <w:szCs w:val="22"/>
        <w:lang w:val="en-US" w:eastAsia="en-US" w:bidi="ar-SA"/>
      </w:rPr>
    </w:lvl>
    <w:lvl w:ilvl="1" w:tplc="FFFFFFFF">
      <w:numFmt w:val="bullet"/>
      <w:lvlText w:val="•"/>
      <w:lvlJc w:val="left"/>
      <w:pPr>
        <w:ind w:left="1111" w:hanging="360"/>
      </w:pPr>
      <w:rPr>
        <w:rFonts w:hint="default"/>
        <w:lang w:val="en-US" w:eastAsia="en-US" w:bidi="ar-SA"/>
      </w:rPr>
    </w:lvl>
    <w:lvl w:ilvl="2" w:tplc="FFFFFFFF">
      <w:numFmt w:val="bullet"/>
      <w:lvlText w:val="•"/>
      <w:lvlJc w:val="left"/>
      <w:pPr>
        <w:ind w:left="1422" w:hanging="360"/>
      </w:pPr>
      <w:rPr>
        <w:rFonts w:hint="default"/>
        <w:lang w:val="en-US" w:eastAsia="en-US" w:bidi="ar-SA"/>
      </w:rPr>
    </w:lvl>
    <w:lvl w:ilvl="3" w:tplc="FFFFFFFF">
      <w:numFmt w:val="bullet"/>
      <w:lvlText w:val="•"/>
      <w:lvlJc w:val="left"/>
      <w:pPr>
        <w:ind w:left="1733" w:hanging="360"/>
      </w:pPr>
      <w:rPr>
        <w:rFonts w:hint="default"/>
        <w:lang w:val="en-US" w:eastAsia="en-US" w:bidi="ar-SA"/>
      </w:rPr>
    </w:lvl>
    <w:lvl w:ilvl="4" w:tplc="FFFFFFFF">
      <w:numFmt w:val="bullet"/>
      <w:lvlText w:val="•"/>
      <w:lvlJc w:val="left"/>
      <w:pPr>
        <w:ind w:left="2044" w:hanging="360"/>
      </w:pPr>
      <w:rPr>
        <w:rFonts w:hint="default"/>
        <w:lang w:val="en-US" w:eastAsia="en-US" w:bidi="ar-SA"/>
      </w:rPr>
    </w:lvl>
    <w:lvl w:ilvl="5" w:tplc="FFFFFFFF">
      <w:numFmt w:val="bullet"/>
      <w:lvlText w:val="•"/>
      <w:lvlJc w:val="left"/>
      <w:pPr>
        <w:ind w:left="2356" w:hanging="360"/>
      </w:pPr>
      <w:rPr>
        <w:rFonts w:hint="default"/>
        <w:lang w:val="en-US" w:eastAsia="en-US" w:bidi="ar-SA"/>
      </w:rPr>
    </w:lvl>
    <w:lvl w:ilvl="6" w:tplc="FFFFFFFF">
      <w:numFmt w:val="bullet"/>
      <w:lvlText w:val="•"/>
      <w:lvlJc w:val="left"/>
      <w:pPr>
        <w:ind w:left="2667" w:hanging="360"/>
      </w:pPr>
      <w:rPr>
        <w:rFonts w:hint="default"/>
        <w:lang w:val="en-US" w:eastAsia="en-US" w:bidi="ar-SA"/>
      </w:rPr>
    </w:lvl>
    <w:lvl w:ilvl="7" w:tplc="FFFFFFFF">
      <w:numFmt w:val="bullet"/>
      <w:lvlText w:val="•"/>
      <w:lvlJc w:val="left"/>
      <w:pPr>
        <w:ind w:left="2978" w:hanging="360"/>
      </w:pPr>
      <w:rPr>
        <w:rFonts w:hint="default"/>
        <w:lang w:val="en-US" w:eastAsia="en-US" w:bidi="ar-SA"/>
      </w:rPr>
    </w:lvl>
    <w:lvl w:ilvl="8" w:tplc="FFFFFFFF">
      <w:numFmt w:val="bullet"/>
      <w:lvlText w:val="•"/>
      <w:lvlJc w:val="left"/>
      <w:pPr>
        <w:ind w:left="3289" w:hanging="360"/>
      </w:pPr>
      <w:rPr>
        <w:rFonts w:hint="default"/>
        <w:lang w:val="en-US" w:eastAsia="en-US" w:bidi="ar-SA"/>
      </w:rPr>
    </w:lvl>
  </w:abstractNum>
  <w:abstractNum w:abstractNumId="11" w15:restartNumberingAfterBreak="0">
    <w:nsid w:val="2DD923A7"/>
    <w:multiLevelType w:val="hybridMultilevel"/>
    <w:tmpl w:val="E3D4F31C"/>
    <w:lvl w:ilvl="0" w:tplc="1256BE3E">
      <w:start w:val="1"/>
      <w:numFmt w:val="lowerLetter"/>
      <w:lvlText w:val="%1)"/>
      <w:lvlJc w:val="left"/>
      <w:pPr>
        <w:ind w:left="802" w:hanging="360"/>
      </w:pPr>
      <w:rPr>
        <w:rFonts w:ascii="Georgia" w:eastAsia="Georgia" w:hAnsi="Georgia" w:cs="Georgia" w:hint="default"/>
        <w:b w:val="0"/>
        <w:bCs w:val="0"/>
        <w:i w:val="0"/>
        <w:iCs w:val="0"/>
        <w:spacing w:val="-1"/>
        <w:w w:val="100"/>
        <w:sz w:val="22"/>
        <w:szCs w:val="22"/>
        <w:lang w:val="en-US" w:eastAsia="en-US" w:bidi="ar-SA"/>
      </w:rPr>
    </w:lvl>
    <w:lvl w:ilvl="1" w:tplc="F10E31DC">
      <w:numFmt w:val="bullet"/>
      <w:lvlText w:val="•"/>
      <w:lvlJc w:val="left"/>
      <w:pPr>
        <w:ind w:left="1111" w:hanging="360"/>
      </w:pPr>
      <w:rPr>
        <w:rFonts w:hint="default"/>
        <w:lang w:val="en-US" w:eastAsia="en-US" w:bidi="ar-SA"/>
      </w:rPr>
    </w:lvl>
    <w:lvl w:ilvl="2" w:tplc="273ED9F0">
      <w:numFmt w:val="bullet"/>
      <w:lvlText w:val="•"/>
      <w:lvlJc w:val="left"/>
      <w:pPr>
        <w:ind w:left="1422" w:hanging="360"/>
      </w:pPr>
      <w:rPr>
        <w:rFonts w:hint="default"/>
        <w:lang w:val="en-US" w:eastAsia="en-US" w:bidi="ar-SA"/>
      </w:rPr>
    </w:lvl>
    <w:lvl w:ilvl="3" w:tplc="5D620DB4">
      <w:numFmt w:val="bullet"/>
      <w:lvlText w:val="•"/>
      <w:lvlJc w:val="left"/>
      <w:pPr>
        <w:ind w:left="1733" w:hanging="360"/>
      </w:pPr>
      <w:rPr>
        <w:rFonts w:hint="default"/>
        <w:lang w:val="en-US" w:eastAsia="en-US" w:bidi="ar-SA"/>
      </w:rPr>
    </w:lvl>
    <w:lvl w:ilvl="4" w:tplc="2B48EC88">
      <w:numFmt w:val="bullet"/>
      <w:lvlText w:val="•"/>
      <w:lvlJc w:val="left"/>
      <w:pPr>
        <w:ind w:left="2044" w:hanging="360"/>
      </w:pPr>
      <w:rPr>
        <w:rFonts w:hint="default"/>
        <w:lang w:val="en-US" w:eastAsia="en-US" w:bidi="ar-SA"/>
      </w:rPr>
    </w:lvl>
    <w:lvl w:ilvl="5" w:tplc="9D94B022">
      <w:numFmt w:val="bullet"/>
      <w:lvlText w:val="•"/>
      <w:lvlJc w:val="left"/>
      <w:pPr>
        <w:ind w:left="2356" w:hanging="360"/>
      </w:pPr>
      <w:rPr>
        <w:rFonts w:hint="default"/>
        <w:lang w:val="en-US" w:eastAsia="en-US" w:bidi="ar-SA"/>
      </w:rPr>
    </w:lvl>
    <w:lvl w:ilvl="6" w:tplc="A32EA09E">
      <w:numFmt w:val="bullet"/>
      <w:lvlText w:val="•"/>
      <w:lvlJc w:val="left"/>
      <w:pPr>
        <w:ind w:left="2667" w:hanging="360"/>
      </w:pPr>
      <w:rPr>
        <w:rFonts w:hint="default"/>
        <w:lang w:val="en-US" w:eastAsia="en-US" w:bidi="ar-SA"/>
      </w:rPr>
    </w:lvl>
    <w:lvl w:ilvl="7" w:tplc="39C6BF78">
      <w:numFmt w:val="bullet"/>
      <w:lvlText w:val="•"/>
      <w:lvlJc w:val="left"/>
      <w:pPr>
        <w:ind w:left="2978" w:hanging="360"/>
      </w:pPr>
      <w:rPr>
        <w:rFonts w:hint="default"/>
        <w:lang w:val="en-US" w:eastAsia="en-US" w:bidi="ar-SA"/>
      </w:rPr>
    </w:lvl>
    <w:lvl w:ilvl="8" w:tplc="E836E112">
      <w:numFmt w:val="bullet"/>
      <w:lvlText w:val="•"/>
      <w:lvlJc w:val="left"/>
      <w:pPr>
        <w:ind w:left="3289" w:hanging="360"/>
      </w:pPr>
      <w:rPr>
        <w:rFonts w:hint="default"/>
        <w:lang w:val="en-US" w:eastAsia="en-US" w:bidi="ar-SA"/>
      </w:rPr>
    </w:lvl>
  </w:abstractNum>
  <w:abstractNum w:abstractNumId="12" w15:restartNumberingAfterBreak="0">
    <w:nsid w:val="30417186"/>
    <w:multiLevelType w:val="hybridMultilevel"/>
    <w:tmpl w:val="49F00E76"/>
    <w:lvl w:ilvl="0" w:tplc="FFFFFFFF">
      <w:start w:val="1"/>
      <w:numFmt w:val="lowerLetter"/>
      <w:lvlText w:val="%1)"/>
      <w:lvlJc w:val="left"/>
      <w:pPr>
        <w:ind w:left="832" w:hanging="360"/>
      </w:pPr>
      <w:rPr>
        <w:rFonts w:ascii="Georgia" w:eastAsia="Georgia" w:hAnsi="Georgia" w:cs="Georgia" w:hint="default"/>
        <w:b w:val="0"/>
        <w:bCs w:val="0"/>
        <w:i w:val="0"/>
        <w:iCs w:val="0"/>
        <w:spacing w:val="-1"/>
        <w:w w:val="100"/>
        <w:sz w:val="22"/>
        <w:szCs w:val="22"/>
        <w:lang w:val="en-US" w:eastAsia="en-US" w:bidi="ar-SA"/>
      </w:rPr>
    </w:lvl>
    <w:lvl w:ilvl="1" w:tplc="FFFFFFFF">
      <w:numFmt w:val="bullet"/>
      <w:lvlText w:val="•"/>
      <w:lvlJc w:val="left"/>
      <w:pPr>
        <w:ind w:left="1153" w:hanging="360"/>
      </w:pPr>
      <w:rPr>
        <w:rFonts w:hint="default"/>
        <w:lang w:val="en-US" w:eastAsia="en-US" w:bidi="ar-SA"/>
      </w:rPr>
    </w:lvl>
    <w:lvl w:ilvl="2" w:tplc="FFFFFFFF">
      <w:numFmt w:val="bullet"/>
      <w:lvlText w:val="•"/>
      <w:lvlJc w:val="left"/>
      <w:pPr>
        <w:ind w:left="1467" w:hanging="360"/>
      </w:pPr>
      <w:rPr>
        <w:rFonts w:hint="default"/>
        <w:lang w:val="en-US" w:eastAsia="en-US" w:bidi="ar-SA"/>
      </w:rPr>
    </w:lvl>
    <w:lvl w:ilvl="3" w:tplc="FFFFFFFF">
      <w:numFmt w:val="bullet"/>
      <w:lvlText w:val="•"/>
      <w:lvlJc w:val="left"/>
      <w:pPr>
        <w:ind w:left="1781" w:hanging="360"/>
      </w:pPr>
      <w:rPr>
        <w:rFonts w:hint="default"/>
        <w:lang w:val="en-US" w:eastAsia="en-US" w:bidi="ar-SA"/>
      </w:rPr>
    </w:lvl>
    <w:lvl w:ilvl="4" w:tplc="FFFFFFFF">
      <w:numFmt w:val="bullet"/>
      <w:lvlText w:val="•"/>
      <w:lvlJc w:val="left"/>
      <w:pPr>
        <w:ind w:left="2095" w:hanging="360"/>
      </w:pPr>
      <w:rPr>
        <w:rFonts w:hint="default"/>
        <w:lang w:val="en-US" w:eastAsia="en-US" w:bidi="ar-SA"/>
      </w:rPr>
    </w:lvl>
    <w:lvl w:ilvl="5" w:tplc="FFFFFFFF">
      <w:numFmt w:val="bullet"/>
      <w:lvlText w:val="•"/>
      <w:lvlJc w:val="left"/>
      <w:pPr>
        <w:ind w:left="2409" w:hanging="360"/>
      </w:pPr>
      <w:rPr>
        <w:rFonts w:hint="default"/>
        <w:lang w:val="en-US" w:eastAsia="en-US" w:bidi="ar-SA"/>
      </w:rPr>
    </w:lvl>
    <w:lvl w:ilvl="6" w:tplc="FFFFFFFF">
      <w:numFmt w:val="bullet"/>
      <w:lvlText w:val="•"/>
      <w:lvlJc w:val="left"/>
      <w:pPr>
        <w:ind w:left="2723" w:hanging="360"/>
      </w:pPr>
      <w:rPr>
        <w:rFonts w:hint="default"/>
        <w:lang w:val="en-US" w:eastAsia="en-US" w:bidi="ar-SA"/>
      </w:rPr>
    </w:lvl>
    <w:lvl w:ilvl="7" w:tplc="FFFFFFFF">
      <w:numFmt w:val="bullet"/>
      <w:lvlText w:val="•"/>
      <w:lvlJc w:val="left"/>
      <w:pPr>
        <w:ind w:left="3037" w:hanging="360"/>
      </w:pPr>
      <w:rPr>
        <w:rFonts w:hint="default"/>
        <w:lang w:val="en-US" w:eastAsia="en-US" w:bidi="ar-SA"/>
      </w:rPr>
    </w:lvl>
    <w:lvl w:ilvl="8" w:tplc="FFFFFFFF">
      <w:numFmt w:val="bullet"/>
      <w:lvlText w:val="•"/>
      <w:lvlJc w:val="left"/>
      <w:pPr>
        <w:ind w:left="3351" w:hanging="360"/>
      </w:pPr>
      <w:rPr>
        <w:rFonts w:hint="default"/>
        <w:lang w:val="en-US" w:eastAsia="en-US" w:bidi="ar-SA"/>
      </w:rPr>
    </w:lvl>
  </w:abstractNum>
  <w:abstractNum w:abstractNumId="13" w15:restartNumberingAfterBreak="0">
    <w:nsid w:val="31302C1E"/>
    <w:multiLevelType w:val="hybridMultilevel"/>
    <w:tmpl w:val="95D20D0C"/>
    <w:lvl w:ilvl="0" w:tplc="FFFFFFFF">
      <w:start w:val="1"/>
      <w:numFmt w:val="lowerLetter"/>
      <w:lvlText w:val="%1)"/>
      <w:lvlJc w:val="left"/>
      <w:pPr>
        <w:ind w:left="563" w:hanging="360"/>
      </w:pPr>
      <w:rPr>
        <w:rFonts w:ascii="Georgia" w:eastAsia="Georgia" w:hAnsi="Georgia" w:cs="Georgia" w:hint="default"/>
        <w:b w:val="0"/>
        <w:bCs w:val="0"/>
        <w:i w:val="0"/>
        <w:iCs w:val="0"/>
        <w:spacing w:val="-1"/>
        <w:w w:val="100"/>
        <w:sz w:val="22"/>
        <w:szCs w:val="22"/>
        <w:lang w:val="en-US" w:eastAsia="en-US" w:bidi="ar-SA"/>
      </w:rPr>
    </w:lvl>
    <w:lvl w:ilvl="1" w:tplc="FFFFFFFF">
      <w:numFmt w:val="bullet"/>
      <w:lvlText w:val="•"/>
      <w:lvlJc w:val="left"/>
      <w:pPr>
        <w:ind w:left="901" w:hanging="360"/>
      </w:pPr>
      <w:rPr>
        <w:rFonts w:hint="default"/>
        <w:lang w:val="en-US" w:eastAsia="en-US" w:bidi="ar-SA"/>
      </w:rPr>
    </w:lvl>
    <w:lvl w:ilvl="2" w:tplc="FFFFFFFF">
      <w:numFmt w:val="bullet"/>
      <w:lvlText w:val="•"/>
      <w:lvlJc w:val="left"/>
      <w:pPr>
        <w:ind w:left="1243" w:hanging="360"/>
      </w:pPr>
      <w:rPr>
        <w:rFonts w:hint="default"/>
        <w:lang w:val="en-US" w:eastAsia="en-US" w:bidi="ar-SA"/>
      </w:rPr>
    </w:lvl>
    <w:lvl w:ilvl="3" w:tplc="FFFFFFFF">
      <w:numFmt w:val="bullet"/>
      <w:lvlText w:val="•"/>
      <w:lvlJc w:val="left"/>
      <w:pPr>
        <w:ind w:left="1585" w:hanging="360"/>
      </w:pPr>
      <w:rPr>
        <w:rFonts w:hint="default"/>
        <w:lang w:val="en-US" w:eastAsia="en-US" w:bidi="ar-SA"/>
      </w:rPr>
    </w:lvl>
    <w:lvl w:ilvl="4" w:tplc="FFFFFFFF">
      <w:numFmt w:val="bullet"/>
      <w:lvlText w:val="•"/>
      <w:lvlJc w:val="left"/>
      <w:pPr>
        <w:ind w:left="1927" w:hanging="360"/>
      </w:pPr>
      <w:rPr>
        <w:rFonts w:hint="default"/>
        <w:lang w:val="en-US" w:eastAsia="en-US" w:bidi="ar-SA"/>
      </w:rPr>
    </w:lvl>
    <w:lvl w:ilvl="5" w:tplc="FFFFFFFF">
      <w:numFmt w:val="bullet"/>
      <w:lvlText w:val="•"/>
      <w:lvlJc w:val="left"/>
      <w:pPr>
        <w:ind w:left="2269" w:hanging="360"/>
      </w:pPr>
      <w:rPr>
        <w:rFonts w:hint="default"/>
        <w:lang w:val="en-US" w:eastAsia="en-US" w:bidi="ar-SA"/>
      </w:rPr>
    </w:lvl>
    <w:lvl w:ilvl="6" w:tplc="FFFFFFFF">
      <w:numFmt w:val="bullet"/>
      <w:lvlText w:val="•"/>
      <w:lvlJc w:val="left"/>
      <w:pPr>
        <w:ind w:left="2611" w:hanging="360"/>
      </w:pPr>
      <w:rPr>
        <w:rFonts w:hint="default"/>
        <w:lang w:val="en-US" w:eastAsia="en-US" w:bidi="ar-SA"/>
      </w:rPr>
    </w:lvl>
    <w:lvl w:ilvl="7" w:tplc="FFFFFFFF">
      <w:numFmt w:val="bullet"/>
      <w:lvlText w:val="•"/>
      <w:lvlJc w:val="left"/>
      <w:pPr>
        <w:ind w:left="2953" w:hanging="360"/>
      </w:pPr>
      <w:rPr>
        <w:rFonts w:hint="default"/>
        <w:lang w:val="en-US" w:eastAsia="en-US" w:bidi="ar-SA"/>
      </w:rPr>
    </w:lvl>
    <w:lvl w:ilvl="8" w:tplc="FFFFFFFF">
      <w:numFmt w:val="bullet"/>
      <w:lvlText w:val="•"/>
      <w:lvlJc w:val="left"/>
      <w:pPr>
        <w:ind w:left="3295" w:hanging="360"/>
      </w:pPr>
      <w:rPr>
        <w:rFonts w:hint="default"/>
        <w:lang w:val="en-US" w:eastAsia="en-US" w:bidi="ar-SA"/>
      </w:rPr>
    </w:lvl>
  </w:abstractNum>
  <w:abstractNum w:abstractNumId="14" w15:restartNumberingAfterBreak="0">
    <w:nsid w:val="386F3D58"/>
    <w:multiLevelType w:val="hybridMultilevel"/>
    <w:tmpl w:val="95D20D0C"/>
    <w:lvl w:ilvl="0" w:tplc="FFFFFFFF">
      <w:start w:val="1"/>
      <w:numFmt w:val="lowerLetter"/>
      <w:lvlText w:val="%1)"/>
      <w:lvlJc w:val="left"/>
      <w:pPr>
        <w:ind w:left="563" w:hanging="360"/>
      </w:pPr>
      <w:rPr>
        <w:rFonts w:ascii="Georgia" w:eastAsia="Georgia" w:hAnsi="Georgia" w:cs="Georgia" w:hint="default"/>
        <w:b w:val="0"/>
        <w:bCs w:val="0"/>
        <w:i w:val="0"/>
        <w:iCs w:val="0"/>
        <w:spacing w:val="-1"/>
        <w:w w:val="100"/>
        <w:sz w:val="22"/>
        <w:szCs w:val="22"/>
        <w:lang w:val="en-US" w:eastAsia="en-US" w:bidi="ar-SA"/>
      </w:rPr>
    </w:lvl>
    <w:lvl w:ilvl="1" w:tplc="FFFFFFFF">
      <w:numFmt w:val="bullet"/>
      <w:lvlText w:val="•"/>
      <w:lvlJc w:val="left"/>
      <w:pPr>
        <w:ind w:left="901" w:hanging="360"/>
      </w:pPr>
      <w:rPr>
        <w:rFonts w:hint="default"/>
        <w:lang w:val="en-US" w:eastAsia="en-US" w:bidi="ar-SA"/>
      </w:rPr>
    </w:lvl>
    <w:lvl w:ilvl="2" w:tplc="FFFFFFFF">
      <w:numFmt w:val="bullet"/>
      <w:lvlText w:val="•"/>
      <w:lvlJc w:val="left"/>
      <w:pPr>
        <w:ind w:left="1243" w:hanging="360"/>
      </w:pPr>
      <w:rPr>
        <w:rFonts w:hint="default"/>
        <w:lang w:val="en-US" w:eastAsia="en-US" w:bidi="ar-SA"/>
      </w:rPr>
    </w:lvl>
    <w:lvl w:ilvl="3" w:tplc="FFFFFFFF">
      <w:numFmt w:val="bullet"/>
      <w:lvlText w:val="•"/>
      <w:lvlJc w:val="left"/>
      <w:pPr>
        <w:ind w:left="1585" w:hanging="360"/>
      </w:pPr>
      <w:rPr>
        <w:rFonts w:hint="default"/>
        <w:lang w:val="en-US" w:eastAsia="en-US" w:bidi="ar-SA"/>
      </w:rPr>
    </w:lvl>
    <w:lvl w:ilvl="4" w:tplc="FFFFFFFF">
      <w:numFmt w:val="bullet"/>
      <w:lvlText w:val="•"/>
      <w:lvlJc w:val="left"/>
      <w:pPr>
        <w:ind w:left="1927" w:hanging="360"/>
      </w:pPr>
      <w:rPr>
        <w:rFonts w:hint="default"/>
        <w:lang w:val="en-US" w:eastAsia="en-US" w:bidi="ar-SA"/>
      </w:rPr>
    </w:lvl>
    <w:lvl w:ilvl="5" w:tplc="FFFFFFFF">
      <w:numFmt w:val="bullet"/>
      <w:lvlText w:val="•"/>
      <w:lvlJc w:val="left"/>
      <w:pPr>
        <w:ind w:left="2269" w:hanging="360"/>
      </w:pPr>
      <w:rPr>
        <w:rFonts w:hint="default"/>
        <w:lang w:val="en-US" w:eastAsia="en-US" w:bidi="ar-SA"/>
      </w:rPr>
    </w:lvl>
    <w:lvl w:ilvl="6" w:tplc="FFFFFFFF">
      <w:numFmt w:val="bullet"/>
      <w:lvlText w:val="•"/>
      <w:lvlJc w:val="left"/>
      <w:pPr>
        <w:ind w:left="2611" w:hanging="360"/>
      </w:pPr>
      <w:rPr>
        <w:rFonts w:hint="default"/>
        <w:lang w:val="en-US" w:eastAsia="en-US" w:bidi="ar-SA"/>
      </w:rPr>
    </w:lvl>
    <w:lvl w:ilvl="7" w:tplc="FFFFFFFF">
      <w:numFmt w:val="bullet"/>
      <w:lvlText w:val="•"/>
      <w:lvlJc w:val="left"/>
      <w:pPr>
        <w:ind w:left="2953" w:hanging="360"/>
      </w:pPr>
      <w:rPr>
        <w:rFonts w:hint="default"/>
        <w:lang w:val="en-US" w:eastAsia="en-US" w:bidi="ar-SA"/>
      </w:rPr>
    </w:lvl>
    <w:lvl w:ilvl="8" w:tplc="FFFFFFFF">
      <w:numFmt w:val="bullet"/>
      <w:lvlText w:val="•"/>
      <w:lvlJc w:val="left"/>
      <w:pPr>
        <w:ind w:left="3295" w:hanging="360"/>
      </w:pPr>
      <w:rPr>
        <w:rFonts w:hint="default"/>
        <w:lang w:val="en-US" w:eastAsia="en-US" w:bidi="ar-SA"/>
      </w:rPr>
    </w:lvl>
  </w:abstractNum>
  <w:abstractNum w:abstractNumId="15" w15:restartNumberingAfterBreak="0">
    <w:nsid w:val="396E601B"/>
    <w:multiLevelType w:val="hybridMultilevel"/>
    <w:tmpl w:val="766EBD8A"/>
    <w:lvl w:ilvl="0" w:tplc="FFFFFFFF">
      <w:start w:val="1"/>
      <w:numFmt w:val="lowerLetter"/>
      <w:lvlText w:val="%1)"/>
      <w:lvlJc w:val="left"/>
      <w:pPr>
        <w:ind w:left="802" w:hanging="360"/>
      </w:pPr>
      <w:rPr>
        <w:rFonts w:ascii="Georgia" w:eastAsia="Georgia" w:hAnsi="Georgia" w:cs="Georgia" w:hint="default"/>
        <w:b w:val="0"/>
        <w:bCs w:val="0"/>
        <w:i w:val="0"/>
        <w:iCs w:val="0"/>
        <w:spacing w:val="-1"/>
        <w:w w:val="100"/>
        <w:sz w:val="22"/>
        <w:szCs w:val="22"/>
        <w:lang w:val="en-US" w:eastAsia="en-US" w:bidi="ar-SA"/>
      </w:rPr>
    </w:lvl>
    <w:lvl w:ilvl="1" w:tplc="FFFFFFFF">
      <w:numFmt w:val="bullet"/>
      <w:lvlText w:val="•"/>
      <w:lvlJc w:val="left"/>
      <w:pPr>
        <w:ind w:left="1111" w:hanging="360"/>
      </w:pPr>
      <w:rPr>
        <w:rFonts w:hint="default"/>
        <w:lang w:val="en-US" w:eastAsia="en-US" w:bidi="ar-SA"/>
      </w:rPr>
    </w:lvl>
    <w:lvl w:ilvl="2" w:tplc="FFFFFFFF">
      <w:numFmt w:val="bullet"/>
      <w:lvlText w:val="•"/>
      <w:lvlJc w:val="left"/>
      <w:pPr>
        <w:ind w:left="1422" w:hanging="360"/>
      </w:pPr>
      <w:rPr>
        <w:rFonts w:hint="default"/>
        <w:lang w:val="en-US" w:eastAsia="en-US" w:bidi="ar-SA"/>
      </w:rPr>
    </w:lvl>
    <w:lvl w:ilvl="3" w:tplc="FFFFFFFF">
      <w:numFmt w:val="bullet"/>
      <w:lvlText w:val="•"/>
      <w:lvlJc w:val="left"/>
      <w:pPr>
        <w:ind w:left="1733" w:hanging="360"/>
      </w:pPr>
      <w:rPr>
        <w:rFonts w:hint="default"/>
        <w:lang w:val="en-US" w:eastAsia="en-US" w:bidi="ar-SA"/>
      </w:rPr>
    </w:lvl>
    <w:lvl w:ilvl="4" w:tplc="FFFFFFFF">
      <w:numFmt w:val="bullet"/>
      <w:lvlText w:val="•"/>
      <w:lvlJc w:val="left"/>
      <w:pPr>
        <w:ind w:left="2044" w:hanging="360"/>
      </w:pPr>
      <w:rPr>
        <w:rFonts w:hint="default"/>
        <w:lang w:val="en-US" w:eastAsia="en-US" w:bidi="ar-SA"/>
      </w:rPr>
    </w:lvl>
    <w:lvl w:ilvl="5" w:tplc="FFFFFFFF">
      <w:numFmt w:val="bullet"/>
      <w:lvlText w:val="•"/>
      <w:lvlJc w:val="left"/>
      <w:pPr>
        <w:ind w:left="2356" w:hanging="360"/>
      </w:pPr>
      <w:rPr>
        <w:rFonts w:hint="default"/>
        <w:lang w:val="en-US" w:eastAsia="en-US" w:bidi="ar-SA"/>
      </w:rPr>
    </w:lvl>
    <w:lvl w:ilvl="6" w:tplc="FFFFFFFF">
      <w:numFmt w:val="bullet"/>
      <w:lvlText w:val="•"/>
      <w:lvlJc w:val="left"/>
      <w:pPr>
        <w:ind w:left="2667" w:hanging="360"/>
      </w:pPr>
      <w:rPr>
        <w:rFonts w:hint="default"/>
        <w:lang w:val="en-US" w:eastAsia="en-US" w:bidi="ar-SA"/>
      </w:rPr>
    </w:lvl>
    <w:lvl w:ilvl="7" w:tplc="FFFFFFFF">
      <w:numFmt w:val="bullet"/>
      <w:lvlText w:val="•"/>
      <w:lvlJc w:val="left"/>
      <w:pPr>
        <w:ind w:left="2978" w:hanging="360"/>
      </w:pPr>
      <w:rPr>
        <w:rFonts w:hint="default"/>
        <w:lang w:val="en-US" w:eastAsia="en-US" w:bidi="ar-SA"/>
      </w:rPr>
    </w:lvl>
    <w:lvl w:ilvl="8" w:tplc="FFFFFFFF">
      <w:numFmt w:val="bullet"/>
      <w:lvlText w:val="•"/>
      <w:lvlJc w:val="left"/>
      <w:pPr>
        <w:ind w:left="3289" w:hanging="360"/>
      </w:pPr>
      <w:rPr>
        <w:rFonts w:hint="default"/>
        <w:lang w:val="en-US" w:eastAsia="en-US" w:bidi="ar-SA"/>
      </w:rPr>
    </w:lvl>
  </w:abstractNum>
  <w:abstractNum w:abstractNumId="16" w15:restartNumberingAfterBreak="0">
    <w:nsid w:val="3A853A82"/>
    <w:multiLevelType w:val="hybridMultilevel"/>
    <w:tmpl w:val="9E48E15A"/>
    <w:lvl w:ilvl="0" w:tplc="FFFFFFFF">
      <w:start w:val="1"/>
      <w:numFmt w:val="lowerLetter"/>
      <w:lvlText w:val="%1)"/>
      <w:lvlJc w:val="left"/>
      <w:pPr>
        <w:ind w:left="690" w:hanging="360"/>
      </w:pPr>
      <w:rPr>
        <w:rFonts w:ascii="Georgia" w:eastAsia="Georgia" w:hAnsi="Georgia" w:cs="Georgia" w:hint="default"/>
        <w:b w:val="0"/>
        <w:bCs w:val="0"/>
        <w:i w:val="0"/>
        <w:iCs w:val="0"/>
        <w:spacing w:val="-1"/>
        <w:w w:val="100"/>
        <w:sz w:val="22"/>
        <w:szCs w:val="22"/>
        <w:lang w:val="en-US" w:eastAsia="en-US" w:bidi="ar-SA"/>
      </w:rPr>
    </w:lvl>
    <w:lvl w:ilvl="1" w:tplc="04090019" w:tentative="1">
      <w:start w:val="1"/>
      <w:numFmt w:val="lowerLetter"/>
      <w:lvlText w:val="%2."/>
      <w:lvlJc w:val="left"/>
      <w:pPr>
        <w:ind w:left="1552" w:hanging="360"/>
      </w:pPr>
    </w:lvl>
    <w:lvl w:ilvl="2" w:tplc="0409001B" w:tentative="1">
      <w:start w:val="1"/>
      <w:numFmt w:val="lowerRoman"/>
      <w:lvlText w:val="%3."/>
      <w:lvlJc w:val="right"/>
      <w:pPr>
        <w:ind w:left="2272" w:hanging="180"/>
      </w:pPr>
    </w:lvl>
    <w:lvl w:ilvl="3" w:tplc="0409000F" w:tentative="1">
      <w:start w:val="1"/>
      <w:numFmt w:val="decimal"/>
      <w:lvlText w:val="%4."/>
      <w:lvlJc w:val="left"/>
      <w:pPr>
        <w:ind w:left="2992" w:hanging="360"/>
      </w:pPr>
    </w:lvl>
    <w:lvl w:ilvl="4" w:tplc="04090019" w:tentative="1">
      <w:start w:val="1"/>
      <w:numFmt w:val="lowerLetter"/>
      <w:lvlText w:val="%5."/>
      <w:lvlJc w:val="left"/>
      <w:pPr>
        <w:ind w:left="3712" w:hanging="360"/>
      </w:pPr>
    </w:lvl>
    <w:lvl w:ilvl="5" w:tplc="0409001B" w:tentative="1">
      <w:start w:val="1"/>
      <w:numFmt w:val="lowerRoman"/>
      <w:lvlText w:val="%6."/>
      <w:lvlJc w:val="right"/>
      <w:pPr>
        <w:ind w:left="4432" w:hanging="180"/>
      </w:pPr>
    </w:lvl>
    <w:lvl w:ilvl="6" w:tplc="0409000F" w:tentative="1">
      <w:start w:val="1"/>
      <w:numFmt w:val="decimal"/>
      <w:lvlText w:val="%7."/>
      <w:lvlJc w:val="left"/>
      <w:pPr>
        <w:ind w:left="5152" w:hanging="360"/>
      </w:pPr>
    </w:lvl>
    <w:lvl w:ilvl="7" w:tplc="04090019" w:tentative="1">
      <w:start w:val="1"/>
      <w:numFmt w:val="lowerLetter"/>
      <w:lvlText w:val="%8."/>
      <w:lvlJc w:val="left"/>
      <w:pPr>
        <w:ind w:left="5872" w:hanging="360"/>
      </w:pPr>
    </w:lvl>
    <w:lvl w:ilvl="8" w:tplc="0409001B" w:tentative="1">
      <w:start w:val="1"/>
      <w:numFmt w:val="lowerRoman"/>
      <w:lvlText w:val="%9."/>
      <w:lvlJc w:val="right"/>
      <w:pPr>
        <w:ind w:left="6592" w:hanging="180"/>
      </w:pPr>
    </w:lvl>
  </w:abstractNum>
  <w:abstractNum w:abstractNumId="17" w15:restartNumberingAfterBreak="0">
    <w:nsid w:val="3D6B7D52"/>
    <w:multiLevelType w:val="hybridMultilevel"/>
    <w:tmpl w:val="F57646B8"/>
    <w:lvl w:ilvl="0" w:tplc="6A96909A">
      <w:start w:val="1"/>
      <w:numFmt w:val="lowerLetter"/>
      <w:lvlText w:val="%1)"/>
      <w:lvlJc w:val="left"/>
      <w:pPr>
        <w:ind w:left="578" w:hanging="351"/>
      </w:pPr>
      <w:rPr>
        <w:rFonts w:ascii="Georgia" w:eastAsia="Georgia" w:hAnsi="Georgia" w:cs="Georgia" w:hint="default"/>
        <w:b w:val="0"/>
        <w:bCs w:val="0"/>
        <w:i w:val="0"/>
        <w:iCs w:val="0"/>
        <w:spacing w:val="-1"/>
        <w:w w:val="100"/>
        <w:sz w:val="22"/>
        <w:szCs w:val="22"/>
        <w:lang w:val="en-US" w:eastAsia="en-US" w:bidi="ar-SA"/>
      </w:rPr>
    </w:lvl>
    <w:lvl w:ilvl="1" w:tplc="CD5E1FE8">
      <w:numFmt w:val="bullet"/>
      <w:lvlText w:val="•"/>
      <w:lvlJc w:val="left"/>
      <w:pPr>
        <w:ind w:left="919" w:hanging="351"/>
      </w:pPr>
      <w:rPr>
        <w:rFonts w:hint="default"/>
        <w:lang w:val="en-US" w:eastAsia="en-US" w:bidi="ar-SA"/>
      </w:rPr>
    </w:lvl>
    <w:lvl w:ilvl="2" w:tplc="515826A0">
      <w:numFmt w:val="bullet"/>
      <w:lvlText w:val="•"/>
      <w:lvlJc w:val="left"/>
      <w:pPr>
        <w:ind w:left="1259" w:hanging="351"/>
      </w:pPr>
      <w:rPr>
        <w:rFonts w:hint="default"/>
        <w:lang w:val="en-US" w:eastAsia="en-US" w:bidi="ar-SA"/>
      </w:rPr>
    </w:lvl>
    <w:lvl w:ilvl="3" w:tplc="1668FD94">
      <w:numFmt w:val="bullet"/>
      <w:lvlText w:val="•"/>
      <w:lvlJc w:val="left"/>
      <w:pPr>
        <w:ind w:left="1599" w:hanging="351"/>
      </w:pPr>
      <w:rPr>
        <w:rFonts w:hint="default"/>
        <w:lang w:val="en-US" w:eastAsia="en-US" w:bidi="ar-SA"/>
      </w:rPr>
    </w:lvl>
    <w:lvl w:ilvl="4" w:tplc="D2AE0B80">
      <w:numFmt w:val="bullet"/>
      <w:lvlText w:val="•"/>
      <w:lvlJc w:val="left"/>
      <w:pPr>
        <w:ind w:left="1939" w:hanging="351"/>
      </w:pPr>
      <w:rPr>
        <w:rFonts w:hint="default"/>
        <w:lang w:val="en-US" w:eastAsia="en-US" w:bidi="ar-SA"/>
      </w:rPr>
    </w:lvl>
    <w:lvl w:ilvl="5" w:tplc="6854F7EC">
      <w:numFmt w:val="bullet"/>
      <w:lvlText w:val="•"/>
      <w:lvlJc w:val="left"/>
      <w:pPr>
        <w:ind w:left="2279" w:hanging="351"/>
      </w:pPr>
      <w:rPr>
        <w:rFonts w:hint="default"/>
        <w:lang w:val="en-US" w:eastAsia="en-US" w:bidi="ar-SA"/>
      </w:rPr>
    </w:lvl>
    <w:lvl w:ilvl="6" w:tplc="B0C647A6">
      <w:numFmt w:val="bullet"/>
      <w:lvlText w:val="•"/>
      <w:lvlJc w:val="left"/>
      <w:pPr>
        <w:ind w:left="2619" w:hanging="351"/>
      </w:pPr>
      <w:rPr>
        <w:rFonts w:hint="default"/>
        <w:lang w:val="en-US" w:eastAsia="en-US" w:bidi="ar-SA"/>
      </w:rPr>
    </w:lvl>
    <w:lvl w:ilvl="7" w:tplc="1C1235E8">
      <w:numFmt w:val="bullet"/>
      <w:lvlText w:val="•"/>
      <w:lvlJc w:val="left"/>
      <w:pPr>
        <w:ind w:left="2959" w:hanging="351"/>
      </w:pPr>
      <w:rPr>
        <w:rFonts w:hint="default"/>
        <w:lang w:val="en-US" w:eastAsia="en-US" w:bidi="ar-SA"/>
      </w:rPr>
    </w:lvl>
    <w:lvl w:ilvl="8" w:tplc="87600CB6">
      <w:numFmt w:val="bullet"/>
      <w:lvlText w:val="•"/>
      <w:lvlJc w:val="left"/>
      <w:pPr>
        <w:ind w:left="3299" w:hanging="351"/>
      </w:pPr>
      <w:rPr>
        <w:rFonts w:hint="default"/>
        <w:lang w:val="en-US" w:eastAsia="en-US" w:bidi="ar-SA"/>
      </w:rPr>
    </w:lvl>
  </w:abstractNum>
  <w:abstractNum w:abstractNumId="18" w15:restartNumberingAfterBreak="0">
    <w:nsid w:val="3DB169F5"/>
    <w:multiLevelType w:val="hybridMultilevel"/>
    <w:tmpl w:val="72A0EEE4"/>
    <w:lvl w:ilvl="0" w:tplc="4A0E63F4">
      <w:start w:val="1"/>
      <w:numFmt w:val="lowerLetter"/>
      <w:lvlText w:val="%1)"/>
      <w:lvlJc w:val="left"/>
      <w:pPr>
        <w:ind w:left="563" w:hanging="360"/>
      </w:pPr>
      <w:rPr>
        <w:rFonts w:ascii="Georgia" w:eastAsia="Georgia" w:hAnsi="Georgia" w:cs="Georgia" w:hint="default"/>
        <w:b w:val="0"/>
        <w:bCs w:val="0"/>
        <w:i w:val="0"/>
        <w:iCs w:val="0"/>
        <w:spacing w:val="-1"/>
        <w:w w:val="100"/>
        <w:sz w:val="22"/>
        <w:szCs w:val="22"/>
        <w:lang w:val="en-US" w:eastAsia="en-US" w:bidi="ar-SA"/>
      </w:rPr>
    </w:lvl>
    <w:lvl w:ilvl="1" w:tplc="1082933C">
      <w:numFmt w:val="bullet"/>
      <w:lvlText w:val="•"/>
      <w:lvlJc w:val="left"/>
      <w:pPr>
        <w:ind w:left="901" w:hanging="360"/>
      </w:pPr>
      <w:rPr>
        <w:rFonts w:hint="default"/>
        <w:lang w:val="en-US" w:eastAsia="en-US" w:bidi="ar-SA"/>
      </w:rPr>
    </w:lvl>
    <w:lvl w:ilvl="2" w:tplc="CC0A33A2">
      <w:numFmt w:val="bullet"/>
      <w:lvlText w:val="•"/>
      <w:lvlJc w:val="left"/>
      <w:pPr>
        <w:ind w:left="1243" w:hanging="360"/>
      </w:pPr>
      <w:rPr>
        <w:rFonts w:hint="default"/>
        <w:lang w:val="en-US" w:eastAsia="en-US" w:bidi="ar-SA"/>
      </w:rPr>
    </w:lvl>
    <w:lvl w:ilvl="3" w:tplc="190E72D4">
      <w:numFmt w:val="bullet"/>
      <w:lvlText w:val="•"/>
      <w:lvlJc w:val="left"/>
      <w:pPr>
        <w:ind w:left="1585" w:hanging="360"/>
      </w:pPr>
      <w:rPr>
        <w:rFonts w:hint="default"/>
        <w:lang w:val="en-US" w:eastAsia="en-US" w:bidi="ar-SA"/>
      </w:rPr>
    </w:lvl>
    <w:lvl w:ilvl="4" w:tplc="8B18C060">
      <w:numFmt w:val="bullet"/>
      <w:lvlText w:val="•"/>
      <w:lvlJc w:val="left"/>
      <w:pPr>
        <w:ind w:left="1927" w:hanging="360"/>
      </w:pPr>
      <w:rPr>
        <w:rFonts w:hint="default"/>
        <w:lang w:val="en-US" w:eastAsia="en-US" w:bidi="ar-SA"/>
      </w:rPr>
    </w:lvl>
    <w:lvl w:ilvl="5" w:tplc="9A006BAA">
      <w:numFmt w:val="bullet"/>
      <w:lvlText w:val="•"/>
      <w:lvlJc w:val="left"/>
      <w:pPr>
        <w:ind w:left="2269" w:hanging="360"/>
      </w:pPr>
      <w:rPr>
        <w:rFonts w:hint="default"/>
        <w:lang w:val="en-US" w:eastAsia="en-US" w:bidi="ar-SA"/>
      </w:rPr>
    </w:lvl>
    <w:lvl w:ilvl="6" w:tplc="EF6E0DD6">
      <w:numFmt w:val="bullet"/>
      <w:lvlText w:val="•"/>
      <w:lvlJc w:val="left"/>
      <w:pPr>
        <w:ind w:left="2611" w:hanging="360"/>
      </w:pPr>
      <w:rPr>
        <w:rFonts w:hint="default"/>
        <w:lang w:val="en-US" w:eastAsia="en-US" w:bidi="ar-SA"/>
      </w:rPr>
    </w:lvl>
    <w:lvl w:ilvl="7" w:tplc="44944514">
      <w:numFmt w:val="bullet"/>
      <w:lvlText w:val="•"/>
      <w:lvlJc w:val="left"/>
      <w:pPr>
        <w:ind w:left="2953" w:hanging="360"/>
      </w:pPr>
      <w:rPr>
        <w:rFonts w:hint="default"/>
        <w:lang w:val="en-US" w:eastAsia="en-US" w:bidi="ar-SA"/>
      </w:rPr>
    </w:lvl>
    <w:lvl w:ilvl="8" w:tplc="A3AEBDF8">
      <w:numFmt w:val="bullet"/>
      <w:lvlText w:val="•"/>
      <w:lvlJc w:val="left"/>
      <w:pPr>
        <w:ind w:left="3295" w:hanging="360"/>
      </w:pPr>
      <w:rPr>
        <w:rFonts w:hint="default"/>
        <w:lang w:val="en-US" w:eastAsia="en-US" w:bidi="ar-SA"/>
      </w:rPr>
    </w:lvl>
  </w:abstractNum>
  <w:abstractNum w:abstractNumId="19" w15:restartNumberingAfterBreak="0">
    <w:nsid w:val="3F224954"/>
    <w:multiLevelType w:val="hybridMultilevel"/>
    <w:tmpl w:val="C1ECF638"/>
    <w:lvl w:ilvl="0" w:tplc="67AA7E50">
      <w:start w:val="1"/>
      <w:numFmt w:val="lowerLetter"/>
      <w:lvlText w:val="%1)"/>
      <w:lvlJc w:val="left"/>
      <w:pPr>
        <w:ind w:left="566" w:hanging="363"/>
      </w:pPr>
      <w:rPr>
        <w:rFonts w:ascii="Georgia" w:eastAsia="Georgia" w:hAnsi="Georgia" w:cs="Georgia" w:hint="default"/>
        <w:b w:val="0"/>
        <w:bCs w:val="0"/>
        <w:i w:val="0"/>
        <w:iCs w:val="0"/>
        <w:spacing w:val="-1"/>
        <w:w w:val="100"/>
        <w:sz w:val="22"/>
        <w:szCs w:val="22"/>
        <w:lang w:val="en-US" w:eastAsia="en-US" w:bidi="ar-SA"/>
      </w:rPr>
    </w:lvl>
    <w:lvl w:ilvl="1" w:tplc="6ACC7B04">
      <w:numFmt w:val="bullet"/>
      <w:lvlText w:val="•"/>
      <w:lvlJc w:val="left"/>
      <w:pPr>
        <w:ind w:left="901" w:hanging="363"/>
      </w:pPr>
      <w:rPr>
        <w:rFonts w:hint="default"/>
        <w:lang w:val="en-US" w:eastAsia="en-US" w:bidi="ar-SA"/>
      </w:rPr>
    </w:lvl>
    <w:lvl w:ilvl="2" w:tplc="CE2E7946">
      <w:numFmt w:val="bullet"/>
      <w:lvlText w:val="•"/>
      <w:lvlJc w:val="left"/>
      <w:pPr>
        <w:ind w:left="1243" w:hanging="363"/>
      </w:pPr>
      <w:rPr>
        <w:rFonts w:hint="default"/>
        <w:lang w:val="en-US" w:eastAsia="en-US" w:bidi="ar-SA"/>
      </w:rPr>
    </w:lvl>
    <w:lvl w:ilvl="3" w:tplc="FAE609B8">
      <w:numFmt w:val="bullet"/>
      <w:lvlText w:val="•"/>
      <w:lvlJc w:val="left"/>
      <w:pPr>
        <w:ind w:left="1585" w:hanging="363"/>
      </w:pPr>
      <w:rPr>
        <w:rFonts w:hint="default"/>
        <w:lang w:val="en-US" w:eastAsia="en-US" w:bidi="ar-SA"/>
      </w:rPr>
    </w:lvl>
    <w:lvl w:ilvl="4" w:tplc="57DAC234">
      <w:numFmt w:val="bullet"/>
      <w:lvlText w:val="•"/>
      <w:lvlJc w:val="left"/>
      <w:pPr>
        <w:ind w:left="1927" w:hanging="363"/>
      </w:pPr>
      <w:rPr>
        <w:rFonts w:hint="default"/>
        <w:lang w:val="en-US" w:eastAsia="en-US" w:bidi="ar-SA"/>
      </w:rPr>
    </w:lvl>
    <w:lvl w:ilvl="5" w:tplc="E4701894">
      <w:numFmt w:val="bullet"/>
      <w:lvlText w:val="•"/>
      <w:lvlJc w:val="left"/>
      <w:pPr>
        <w:ind w:left="2269" w:hanging="363"/>
      </w:pPr>
      <w:rPr>
        <w:rFonts w:hint="default"/>
        <w:lang w:val="en-US" w:eastAsia="en-US" w:bidi="ar-SA"/>
      </w:rPr>
    </w:lvl>
    <w:lvl w:ilvl="6" w:tplc="31AA9DFE">
      <w:numFmt w:val="bullet"/>
      <w:lvlText w:val="•"/>
      <w:lvlJc w:val="left"/>
      <w:pPr>
        <w:ind w:left="2611" w:hanging="363"/>
      </w:pPr>
      <w:rPr>
        <w:rFonts w:hint="default"/>
        <w:lang w:val="en-US" w:eastAsia="en-US" w:bidi="ar-SA"/>
      </w:rPr>
    </w:lvl>
    <w:lvl w:ilvl="7" w:tplc="8FDA3B30">
      <w:numFmt w:val="bullet"/>
      <w:lvlText w:val="•"/>
      <w:lvlJc w:val="left"/>
      <w:pPr>
        <w:ind w:left="2953" w:hanging="363"/>
      </w:pPr>
      <w:rPr>
        <w:rFonts w:hint="default"/>
        <w:lang w:val="en-US" w:eastAsia="en-US" w:bidi="ar-SA"/>
      </w:rPr>
    </w:lvl>
    <w:lvl w:ilvl="8" w:tplc="1C44BDD6">
      <w:numFmt w:val="bullet"/>
      <w:lvlText w:val="•"/>
      <w:lvlJc w:val="left"/>
      <w:pPr>
        <w:ind w:left="3295" w:hanging="363"/>
      </w:pPr>
      <w:rPr>
        <w:rFonts w:hint="default"/>
        <w:lang w:val="en-US" w:eastAsia="en-US" w:bidi="ar-SA"/>
      </w:rPr>
    </w:lvl>
  </w:abstractNum>
  <w:abstractNum w:abstractNumId="20" w15:restartNumberingAfterBreak="0">
    <w:nsid w:val="44831681"/>
    <w:multiLevelType w:val="hybridMultilevel"/>
    <w:tmpl w:val="CAF6B9E8"/>
    <w:lvl w:ilvl="0" w:tplc="FFFFFFFF">
      <w:start w:val="1"/>
      <w:numFmt w:val="lowerLetter"/>
      <w:lvlText w:val="%1)"/>
      <w:lvlJc w:val="left"/>
      <w:pPr>
        <w:ind w:left="578" w:hanging="360"/>
      </w:pPr>
      <w:rPr>
        <w:rFonts w:ascii="Georgia" w:eastAsia="Georgia" w:hAnsi="Georgia" w:cs="Georgia" w:hint="default"/>
        <w:b w:val="0"/>
        <w:bCs w:val="0"/>
        <w:i w:val="0"/>
        <w:iCs w:val="0"/>
        <w:spacing w:val="-1"/>
        <w:w w:val="100"/>
        <w:sz w:val="22"/>
        <w:szCs w:val="22"/>
        <w:lang w:val="en-US" w:eastAsia="en-US" w:bidi="ar-SA"/>
      </w:rPr>
    </w:lvl>
    <w:lvl w:ilvl="1" w:tplc="FFFFFFFF">
      <w:numFmt w:val="bullet"/>
      <w:lvlText w:val="•"/>
      <w:lvlJc w:val="left"/>
      <w:pPr>
        <w:ind w:left="919" w:hanging="360"/>
      </w:pPr>
      <w:rPr>
        <w:rFonts w:hint="default"/>
        <w:lang w:val="en-US" w:eastAsia="en-US" w:bidi="ar-SA"/>
      </w:rPr>
    </w:lvl>
    <w:lvl w:ilvl="2" w:tplc="FFFFFFFF">
      <w:numFmt w:val="bullet"/>
      <w:lvlText w:val="•"/>
      <w:lvlJc w:val="left"/>
      <w:pPr>
        <w:ind w:left="1259" w:hanging="360"/>
      </w:pPr>
      <w:rPr>
        <w:rFonts w:hint="default"/>
        <w:lang w:val="en-US" w:eastAsia="en-US" w:bidi="ar-SA"/>
      </w:rPr>
    </w:lvl>
    <w:lvl w:ilvl="3" w:tplc="FFFFFFFF">
      <w:numFmt w:val="bullet"/>
      <w:lvlText w:val="•"/>
      <w:lvlJc w:val="left"/>
      <w:pPr>
        <w:ind w:left="1599" w:hanging="360"/>
      </w:pPr>
      <w:rPr>
        <w:rFonts w:hint="default"/>
        <w:lang w:val="en-US" w:eastAsia="en-US" w:bidi="ar-SA"/>
      </w:rPr>
    </w:lvl>
    <w:lvl w:ilvl="4" w:tplc="FFFFFFFF">
      <w:numFmt w:val="bullet"/>
      <w:lvlText w:val="•"/>
      <w:lvlJc w:val="left"/>
      <w:pPr>
        <w:ind w:left="1939" w:hanging="360"/>
      </w:pPr>
      <w:rPr>
        <w:rFonts w:hint="default"/>
        <w:lang w:val="en-US" w:eastAsia="en-US" w:bidi="ar-SA"/>
      </w:rPr>
    </w:lvl>
    <w:lvl w:ilvl="5" w:tplc="FFFFFFFF">
      <w:numFmt w:val="bullet"/>
      <w:lvlText w:val="•"/>
      <w:lvlJc w:val="left"/>
      <w:pPr>
        <w:ind w:left="2279" w:hanging="360"/>
      </w:pPr>
      <w:rPr>
        <w:rFonts w:hint="default"/>
        <w:lang w:val="en-US" w:eastAsia="en-US" w:bidi="ar-SA"/>
      </w:rPr>
    </w:lvl>
    <w:lvl w:ilvl="6" w:tplc="FFFFFFFF">
      <w:numFmt w:val="bullet"/>
      <w:lvlText w:val="•"/>
      <w:lvlJc w:val="left"/>
      <w:pPr>
        <w:ind w:left="2619" w:hanging="360"/>
      </w:pPr>
      <w:rPr>
        <w:rFonts w:hint="default"/>
        <w:lang w:val="en-US" w:eastAsia="en-US" w:bidi="ar-SA"/>
      </w:rPr>
    </w:lvl>
    <w:lvl w:ilvl="7" w:tplc="FFFFFFFF">
      <w:numFmt w:val="bullet"/>
      <w:lvlText w:val="•"/>
      <w:lvlJc w:val="left"/>
      <w:pPr>
        <w:ind w:left="2959" w:hanging="360"/>
      </w:pPr>
      <w:rPr>
        <w:rFonts w:hint="default"/>
        <w:lang w:val="en-US" w:eastAsia="en-US" w:bidi="ar-SA"/>
      </w:rPr>
    </w:lvl>
    <w:lvl w:ilvl="8" w:tplc="FFFFFFFF">
      <w:numFmt w:val="bullet"/>
      <w:lvlText w:val="•"/>
      <w:lvlJc w:val="left"/>
      <w:pPr>
        <w:ind w:left="3299" w:hanging="360"/>
      </w:pPr>
      <w:rPr>
        <w:rFonts w:hint="default"/>
        <w:lang w:val="en-US" w:eastAsia="en-US" w:bidi="ar-SA"/>
      </w:rPr>
    </w:lvl>
  </w:abstractNum>
  <w:abstractNum w:abstractNumId="21" w15:restartNumberingAfterBreak="0">
    <w:nsid w:val="4555233F"/>
    <w:multiLevelType w:val="hybridMultilevel"/>
    <w:tmpl w:val="9C7CB7FA"/>
    <w:lvl w:ilvl="0" w:tplc="9154B790">
      <w:start w:val="1"/>
      <w:numFmt w:val="lowerLetter"/>
      <w:lvlText w:val="%1)"/>
      <w:lvlJc w:val="left"/>
      <w:pPr>
        <w:ind w:left="835" w:hanging="360"/>
      </w:pPr>
      <w:rPr>
        <w:rFonts w:ascii="Georgia" w:eastAsia="Georgia" w:hAnsi="Georgia" w:cs="Georgia" w:hint="default"/>
        <w:b w:val="0"/>
        <w:bCs w:val="0"/>
        <w:i w:val="0"/>
        <w:iCs w:val="0"/>
        <w:spacing w:val="-1"/>
        <w:w w:val="100"/>
        <w:sz w:val="22"/>
        <w:szCs w:val="22"/>
        <w:lang w:val="en-US" w:eastAsia="en-US" w:bidi="ar-SA"/>
      </w:rPr>
    </w:lvl>
    <w:lvl w:ilvl="1" w:tplc="9912C5AE">
      <w:numFmt w:val="bullet"/>
      <w:lvlText w:val="•"/>
      <w:lvlJc w:val="left"/>
      <w:pPr>
        <w:ind w:left="967" w:hanging="360"/>
      </w:pPr>
      <w:rPr>
        <w:rFonts w:hint="default"/>
        <w:lang w:val="en-US" w:eastAsia="en-US" w:bidi="ar-SA"/>
      </w:rPr>
    </w:lvl>
    <w:lvl w:ilvl="2" w:tplc="167E279E">
      <w:numFmt w:val="bullet"/>
      <w:lvlText w:val="•"/>
      <w:lvlJc w:val="left"/>
      <w:pPr>
        <w:ind w:left="1094" w:hanging="360"/>
      </w:pPr>
      <w:rPr>
        <w:rFonts w:hint="default"/>
        <w:lang w:val="en-US" w:eastAsia="en-US" w:bidi="ar-SA"/>
      </w:rPr>
    </w:lvl>
    <w:lvl w:ilvl="3" w:tplc="2B06D6F4">
      <w:numFmt w:val="bullet"/>
      <w:lvlText w:val="•"/>
      <w:lvlJc w:val="left"/>
      <w:pPr>
        <w:ind w:left="1221" w:hanging="360"/>
      </w:pPr>
      <w:rPr>
        <w:rFonts w:hint="default"/>
        <w:lang w:val="en-US" w:eastAsia="en-US" w:bidi="ar-SA"/>
      </w:rPr>
    </w:lvl>
    <w:lvl w:ilvl="4" w:tplc="01E619C4">
      <w:numFmt w:val="bullet"/>
      <w:lvlText w:val="•"/>
      <w:lvlJc w:val="left"/>
      <w:pPr>
        <w:ind w:left="1348" w:hanging="360"/>
      </w:pPr>
      <w:rPr>
        <w:rFonts w:hint="default"/>
        <w:lang w:val="en-US" w:eastAsia="en-US" w:bidi="ar-SA"/>
      </w:rPr>
    </w:lvl>
    <w:lvl w:ilvl="5" w:tplc="E9D66840">
      <w:numFmt w:val="bullet"/>
      <w:lvlText w:val="•"/>
      <w:lvlJc w:val="left"/>
      <w:pPr>
        <w:ind w:left="1475" w:hanging="360"/>
      </w:pPr>
      <w:rPr>
        <w:rFonts w:hint="default"/>
        <w:lang w:val="en-US" w:eastAsia="en-US" w:bidi="ar-SA"/>
      </w:rPr>
    </w:lvl>
    <w:lvl w:ilvl="6" w:tplc="F2623070">
      <w:numFmt w:val="bullet"/>
      <w:lvlText w:val="•"/>
      <w:lvlJc w:val="left"/>
      <w:pPr>
        <w:ind w:left="1602" w:hanging="360"/>
      </w:pPr>
      <w:rPr>
        <w:rFonts w:hint="default"/>
        <w:lang w:val="en-US" w:eastAsia="en-US" w:bidi="ar-SA"/>
      </w:rPr>
    </w:lvl>
    <w:lvl w:ilvl="7" w:tplc="97CAB98E">
      <w:numFmt w:val="bullet"/>
      <w:lvlText w:val="•"/>
      <w:lvlJc w:val="left"/>
      <w:pPr>
        <w:ind w:left="1729" w:hanging="360"/>
      </w:pPr>
      <w:rPr>
        <w:rFonts w:hint="default"/>
        <w:lang w:val="en-US" w:eastAsia="en-US" w:bidi="ar-SA"/>
      </w:rPr>
    </w:lvl>
    <w:lvl w:ilvl="8" w:tplc="1B142E04">
      <w:numFmt w:val="bullet"/>
      <w:lvlText w:val="•"/>
      <w:lvlJc w:val="left"/>
      <w:pPr>
        <w:ind w:left="1856" w:hanging="360"/>
      </w:pPr>
      <w:rPr>
        <w:rFonts w:hint="default"/>
        <w:lang w:val="en-US" w:eastAsia="en-US" w:bidi="ar-SA"/>
      </w:rPr>
    </w:lvl>
  </w:abstractNum>
  <w:abstractNum w:abstractNumId="22" w15:restartNumberingAfterBreak="0">
    <w:nsid w:val="46F558A8"/>
    <w:multiLevelType w:val="hybridMultilevel"/>
    <w:tmpl w:val="F57646B8"/>
    <w:lvl w:ilvl="0" w:tplc="FFFFFFFF">
      <w:start w:val="1"/>
      <w:numFmt w:val="lowerLetter"/>
      <w:lvlText w:val="%1)"/>
      <w:lvlJc w:val="left"/>
      <w:pPr>
        <w:ind w:left="578" w:hanging="351"/>
      </w:pPr>
      <w:rPr>
        <w:rFonts w:ascii="Georgia" w:eastAsia="Georgia" w:hAnsi="Georgia" w:cs="Georgia" w:hint="default"/>
        <w:b w:val="0"/>
        <w:bCs w:val="0"/>
        <w:i w:val="0"/>
        <w:iCs w:val="0"/>
        <w:spacing w:val="-1"/>
        <w:w w:val="100"/>
        <w:sz w:val="22"/>
        <w:szCs w:val="22"/>
        <w:lang w:val="en-US" w:eastAsia="en-US" w:bidi="ar-SA"/>
      </w:rPr>
    </w:lvl>
    <w:lvl w:ilvl="1" w:tplc="FFFFFFFF">
      <w:numFmt w:val="bullet"/>
      <w:lvlText w:val="•"/>
      <w:lvlJc w:val="left"/>
      <w:pPr>
        <w:ind w:left="919" w:hanging="351"/>
      </w:pPr>
      <w:rPr>
        <w:rFonts w:hint="default"/>
        <w:lang w:val="en-US" w:eastAsia="en-US" w:bidi="ar-SA"/>
      </w:rPr>
    </w:lvl>
    <w:lvl w:ilvl="2" w:tplc="FFFFFFFF">
      <w:numFmt w:val="bullet"/>
      <w:lvlText w:val="•"/>
      <w:lvlJc w:val="left"/>
      <w:pPr>
        <w:ind w:left="1259" w:hanging="351"/>
      </w:pPr>
      <w:rPr>
        <w:rFonts w:hint="default"/>
        <w:lang w:val="en-US" w:eastAsia="en-US" w:bidi="ar-SA"/>
      </w:rPr>
    </w:lvl>
    <w:lvl w:ilvl="3" w:tplc="FFFFFFFF">
      <w:numFmt w:val="bullet"/>
      <w:lvlText w:val="•"/>
      <w:lvlJc w:val="left"/>
      <w:pPr>
        <w:ind w:left="1599" w:hanging="351"/>
      </w:pPr>
      <w:rPr>
        <w:rFonts w:hint="default"/>
        <w:lang w:val="en-US" w:eastAsia="en-US" w:bidi="ar-SA"/>
      </w:rPr>
    </w:lvl>
    <w:lvl w:ilvl="4" w:tplc="FFFFFFFF">
      <w:numFmt w:val="bullet"/>
      <w:lvlText w:val="•"/>
      <w:lvlJc w:val="left"/>
      <w:pPr>
        <w:ind w:left="1939" w:hanging="351"/>
      </w:pPr>
      <w:rPr>
        <w:rFonts w:hint="default"/>
        <w:lang w:val="en-US" w:eastAsia="en-US" w:bidi="ar-SA"/>
      </w:rPr>
    </w:lvl>
    <w:lvl w:ilvl="5" w:tplc="FFFFFFFF">
      <w:numFmt w:val="bullet"/>
      <w:lvlText w:val="•"/>
      <w:lvlJc w:val="left"/>
      <w:pPr>
        <w:ind w:left="2279" w:hanging="351"/>
      </w:pPr>
      <w:rPr>
        <w:rFonts w:hint="default"/>
        <w:lang w:val="en-US" w:eastAsia="en-US" w:bidi="ar-SA"/>
      </w:rPr>
    </w:lvl>
    <w:lvl w:ilvl="6" w:tplc="FFFFFFFF">
      <w:numFmt w:val="bullet"/>
      <w:lvlText w:val="•"/>
      <w:lvlJc w:val="left"/>
      <w:pPr>
        <w:ind w:left="2619" w:hanging="351"/>
      </w:pPr>
      <w:rPr>
        <w:rFonts w:hint="default"/>
        <w:lang w:val="en-US" w:eastAsia="en-US" w:bidi="ar-SA"/>
      </w:rPr>
    </w:lvl>
    <w:lvl w:ilvl="7" w:tplc="FFFFFFFF">
      <w:numFmt w:val="bullet"/>
      <w:lvlText w:val="•"/>
      <w:lvlJc w:val="left"/>
      <w:pPr>
        <w:ind w:left="2959" w:hanging="351"/>
      </w:pPr>
      <w:rPr>
        <w:rFonts w:hint="default"/>
        <w:lang w:val="en-US" w:eastAsia="en-US" w:bidi="ar-SA"/>
      </w:rPr>
    </w:lvl>
    <w:lvl w:ilvl="8" w:tplc="FFFFFFFF">
      <w:numFmt w:val="bullet"/>
      <w:lvlText w:val="•"/>
      <w:lvlJc w:val="left"/>
      <w:pPr>
        <w:ind w:left="3299" w:hanging="351"/>
      </w:pPr>
      <w:rPr>
        <w:rFonts w:hint="default"/>
        <w:lang w:val="en-US" w:eastAsia="en-US" w:bidi="ar-SA"/>
      </w:rPr>
    </w:lvl>
  </w:abstractNum>
  <w:abstractNum w:abstractNumId="23" w15:restartNumberingAfterBreak="0">
    <w:nsid w:val="5E565402"/>
    <w:multiLevelType w:val="hybridMultilevel"/>
    <w:tmpl w:val="49F00E76"/>
    <w:lvl w:ilvl="0" w:tplc="FFFFFFFF">
      <w:start w:val="1"/>
      <w:numFmt w:val="lowerLetter"/>
      <w:lvlText w:val="%1)"/>
      <w:lvlJc w:val="left"/>
      <w:pPr>
        <w:ind w:left="832" w:hanging="360"/>
      </w:pPr>
      <w:rPr>
        <w:rFonts w:ascii="Georgia" w:eastAsia="Georgia" w:hAnsi="Georgia" w:cs="Georgia" w:hint="default"/>
        <w:b w:val="0"/>
        <w:bCs w:val="0"/>
        <w:i w:val="0"/>
        <w:iCs w:val="0"/>
        <w:spacing w:val="-1"/>
        <w:w w:val="100"/>
        <w:sz w:val="22"/>
        <w:szCs w:val="22"/>
        <w:lang w:val="en-US" w:eastAsia="en-US" w:bidi="ar-SA"/>
      </w:rPr>
    </w:lvl>
    <w:lvl w:ilvl="1" w:tplc="FFFFFFFF">
      <w:numFmt w:val="bullet"/>
      <w:lvlText w:val="•"/>
      <w:lvlJc w:val="left"/>
      <w:pPr>
        <w:ind w:left="1153" w:hanging="360"/>
      </w:pPr>
      <w:rPr>
        <w:rFonts w:hint="default"/>
        <w:lang w:val="en-US" w:eastAsia="en-US" w:bidi="ar-SA"/>
      </w:rPr>
    </w:lvl>
    <w:lvl w:ilvl="2" w:tplc="FFFFFFFF">
      <w:numFmt w:val="bullet"/>
      <w:lvlText w:val="•"/>
      <w:lvlJc w:val="left"/>
      <w:pPr>
        <w:ind w:left="1467" w:hanging="360"/>
      </w:pPr>
      <w:rPr>
        <w:rFonts w:hint="default"/>
        <w:lang w:val="en-US" w:eastAsia="en-US" w:bidi="ar-SA"/>
      </w:rPr>
    </w:lvl>
    <w:lvl w:ilvl="3" w:tplc="FFFFFFFF">
      <w:numFmt w:val="bullet"/>
      <w:lvlText w:val="•"/>
      <w:lvlJc w:val="left"/>
      <w:pPr>
        <w:ind w:left="1781" w:hanging="360"/>
      </w:pPr>
      <w:rPr>
        <w:rFonts w:hint="default"/>
        <w:lang w:val="en-US" w:eastAsia="en-US" w:bidi="ar-SA"/>
      </w:rPr>
    </w:lvl>
    <w:lvl w:ilvl="4" w:tplc="FFFFFFFF">
      <w:numFmt w:val="bullet"/>
      <w:lvlText w:val="•"/>
      <w:lvlJc w:val="left"/>
      <w:pPr>
        <w:ind w:left="2095" w:hanging="360"/>
      </w:pPr>
      <w:rPr>
        <w:rFonts w:hint="default"/>
        <w:lang w:val="en-US" w:eastAsia="en-US" w:bidi="ar-SA"/>
      </w:rPr>
    </w:lvl>
    <w:lvl w:ilvl="5" w:tplc="FFFFFFFF">
      <w:numFmt w:val="bullet"/>
      <w:lvlText w:val="•"/>
      <w:lvlJc w:val="left"/>
      <w:pPr>
        <w:ind w:left="2409" w:hanging="360"/>
      </w:pPr>
      <w:rPr>
        <w:rFonts w:hint="default"/>
        <w:lang w:val="en-US" w:eastAsia="en-US" w:bidi="ar-SA"/>
      </w:rPr>
    </w:lvl>
    <w:lvl w:ilvl="6" w:tplc="FFFFFFFF">
      <w:numFmt w:val="bullet"/>
      <w:lvlText w:val="•"/>
      <w:lvlJc w:val="left"/>
      <w:pPr>
        <w:ind w:left="2723" w:hanging="360"/>
      </w:pPr>
      <w:rPr>
        <w:rFonts w:hint="default"/>
        <w:lang w:val="en-US" w:eastAsia="en-US" w:bidi="ar-SA"/>
      </w:rPr>
    </w:lvl>
    <w:lvl w:ilvl="7" w:tplc="FFFFFFFF">
      <w:numFmt w:val="bullet"/>
      <w:lvlText w:val="•"/>
      <w:lvlJc w:val="left"/>
      <w:pPr>
        <w:ind w:left="3037" w:hanging="360"/>
      </w:pPr>
      <w:rPr>
        <w:rFonts w:hint="default"/>
        <w:lang w:val="en-US" w:eastAsia="en-US" w:bidi="ar-SA"/>
      </w:rPr>
    </w:lvl>
    <w:lvl w:ilvl="8" w:tplc="FFFFFFFF">
      <w:numFmt w:val="bullet"/>
      <w:lvlText w:val="•"/>
      <w:lvlJc w:val="left"/>
      <w:pPr>
        <w:ind w:left="3351" w:hanging="360"/>
      </w:pPr>
      <w:rPr>
        <w:rFonts w:hint="default"/>
        <w:lang w:val="en-US" w:eastAsia="en-US" w:bidi="ar-SA"/>
      </w:rPr>
    </w:lvl>
  </w:abstractNum>
  <w:abstractNum w:abstractNumId="24" w15:restartNumberingAfterBreak="0">
    <w:nsid w:val="5E5B1E95"/>
    <w:multiLevelType w:val="hybridMultilevel"/>
    <w:tmpl w:val="BEC4F00E"/>
    <w:lvl w:ilvl="0" w:tplc="1172B9C2">
      <w:start w:val="1"/>
      <w:numFmt w:val="lowerLetter"/>
      <w:lvlText w:val="%1)"/>
      <w:lvlJc w:val="left"/>
      <w:pPr>
        <w:ind w:left="563" w:hanging="360"/>
      </w:pPr>
      <w:rPr>
        <w:rFonts w:ascii="Georgia" w:eastAsia="Georgia" w:hAnsi="Georgia" w:cs="Georgia" w:hint="default"/>
        <w:b w:val="0"/>
        <w:bCs w:val="0"/>
        <w:i w:val="0"/>
        <w:iCs w:val="0"/>
        <w:spacing w:val="-1"/>
        <w:w w:val="100"/>
        <w:sz w:val="22"/>
        <w:szCs w:val="22"/>
        <w:lang w:val="en-US" w:eastAsia="en-US" w:bidi="ar-SA"/>
      </w:rPr>
    </w:lvl>
    <w:lvl w:ilvl="1" w:tplc="CD22507C">
      <w:numFmt w:val="bullet"/>
      <w:lvlText w:val="•"/>
      <w:lvlJc w:val="left"/>
      <w:pPr>
        <w:ind w:left="901" w:hanging="360"/>
      </w:pPr>
      <w:rPr>
        <w:rFonts w:hint="default"/>
        <w:lang w:val="en-US" w:eastAsia="en-US" w:bidi="ar-SA"/>
      </w:rPr>
    </w:lvl>
    <w:lvl w:ilvl="2" w:tplc="2F260F44">
      <w:numFmt w:val="bullet"/>
      <w:lvlText w:val="•"/>
      <w:lvlJc w:val="left"/>
      <w:pPr>
        <w:ind w:left="1243" w:hanging="360"/>
      </w:pPr>
      <w:rPr>
        <w:rFonts w:hint="default"/>
        <w:lang w:val="en-US" w:eastAsia="en-US" w:bidi="ar-SA"/>
      </w:rPr>
    </w:lvl>
    <w:lvl w:ilvl="3" w:tplc="F6D020D2">
      <w:numFmt w:val="bullet"/>
      <w:lvlText w:val="•"/>
      <w:lvlJc w:val="left"/>
      <w:pPr>
        <w:ind w:left="1585" w:hanging="360"/>
      </w:pPr>
      <w:rPr>
        <w:rFonts w:hint="default"/>
        <w:lang w:val="en-US" w:eastAsia="en-US" w:bidi="ar-SA"/>
      </w:rPr>
    </w:lvl>
    <w:lvl w:ilvl="4" w:tplc="82AECCE2">
      <w:numFmt w:val="bullet"/>
      <w:lvlText w:val="•"/>
      <w:lvlJc w:val="left"/>
      <w:pPr>
        <w:ind w:left="1927" w:hanging="360"/>
      </w:pPr>
      <w:rPr>
        <w:rFonts w:hint="default"/>
        <w:lang w:val="en-US" w:eastAsia="en-US" w:bidi="ar-SA"/>
      </w:rPr>
    </w:lvl>
    <w:lvl w:ilvl="5" w:tplc="9964FB1A">
      <w:numFmt w:val="bullet"/>
      <w:lvlText w:val="•"/>
      <w:lvlJc w:val="left"/>
      <w:pPr>
        <w:ind w:left="2269" w:hanging="360"/>
      </w:pPr>
      <w:rPr>
        <w:rFonts w:hint="default"/>
        <w:lang w:val="en-US" w:eastAsia="en-US" w:bidi="ar-SA"/>
      </w:rPr>
    </w:lvl>
    <w:lvl w:ilvl="6" w:tplc="DC427762">
      <w:numFmt w:val="bullet"/>
      <w:lvlText w:val="•"/>
      <w:lvlJc w:val="left"/>
      <w:pPr>
        <w:ind w:left="2611" w:hanging="360"/>
      </w:pPr>
      <w:rPr>
        <w:rFonts w:hint="default"/>
        <w:lang w:val="en-US" w:eastAsia="en-US" w:bidi="ar-SA"/>
      </w:rPr>
    </w:lvl>
    <w:lvl w:ilvl="7" w:tplc="4906F55A">
      <w:numFmt w:val="bullet"/>
      <w:lvlText w:val="•"/>
      <w:lvlJc w:val="left"/>
      <w:pPr>
        <w:ind w:left="2953" w:hanging="360"/>
      </w:pPr>
      <w:rPr>
        <w:rFonts w:hint="default"/>
        <w:lang w:val="en-US" w:eastAsia="en-US" w:bidi="ar-SA"/>
      </w:rPr>
    </w:lvl>
    <w:lvl w:ilvl="8" w:tplc="4278592A">
      <w:numFmt w:val="bullet"/>
      <w:lvlText w:val="•"/>
      <w:lvlJc w:val="left"/>
      <w:pPr>
        <w:ind w:left="3295" w:hanging="360"/>
      </w:pPr>
      <w:rPr>
        <w:rFonts w:hint="default"/>
        <w:lang w:val="en-US" w:eastAsia="en-US" w:bidi="ar-SA"/>
      </w:rPr>
    </w:lvl>
  </w:abstractNum>
  <w:abstractNum w:abstractNumId="25" w15:restartNumberingAfterBreak="0">
    <w:nsid w:val="6329589B"/>
    <w:multiLevelType w:val="hybridMultilevel"/>
    <w:tmpl w:val="CAF6B9E8"/>
    <w:lvl w:ilvl="0" w:tplc="FFFFFFFF">
      <w:start w:val="1"/>
      <w:numFmt w:val="lowerLetter"/>
      <w:lvlText w:val="%1)"/>
      <w:lvlJc w:val="left"/>
      <w:pPr>
        <w:ind w:left="578" w:hanging="360"/>
      </w:pPr>
      <w:rPr>
        <w:rFonts w:ascii="Georgia" w:eastAsia="Georgia" w:hAnsi="Georgia" w:cs="Georgia" w:hint="default"/>
        <w:b w:val="0"/>
        <w:bCs w:val="0"/>
        <w:i w:val="0"/>
        <w:iCs w:val="0"/>
        <w:spacing w:val="-1"/>
        <w:w w:val="100"/>
        <w:sz w:val="22"/>
        <w:szCs w:val="22"/>
        <w:lang w:val="en-US" w:eastAsia="en-US" w:bidi="ar-SA"/>
      </w:rPr>
    </w:lvl>
    <w:lvl w:ilvl="1" w:tplc="FFFFFFFF">
      <w:numFmt w:val="bullet"/>
      <w:lvlText w:val="•"/>
      <w:lvlJc w:val="left"/>
      <w:pPr>
        <w:ind w:left="919" w:hanging="360"/>
      </w:pPr>
      <w:rPr>
        <w:rFonts w:hint="default"/>
        <w:lang w:val="en-US" w:eastAsia="en-US" w:bidi="ar-SA"/>
      </w:rPr>
    </w:lvl>
    <w:lvl w:ilvl="2" w:tplc="FFFFFFFF">
      <w:numFmt w:val="bullet"/>
      <w:lvlText w:val="•"/>
      <w:lvlJc w:val="left"/>
      <w:pPr>
        <w:ind w:left="1259" w:hanging="360"/>
      </w:pPr>
      <w:rPr>
        <w:rFonts w:hint="default"/>
        <w:lang w:val="en-US" w:eastAsia="en-US" w:bidi="ar-SA"/>
      </w:rPr>
    </w:lvl>
    <w:lvl w:ilvl="3" w:tplc="FFFFFFFF">
      <w:numFmt w:val="bullet"/>
      <w:lvlText w:val="•"/>
      <w:lvlJc w:val="left"/>
      <w:pPr>
        <w:ind w:left="1599" w:hanging="360"/>
      </w:pPr>
      <w:rPr>
        <w:rFonts w:hint="default"/>
        <w:lang w:val="en-US" w:eastAsia="en-US" w:bidi="ar-SA"/>
      </w:rPr>
    </w:lvl>
    <w:lvl w:ilvl="4" w:tplc="FFFFFFFF">
      <w:numFmt w:val="bullet"/>
      <w:lvlText w:val="•"/>
      <w:lvlJc w:val="left"/>
      <w:pPr>
        <w:ind w:left="1939" w:hanging="360"/>
      </w:pPr>
      <w:rPr>
        <w:rFonts w:hint="default"/>
        <w:lang w:val="en-US" w:eastAsia="en-US" w:bidi="ar-SA"/>
      </w:rPr>
    </w:lvl>
    <w:lvl w:ilvl="5" w:tplc="FFFFFFFF">
      <w:numFmt w:val="bullet"/>
      <w:lvlText w:val="•"/>
      <w:lvlJc w:val="left"/>
      <w:pPr>
        <w:ind w:left="2279" w:hanging="360"/>
      </w:pPr>
      <w:rPr>
        <w:rFonts w:hint="default"/>
        <w:lang w:val="en-US" w:eastAsia="en-US" w:bidi="ar-SA"/>
      </w:rPr>
    </w:lvl>
    <w:lvl w:ilvl="6" w:tplc="FFFFFFFF">
      <w:numFmt w:val="bullet"/>
      <w:lvlText w:val="•"/>
      <w:lvlJc w:val="left"/>
      <w:pPr>
        <w:ind w:left="2619" w:hanging="360"/>
      </w:pPr>
      <w:rPr>
        <w:rFonts w:hint="default"/>
        <w:lang w:val="en-US" w:eastAsia="en-US" w:bidi="ar-SA"/>
      </w:rPr>
    </w:lvl>
    <w:lvl w:ilvl="7" w:tplc="FFFFFFFF">
      <w:numFmt w:val="bullet"/>
      <w:lvlText w:val="•"/>
      <w:lvlJc w:val="left"/>
      <w:pPr>
        <w:ind w:left="2959" w:hanging="360"/>
      </w:pPr>
      <w:rPr>
        <w:rFonts w:hint="default"/>
        <w:lang w:val="en-US" w:eastAsia="en-US" w:bidi="ar-SA"/>
      </w:rPr>
    </w:lvl>
    <w:lvl w:ilvl="8" w:tplc="FFFFFFFF">
      <w:numFmt w:val="bullet"/>
      <w:lvlText w:val="•"/>
      <w:lvlJc w:val="left"/>
      <w:pPr>
        <w:ind w:left="3299" w:hanging="360"/>
      </w:pPr>
      <w:rPr>
        <w:rFonts w:hint="default"/>
        <w:lang w:val="en-US" w:eastAsia="en-US" w:bidi="ar-SA"/>
      </w:rPr>
    </w:lvl>
  </w:abstractNum>
  <w:abstractNum w:abstractNumId="26" w15:restartNumberingAfterBreak="0">
    <w:nsid w:val="64EA405D"/>
    <w:multiLevelType w:val="hybridMultilevel"/>
    <w:tmpl w:val="CAF6B9E8"/>
    <w:lvl w:ilvl="0" w:tplc="FFFFFFFF">
      <w:start w:val="1"/>
      <w:numFmt w:val="lowerLetter"/>
      <w:lvlText w:val="%1)"/>
      <w:lvlJc w:val="left"/>
      <w:pPr>
        <w:ind w:left="578" w:hanging="360"/>
      </w:pPr>
      <w:rPr>
        <w:rFonts w:ascii="Georgia" w:eastAsia="Georgia" w:hAnsi="Georgia" w:cs="Georgia" w:hint="default"/>
        <w:b w:val="0"/>
        <w:bCs w:val="0"/>
        <w:i w:val="0"/>
        <w:iCs w:val="0"/>
        <w:spacing w:val="-1"/>
        <w:w w:val="100"/>
        <w:sz w:val="22"/>
        <w:szCs w:val="22"/>
        <w:lang w:val="en-US" w:eastAsia="en-US" w:bidi="ar-SA"/>
      </w:rPr>
    </w:lvl>
    <w:lvl w:ilvl="1" w:tplc="FFFFFFFF">
      <w:numFmt w:val="bullet"/>
      <w:lvlText w:val="•"/>
      <w:lvlJc w:val="left"/>
      <w:pPr>
        <w:ind w:left="919" w:hanging="360"/>
      </w:pPr>
      <w:rPr>
        <w:rFonts w:hint="default"/>
        <w:lang w:val="en-US" w:eastAsia="en-US" w:bidi="ar-SA"/>
      </w:rPr>
    </w:lvl>
    <w:lvl w:ilvl="2" w:tplc="FFFFFFFF">
      <w:numFmt w:val="bullet"/>
      <w:lvlText w:val="•"/>
      <w:lvlJc w:val="left"/>
      <w:pPr>
        <w:ind w:left="1259" w:hanging="360"/>
      </w:pPr>
      <w:rPr>
        <w:rFonts w:hint="default"/>
        <w:lang w:val="en-US" w:eastAsia="en-US" w:bidi="ar-SA"/>
      </w:rPr>
    </w:lvl>
    <w:lvl w:ilvl="3" w:tplc="FFFFFFFF">
      <w:numFmt w:val="bullet"/>
      <w:lvlText w:val="•"/>
      <w:lvlJc w:val="left"/>
      <w:pPr>
        <w:ind w:left="1599" w:hanging="360"/>
      </w:pPr>
      <w:rPr>
        <w:rFonts w:hint="default"/>
        <w:lang w:val="en-US" w:eastAsia="en-US" w:bidi="ar-SA"/>
      </w:rPr>
    </w:lvl>
    <w:lvl w:ilvl="4" w:tplc="FFFFFFFF">
      <w:numFmt w:val="bullet"/>
      <w:lvlText w:val="•"/>
      <w:lvlJc w:val="left"/>
      <w:pPr>
        <w:ind w:left="1939" w:hanging="360"/>
      </w:pPr>
      <w:rPr>
        <w:rFonts w:hint="default"/>
        <w:lang w:val="en-US" w:eastAsia="en-US" w:bidi="ar-SA"/>
      </w:rPr>
    </w:lvl>
    <w:lvl w:ilvl="5" w:tplc="FFFFFFFF">
      <w:numFmt w:val="bullet"/>
      <w:lvlText w:val="•"/>
      <w:lvlJc w:val="left"/>
      <w:pPr>
        <w:ind w:left="2279" w:hanging="360"/>
      </w:pPr>
      <w:rPr>
        <w:rFonts w:hint="default"/>
        <w:lang w:val="en-US" w:eastAsia="en-US" w:bidi="ar-SA"/>
      </w:rPr>
    </w:lvl>
    <w:lvl w:ilvl="6" w:tplc="FFFFFFFF">
      <w:numFmt w:val="bullet"/>
      <w:lvlText w:val="•"/>
      <w:lvlJc w:val="left"/>
      <w:pPr>
        <w:ind w:left="2619" w:hanging="360"/>
      </w:pPr>
      <w:rPr>
        <w:rFonts w:hint="default"/>
        <w:lang w:val="en-US" w:eastAsia="en-US" w:bidi="ar-SA"/>
      </w:rPr>
    </w:lvl>
    <w:lvl w:ilvl="7" w:tplc="FFFFFFFF">
      <w:numFmt w:val="bullet"/>
      <w:lvlText w:val="•"/>
      <w:lvlJc w:val="left"/>
      <w:pPr>
        <w:ind w:left="2959" w:hanging="360"/>
      </w:pPr>
      <w:rPr>
        <w:rFonts w:hint="default"/>
        <w:lang w:val="en-US" w:eastAsia="en-US" w:bidi="ar-SA"/>
      </w:rPr>
    </w:lvl>
    <w:lvl w:ilvl="8" w:tplc="FFFFFFFF">
      <w:numFmt w:val="bullet"/>
      <w:lvlText w:val="•"/>
      <w:lvlJc w:val="left"/>
      <w:pPr>
        <w:ind w:left="3299" w:hanging="360"/>
      </w:pPr>
      <w:rPr>
        <w:rFonts w:hint="default"/>
        <w:lang w:val="en-US" w:eastAsia="en-US" w:bidi="ar-SA"/>
      </w:rPr>
    </w:lvl>
  </w:abstractNum>
  <w:abstractNum w:abstractNumId="27" w15:restartNumberingAfterBreak="0">
    <w:nsid w:val="676F63D6"/>
    <w:multiLevelType w:val="hybridMultilevel"/>
    <w:tmpl w:val="AB0676C0"/>
    <w:lvl w:ilvl="0" w:tplc="FFFFFFFF">
      <w:start w:val="1"/>
      <w:numFmt w:val="lowerLetter"/>
      <w:lvlText w:val="%1)"/>
      <w:lvlJc w:val="left"/>
      <w:pPr>
        <w:ind w:left="690" w:hanging="360"/>
      </w:pPr>
      <w:rPr>
        <w:rFonts w:ascii="Georgia" w:eastAsia="Georgia" w:hAnsi="Georgia" w:cs="Georgia" w:hint="default"/>
        <w:b w:val="0"/>
        <w:bCs w:val="0"/>
        <w:i w:val="0"/>
        <w:iCs w:val="0"/>
        <w:spacing w:val="-1"/>
        <w:w w:val="100"/>
        <w:sz w:val="22"/>
        <w:szCs w:val="22"/>
        <w:lang w:val="en-US" w:eastAsia="en-US" w:bidi="ar-SA"/>
      </w:rPr>
    </w:lvl>
    <w:lvl w:ilvl="1" w:tplc="04090019" w:tentative="1">
      <w:start w:val="1"/>
      <w:numFmt w:val="lowerLetter"/>
      <w:lvlText w:val="%2."/>
      <w:lvlJc w:val="left"/>
      <w:pPr>
        <w:ind w:left="1552" w:hanging="360"/>
      </w:pPr>
    </w:lvl>
    <w:lvl w:ilvl="2" w:tplc="0409001B" w:tentative="1">
      <w:start w:val="1"/>
      <w:numFmt w:val="lowerRoman"/>
      <w:lvlText w:val="%3."/>
      <w:lvlJc w:val="right"/>
      <w:pPr>
        <w:ind w:left="2272" w:hanging="180"/>
      </w:pPr>
    </w:lvl>
    <w:lvl w:ilvl="3" w:tplc="0409000F" w:tentative="1">
      <w:start w:val="1"/>
      <w:numFmt w:val="decimal"/>
      <w:lvlText w:val="%4."/>
      <w:lvlJc w:val="left"/>
      <w:pPr>
        <w:ind w:left="2992" w:hanging="360"/>
      </w:pPr>
    </w:lvl>
    <w:lvl w:ilvl="4" w:tplc="04090019" w:tentative="1">
      <w:start w:val="1"/>
      <w:numFmt w:val="lowerLetter"/>
      <w:lvlText w:val="%5."/>
      <w:lvlJc w:val="left"/>
      <w:pPr>
        <w:ind w:left="3712" w:hanging="360"/>
      </w:pPr>
    </w:lvl>
    <w:lvl w:ilvl="5" w:tplc="0409001B" w:tentative="1">
      <w:start w:val="1"/>
      <w:numFmt w:val="lowerRoman"/>
      <w:lvlText w:val="%6."/>
      <w:lvlJc w:val="right"/>
      <w:pPr>
        <w:ind w:left="4432" w:hanging="180"/>
      </w:pPr>
    </w:lvl>
    <w:lvl w:ilvl="6" w:tplc="0409000F" w:tentative="1">
      <w:start w:val="1"/>
      <w:numFmt w:val="decimal"/>
      <w:lvlText w:val="%7."/>
      <w:lvlJc w:val="left"/>
      <w:pPr>
        <w:ind w:left="5152" w:hanging="360"/>
      </w:pPr>
    </w:lvl>
    <w:lvl w:ilvl="7" w:tplc="04090019" w:tentative="1">
      <w:start w:val="1"/>
      <w:numFmt w:val="lowerLetter"/>
      <w:lvlText w:val="%8."/>
      <w:lvlJc w:val="left"/>
      <w:pPr>
        <w:ind w:left="5872" w:hanging="360"/>
      </w:pPr>
    </w:lvl>
    <w:lvl w:ilvl="8" w:tplc="0409001B" w:tentative="1">
      <w:start w:val="1"/>
      <w:numFmt w:val="lowerRoman"/>
      <w:lvlText w:val="%9."/>
      <w:lvlJc w:val="right"/>
      <w:pPr>
        <w:ind w:left="6592" w:hanging="180"/>
      </w:pPr>
    </w:lvl>
  </w:abstractNum>
  <w:abstractNum w:abstractNumId="28" w15:restartNumberingAfterBreak="0">
    <w:nsid w:val="75674593"/>
    <w:multiLevelType w:val="hybridMultilevel"/>
    <w:tmpl w:val="1492717C"/>
    <w:lvl w:ilvl="0" w:tplc="FFFFFFFF">
      <w:start w:val="1"/>
      <w:numFmt w:val="lowerLetter"/>
      <w:lvlText w:val="%1)"/>
      <w:lvlJc w:val="left"/>
      <w:pPr>
        <w:ind w:left="563" w:hanging="363"/>
      </w:pPr>
      <w:rPr>
        <w:rFonts w:ascii="Georgia" w:eastAsia="Georgia" w:hAnsi="Georgia" w:cs="Georgia" w:hint="default"/>
        <w:b w:val="0"/>
        <w:bCs w:val="0"/>
        <w:i w:val="0"/>
        <w:iCs w:val="0"/>
        <w:spacing w:val="-1"/>
        <w:w w:val="100"/>
        <w:sz w:val="22"/>
        <w:szCs w:val="22"/>
        <w:lang w:val="en-US" w:eastAsia="en-US" w:bidi="ar-SA"/>
      </w:rPr>
    </w:lvl>
    <w:lvl w:ilvl="1" w:tplc="FFFFFFFF">
      <w:numFmt w:val="bullet"/>
      <w:lvlText w:val="•"/>
      <w:lvlJc w:val="left"/>
      <w:pPr>
        <w:ind w:left="901" w:hanging="363"/>
      </w:pPr>
      <w:rPr>
        <w:rFonts w:hint="default"/>
        <w:lang w:val="en-US" w:eastAsia="en-US" w:bidi="ar-SA"/>
      </w:rPr>
    </w:lvl>
    <w:lvl w:ilvl="2" w:tplc="FFFFFFFF">
      <w:numFmt w:val="bullet"/>
      <w:lvlText w:val="•"/>
      <w:lvlJc w:val="left"/>
      <w:pPr>
        <w:ind w:left="1243" w:hanging="363"/>
      </w:pPr>
      <w:rPr>
        <w:rFonts w:hint="default"/>
        <w:lang w:val="en-US" w:eastAsia="en-US" w:bidi="ar-SA"/>
      </w:rPr>
    </w:lvl>
    <w:lvl w:ilvl="3" w:tplc="FFFFFFFF">
      <w:numFmt w:val="bullet"/>
      <w:lvlText w:val="•"/>
      <w:lvlJc w:val="left"/>
      <w:pPr>
        <w:ind w:left="1585" w:hanging="363"/>
      </w:pPr>
      <w:rPr>
        <w:rFonts w:hint="default"/>
        <w:lang w:val="en-US" w:eastAsia="en-US" w:bidi="ar-SA"/>
      </w:rPr>
    </w:lvl>
    <w:lvl w:ilvl="4" w:tplc="FFFFFFFF">
      <w:numFmt w:val="bullet"/>
      <w:lvlText w:val="•"/>
      <w:lvlJc w:val="left"/>
      <w:pPr>
        <w:ind w:left="1927" w:hanging="363"/>
      </w:pPr>
      <w:rPr>
        <w:rFonts w:hint="default"/>
        <w:lang w:val="en-US" w:eastAsia="en-US" w:bidi="ar-SA"/>
      </w:rPr>
    </w:lvl>
    <w:lvl w:ilvl="5" w:tplc="FFFFFFFF">
      <w:numFmt w:val="bullet"/>
      <w:lvlText w:val="•"/>
      <w:lvlJc w:val="left"/>
      <w:pPr>
        <w:ind w:left="2269" w:hanging="363"/>
      </w:pPr>
      <w:rPr>
        <w:rFonts w:hint="default"/>
        <w:lang w:val="en-US" w:eastAsia="en-US" w:bidi="ar-SA"/>
      </w:rPr>
    </w:lvl>
    <w:lvl w:ilvl="6" w:tplc="FFFFFFFF">
      <w:numFmt w:val="bullet"/>
      <w:lvlText w:val="•"/>
      <w:lvlJc w:val="left"/>
      <w:pPr>
        <w:ind w:left="2611" w:hanging="363"/>
      </w:pPr>
      <w:rPr>
        <w:rFonts w:hint="default"/>
        <w:lang w:val="en-US" w:eastAsia="en-US" w:bidi="ar-SA"/>
      </w:rPr>
    </w:lvl>
    <w:lvl w:ilvl="7" w:tplc="FFFFFFFF">
      <w:numFmt w:val="bullet"/>
      <w:lvlText w:val="•"/>
      <w:lvlJc w:val="left"/>
      <w:pPr>
        <w:ind w:left="2953" w:hanging="363"/>
      </w:pPr>
      <w:rPr>
        <w:rFonts w:hint="default"/>
        <w:lang w:val="en-US" w:eastAsia="en-US" w:bidi="ar-SA"/>
      </w:rPr>
    </w:lvl>
    <w:lvl w:ilvl="8" w:tplc="FFFFFFFF">
      <w:numFmt w:val="bullet"/>
      <w:lvlText w:val="•"/>
      <w:lvlJc w:val="left"/>
      <w:pPr>
        <w:ind w:left="3295" w:hanging="363"/>
      </w:pPr>
      <w:rPr>
        <w:rFonts w:hint="default"/>
        <w:lang w:val="en-US" w:eastAsia="en-US" w:bidi="ar-SA"/>
      </w:rPr>
    </w:lvl>
  </w:abstractNum>
  <w:abstractNum w:abstractNumId="29" w15:restartNumberingAfterBreak="0">
    <w:nsid w:val="7EEF67BB"/>
    <w:multiLevelType w:val="hybridMultilevel"/>
    <w:tmpl w:val="8BF0F680"/>
    <w:lvl w:ilvl="0" w:tplc="31FCE41C">
      <w:start w:val="1"/>
      <w:numFmt w:val="upperLetter"/>
      <w:lvlText w:val="%1)"/>
      <w:lvlJc w:val="left"/>
      <w:pPr>
        <w:ind w:left="472" w:hanging="360"/>
      </w:pPr>
      <w:rPr>
        <w:rFonts w:hint="default"/>
      </w:rPr>
    </w:lvl>
    <w:lvl w:ilvl="1" w:tplc="04090019" w:tentative="1">
      <w:start w:val="1"/>
      <w:numFmt w:val="lowerLetter"/>
      <w:lvlText w:val="%2."/>
      <w:lvlJc w:val="left"/>
      <w:pPr>
        <w:ind w:left="1192" w:hanging="360"/>
      </w:pPr>
    </w:lvl>
    <w:lvl w:ilvl="2" w:tplc="0409001B" w:tentative="1">
      <w:start w:val="1"/>
      <w:numFmt w:val="lowerRoman"/>
      <w:lvlText w:val="%3."/>
      <w:lvlJc w:val="right"/>
      <w:pPr>
        <w:ind w:left="1912" w:hanging="180"/>
      </w:pPr>
    </w:lvl>
    <w:lvl w:ilvl="3" w:tplc="0409000F" w:tentative="1">
      <w:start w:val="1"/>
      <w:numFmt w:val="decimal"/>
      <w:lvlText w:val="%4."/>
      <w:lvlJc w:val="left"/>
      <w:pPr>
        <w:ind w:left="2632" w:hanging="360"/>
      </w:pPr>
    </w:lvl>
    <w:lvl w:ilvl="4" w:tplc="04090019" w:tentative="1">
      <w:start w:val="1"/>
      <w:numFmt w:val="lowerLetter"/>
      <w:lvlText w:val="%5."/>
      <w:lvlJc w:val="left"/>
      <w:pPr>
        <w:ind w:left="3352" w:hanging="360"/>
      </w:pPr>
    </w:lvl>
    <w:lvl w:ilvl="5" w:tplc="0409001B" w:tentative="1">
      <w:start w:val="1"/>
      <w:numFmt w:val="lowerRoman"/>
      <w:lvlText w:val="%6."/>
      <w:lvlJc w:val="right"/>
      <w:pPr>
        <w:ind w:left="4072" w:hanging="180"/>
      </w:pPr>
    </w:lvl>
    <w:lvl w:ilvl="6" w:tplc="0409000F" w:tentative="1">
      <w:start w:val="1"/>
      <w:numFmt w:val="decimal"/>
      <w:lvlText w:val="%7."/>
      <w:lvlJc w:val="left"/>
      <w:pPr>
        <w:ind w:left="4792" w:hanging="360"/>
      </w:pPr>
    </w:lvl>
    <w:lvl w:ilvl="7" w:tplc="04090019" w:tentative="1">
      <w:start w:val="1"/>
      <w:numFmt w:val="lowerLetter"/>
      <w:lvlText w:val="%8."/>
      <w:lvlJc w:val="left"/>
      <w:pPr>
        <w:ind w:left="5512" w:hanging="360"/>
      </w:pPr>
    </w:lvl>
    <w:lvl w:ilvl="8" w:tplc="0409001B" w:tentative="1">
      <w:start w:val="1"/>
      <w:numFmt w:val="lowerRoman"/>
      <w:lvlText w:val="%9."/>
      <w:lvlJc w:val="right"/>
      <w:pPr>
        <w:ind w:left="6232" w:hanging="180"/>
      </w:pPr>
    </w:lvl>
  </w:abstractNum>
  <w:abstractNum w:abstractNumId="30" w15:restartNumberingAfterBreak="0">
    <w:nsid w:val="7F535E92"/>
    <w:multiLevelType w:val="hybridMultilevel"/>
    <w:tmpl w:val="8D6E3CD8"/>
    <w:lvl w:ilvl="0" w:tplc="7ABAD566">
      <w:start w:val="1"/>
      <w:numFmt w:val="lowerLetter"/>
      <w:lvlText w:val="%1)"/>
      <w:lvlJc w:val="left"/>
      <w:pPr>
        <w:ind w:left="566" w:hanging="348"/>
      </w:pPr>
      <w:rPr>
        <w:rFonts w:ascii="Georgia" w:eastAsia="Georgia" w:hAnsi="Georgia" w:cs="Georgia" w:hint="default"/>
        <w:b w:val="0"/>
        <w:bCs w:val="0"/>
        <w:i w:val="0"/>
        <w:iCs w:val="0"/>
        <w:spacing w:val="-1"/>
        <w:w w:val="100"/>
        <w:sz w:val="22"/>
        <w:szCs w:val="22"/>
        <w:lang w:val="en-US" w:eastAsia="en-US" w:bidi="ar-SA"/>
      </w:rPr>
    </w:lvl>
    <w:lvl w:ilvl="1" w:tplc="6756C4FC">
      <w:numFmt w:val="bullet"/>
      <w:lvlText w:val="•"/>
      <w:lvlJc w:val="left"/>
      <w:pPr>
        <w:ind w:left="901" w:hanging="348"/>
      </w:pPr>
      <w:rPr>
        <w:rFonts w:hint="default"/>
        <w:lang w:val="en-US" w:eastAsia="en-US" w:bidi="ar-SA"/>
      </w:rPr>
    </w:lvl>
    <w:lvl w:ilvl="2" w:tplc="8E70EEF2">
      <w:numFmt w:val="bullet"/>
      <w:lvlText w:val="•"/>
      <w:lvlJc w:val="left"/>
      <w:pPr>
        <w:ind w:left="1243" w:hanging="348"/>
      </w:pPr>
      <w:rPr>
        <w:rFonts w:hint="default"/>
        <w:lang w:val="en-US" w:eastAsia="en-US" w:bidi="ar-SA"/>
      </w:rPr>
    </w:lvl>
    <w:lvl w:ilvl="3" w:tplc="3B1AA28A">
      <w:numFmt w:val="bullet"/>
      <w:lvlText w:val="•"/>
      <w:lvlJc w:val="left"/>
      <w:pPr>
        <w:ind w:left="1585" w:hanging="348"/>
      </w:pPr>
      <w:rPr>
        <w:rFonts w:hint="default"/>
        <w:lang w:val="en-US" w:eastAsia="en-US" w:bidi="ar-SA"/>
      </w:rPr>
    </w:lvl>
    <w:lvl w:ilvl="4" w:tplc="0D70CEC2">
      <w:numFmt w:val="bullet"/>
      <w:lvlText w:val="•"/>
      <w:lvlJc w:val="left"/>
      <w:pPr>
        <w:ind w:left="1927" w:hanging="348"/>
      </w:pPr>
      <w:rPr>
        <w:rFonts w:hint="default"/>
        <w:lang w:val="en-US" w:eastAsia="en-US" w:bidi="ar-SA"/>
      </w:rPr>
    </w:lvl>
    <w:lvl w:ilvl="5" w:tplc="97D432DE">
      <w:numFmt w:val="bullet"/>
      <w:lvlText w:val="•"/>
      <w:lvlJc w:val="left"/>
      <w:pPr>
        <w:ind w:left="2269" w:hanging="348"/>
      </w:pPr>
      <w:rPr>
        <w:rFonts w:hint="default"/>
        <w:lang w:val="en-US" w:eastAsia="en-US" w:bidi="ar-SA"/>
      </w:rPr>
    </w:lvl>
    <w:lvl w:ilvl="6" w:tplc="C7941396">
      <w:numFmt w:val="bullet"/>
      <w:lvlText w:val="•"/>
      <w:lvlJc w:val="left"/>
      <w:pPr>
        <w:ind w:left="2611" w:hanging="348"/>
      </w:pPr>
      <w:rPr>
        <w:rFonts w:hint="default"/>
        <w:lang w:val="en-US" w:eastAsia="en-US" w:bidi="ar-SA"/>
      </w:rPr>
    </w:lvl>
    <w:lvl w:ilvl="7" w:tplc="E326DC10">
      <w:numFmt w:val="bullet"/>
      <w:lvlText w:val="•"/>
      <w:lvlJc w:val="left"/>
      <w:pPr>
        <w:ind w:left="2953" w:hanging="348"/>
      </w:pPr>
      <w:rPr>
        <w:rFonts w:hint="default"/>
        <w:lang w:val="en-US" w:eastAsia="en-US" w:bidi="ar-SA"/>
      </w:rPr>
    </w:lvl>
    <w:lvl w:ilvl="8" w:tplc="007CEE1E">
      <w:numFmt w:val="bullet"/>
      <w:lvlText w:val="•"/>
      <w:lvlJc w:val="left"/>
      <w:pPr>
        <w:ind w:left="3295" w:hanging="348"/>
      </w:pPr>
      <w:rPr>
        <w:rFonts w:hint="default"/>
        <w:lang w:val="en-US" w:eastAsia="en-US" w:bidi="ar-SA"/>
      </w:rPr>
    </w:lvl>
  </w:abstractNum>
  <w:num w:numId="1" w16cid:durableId="2080245935">
    <w:abstractNumId w:val="7"/>
  </w:num>
  <w:num w:numId="2" w16cid:durableId="1459640262">
    <w:abstractNumId w:val="11"/>
  </w:num>
  <w:num w:numId="3" w16cid:durableId="2144811430">
    <w:abstractNumId w:val="4"/>
  </w:num>
  <w:num w:numId="4" w16cid:durableId="1705599389">
    <w:abstractNumId w:val="0"/>
  </w:num>
  <w:num w:numId="5" w16cid:durableId="1301958800">
    <w:abstractNumId w:val="6"/>
  </w:num>
  <w:num w:numId="6" w16cid:durableId="1799836761">
    <w:abstractNumId w:val="24"/>
  </w:num>
  <w:num w:numId="7" w16cid:durableId="53477495">
    <w:abstractNumId w:val="5"/>
  </w:num>
  <w:num w:numId="8" w16cid:durableId="1846550378">
    <w:abstractNumId w:val="30"/>
  </w:num>
  <w:num w:numId="9" w16cid:durableId="2092851619">
    <w:abstractNumId w:val="17"/>
  </w:num>
  <w:num w:numId="10" w16cid:durableId="1715814784">
    <w:abstractNumId w:val="3"/>
  </w:num>
  <w:num w:numId="11" w16cid:durableId="1937517925">
    <w:abstractNumId w:val="8"/>
  </w:num>
  <w:num w:numId="12" w16cid:durableId="1393187901">
    <w:abstractNumId w:val="19"/>
  </w:num>
  <w:num w:numId="13" w16cid:durableId="1729456330">
    <w:abstractNumId w:val="9"/>
  </w:num>
  <w:num w:numId="14" w16cid:durableId="1178959597">
    <w:abstractNumId w:val="18"/>
  </w:num>
  <w:num w:numId="15" w16cid:durableId="717242422">
    <w:abstractNumId w:val="21"/>
  </w:num>
  <w:num w:numId="16" w16cid:durableId="1339311160">
    <w:abstractNumId w:val="28"/>
  </w:num>
  <w:num w:numId="17" w16cid:durableId="256521421">
    <w:abstractNumId w:val="20"/>
  </w:num>
  <w:num w:numId="18" w16cid:durableId="932972962">
    <w:abstractNumId w:val="16"/>
  </w:num>
  <w:num w:numId="19" w16cid:durableId="1032337987">
    <w:abstractNumId w:val="27"/>
  </w:num>
  <w:num w:numId="20" w16cid:durableId="1953172110">
    <w:abstractNumId w:val="29"/>
  </w:num>
  <w:num w:numId="21" w16cid:durableId="392897973">
    <w:abstractNumId w:val="14"/>
  </w:num>
  <w:num w:numId="22" w16cid:durableId="727604910">
    <w:abstractNumId w:val="13"/>
  </w:num>
  <w:num w:numId="23" w16cid:durableId="1227491253">
    <w:abstractNumId w:val="1"/>
  </w:num>
  <w:num w:numId="24" w16cid:durableId="597248986">
    <w:abstractNumId w:val="23"/>
  </w:num>
  <w:num w:numId="25" w16cid:durableId="2089383182">
    <w:abstractNumId w:val="12"/>
  </w:num>
  <w:num w:numId="26" w16cid:durableId="1509368630">
    <w:abstractNumId w:val="10"/>
  </w:num>
  <w:num w:numId="27" w16cid:durableId="1947224453">
    <w:abstractNumId w:val="22"/>
  </w:num>
  <w:num w:numId="28" w16cid:durableId="1136071679">
    <w:abstractNumId w:val="2"/>
  </w:num>
  <w:num w:numId="29" w16cid:durableId="795148653">
    <w:abstractNumId w:val="15"/>
  </w:num>
  <w:num w:numId="30" w16cid:durableId="1911381205">
    <w:abstractNumId w:val="26"/>
  </w:num>
  <w:num w:numId="31" w16cid:durableId="1986621009">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ownson, Katherine - FS, MD">
    <w15:presenceInfo w15:providerId="AD" w15:userId="S::Katherine.Brownson@usda.gov::37c7e160-4347-49df-9ca0-2edec11dd2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drawingGridHorizontalSpacing w:val="110"/>
  <w:displayHorizontalDrawingGridEvery w:val="2"/>
  <w:characterSpacingControl w:val="doNotCompress"/>
  <w:hdrShapeDefaults>
    <o:shapedefaults v:ext="edit" spidmax="2063"/>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97B4E"/>
    <w:rsid w:val="00052E9A"/>
    <w:rsid w:val="0005644E"/>
    <w:rsid w:val="00057EC0"/>
    <w:rsid w:val="00065508"/>
    <w:rsid w:val="000808F8"/>
    <w:rsid w:val="00106EAA"/>
    <w:rsid w:val="001500A1"/>
    <w:rsid w:val="001809D2"/>
    <w:rsid w:val="00185065"/>
    <w:rsid w:val="001930A9"/>
    <w:rsid w:val="00197BF0"/>
    <w:rsid w:val="002467BA"/>
    <w:rsid w:val="002545D8"/>
    <w:rsid w:val="003A3AB7"/>
    <w:rsid w:val="00404983"/>
    <w:rsid w:val="004129EE"/>
    <w:rsid w:val="00421D43"/>
    <w:rsid w:val="00480531"/>
    <w:rsid w:val="004D4840"/>
    <w:rsid w:val="005073C1"/>
    <w:rsid w:val="005C75E1"/>
    <w:rsid w:val="0060778F"/>
    <w:rsid w:val="00682AE7"/>
    <w:rsid w:val="006D7C69"/>
    <w:rsid w:val="00702094"/>
    <w:rsid w:val="00725071"/>
    <w:rsid w:val="00733E87"/>
    <w:rsid w:val="008F0284"/>
    <w:rsid w:val="00A11A9C"/>
    <w:rsid w:val="00A26AA3"/>
    <w:rsid w:val="00A81060"/>
    <w:rsid w:val="00AB5769"/>
    <w:rsid w:val="00B547CD"/>
    <w:rsid w:val="00B97B4E"/>
    <w:rsid w:val="00BD2373"/>
    <w:rsid w:val="00C50DCC"/>
    <w:rsid w:val="00C64524"/>
    <w:rsid w:val="00CB3856"/>
    <w:rsid w:val="00D81110"/>
    <w:rsid w:val="00E72F16"/>
    <w:rsid w:val="00EA6CD1"/>
    <w:rsid w:val="00ED2128"/>
    <w:rsid w:val="00F015C3"/>
    <w:rsid w:val="00F064D8"/>
    <w:rsid w:val="00F47902"/>
    <w:rsid w:val="00F92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2"/>
    </o:shapelayout>
  </w:shapeDefaults>
  <w:decimalSymbol w:val="."/>
  <w:listSeparator w:val=","/>
  <w14:docId w14:val="73F5B519"/>
  <w15:docId w15:val="{821315CB-C015-43CF-A60E-B3679458A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eorgia" w:eastAsia="Georgia" w:hAnsi="Georgia" w:cs="Georg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6"/>
    </w:pPr>
    <w:rPr>
      <w:sz w:val="24"/>
      <w:szCs w:val="24"/>
    </w:rPr>
  </w:style>
  <w:style w:type="paragraph" w:styleId="Title">
    <w:name w:val="Title"/>
    <w:basedOn w:val="Normal"/>
    <w:uiPriority w:val="10"/>
    <w:qFormat/>
    <w:pPr>
      <w:spacing w:before="291"/>
      <w:ind w:left="180"/>
    </w:pPr>
    <w:rPr>
      <w:sz w:val="40"/>
      <w:szCs w:val="4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2"/>
    </w:pPr>
  </w:style>
  <w:style w:type="paragraph" w:styleId="Header">
    <w:name w:val="header"/>
    <w:basedOn w:val="Normal"/>
    <w:link w:val="HeaderChar"/>
    <w:uiPriority w:val="99"/>
    <w:unhideWhenUsed/>
    <w:rsid w:val="00EA6CD1"/>
    <w:pPr>
      <w:tabs>
        <w:tab w:val="center" w:pos="4680"/>
        <w:tab w:val="right" w:pos="9360"/>
      </w:tabs>
    </w:pPr>
  </w:style>
  <w:style w:type="character" w:customStyle="1" w:styleId="HeaderChar">
    <w:name w:val="Header Char"/>
    <w:basedOn w:val="DefaultParagraphFont"/>
    <w:link w:val="Header"/>
    <w:uiPriority w:val="99"/>
    <w:rsid w:val="00EA6CD1"/>
    <w:rPr>
      <w:rFonts w:ascii="Georgia" w:eastAsia="Georgia" w:hAnsi="Georgia" w:cs="Georgia"/>
    </w:rPr>
  </w:style>
  <w:style w:type="paragraph" w:styleId="Footer">
    <w:name w:val="footer"/>
    <w:basedOn w:val="Normal"/>
    <w:link w:val="FooterChar"/>
    <w:uiPriority w:val="99"/>
    <w:unhideWhenUsed/>
    <w:rsid w:val="00EA6CD1"/>
    <w:pPr>
      <w:tabs>
        <w:tab w:val="center" w:pos="4680"/>
        <w:tab w:val="right" w:pos="9360"/>
      </w:tabs>
    </w:pPr>
  </w:style>
  <w:style w:type="character" w:customStyle="1" w:styleId="FooterChar">
    <w:name w:val="Footer Char"/>
    <w:basedOn w:val="DefaultParagraphFont"/>
    <w:link w:val="Footer"/>
    <w:uiPriority w:val="99"/>
    <w:rsid w:val="00EA6CD1"/>
    <w:rPr>
      <w:rFonts w:ascii="Georgia" w:eastAsia="Georgia" w:hAnsi="Georgia" w:cs="Georgia"/>
    </w:rPr>
  </w:style>
  <w:style w:type="paragraph" w:styleId="Revision">
    <w:name w:val="Revision"/>
    <w:hidden/>
    <w:uiPriority w:val="99"/>
    <w:semiHidden/>
    <w:rsid w:val="00CB3856"/>
    <w:pPr>
      <w:widowControl/>
      <w:autoSpaceDE/>
      <w:autoSpaceDN/>
    </w:pPr>
    <w:rPr>
      <w:rFonts w:ascii="Georgia" w:eastAsia="Georgia" w:hAnsi="Georgia" w:cs="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chesapeakebay.net/decisions/srs-gui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1930</Words>
  <Characters>11001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 Smedinghoff</dc:creator>
  <cp:lastModifiedBy>Brownson, Katherine - FS, MD</cp:lastModifiedBy>
  <cp:revision>4</cp:revision>
  <dcterms:created xsi:type="dcterms:W3CDTF">2023-03-30T14:13:00Z</dcterms:created>
  <dcterms:modified xsi:type="dcterms:W3CDTF">2023-03-30T14:41:00Z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2022-10-27T00:00:00Z</vt:filetime>
  </property>
  <property fmtid="{D5CDD505-2E9C-101B-9397-08002B2CF9AE}" pid="3" name="Creator">
    <vt:lpwstr>Acrobat PDFMaker 22 for Word</vt:lpwstr>
  </property>
  <property fmtid="{D5CDD505-2E9C-101B-9397-08002B2CF9AE}" pid="4" name="LastSaved">
    <vt:filetime>2022-11-15T00:00:00Z</vt:filetime>
  </property>
  <property fmtid="{D5CDD505-2E9C-101B-9397-08002B2CF9AE}" pid="5" name="Producer">
    <vt:lpwstr>Adobe PDF Library 22.3.39</vt:lpwstr>
  </property>
  <property fmtid="{D5CDD505-2E9C-101B-9397-08002B2CF9AE}" pid="6" name="SourceModified">
    <vt:lpwstr/>
  </property>
</Properties>
</file>