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91E35" w14:textId="77777777" w:rsidR="00AE054F" w:rsidRDefault="00AE054F" w:rsidP="00763716">
      <w:pPr>
        <w:spacing w:after="0"/>
        <w:jc w:val="center"/>
        <w:rPr>
          <w:b/>
          <w:sz w:val="24"/>
          <w:szCs w:val="24"/>
        </w:rPr>
      </w:pPr>
    </w:p>
    <w:p w14:paraId="71DC7C47" w14:textId="7127B9A2" w:rsidR="00B9349F" w:rsidRDefault="00B9349F" w:rsidP="00763716">
      <w:pPr>
        <w:spacing w:after="0"/>
        <w:jc w:val="center"/>
        <w:rPr>
          <w:b/>
          <w:sz w:val="28"/>
          <w:szCs w:val="24"/>
        </w:rPr>
      </w:pPr>
      <w:r>
        <w:rPr>
          <w:b/>
          <w:sz w:val="28"/>
          <w:szCs w:val="24"/>
        </w:rPr>
        <w:t>Chesapeake Bay Program</w:t>
      </w:r>
    </w:p>
    <w:p w14:paraId="7CA55752" w14:textId="462654C5" w:rsidR="0039449C" w:rsidRPr="00B11D5D" w:rsidRDefault="00D45219" w:rsidP="00763716">
      <w:pPr>
        <w:spacing w:after="0"/>
        <w:jc w:val="center"/>
        <w:rPr>
          <w:b/>
          <w:sz w:val="28"/>
          <w:szCs w:val="24"/>
        </w:rPr>
      </w:pPr>
      <w:r>
        <w:rPr>
          <w:b/>
          <w:sz w:val="28"/>
          <w:szCs w:val="24"/>
        </w:rPr>
        <w:t>Budget and Finance Workgroup</w:t>
      </w:r>
    </w:p>
    <w:p w14:paraId="7ACF64FF" w14:textId="56AB8C8F" w:rsidR="00CE2E80" w:rsidRDefault="00697014" w:rsidP="00763716">
      <w:pPr>
        <w:spacing w:after="0"/>
        <w:jc w:val="center"/>
        <w:rPr>
          <w:b/>
          <w:sz w:val="24"/>
          <w:szCs w:val="24"/>
        </w:rPr>
      </w:pPr>
      <w:r>
        <w:rPr>
          <w:b/>
          <w:sz w:val="24"/>
          <w:szCs w:val="24"/>
        </w:rPr>
        <w:t>20</w:t>
      </w:r>
      <w:r w:rsidR="001E04D8">
        <w:rPr>
          <w:b/>
          <w:sz w:val="24"/>
          <w:szCs w:val="24"/>
        </w:rPr>
        <w:t>2</w:t>
      </w:r>
      <w:ins w:id="0" w:author="Allen, Greg" w:date="2023-11-22T13:58:00Z">
        <w:r w:rsidR="006107EC">
          <w:rPr>
            <w:b/>
            <w:sz w:val="24"/>
            <w:szCs w:val="24"/>
          </w:rPr>
          <w:t>4</w:t>
        </w:r>
      </w:ins>
      <w:del w:id="1" w:author="Allen, Greg" w:date="2023-11-22T13:58:00Z">
        <w:r w:rsidR="009C084C" w:rsidDel="006107EC">
          <w:rPr>
            <w:b/>
            <w:sz w:val="24"/>
            <w:szCs w:val="24"/>
          </w:rPr>
          <w:delText>3</w:delText>
        </w:r>
      </w:del>
      <w:r>
        <w:rPr>
          <w:b/>
          <w:sz w:val="24"/>
          <w:szCs w:val="24"/>
        </w:rPr>
        <w:t xml:space="preserve"> </w:t>
      </w:r>
      <w:r w:rsidRPr="00697014">
        <w:rPr>
          <w:b/>
          <w:color w:val="FF0000"/>
          <w:sz w:val="24"/>
          <w:szCs w:val="24"/>
        </w:rPr>
        <w:t>DRAFT</w:t>
      </w:r>
      <w:r w:rsidR="00AE054F">
        <w:rPr>
          <w:b/>
          <w:sz w:val="24"/>
          <w:szCs w:val="24"/>
        </w:rPr>
        <w:t xml:space="preserve"> </w:t>
      </w:r>
      <w:r w:rsidR="00810607">
        <w:rPr>
          <w:b/>
          <w:sz w:val="24"/>
          <w:szCs w:val="24"/>
        </w:rPr>
        <w:t>Work Plan</w:t>
      </w:r>
    </w:p>
    <w:p w14:paraId="438432AD" w14:textId="7B500E85" w:rsidR="0039449C" w:rsidRDefault="0039449C" w:rsidP="00AE054F">
      <w:pPr>
        <w:spacing w:after="0"/>
        <w:rPr>
          <w:b/>
          <w:sz w:val="24"/>
          <w:szCs w:val="24"/>
        </w:rPr>
      </w:pPr>
    </w:p>
    <w:p w14:paraId="07A070F8" w14:textId="42B3C0D9" w:rsidR="00C44F5C" w:rsidRDefault="00446EE3" w:rsidP="006A29AE">
      <w:pPr>
        <w:spacing w:after="0"/>
        <w:rPr>
          <w:sz w:val="24"/>
          <w:szCs w:val="24"/>
        </w:rPr>
      </w:pPr>
      <w:r w:rsidRPr="00446EE3">
        <w:rPr>
          <w:b/>
          <w:sz w:val="24"/>
          <w:szCs w:val="24"/>
        </w:rPr>
        <w:t>Vision Statement</w:t>
      </w:r>
      <w:r w:rsidR="00C44F5C" w:rsidRPr="00446EE3">
        <w:rPr>
          <w:b/>
          <w:sz w:val="24"/>
          <w:szCs w:val="24"/>
        </w:rPr>
        <w:t>:</w:t>
      </w:r>
      <w:r w:rsidR="00C44F5C" w:rsidRPr="00446EE3">
        <w:rPr>
          <w:sz w:val="24"/>
          <w:szCs w:val="24"/>
        </w:rPr>
        <w:t xml:space="preserve"> </w:t>
      </w:r>
      <w:r w:rsidR="00D45219">
        <w:rPr>
          <w:sz w:val="24"/>
          <w:szCs w:val="24"/>
        </w:rPr>
        <w:t>[</w:t>
      </w:r>
      <w:r w:rsidR="00D45219" w:rsidRPr="00D45219">
        <w:rPr>
          <w:i/>
          <w:iCs/>
          <w:sz w:val="24"/>
          <w:szCs w:val="24"/>
        </w:rPr>
        <w:t>GIT 6</w:t>
      </w:r>
      <w:ins w:id="2" w:author="Allen, Greg" w:date="2023-11-22T12:04:00Z">
        <w:r w:rsidR="00386148">
          <w:rPr>
            <w:i/>
            <w:iCs/>
            <w:sz w:val="24"/>
            <w:szCs w:val="24"/>
          </w:rPr>
          <w:t xml:space="preserve"> Vision</w:t>
        </w:r>
      </w:ins>
      <w:r w:rsidR="00D45219" w:rsidRPr="00D45219">
        <w:rPr>
          <w:i/>
          <w:iCs/>
          <w:sz w:val="24"/>
          <w:szCs w:val="24"/>
        </w:rPr>
        <w:t xml:space="preserve">: </w:t>
      </w:r>
      <w:r w:rsidRPr="00D45219">
        <w:rPr>
          <w:i/>
          <w:iCs/>
          <w:sz w:val="24"/>
          <w:szCs w:val="24"/>
        </w:rPr>
        <w:t>To provide an innovative strategic framework necessary for the Chesapeake Bay Program partnership to be the watershed restoration leader by achieving the goals and outcomes of the Chesapeake Watershed Agreement.</w:t>
      </w:r>
      <w:r w:rsidR="00D45219" w:rsidRPr="00D45219">
        <w:rPr>
          <w:i/>
          <w:iCs/>
          <w:sz w:val="24"/>
          <w:szCs w:val="24"/>
        </w:rPr>
        <w:t>]</w:t>
      </w:r>
    </w:p>
    <w:p w14:paraId="22504A2C" w14:textId="03FB1840" w:rsidR="00A907E2" w:rsidRDefault="00A907E2" w:rsidP="006A29AE">
      <w:pPr>
        <w:spacing w:after="0"/>
        <w:rPr>
          <w:sz w:val="24"/>
          <w:szCs w:val="24"/>
        </w:rPr>
      </w:pPr>
    </w:p>
    <w:p w14:paraId="40B3487B" w14:textId="1995A241" w:rsidR="00EF4E84" w:rsidRPr="00506B50" w:rsidRDefault="00A907E2" w:rsidP="00EF4E84">
      <w:pPr>
        <w:spacing w:after="0"/>
        <w:rPr>
          <w:b/>
          <w:sz w:val="24"/>
          <w:szCs w:val="24"/>
        </w:rPr>
      </w:pPr>
      <w:r>
        <w:rPr>
          <w:b/>
          <w:sz w:val="24"/>
          <w:szCs w:val="24"/>
        </w:rPr>
        <w:t>Mission Statement</w:t>
      </w:r>
      <w:ins w:id="3" w:author="Allen, Greg" w:date="2023-05-25T10:51:00Z">
        <w:r w:rsidR="00C20ADE">
          <w:rPr>
            <w:b/>
            <w:sz w:val="24"/>
            <w:szCs w:val="24"/>
          </w:rPr>
          <w:t xml:space="preserve">: </w:t>
        </w:r>
      </w:ins>
      <w:ins w:id="4" w:author="Guck, Michelle" w:date="2021-07-14T14:40:00Z">
        <w:r w:rsidR="00183D38" w:rsidRPr="00183D38">
          <w:rPr>
            <w:i/>
            <w:iCs/>
            <w:sz w:val="24"/>
            <w:szCs w:val="24"/>
          </w:rPr>
          <w:t>Support the Chesapeake Bay Program (CBP) Partnership Goal Implementation Teams (GITs) in achieving the goals established in the Chesapeake Watershed Agreement by providing a platform for coordination, innovation, collaboration, and accurate reporting</w:t>
        </w:r>
      </w:ins>
      <w:ins w:id="5" w:author="Allen, Greg" w:date="2023-05-25T11:15:00Z">
        <w:r w:rsidR="00456354">
          <w:rPr>
            <w:i/>
            <w:iCs/>
            <w:sz w:val="24"/>
            <w:szCs w:val="24"/>
          </w:rPr>
          <w:t>,</w:t>
        </w:r>
      </w:ins>
      <w:ins w:id="6" w:author="Guck, Michelle" w:date="2021-07-14T14:40:00Z">
        <w:r w:rsidR="00183D38" w:rsidRPr="00183D38">
          <w:rPr>
            <w:i/>
            <w:iCs/>
            <w:sz w:val="24"/>
            <w:szCs w:val="24"/>
          </w:rPr>
          <w:t xml:space="preserve"> which </w:t>
        </w:r>
      </w:ins>
      <w:r w:rsidR="00C20ADE" w:rsidRPr="00183D38">
        <w:rPr>
          <w:i/>
          <w:iCs/>
          <w:sz w:val="24"/>
          <w:szCs w:val="24"/>
        </w:rPr>
        <w:t>addresses</w:t>
      </w:r>
      <w:ins w:id="7" w:author="Guck, Michelle" w:date="2021-07-14T14:40:00Z">
        <w:r w:rsidR="00183D38" w:rsidRPr="00183D38">
          <w:rPr>
            <w:i/>
            <w:iCs/>
            <w:sz w:val="24"/>
            <w:szCs w:val="24"/>
          </w:rPr>
          <w:t xml:space="preserve"> budgeting, funding sources, and integrated financing strategies.</w:t>
        </w:r>
      </w:ins>
    </w:p>
    <w:p w14:paraId="27B67608" w14:textId="77777777" w:rsidR="00EF4E84" w:rsidRPr="00EF4E84" w:rsidRDefault="00EF4E84" w:rsidP="00EF4E84">
      <w:pPr>
        <w:spacing w:after="0"/>
        <w:rPr>
          <w:color w:val="FF0000"/>
          <w:sz w:val="24"/>
          <w:szCs w:val="24"/>
        </w:rPr>
      </w:pPr>
    </w:p>
    <w:tbl>
      <w:tblPr>
        <w:tblStyle w:val="GridTable4-Accent5"/>
        <w:tblpPr w:leftFromText="180" w:rightFromText="180" w:vertAnchor="text" w:tblpY="1"/>
        <w:tblOverlap w:val="never"/>
        <w:tblW w:w="14485" w:type="dxa"/>
        <w:tblLook w:val="04A0" w:firstRow="1" w:lastRow="0" w:firstColumn="1" w:lastColumn="0" w:noHBand="0" w:noVBand="1"/>
      </w:tblPr>
      <w:tblGrid>
        <w:gridCol w:w="985"/>
        <w:gridCol w:w="2273"/>
        <w:gridCol w:w="7267"/>
        <w:gridCol w:w="1855"/>
        <w:gridCol w:w="2105"/>
        <w:tblGridChange w:id="8">
          <w:tblGrid>
            <w:gridCol w:w="985"/>
            <w:gridCol w:w="2733"/>
            <w:gridCol w:w="6807"/>
            <w:gridCol w:w="1855"/>
            <w:gridCol w:w="2105"/>
          </w:tblGrid>
        </w:tblGridChange>
      </w:tblGrid>
      <w:tr w:rsidR="007C53EE" w14:paraId="7115EF56" w14:textId="77777777" w:rsidTr="002C7C19">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4485" w:type="dxa"/>
            <w:gridSpan w:val="5"/>
            <w:tcBorders>
              <w:top w:val="single" w:sz="8" w:space="0" w:color="4472C4" w:themeColor="accent5"/>
            </w:tcBorders>
            <w:shd w:val="clear" w:color="auto" w:fill="0070C0"/>
            <w:vAlign w:val="center"/>
          </w:tcPr>
          <w:p w14:paraId="500BD5CD" w14:textId="62EDD90E" w:rsidR="00EF4E84" w:rsidRPr="00EF4E84" w:rsidRDefault="007C53EE" w:rsidP="002C7C19">
            <w:pPr>
              <w:spacing w:line="276" w:lineRule="auto"/>
              <w:jc w:val="center"/>
              <w:rPr>
                <w:sz w:val="28"/>
                <w:szCs w:val="28"/>
              </w:rPr>
            </w:pPr>
            <w:r w:rsidRPr="007C53EE">
              <w:rPr>
                <w:sz w:val="28"/>
                <w:szCs w:val="28"/>
              </w:rPr>
              <w:t>Work Plan Actions</w:t>
            </w:r>
          </w:p>
        </w:tc>
      </w:tr>
      <w:tr w:rsidR="00D520C2" w:rsidRPr="007C53EE" w14:paraId="043C5B32" w14:textId="77777777" w:rsidTr="00E54A55">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4485" w:type="dxa"/>
            <w:gridSpan w:val="5"/>
            <w:shd w:val="clear" w:color="auto" w:fill="9CC2E5" w:themeFill="accent1" w:themeFillTint="99"/>
          </w:tcPr>
          <w:p w14:paraId="320C42BE" w14:textId="7943555D" w:rsidR="000D2D4A" w:rsidRDefault="00D520C2" w:rsidP="002C7C19">
            <w:pPr>
              <w:pStyle w:val="NoSpacing"/>
              <w:ind w:left="2160"/>
              <w:rPr>
                <w:b w:val="0"/>
                <w:color w:val="000000" w:themeColor="text1"/>
              </w:rPr>
            </w:pPr>
            <w:r w:rsidRPr="00F4123D">
              <w:rPr>
                <w:color w:val="538135" w:themeColor="accent6" w:themeShade="BF"/>
              </w:rPr>
              <w:t>Green</w:t>
            </w:r>
            <w:r w:rsidRPr="00653E0D">
              <w:rPr>
                <w:b w:val="0"/>
              </w:rPr>
              <w:t xml:space="preserve"> </w:t>
            </w:r>
            <w:r w:rsidR="000D2D4A">
              <w:rPr>
                <w:b w:val="0"/>
                <w:color w:val="000000" w:themeColor="text1"/>
              </w:rPr>
              <w:t xml:space="preserve">- action </w:t>
            </w:r>
            <w:r w:rsidRPr="00DC7A43">
              <w:rPr>
                <w:b w:val="0"/>
                <w:color w:val="000000" w:themeColor="text1"/>
              </w:rPr>
              <w:t xml:space="preserve">is moving forward as planned      </w:t>
            </w:r>
            <w:r w:rsidR="0060532D">
              <w:rPr>
                <w:b w:val="0"/>
                <w:color w:val="000000" w:themeColor="text1"/>
              </w:rPr>
              <w:t xml:space="preserve"> </w:t>
            </w:r>
            <w:r>
              <w:rPr>
                <w:color w:val="FFD966" w:themeColor="accent4" w:themeTint="99"/>
              </w:rPr>
              <w:t>Y</w:t>
            </w:r>
            <w:r w:rsidRPr="00653E0D">
              <w:rPr>
                <w:color w:val="FFD966" w:themeColor="accent4" w:themeTint="99"/>
              </w:rPr>
              <w:t>ellow</w:t>
            </w:r>
            <w:r w:rsidRPr="00F4123D">
              <w:rPr>
                <w:b w:val="0"/>
              </w:rPr>
              <w:t xml:space="preserve"> </w:t>
            </w:r>
            <w:r w:rsidRPr="00DC7A43">
              <w:rPr>
                <w:b w:val="0"/>
                <w:color w:val="000000" w:themeColor="text1"/>
              </w:rPr>
              <w:t>- action has encountered minor obstacles</w:t>
            </w:r>
          </w:p>
          <w:p w14:paraId="27124DB8" w14:textId="7BD19349" w:rsidR="00D520C2" w:rsidRPr="000D2D4A" w:rsidRDefault="00D520C2" w:rsidP="002C7C19">
            <w:pPr>
              <w:pStyle w:val="NoSpacing"/>
              <w:ind w:left="1440"/>
              <w:rPr>
                <w:bCs w:val="0"/>
                <w:color w:val="000000" w:themeColor="text1"/>
              </w:rPr>
            </w:pPr>
            <w:r>
              <w:rPr>
                <w:color w:val="FF2600"/>
              </w:rPr>
              <w:t>R</w:t>
            </w:r>
            <w:r w:rsidRPr="00653E0D">
              <w:rPr>
                <w:color w:val="FF2600"/>
              </w:rPr>
              <w:t>ed</w:t>
            </w:r>
            <w:r w:rsidRPr="00F4123D">
              <w:rPr>
                <w:b w:val="0"/>
              </w:rPr>
              <w:t xml:space="preserve"> </w:t>
            </w:r>
            <w:r w:rsidRPr="00DC7A43">
              <w:rPr>
                <w:b w:val="0"/>
                <w:color w:val="000000" w:themeColor="text1"/>
              </w:rPr>
              <w:t>- action has not been taken or has encountered a serious barrier</w:t>
            </w:r>
            <w:r w:rsidR="0060532D" w:rsidRPr="00DC7A43">
              <w:rPr>
                <w:b w:val="0"/>
                <w:color w:val="000000" w:themeColor="text1"/>
              </w:rPr>
              <w:t xml:space="preserve">      </w:t>
            </w:r>
            <w:r w:rsidR="0060532D">
              <w:rPr>
                <w:color w:val="000000" w:themeColor="text1"/>
              </w:rPr>
              <w:t>No Color</w:t>
            </w:r>
            <w:r w:rsidR="0060532D" w:rsidRPr="00F4123D">
              <w:rPr>
                <w:b w:val="0"/>
              </w:rPr>
              <w:t xml:space="preserve"> </w:t>
            </w:r>
            <w:r w:rsidR="0060532D" w:rsidRPr="00DC7A43">
              <w:rPr>
                <w:b w:val="0"/>
                <w:color w:val="000000" w:themeColor="text1"/>
              </w:rPr>
              <w:t xml:space="preserve">- action has </w:t>
            </w:r>
            <w:r w:rsidR="0060532D">
              <w:rPr>
                <w:b w:val="0"/>
                <w:color w:val="000000" w:themeColor="text1"/>
              </w:rPr>
              <w:t>been completed</w:t>
            </w:r>
          </w:p>
        </w:tc>
      </w:tr>
      <w:tr w:rsidR="00CB18DB" w14:paraId="7DE18902" w14:textId="77777777" w:rsidTr="00033E2C">
        <w:tblPrEx>
          <w:tblW w:w="14485" w:type="dxa"/>
          <w:tblPrExChange w:id="9" w:author="Allen, Greg" w:date="2023-11-22T12:59:00Z">
            <w:tblPrEx>
              <w:tblW w:w="14485" w:type="dxa"/>
            </w:tblPrEx>
          </w:tblPrExChange>
        </w:tblPrEx>
        <w:trPr>
          <w:cnfStyle w:val="100000000000" w:firstRow="1" w:lastRow="0" w:firstColumn="0" w:lastColumn="0" w:oddVBand="0" w:evenVBand="0" w:oddHBand="0" w:evenHBand="0" w:firstRowFirstColumn="0" w:firstRowLastColumn="0" w:lastRowFirstColumn="0" w:lastRowLastColumn="0"/>
          <w:trHeight w:val="340"/>
          <w:tblHeader/>
          <w:trPrChange w:id="10" w:author="Allen, Greg" w:date="2023-11-22T12:59:00Z">
            <w:trPr>
              <w:trHeight w:val="340"/>
              <w:tblHeader/>
            </w:trPr>
          </w:trPrChange>
        </w:trPr>
        <w:tc>
          <w:tcPr>
            <w:cnfStyle w:val="001000000000" w:firstRow="0" w:lastRow="0" w:firstColumn="1" w:lastColumn="0" w:oddVBand="0" w:evenVBand="0" w:oddHBand="0" w:evenHBand="0" w:firstRowFirstColumn="0" w:firstRowLastColumn="0" w:lastRowFirstColumn="0" w:lastRowLastColumn="0"/>
            <w:tcW w:w="985" w:type="dxa"/>
            <w:tcBorders>
              <w:top w:val="single" w:sz="8" w:space="0" w:color="4472C4" w:themeColor="accent5"/>
              <w:right w:val="single" w:sz="8" w:space="0" w:color="4472C4" w:themeColor="accent5"/>
            </w:tcBorders>
            <w:shd w:val="clear" w:color="auto" w:fill="D9D9D9" w:themeFill="background1" w:themeFillShade="D9"/>
            <w:vAlign w:val="center"/>
            <w:tcPrChange w:id="11" w:author="Allen, Greg" w:date="2023-11-22T12:59:00Z">
              <w:tcPr>
                <w:tcW w:w="985" w:type="dxa"/>
                <w:tcBorders>
                  <w:top w:val="single" w:sz="8" w:space="0" w:color="4472C4" w:themeColor="accent5"/>
                  <w:right w:val="single" w:sz="8" w:space="0" w:color="4472C4" w:themeColor="accent5"/>
                </w:tcBorders>
                <w:shd w:val="clear" w:color="auto" w:fill="D9D9D9" w:themeFill="background1" w:themeFillShade="D9"/>
                <w:vAlign w:val="center"/>
              </w:tcPr>
            </w:tcPrChange>
          </w:tcPr>
          <w:p w14:paraId="625E18E2" w14:textId="1228F08F" w:rsidR="00CB18DB" w:rsidRPr="00B11D5D" w:rsidRDefault="00CB18DB" w:rsidP="002C7C19">
            <w:pPr>
              <w:spacing w:line="276" w:lineRule="auto"/>
              <w:cnfStyle w:val="101000000000" w:firstRow="1" w:lastRow="0" w:firstColumn="1" w:lastColumn="0" w:oddVBand="0" w:evenVBand="0" w:oddHBand="0" w:evenHBand="0" w:firstRowFirstColumn="0" w:firstRowLastColumn="0" w:lastRowFirstColumn="0" w:lastRowLastColumn="0"/>
              <w:rPr>
                <w:color w:val="000000" w:themeColor="text1"/>
              </w:rPr>
            </w:pPr>
            <w:bookmarkStart w:id="12" w:name="_Management_Approach_1:"/>
            <w:bookmarkEnd w:id="12"/>
            <w:r w:rsidRPr="00B11D5D">
              <w:rPr>
                <w:color w:val="000000" w:themeColor="text1"/>
              </w:rPr>
              <w:t>Action #</w:t>
            </w:r>
          </w:p>
        </w:tc>
        <w:tc>
          <w:tcPr>
            <w:tcW w:w="2273" w:type="dxa"/>
            <w:tcBorders>
              <w:top w:val="single" w:sz="8" w:space="0" w:color="4472C4" w:themeColor="accent5"/>
              <w:left w:val="single" w:sz="8" w:space="0" w:color="4472C4" w:themeColor="accent5"/>
              <w:right w:val="single" w:sz="8" w:space="0" w:color="4472C4" w:themeColor="accent5"/>
            </w:tcBorders>
            <w:shd w:val="clear" w:color="auto" w:fill="D9D9D9" w:themeFill="background1" w:themeFillShade="D9"/>
            <w:vAlign w:val="center"/>
            <w:tcPrChange w:id="13" w:author="Allen, Greg" w:date="2023-11-22T12:59:00Z">
              <w:tcPr>
                <w:tcW w:w="2733" w:type="dxa"/>
                <w:tcBorders>
                  <w:top w:val="single" w:sz="8" w:space="0" w:color="4472C4" w:themeColor="accent5"/>
                  <w:left w:val="single" w:sz="8" w:space="0" w:color="4472C4" w:themeColor="accent5"/>
                  <w:right w:val="single" w:sz="8" w:space="0" w:color="4472C4" w:themeColor="accent5"/>
                </w:tcBorders>
                <w:shd w:val="clear" w:color="auto" w:fill="D9D9D9" w:themeFill="background1" w:themeFillShade="D9"/>
                <w:vAlign w:val="center"/>
              </w:tcPr>
            </w:tcPrChange>
          </w:tcPr>
          <w:p w14:paraId="1A5F3F64" w14:textId="77777777" w:rsidR="00CB18DB" w:rsidRPr="00B11D5D" w:rsidRDefault="00CB18DB" w:rsidP="002C7C1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11D5D">
              <w:rPr>
                <w:color w:val="000000" w:themeColor="text1"/>
              </w:rPr>
              <w:t>Description</w:t>
            </w:r>
          </w:p>
        </w:tc>
        <w:tc>
          <w:tcPr>
            <w:tcW w:w="7267" w:type="dxa"/>
            <w:tcBorders>
              <w:top w:val="single" w:sz="8" w:space="0" w:color="4472C4" w:themeColor="accent5"/>
              <w:left w:val="single" w:sz="8" w:space="0" w:color="4472C4" w:themeColor="accent5"/>
              <w:right w:val="single" w:sz="8" w:space="0" w:color="4472C4" w:themeColor="accent5"/>
            </w:tcBorders>
            <w:shd w:val="clear" w:color="auto" w:fill="D9D9D9" w:themeFill="background1" w:themeFillShade="D9"/>
            <w:vAlign w:val="center"/>
            <w:tcPrChange w:id="14" w:author="Allen, Greg" w:date="2023-11-22T12:59:00Z">
              <w:tcPr>
                <w:tcW w:w="6807" w:type="dxa"/>
                <w:tcBorders>
                  <w:top w:val="single" w:sz="8" w:space="0" w:color="4472C4" w:themeColor="accent5"/>
                  <w:left w:val="single" w:sz="8" w:space="0" w:color="4472C4" w:themeColor="accent5"/>
                  <w:right w:val="single" w:sz="8" w:space="0" w:color="4472C4" w:themeColor="accent5"/>
                </w:tcBorders>
                <w:shd w:val="clear" w:color="auto" w:fill="D9D9D9" w:themeFill="background1" w:themeFillShade="D9"/>
                <w:vAlign w:val="center"/>
              </w:tcPr>
            </w:tcPrChange>
          </w:tcPr>
          <w:p w14:paraId="44380BA7" w14:textId="77777777" w:rsidR="00CB18DB" w:rsidRPr="00B11D5D" w:rsidRDefault="00CB18DB" w:rsidP="002C7C1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11D5D">
              <w:rPr>
                <w:color w:val="000000" w:themeColor="text1"/>
              </w:rPr>
              <w:t>Performance Target(s)</w:t>
            </w:r>
          </w:p>
        </w:tc>
        <w:tc>
          <w:tcPr>
            <w:tcW w:w="1855" w:type="dxa"/>
            <w:tcBorders>
              <w:top w:val="single" w:sz="8" w:space="0" w:color="4472C4" w:themeColor="accent5"/>
              <w:left w:val="single" w:sz="8" w:space="0" w:color="4472C4" w:themeColor="accent5"/>
              <w:right w:val="single" w:sz="8" w:space="0" w:color="4472C4" w:themeColor="accent5"/>
            </w:tcBorders>
            <w:shd w:val="clear" w:color="auto" w:fill="D9D9D9" w:themeFill="background1" w:themeFillShade="D9"/>
            <w:tcPrChange w:id="15" w:author="Allen, Greg" w:date="2023-11-22T12:59:00Z">
              <w:tcPr>
                <w:tcW w:w="1855" w:type="dxa"/>
                <w:tcBorders>
                  <w:top w:val="single" w:sz="8" w:space="0" w:color="4472C4" w:themeColor="accent5"/>
                  <w:left w:val="single" w:sz="8" w:space="0" w:color="4472C4" w:themeColor="accent5"/>
                  <w:right w:val="single" w:sz="8" w:space="0" w:color="4472C4" w:themeColor="accent5"/>
                </w:tcBorders>
                <w:shd w:val="clear" w:color="auto" w:fill="D9D9D9" w:themeFill="background1" w:themeFillShade="D9"/>
              </w:tcPr>
            </w:tcPrChange>
          </w:tcPr>
          <w:p w14:paraId="133191B5" w14:textId="0C3521D5" w:rsidR="00CB18DB" w:rsidRPr="00B11D5D" w:rsidRDefault="00CB18DB" w:rsidP="002C7C1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11D5D">
              <w:rPr>
                <w:color w:val="000000" w:themeColor="text1"/>
                <w:szCs w:val="24"/>
              </w:rPr>
              <w:t xml:space="preserve">Responsible Party </w:t>
            </w:r>
          </w:p>
        </w:tc>
        <w:tc>
          <w:tcPr>
            <w:tcW w:w="2105" w:type="dxa"/>
            <w:tcBorders>
              <w:top w:val="single" w:sz="8" w:space="0" w:color="4472C4" w:themeColor="accent5"/>
              <w:left w:val="single" w:sz="8" w:space="0" w:color="4472C4" w:themeColor="accent5"/>
            </w:tcBorders>
            <w:shd w:val="clear" w:color="auto" w:fill="D9D9D9" w:themeFill="background1" w:themeFillShade="D9"/>
            <w:tcPrChange w:id="16" w:author="Allen, Greg" w:date="2023-11-22T12:59:00Z">
              <w:tcPr>
                <w:tcW w:w="2105" w:type="dxa"/>
                <w:tcBorders>
                  <w:top w:val="single" w:sz="8" w:space="0" w:color="4472C4" w:themeColor="accent5"/>
                  <w:left w:val="single" w:sz="8" w:space="0" w:color="4472C4" w:themeColor="accent5"/>
                </w:tcBorders>
                <w:shd w:val="clear" w:color="auto" w:fill="D9D9D9" w:themeFill="background1" w:themeFillShade="D9"/>
              </w:tcPr>
            </w:tcPrChange>
          </w:tcPr>
          <w:p w14:paraId="2F5E0973" w14:textId="4A5EDC94" w:rsidR="00CB18DB" w:rsidRPr="00B11D5D" w:rsidRDefault="00CB18DB" w:rsidP="002C7C19">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11D5D">
              <w:rPr>
                <w:color w:val="000000" w:themeColor="text1"/>
              </w:rPr>
              <w:t>Expected Timeline</w:t>
            </w:r>
          </w:p>
        </w:tc>
      </w:tr>
      <w:tr w:rsidR="00B621BC" w14:paraId="4631C082" w14:textId="77777777" w:rsidTr="002C7C19">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4485" w:type="dxa"/>
            <w:gridSpan w:val="5"/>
            <w:tcBorders>
              <w:top w:val="single" w:sz="8" w:space="0" w:color="4472C4" w:themeColor="accent5"/>
            </w:tcBorders>
          </w:tcPr>
          <w:p w14:paraId="1758D6B6" w14:textId="0BF2F568" w:rsidR="00B621BC" w:rsidRDefault="00B621BC" w:rsidP="002C7C19">
            <w:pPr>
              <w:spacing w:line="276" w:lineRule="auto"/>
            </w:pPr>
            <w:r>
              <w:t xml:space="preserve">Work Theme #1: </w:t>
            </w:r>
            <w:r w:rsidR="008708CC">
              <w:t xml:space="preserve">Emerging </w:t>
            </w:r>
            <w:r w:rsidR="00C95737">
              <w:t>E</w:t>
            </w:r>
            <w:r w:rsidR="008708CC">
              <w:t xml:space="preserve">nvironmental </w:t>
            </w:r>
            <w:r w:rsidR="00C95737">
              <w:t>F</w:t>
            </w:r>
            <w:r w:rsidR="008708CC">
              <w:t>inance</w:t>
            </w:r>
          </w:p>
        </w:tc>
      </w:tr>
      <w:tr w:rsidR="00D45219" w14:paraId="7C5FE647" w14:textId="77777777" w:rsidTr="00033E2C">
        <w:tblPrEx>
          <w:tblW w:w="14485" w:type="dxa"/>
          <w:tblPrExChange w:id="17" w:author="Allen, Greg" w:date="2023-11-22T12:59:00Z">
            <w:tblPrEx>
              <w:tblW w:w="14485" w:type="dxa"/>
            </w:tblPrEx>
          </w:tblPrExChange>
        </w:tblPrEx>
        <w:trPr>
          <w:trHeight w:val="1138"/>
          <w:trPrChange w:id="18" w:author="Allen, Greg" w:date="2023-11-22T12:59:00Z">
            <w:trPr>
              <w:trHeight w:val="1138"/>
            </w:trPr>
          </w:trPrChange>
        </w:trPr>
        <w:tc>
          <w:tcPr>
            <w:cnfStyle w:val="001000000000" w:firstRow="0" w:lastRow="0" w:firstColumn="1" w:lastColumn="0" w:oddVBand="0" w:evenVBand="0" w:oddHBand="0" w:evenHBand="0" w:firstRowFirstColumn="0" w:firstRowLastColumn="0" w:lastRowFirstColumn="0" w:lastRowLastColumn="0"/>
            <w:tcW w:w="985" w:type="dxa"/>
            <w:tcBorders>
              <w:top w:val="single" w:sz="8" w:space="0" w:color="4472C4" w:themeColor="accent5"/>
            </w:tcBorders>
            <w:shd w:val="clear" w:color="auto" w:fill="FFFFFF" w:themeFill="background1"/>
            <w:tcPrChange w:id="19" w:author="Allen, Greg" w:date="2023-11-22T12:59:00Z">
              <w:tcPr>
                <w:tcW w:w="985" w:type="dxa"/>
                <w:tcBorders>
                  <w:top w:val="single" w:sz="8" w:space="0" w:color="4472C4" w:themeColor="accent5"/>
                </w:tcBorders>
                <w:shd w:val="clear" w:color="auto" w:fill="FFFFFF" w:themeFill="background1"/>
              </w:tcPr>
            </w:tcPrChange>
          </w:tcPr>
          <w:p w14:paraId="55D48474" w14:textId="7C4E5E9F" w:rsidR="00D45219" w:rsidRDefault="008708CC" w:rsidP="002C7C19">
            <w:pPr>
              <w:spacing w:line="276" w:lineRule="auto"/>
            </w:pPr>
            <w:r>
              <w:t>1.a.</w:t>
            </w:r>
          </w:p>
        </w:tc>
        <w:tc>
          <w:tcPr>
            <w:tcW w:w="2273" w:type="dxa"/>
            <w:tcBorders>
              <w:top w:val="single" w:sz="8" w:space="0" w:color="4472C4" w:themeColor="accent5"/>
            </w:tcBorders>
            <w:shd w:val="clear" w:color="auto" w:fill="FFFFFF" w:themeFill="background1"/>
            <w:tcPrChange w:id="20" w:author="Allen, Greg" w:date="2023-11-22T12:59:00Z">
              <w:tcPr>
                <w:tcW w:w="2733" w:type="dxa"/>
                <w:tcBorders>
                  <w:top w:val="single" w:sz="8" w:space="0" w:color="4472C4" w:themeColor="accent5"/>
                </w:tcBorders>
                <w:shd w:val="clear" w:color="auto" w:fill="FFFFFF" w:themeFill="background1"/>
              </w:tcPr>
            </w:tcPrChange>
          </w:tcPr>
          <w:p w14:paraId="54EA4230" w14:textId="6D48A1CE" w:rsidR="00D45219" w:rsidRDefault="00F84B0F" w:rsidP="002C7C19">
            <w:pPr>
              <w:spacing w:line="276" w:lineRule="auto"/>
              <w:cnfStyle w:val="000000000000" w:firstRow="0" w:lastRow="0" w:firstColumn="0" w:lastColumn="0" w:oddVBand="0" w:evenVBand="0" w:oddHBand="0" w:evenHBand="0" w:firstRowFirstColumn="0" w:firstRowLastColumn="0" w:lastRowFirstColumn="0" w:lastRowLastColumn="0"/>
            </w:pPr>
            <w:r>
              <w:t xml:space="preserve">Spotlight </w:t>
            </w:r>
            <w:r w:rsidR="00214643">
              <w:t xml:space="preserve">Innovative Environmental </w:t>
            </w:r>
            <w:r>
              <w:t>F</w:t>
            </w:r>
            <w:r w:rsidR="00214643">
              <w:t>inance</w:t>
            </w:r>
          </w:p>
        </w:tc>
        <w:tc>
          <w:tcPr>
            <w:tcW w:w="7267" w:type="dxa"/>
            <w:tcBorders>
              <w:top w:val="single" w:sz="8" w:space="0" w:color="4472C4" w:themeColor="accent5"/>
            </w:tcBorders>
            <w:shd w:val="clear" w:color="auto" w:fill="FFFFFF" w:themeFill="background1"/>
            <w:tcPrChange w:id="21" w:author="Allen, Greg" w:date="2023-11-22T12:59:00Z">
              <w:tcPr>
                <w:tcW w:w="6807" w:type="dxa"/>
                <w:tcBorders>
                  <w:top w:val="single" w:sz="8" w:space="0" w:color="4472C4" w:themeColor="accent5"/>
                </w:tcBorders>
                <w:shd w:val="clear" w:color="auto" w:fill="FFFFFF" w:themeFill="background1"/>
              </w:tcPr>
            </w:tcPrChange>
          </w:tcPr>
          <w:p w14:paraId="6AC5C72C" w14:textId="357DB638" w:rsidR="00D45219" w:rsidRDefault="000C3C63" w:rsidP="00C20ADE">
            <w:pPr>
              <w:pStyle w:val="ListParagraph"/>
              <w:numPr>
                <w:ilvl w:val="0"/>
                <w:numId w:val="18"/>
              </w:numPr>
              <w:spacing w:line="276" w:lineRule="auto"/>
              <w:cnfStyle w:val="000000000000" w:firstRow="0" w:lastRow="0" w:firstColumn="0" w:lastColumn="0" w:oddVBand="0" w:evenVBand="0" w:oddHBand="0" w:evenHBand="0" w:firstRowFirstColumn="0" w:firstRowLastColumn="0" w:lastRowFirstColumn="0" w:lastRowLastColumn="0"/>
              <w:rPr>
                <w:ins w:id="22" w:author="Allen, Greg" w:date="2023-11-22T12:30:00Z"/>
              </w:rPr>
            </w:pPr>
            <w:ins w:id="23" w:author="Allen, Greg" w:date="2023-11-22T12:32:00Z">
              <w:r>
                <w:t>H</w:t>
              </w:r>
            </w:ins>
            <w:del w:id="24" w:author="Allen, Greg" w:date="2023-11-22T12:32:00Z">
              <w:r w:rsidR="00214643" w:rsidDel="000C3C63">
                <w:delText>Aim to h</w:delText>
              </w:r>
            </w:del>
            <w:r w:rsidR="00214643">
              <w:t xml:space="preserve">ost </w:t>
            </w:r>
            <w:r w:rsidR="009C2566">
              <w:t xml:space="preserve">speakers from </w:t>
            </w:r>
            <w:r w:rsidR="00214643">
              <w:t>projects</w:t>
            </w:r>
            <w:r w:rsidR="009C2566">
              <w:t xml:space="preserve"> or</w:t>
            </w:r>
            <w:r w:rsidR="00214643">
              <w:t xml:space="preserve"> programs that employ innovative </w:t>
            </w:r>
            <w:r w:rsidR="00F84B0F">
              <w:t>environmental financing</w:t>
            </w:r>
            <w:r w:rsidR="00214643">
              <w:t xml:space="preserve"> at </w:t>
            </w:r>
            <w:r w:rsidR="009C2566">
              <w:t xml:space="preserve">quarterly </w:t>
            </w:r>
            <w:r w:rsidR="00214643">
              <w:t>BFWG</w:t>
            </w:r>
            <w:r w:rsidR="009C2566">
              <w:t xml:space="preserve"> meetings</w:t>
            </w:r>
            <w:r w:rsidR="00214643">
              <w:t xml:space="preserve"> at least once per calendar year.</w:t>
            </w:r>
          </w:p>
          <w:p w14:paraId="13FEFD01" w14:textId="738D2FB6" w:rsidR="000C3C63" w:rsidRDefault="000C3C63" w:rsidP="000C3C63">
            <w:pPr>
              <w:pStyle w:val="ListParagraph"/>
              <w:numPr>
                <w:ilvl w:val="1"/>
                <w:numId w:val="18"/>
              </w:numPr>
              <w:spacing w:line="276" w:lineRule="auto"/>
              <w:cnfStyle w:val="000000000000" w:firstRow="0" w:lastRow="0" w:firstColumn="0" w:lastColumn="0" w:oddVBand="0" w:evenVBand="0" w:oddHBand="0" w:evenHBand="0" w:firstRowFirstColumn="0" w:firstRowLastColumn="0" w:lastRowFirstColumn="0" w:lastRowLastColumn="0"/>
              <w:rPr>
                <w:ins w:id="25" w:author="Allen, Greg" w:date="2023-11-22T12:31:00Z"/>
              </w:rPr>
            </w:pPr>
            <w:ins w:id="26" w:author="Allen, Greg" w:date="2023-11-22T12:31:00Z">
              <w:r>
                <w:t>Spring</w:t>
              </w:r>
            </w:ins>
          </w:p>
          <w:p w14:paraId="3F786587" w14:textId="2BE00D8D" w:rsidR="000C3C63" w:rsidRDefault="000C3C63" w:rsidP="000C3C63">
            <w:pPr>
              <w:pStyle w:val="ListParagraph"/>
              <w:numPr>
                <w:ilvl w:val="1"/>
                <w:numId w:val="18"/>
              </w:numPr>
              <w:spacing w:line="276" w:lineRule="auto"/>
              <w:cnfStyle w:val="000000000000" w:firstRow="0" w:lastRow="0" w:firstColumn="0" w:lastColumn="0" w:oddVBand="0" w:evenVBand="0" w:oddHBand="0" w:evenHBand="0" w:firstRowFirstColumn="0" w:firstRowLastColumn="0" w:lastRowFirstColumn="0" w:lastRowLastColumn="0"/>
              <w:rPr>
                <w:ins w:id="27" w:author="Allen, Greg" w:date="2023-11-22T12:32:00Z"/>
              </w:rPr>
            </w:pPr>
            <w:ins w:id="28" w:author="Allen, Greg" w:date="2023-11-22T12:32:00Z">
              <w:r>
                <w:t>Summer</w:t>
              </w:r>
            </w:ins>
          </w:p>
          <w:p w14:paraId="4D749471" w14:textId="502F8599" w:rsidR="000C3C63" w:rsidRDefault="000C3C63" w:rsidP="000C3C63">
            <w:pPr>
              <w:pStyle w:val="ListParagraph"/>
              <w:numPr>
                <w:ilvl w:val="1"/>
                <w:numId w:val="18"/>
              </w:numPr>
              <w:spacing w:line="276" w:lineRule="auto"/>
              <w:cnfStyle w:val="000000000000" w:firstRow="0" w:lastRow="0" w:firstColumn="0" w:lastColumn="0" w:oddVBand="0" w:evenVBand="0" w:oddHBand="0" w:evenHBand="0" w:firstRowFirstColumn="0" w:firstRowLastColumn="0" w:lastRowFirstColumn="0" w:lastRowLastColumn="0"/>
              <w:rPr>
                <w:ins w:id="29" w:author="Allen, Greg" w:date="2023-11-22T12:34:00Z"/>
              </w:rPr>
            </w:pPr>
            <w:ins w:id="30" w:author="Allen, Greg" w:date="2023-11-22T12:32:00Z">
              <w:r>
                <w:t>Fall</w:t>
              </w:r>
            </w:ins>
          </w:p>
          <w:p w14:paraId="4A251041" w14:textId="657AE941" w:rsidR="000C3C63" w:rsidRDefault="000C3C63" w:rsidP="000C3C63">
            <w:pPr>
              <w:pStyle w:val="ListParagraph"/>
              <w:numPr>
                <w:ilvl w:val="1"/>
                <w:numId w:val="18"/>
              </w:numPr>
              <w:spacing w:line="276" w:lineRule="auto"/>
              <w:cnfStyle w:val="000000000000" w:firstRow="0" w:lastRow="0" w:firstColumn="0" w:lastColumn="0" w:oddVBand="0" w:evenVBand="0" w:oddHBand="0" w:evenHBand="0" w:firstRowFirstColumn="0" w:firstRowLastColumn="0" w:lastRowFirstColumn="0" w:lastRowLastColumn="0"/>
              <w:rPr>
                <w:ins w:id="31" w:author="Allen, Greg" w:date="2023-05-25T10:47:00Z"/>
              </w:rPr>
              <w:pPrChange w:id="32" w:author="Allen, Greg" w:date="2023-11-22T12:34:00Z">
                <w:pPr>
                  <w:pStyle w:val="ListParagraph"/>
                  <w:framePr w:hSpace="180" w:wrap="around" w:vAnchor="text" w:hAnchor="text" w:y="1"/>
                  <w:numPr>
                    <w:numId w:val="18"/>
                  </w:numPr>
                  <w:spacing w:line="276" w:lineRule="auto"/>
                  <w:ind w:left="360" w:hanging="360"/>
                  <w:suppressOverlap/>
                  <w:cnfStyle w:val="000000000000" w:firstRow="0" w:lastRow="0" w:firstColumn="0" w:lastColumn="0" w:oddVBand="0" w:evenVBand="0" w:oddHBand="0" w:evenHBand="0" w:firstRowFirstColumn="0" w:firstRowLastColumn="0" w:lastRowFirstColumn="0" w:lastRowLastColumn="0"/>
                </w:pPr>
              </w:pPrChange>
            </w:pPr>
            <w:ins w:id="33" w:author="Allen, Greg" w:date="2023-11-22T12:34:00Z">
              <w:r>
                <w:t>Winter</w:t>
              </w:r>
            </w:ins>
          </w:p>
          <w:p w14:paraId="0350248B" w14:textId="2E60F3E8" w:rsidR="00C20ADE" w:rsidRDefault="00C20ADE" w:rsidP="00C20ADE">
            <w:pPr>
              <w:pStyle w:val="ListParagraph"/>
              <w:numPr>
                <w:ilvl w:val="0"/>
                <w:numId w:val="18"/>
              </w:numPr>
              <w:spacing w:line="276" w:lineRule="auto"/>
              <w:cnfStyle w:val="000000000000" w:firstRow="0" w:lastRow="0" w:firstColumn="0" w:lastColumn="0" w:oddVBand="0" w:evenVBand="0" w:oddHBand="0" w:evenHBand="0" w:firstRowFirstColumn="0" w:firstRowLastColumn="0" w:lastRowFirstColumn="0" w:lastRowLastColumn="0"/>
              <w:rPr>
                <w:ins w:id="34" w:author="Allen, Greg" w:date="2023-11-22T12:42:00Z"/>
              </w:rPr>
            </w:pPr>
            <w:ins w:id="35" w:author="Allen, Greg" w:date="2023-05-25T10:47:00Z">
              <w:r>
                <w:t xml:space="preserve">Organize an </w:t>
              </w:r>
            </w:ins>
            <w:ins w:id="36" w:author="Allen, Greg" w:date="2023-11-27T10:38:00Z">
              <w:r w:rsidR="00853B6B">
                <w:t xml:space="preserve">online </w:t>
              </w:r>
            </w:ins>
            <w:ins w:id="37" w:author="Allen, Greg" w:date="2023-05-25T10:47:00Z">
              <w:r>
                <w:t xml:space="preserve">environmental finance symposium </w:t>
              </w:r>
            </w:ins>
            <w:ins w:id="38" w:author="Allen, Greg" w:date="2023-05-25T10:48:00Z">
              <w:r>
                <w:t xml:space="preserve">that will involve and feature </w:t>
              </w:r>
            </w:ins>
            <w:ins w:id="39" w:author="Allen, Greg" w:date="2023-05-25T10:49:00Z">
              <w:r>
                <w:t xml:space="preserve">leads from </w:t>
              </w:r>
            </w:ins>
            <w:ins w:id="40" w:author="Allen, Greg" w:date="2023-11-27T10:38:00Z">
              <w:r w:rsidR="00853B6B">
                <w:t xml:space="preserve">the Chesapeake and </w:t>
              </w:r>
            </w:ins>
            <w:ins w:id="41" w:author="Allen, Greg" w:date="2023-05-25T10:49:00Z">
              <w:r>
                <w:t>other watershed restoration programs to share innovations</w:t>
              </w:r>
            </w:ins>
            <w:ins w:id="42" w:author="Allen, Greg" w:date="2023-05-25T13:19:00Z">
              <w:r w:rsidR="00E8742F">
                <w:t>.</w:t>
              </w:r>
            </w:ins>
          </w:p>
          <w:p w14:paraId="39FA026E" w14:textId="76019CEB" w:rsidR="00C1536F" w:rsidRPr="009752BD" w:rsidRDefault="00C1536F" w:rsidP="00C1536F">
            <w:pPr>
              <w:pStyle w:val="ListParagraph"/>
              <w:numPr>
                <w:ilvl w:val="1"/>
                <w:numId w:val="18"/>
              </w:numPr>
              <w:spacing w:line="276" w:lineRule="auto"/>
              <w:cnfStyle w:val="000000000000" w:firstRow="0" w:lastRow="0" w:firstColumn="0" w:lastColumn="0" w:oddVBand="0" w:evenVBand="0" w:oddHBand="0" w:evenHBand="0" w:firstRowFirstColumn="0" w:firstRowLastColumn="0" w:lastRowFirstColumn="0" w:lastRowLastColumn="0"/>
              <w:rPr>
                <w:i/>
                <w:iCs/>
                <w:rPrChange w:id="43" w:author="Allen, Greg" w:date="2023-11-27T10:28:00Z">
                  <w:rPr/>
                </w:rPrChange>
              </w:rPr>
              <w:pPrChange w:id="44" w:author="Allen, Greg" w:date="2023-11-22T12:42:00Z">
                <w:pPr>
                  <w:pStyle w:val="ListParagraph"/>
                  <w:framePr w:hSpace="180" w:wrap="around" w:vAnchor="text" w:hAnchor="text" w:y="1"/>
                  <w:numPr>
                    <w:numId w:val="18"/>
                  </w:numPr>
                  <w:spacing w:line="276" w:lineRule="auto"/>
                  <w:ind w:left="360" w:hanging="360"/>
                  <w:suppressOverlap/>
                  <w:cnfStyle w:val="000000000000" w:firstRow="0" w:lastRow="0" w:firstColumn="0" w:lastColumn="0" w:oddVBand="0" w:evenVBand="0" w:oddHBand="0" w:evenHBand="0" w:firstRowFirstColumn="0" w:firstRowLastColumn="0" w:lastRowFirstColumn="0" w:lastRowLastColumn="0"/>
                </w:pPr>
              </w:pPrChange>
            </w:pPr>
            <w:ins w:id="45" w:author="Allen, Greg" w:date="2023-11-22T12:42:00Z">
              <w:r w:rsidRPr="009752BD">
                <w:rPr>
                  <w:i/>
                  <w:iCs/>
                  <w:rPrChange w:id="46" w:author="Allen, Greg" w:date="2023-11-27T10:28:00Z">
                    <w:rPr/>
                  </w:rPrChange>
                </w:rPr>
                <w:t>May 2024</w:t>
              </w:r>
            </w:ins>
            <w:ins w:id="47" w:author="Allen, Greg" w:date="2023-11-22T14:01:00Z">
              <w:r w:rsidR="006107EC" w:rsidRPr="009752BD">
                <w:rPr>
                  <w:i/>
                  <w:iCs/>
                  <w:rPrChange w:id="48" w:author="Allen, Greg" w:date="2023-11-27T10:28:00Z">
                    <w:rPr/>
                  </w:rPrChange>
                </w:rPr>
                <w:t xml:space="preserve"> </w:t>
              </w:r>
            </w:ins>
          </w:p>
        </w:tc>
        <w:tc>
          <w:tcPr>
            <w:tcW w:w="1855" w:type="dxa"/>
            <w:tcBorders>
              <w:top w:val="single" w:sz="8" w:space="0" w:color="4472C4" w:themeColor="accent5"/>
            </w:tcBorders>
            <w:shd w:val="clear" w:color="auto" w:fill="FFFFFF" w:themeFill="background1"/>
            <w:tcPrChange w:id="49" w:author="Allen, Greg" w:date="2023-11-22T12:59:00Z">
              <w:tcPr>
                <w:tcW w:w="1855" w:type="dxa"/>
                <w:tcBorders>
                  <w:top w:val="single" w:sz="8" w:space="0" w:color="4472C4" w:themeColor="accent5"/>
                </w:tcBorders>
                <w:shd w:val="clear" w:color="auto" w:fill="FFFFFF" w:themeFill="background1"/>
              </w:tcPr>
            </w:tcPrChange>
          </w:tcPr>
          <w:p w14:paraId="473C0B61" w14:textId="7E107E53" w:rsidR="00D45219" w:rsidRPr="00B07420" w:rsidRDefault="00D45219" w:rsidP="002C7C19">
            <w:pPr>
              <w:spacing w:line="276" w:lineRule="auto"/>
              <w:cnfStyle w:val="000000000000" w:firstRow="0" w:lastRow="0" w:firstColumn="0" w:lastColumn="0" w:oddVBand="0" w:evenVBand="0" w:oddHBand="0" w:evenHBand="0" w:firstRowFirstColumn="0" w:firstRowLastColumn="0" w:lastRowFirstColumn="0" w:lastRowLastColumn="0"/>
            </w:pPr>
          </w:p>
        </w:tc>
        <w:tc>
          <w:tcPr>
            <w:tcW w:w="2105" w:type="dxa"/>
            <w:tcBorders>
              <w:top w:val="single" w:sz="8" w:space="0" w:color="4472C4" w:themeColor="accent5"/>
            </w:tcBorders>
            <w:shd w:val="clear" w:color="auto" w:fill="FFFFFF" w:themeFill="background1"/>
            <w:tcPrChange w:id="50" w:author="Allen, Greg" w:date="2023-11-22T12:59:00Z">
              <w:tcPr>
                <w:tcW w:w="2105" w:type="dxa"/>
                <w:tcBorders>
                  <w:top w:val="single" w:sz="8" w:space="0" w:color="4472C4" w:themeColor="accent5"/>
                </w:tcBorders>
                <w:shd w:val="clear" w:color="auto" w:fill="FFFFFF" w:themeFill="background1"/>
              </w:tcPr>
            </w:tcPrChange>
          </w:tcPr>
          <w:p w14:paraId="658D64C6" w14:textId="72108022" w:rsidR="00D45219" w:rsidRPr="00B07420" w:rsidRDefault="00D45219" w:rsidP="002C7C19">
            <w:pPr>
              <w:spacing w:line="276" w:lineRule="auto"/>
              <w:cnfStyle w:val="000000000000" w:firstRow="0" w:lastRow="0" w:firstColumn="0" w:lastColumn="0" w:oddVBand="0" w:evenVBand="0" w:oddHBand="0" w:evenHBand="0" w:firstRowFirstColumn="0" w:firstRowLastColumn="0" w:lastRowFirstColumn="0" w:lastRowLastColumn="0"/>
            </w:pPr>
          </w:p>
        </w:tc>
      </w:tr>
      <w:tr w:rsidR="00214643" w14:paraId="4027B891" w14:textId="77777777" w:rsidTr="00033E2C">
        <w:tblPrEx>
          <w:tblW w:w="14485" w:type="dxa"/>
          <w:tblPrExChange w:id="51" w:author="Allen, Greg" w:date="2023-11-22T12:59:00Z">
            <w:tblPrEx>
              <w:tblW w:w="14485" w:type="dxa"/>
            </w:tblPrEx>
          </w:tblPrExChange>
        </w:tblPrEx>
        <w:trPr>
          <w:cnfStyle w:val="000000100000" w:firstRow="0" w:lastRow="0" w:firstColumn="0" w:lastColumn="0" w:oddVBand="0" w:evenVBand="0" w:oddHBand="1" w:evenHBand="0" w:firstRowFirstColumn="0" w:firstRowLastColumn="0" w:lastRowFirstColumn="0" w:lastRowLastColumn="0"/>
          <w:trHeight w:val="880"/>
          <w:trPrChange w:id="52" w:author="Allen, Greg" w:date="2023-11-22T12:59:00Z">
            <w:trPr>
              <w:trHeight w:val="880"/>
            </w:trPr>
          </w:trPrChange>
        </w:trPr>
        <w:tc>
          <w:tcPr>
            <w:cnfStyle w:val="001000000000" w:firstRow="0" w:lastRow="0" w:firstColumn="1" w:lastColumn="0" w:oddVBand="0" w:evenVBand="0" w:oddHBand="0" w:evenHBand="0" w:firstRowFirstColumn="0" w:firstRowLastColumn="0" w:lastRowFirstColumn="0" w:lastRowLastColumn="0"/>
            <w:tcW w:w="985" w:type="dxa"/>
            <w:tcBorders>
              <w:top w:val="single" w:sz="8" w:space="0" w:color="4472C4" w:themeColor="accent5"/>
            </w:tcBorders>
            <w:shd w:val="clear" w:color="auto" w:fill="FFFFFF" w:themeFill="background1"/>
            <w:tcPrChange w:id="53" w:author="Allen, Greg" w:date="2023-11-22T12:59:00Z">
              <w:tcPr>
                <w:tcW w:w="985" w:type="dxa"/>
                <w:tcBorders>
                  <w:top w:val="single" w:sz="8" w:space="0" w:color="4472C4" w:themeColor="accent5"/>
                </w:tcBorders>
                <w:shd w:val="clear" w:color="auto" w:fill="FFFFFF" w:themeFill="background1"/>
              </w:tcPr>
            </w:tcPrChange>
          </w:tcPr>
          <w:p w14:paraId="6EA99BB1" w14:textId="59C68BA8" w:rsidR="00214643" w:rsidRDefault="00214643" w:rsidP="002C7C19">
            <w:pPr>
              <w:spacing w:line="276" w:lineRule="auto"/>
              <w:cnfStyle w:val="001000100000" w:firstRow="0" w:lastRow="0" w:firstColumn="1" w:lastColumn="0" w:oddVBand="0" w:evenVBand="0" w:oddHBand="1" w:evenHBand="0" w:firstRowFirstColumn="0" w:firstRowLastColumn="0" w:lastRowFirstColumn="0" w:lastRowLastColumn="0"/>
            </w:pPr>
            <w:r>
              <w:t>1.b.</w:t>
            </w:r>
          </w:p>
        </w:tc>
        <w:tc>
          <w:tcPr>
            <w:tcW w:w="2273" w:type="dxa"/>
            <w:tcBorders>
              <w:top w:val="single" w:sz="8" w:space="0" w:color="4472C4" w:themeColor="accent5"/>
            </w:tcBorders>
            <w:shd w:val="clear" w:color="auto" w:fill="FFFFFF" w:themeFill="background1"/>
            <w:tcPrChange w:id="54" w:author="Allen, Greg" w:date="2023-11-22T12:59:00Z">
              <w:tcPr>
                <w:tcW w:w="2733" w:type="dxa"/>
                <w:tcBorders>
                  <w:top w:val="single" w:sz="8" w:space="0" w:color="4472C4" w:themeColor="accent5"/>
                </w:tcBorders>
                <w:shd w:val="clear" w:color="auto" w:fill="FFFFFF" w:themeFill="background1"/>
              </w:tcPr>
            </w:tcPrChange>
          </w:tcPr>
          <w:p w14:paraId="7BC6CBAF" w14:textId="1ACB52B2" w:rsidR="00214643" w:rsidRDefault="00456354" w:rsidP="002C7C19">
            <w:pPr>
              <w:spacing w:line="276" w:lineRule="auto"/>
              <w:cnfStyle w:val="000000100000" w:firstRow="0" w:lastRow="0" w:firstColumn="0" w:lastColumn="0" w:oddVBand="0" w:evenVBand="0" w:oddHBand="1" w:evenHBand="0" w:firstRowFirstColumn="0" w:firstRowLastColumn="0" w:lastRowFirstColumn="0" w:lastRowLastColumn="0"/>
            </w:pPr>
            <w:r>
              <w:t xml:space="preserve">Promote </w:t>
            </w:r>
            <w:r w:rsidR="00584702">
              <w:t xml:space="preserve">Partnership </w:t>
            </w:r>
            <w:r>
              <w:t>F</w:t>
            </w:r>
            <w:r w:rsidR="00584702">
              <w:t xml:space="preserve">inance </w:t>
            </w:r>
            <w:r>
              <w:t>L</w:t>
            </w:r>
            <w:r w:rsidR="00584702">
              <w:t>earning</w:t>
            </w:r>
          </w:p>
        </w:tc>
        <w:tc>
          <w:tcPr>
            <w:tcW w:w="7267" w:type="dxa"/>
            <w:tcBorders>
              <w:top w:val="single" w:sz="8" w:space="0" w:color="4472C4" w:themeColor="accent5"/>
            </w:tcBorders>
            <w:shd w:val="clear" w:color="auto" w:fill="FFFFFF" w:themeFill="background1"/>
            <w:tcPrChange w:id="55" w:author="Allen, Greg" w:date="2023-11-22T12:59:00Z">
              <w:tcPr>
                <w:tcW w:w="6807" w:type="dxa"/>
                <w:tcBorders>
                  <w:top w:val="single" w:sz="8" w:space="0" w:color="4472C4" w:themeColor="accent5"/>
                </w:tcBorders>
                <w:shd w:val="clear" w:color="auto" w:fill="FFFFFF" w:themeFill="background1"/>
              </w:tcPr>
            </w:tcPrChange>
          </w:tcPr>
          <w:p w14:paraId="27468658" w14:textId="3DE06B38" w:rsidR="00214643" w:rsidRDefault="00584702" w:rsidP="00E56AE1">
            <w:pPr>
              <w:spacing w:line="276" w:lineRule="auto"/>
              <w:cnfStyle w:val="000000100000" w:firstRow="0" w:lastRow="0" w:firstColumn="0" w:lastColumn="0" w:oddVBand="0" w:evenVBand="0" w:oddHBand="1" w:evenHBand="0" w:firstRowFirstColumn="0" w:firstRowLastColumn="0" w:lastRowFirstColumn="0" w:lastRowLastColumn="0"/>
              <w:rPr>
                <w:ins w:id="56" w:author="Allen, Greg" w:date="2023-07-18T10:28:00Z"/>
              </w:rPr>
            </w:pPr>
            <w:r>
              <w:t xml:space="preserve">Continue </w:t>
            </w:r>
            <w:r w:rsidR="00106CA7">
              <w:t>to build upon and increase awareness of e</w:t>
            </w:r>
            <w:r w:rsidR="00C550E6">
              <w:t>nvironmental finance throughout the partnership.</w:t>
            </w:r>
            <w:ins w:id="57" w:author="Allen, Greg" w:date="2023-05-25T10:53:00Z">
              <w:r w:rsidR="00C20ADE">
                <w:t xml:space="preserve"> </w:t>
              </w:r>
            </w:ins>
          </w:p>
          <w:p w14:paraId="30757EE1" w14:textId="09913C0F" w:rsidR="00692D57" w:rsidRDefault="00692D57" w:rsidP="00E56AE1">
            <w:pPr>
              <w:spacing w:line="276" w:lineRule="auto"/>
              <w:cnfStyle w:val="000000100000" w:firstRow="0" w:lastRow="0" w:firstColumn="0" w:lastColumn="0" w:oddVBand="0" w:evenVBand="0" w:oddHBand="1" w:evenHBand="0" w:firstRowFirstColumn="0" w:firstRowLastColumn="0" w:lastRowFirstColumn="0" w:lastRowLastColumn="0"/>
              <w:rPr>
                <w:ins w:id="58" w:author="Allen, Greg" w:date="2023-11-22T12:42:00Z"/>
              </w:rPr>
            </w:pPr>
            <w:ins w:id="59" w:author="Allen, Greg" w:date="2023-07-18T10:28:00Z">
              <w:r>
                <w:t xml:space="preserve">From the </w:t>
              </w:r>
              <w:r w:rsidRPr="00FF110E">
                <w:rPr>
                  <w:b/>
                  <w:bCs/>
                </w:rPr>
                <w:t>CBP Climate Change Directive Workplan</w:t>
              </w:r>
              <w:r>
                <w:t xml:space="preserve">: “The Enhance Partnering, Leadership, and Management Goal Implementation Team (GIT6) and the Budget and Finance Workgroup will </w:t>
              </w:r>
            </w:ins>
            <w:commentRangeStart w:id="60"/>
            <w:ins w:id="61" w:author="Allen, Greg" w:date="2023-11-22T12:46:00Z">
              <w:r w:rsidR="00C1536F" w:rsidRPr="00872567">
                <w:rPr>
                  <w:b/>
                  <w:bCs/>
                  <w:rPrChange w:id="62" w:author="Allen, Greg" w:date="2023-11-27T10:22:00Z">
                    <w:rPr/>
                  </w:rPrChange>
                </w:rPr>
                <w:t>1</w:t>
              </w:r>
            </w:ins>
            <w:commentRangeEnd w:id="60"/>
            <w:ins w:id="63" w:author="Allen, Greg" w:date="2023-11-27T14:34:00Z">
              <w:r w:rsidR="00362D5E">
                <w:rPr>
                  <w:rStyle w:val="CommentReference"/>
                </w:rPr>
                <w:commentReference w:id="60"/>
              </w:r>
            </w:ins>
            <w:ins w:id="64" w:author="Allen, Greg" w:date="2023-11-22T12:47:00Z">
              <w:r w:rsidR="00C1536F" w:rsidRPr="00872567">
                <w:rPr>
                  <w:b/>
                  <w:bCs/>
                  <w:rPrChange w:id="65" w:author="Allen, Greg" w:date="2023-11-27T10:22:00Z">
                    <w:rPr/>
                  </w:rPrChange>
                </w:rPr>
                <w:t>)</w:t>
              </w:r>
              <w:r w:rsidR="00C1536F">
                <w:t xml:space="preserve"> </w:t>
              </w:r>
            </w:ins>
            <w:ins w:id="66" w:author="Allen, Greg" w:date="2023-07-18T10:28:00Z">
              <w:r w:rsidRPr="00602BFA">
                <w:rPr>
                  <w:b/>
                  <w:bCs/>
                </w:rPr>
                <w:t>work with jurisdictions and GITs to showcase lessons learned from the Finance and Investment Forum held in March 2020</w:t>
              </w:r>
              <w:r>
                <w:t xml:space="preserve"> (including the expert consultations), </w:t>
              </w:r>
            </w:ins>
            <w:ins w:id="67" w:author="Allen, Greg" w:date="2023-11-22T12:47:00Z">
              <w:r w:rsidR="00C1536F" w:rsidRPr="00872567">
                <w:rPr>
                  <w:b/>
                  <w:bCs/>
                  <w:rPrChange w:id="68" w:author="Allen, Greg" w:date="2023-11-27T10:22:00Z">
                    <w:rPr/>
                  </w:rPrChange>
                </w:rPr>
                <w:t>2)</w:t>
              </w:r>
              <w:r w:rsidR="00C1536F">
                <w:t xml:space="preserve"> </w:t>
              </w:r>
            </w:ins>
            <w:ins w:id="69" w:author="Allen, Greg" w:date="2023-07-18T10:28:00Z">
              <w:r w:rsidRPr="00E56AE1">
                <w:rPr>
                  <w:b/>
                  <w:bCs/>
                </w:rPr>
                <w:t>spotlight new jurisdictional innovations in conservation financing and carbon markets, and develop additional recommendations to advance</w:t>
              </w:r>
              <w:r>
                <w:t xml:space="preserve"> (p.2)”</w:t>
              </w:r>
            </w:ins>
          </w:p>
          <w:p w14:paraId="2A9C4CDC" w14:textId="77777777" w:rsidR="00C1536F" w:rsidRDefault="00C1536F" w:rsidP="00C1536F">
            <w:pPr>
              <w:pStyle w:val="ListParagraph"/>
              <w:numPr>
                <w:ilvl w:val="0"/>
                <w:numId w:val="21"/>
              </w:numPr>
              <w:spacing w:line="276" w:lineRule="auto"/>
              <w:cnfStyle w:val="000000100000" w:firstRow="0" w:lastRow="0" w:firstColumn="0" w:lastColumn="0" w:oddVBand="0" w:evenVBand="0" w:oddHBand="1" w:evenHBand="0" w:firstRowFirstColumn="0" w:firstRowLastColumn="0" w:lastRowFirstColumn="0" w:lastRowLastColumn="0"/>
              <w:rPr>
                <w:ins w:id="70" w:author="Allen, Greg" w:date="2023-11-22T12:48:00Z"/>
              </w:rPr>
            </w:pPr>
            <w:ins w:id="71" w:author="Allen, Greg" w:date="2023-11-22T12:47:00Z">
              <w:r>
                <w:t>Consult with Kristin Saunders and others to determine any</w:t>
              </w:r>
            </w:ins>
            <w:ins w:id="72" w:author="Allen, Greg" w:date="2023-11-22T12:48:00Z">
              <w:r>
                <w:t xml:space="preserve"> findings or recommendations from the March 2020 forum that were climate related.</w:t>
              </w:r>
            </w:ins>
          </w:p>
          <w:p w14:paraId="1480F87B" w14:textId="78BECD67" w:rsidR="00C1536F" w:rsidRDefault="00C1536F" w:rsidP="00C1536F">
            <w:pPr>
              <w:pStyle w:val="ListParagraph"/>
              <w:numPr>
                <w:ilvl w:val="0"/>
                <w:numId w:val="21"/>
              </w:numPr>
              <w:spacing w:line="276" w:lineRule="auto"/>
              <w:cnfStyle w:val="000000100000" w:firstRow="0" w:lastRow="0" w:firstColumn="0" w:lastColumn="0" w:oddVBand="0" w:evenVBand="0" w:oddHBand="1" w:evenHBand="0" w:firstRowFirstColumn="0" w:firstRowLastColumn="0" w:lastRowFirstColumn="0" w:lastRowLastColumn="0"/>
              <w:pPrChange w:id="73" w:author="Allen, Greg" w:date="2023-11-22T12:47:00Z">
                <w:pPr>
                  <w:framePr w:hSpace="180" w:wrap="around" w:vAnchor="text" w:hAnchor="text" w:y="1"/>
                  <w:spacing w:line="276" w:lineRule="auto"/>
                  <w:suppressOverlap/>
                  <w:cnfStyle w:val="000000100000" w:firstRow="0" w:lastRow="0" w:firstColumn="0" w:lastColumn="0" w:oddVBand="0" w:evenVBand="0" w:oddHBand="1" w:evenHBand="0" w:firstRowFirstColumn="0" w:firstRowLastColumn="0" w:lastRowFirstColumn="0" w:lastRowLastColumn="0"/>
                </w:pPr>
              </w:pPrChange>
            </w:pPr>
            <w:ins w:id="74" w:author="Allen, Greg" w:date="2023-11-22T12:49:00Z">
              <w:r>
                <w:t>Convene a forum (</w:t>
              </w:r>
            </w:ins>
            <w:ins w:id="75" w:author="Allen, Greg" w:date="2023-11-22T12:50:00Z">
              <w:r>
                <w:t xml:space="preserve">e.g., </w:t>
              </w:r>
            </w:ins>
            <w:ins w:id="76" w:author="Allen, Greg" w:date="2023-11-22T12:49:00Z">
              <w:r>
                <w:t>STAC Workshop</w:t>
              </w:r>
            </w:ins>
            <w:ins w:id="77" w:author="Allen, Greg" w:date="2023-11-22T12:50:00Z">
              <w:r>
                <w:t>, GIT Funding in collaboration with Climate Workgroup</w:t>
              </w:r>
            </w:ins>
            <w:ins w:id="78" w:author="Allen, Greg" w:date="2023-11-22T12:49:00Z">
              <w:r>
                <w:t>)</w:t>
              </w:r>
            </w:ins>
            <w:ins w:id="79" w:author="Allen, Greg" w:date="2023-11-22T12:50:00Z">
              <w:r>
                <w:t xml:space="preserve"> </w:t>
              </w:r>
            </w:ins>
            <w:ins w:id="80" w:author="Allen, Greg" w:date="2023-11-22T12:51:00Z">
              <w:r>
                <w:t>t</w:t>
              </w:r>
              <w:r w:rsidR="00033E2C">
                <w:t>o</w:t>
              </w:r>
              <w:r>
                <w:t xml:space="preserve"> identify innovations </w:t>
              </w:r>
            </w:ins>
            <w:ins w:id="81" w:author="Allen, Greg" w:date="2023-11-22T12:57:00Z">
              <w:r w:rsidR="00033E2C">
                <w:t xml:space="preserve">by jurisdictions both inside and outside the watershed. </w:t>
              </w:r>
            </w:ins>
          </w:p>
        </w:tc>
        <w:tc>
          <w:tcPr>
            <w:tcW w:w="1855" w:type="dxa"/>
            <w:tcBorders>
              <w:top w:val="single" w:sz="8" w:space="0" w:color="4472C4" w:themeColor="accent5"/>
            </w:tcBorders>
            <w:shd w:val="clear" w:color="auto" w:fill="FFFFFF" w:themeFill="background1"/>
            <w:tcPrChange w:id="82" w:author="Allen, Greg" w:date="2023-11-22T12:59:00Z">
              <w:tcPr>
                <w:tcW w:w="1855" w:type="dxa"/>
                <w:tcBorders>
                  <w:top w:val="single" w:sz="8" w:space="0" w:color="4472C4" w:themeColor="accent5"/>
                </w:tcBorders>
                <w:shd w:val="clear" w:color="auto" w:fill="FFFFFF" w:themeFill="background1"/>
              </w:tcPr>
            </w:tcPrChange>
          </w:tcPr>
          <w:p w14:paraId="32C93C8F" w14:textId="77777777" w:rsidR="00214643" w:rsidRPr="00B07420" w:rsidRDefault="00214643" w:rsidP="002C7C19">
            <w:pPr>
              <w:spacing w:line="276" w:lineRule="auto"/>
              <w:cnfStyle w:val="000000100000" w:firstRow="0" w:lastRow="0" w:firstColumn="0" w:lastColumn="0" w:oddVBand="0" w:evenVBand="0" w:oddHBand="1" w:evenHBand="0" w:firstRowFirstColumn="0" w:firstRowLastColumn="0" w:lastRowFirstColumn="0" w:lastRowLastColumn="0"/>
            </w:pPr>
          </w:p>
        </w:tc>
        <w:tc>
          <w:tcPr>
            <w:tcW w:w="2105" w:type="dxa"/>
            <w:tcBorders>
              <w:top w:val="single" w:sz="8" w:space="0" w:color="4472C4" w:themeColor="accent5"/>
            </w:tcBorders>
            <w:shd w:val="clear" w:color="auto" w:fill="FFFFFF" w:themeFill="background1"/>
            <w:tcPrChange w:id="83" w:author="Allen, Greg" w:date="2023-11-22T12:59:00Z">
              <w:tcPr>
                <w:tcW w:w="2105" w:type="dxa"/>
                <w:tcBorders>
                  <w:top w:val="single" w:sz="8" w:space="0" w:color="4472C4" w:themeColor="accent5"/>
                </w:tcBorders>
                <w:shd w:val="clear" w:color="auto" w:fill="FFFFFF" w:themeFill="background1"/>
              </w:tcPr>
            </w:tcPrChange>
          </w:tcPr>
          <w:p w14:paraId="6D25046D" w14:textId="77777777" w:rsidR="00214643" w:rsidRPr="00B07420" w:rsidRDefault="00214643" w:rsidP="002C7C19">
            <w:pPr>
              <w:spacing w:line="276" w:lineRule="auto"/>
              <w:cnfStyle w:val="000000100000" w:firstRow="0" w:lastRow="0" w:firstColumn="0" w:lastColumn="0" w:oddVBand="0" w:evenVBand="0" w:oddHBand="1" w:evenHBand="0" w:firstRowFirstColumn="0" w:firstRowLastColumn="0" w:lastRowFirstColumn="0" w:lastRowLastColumn="0"/>
            </w:pPr>
          </w:p>
        </w:tc>
      </w:tr>
      <w:tr w:rsidR="00B621BC" w14:paraId="63E79209" w14:textId="77777777" w:rsidTr="009C084C">
        <w:trPr>
          <w:trHeight w:val="293"/>
        </w:trPr>
        <w:tc>
          <w:tcPr>
            <w:cnfStyle w:val="001000000000" w:firstRow="0" w:lastRow="0" w:firstColumn="1" w:lastColumn="0" w:oddVBand="0" w:evenVBand="0" w:oddHBand="0" w:evenHBand="0" w:firstRowFirstColumn="0" w:firstRowLastColumn="0" w:lastRowFirstColumn="0" w:lastRowLastColumn="0"/>
            <w:tcW w:w="14485" w:type="dxa"/>
            <w:gridSpan w:val="5"/>
            <w:shd w:val="clear" w:color="auto" w:fill="DEEAF6" w:themeFill="accent1" w:themeFillTint="33"/>
          </w:tcPr>
          <w:p w14:paraId="5C527F39" w14:textId="7BBB0565" w:rsidR="00B621BC" w:rsidRDefault="00B621BC" w:rsidP="002C7C19">
            <w:pPr>
              <w:spacing w:line="276" w:lineRule="auto"/>
            </w:pPr>
            <w:r>
              <w:t xml:space="preserve">Work Theme #2: </w:t>
            </w:r>
            <w:r w:rsidR="008574D8">
              <w:t>Budget and Funding</w:t>
            </w:r>
          </w:p>
        </w:tc>
      </w:tr>
      <w:tr w:rsidR="006236E2" w14:paraId="59605338" w14:textId="77777777" w:rsidTr="00033E2C">
        <w:tblPrEx>
          <w:tblW w:w="14485" w:type="dxa"/>
          <w:tblPrExChange w:id="84" w:author="Allen, Greg" w:date="2023-11-22T12:59:00Z">
            <w:tblPrEx>
              <w:tblW w:w="14485" w:type="dxa"/>
            </w:tblPrEx>
          </w:tblPrExChange>
        </w:tblPrEx>
        <w:trPr>
          <w:cnfStyle w:val="000000100000" w:firstRow="0" w:lastRow="0" w:firstColumn="0" w:lastColumn="0" w:oddVBand="0" w:evenVBand="0" w:oddHBand="1" w:evenHBand="0" w:firstRowFirstColumn="0" w:firstRowLastColumn="0" w:lastRowFirstColumn="0" w:lastRowLastColumn="0"/>
          <w:trHeight w:val="837"/>
          <w:trPrChange w:id="85" w:author="Allen, Greg" w:date="2023-11-22T12:59:00Z">
            <w:trPr>
              <w:trHeight w:val="837"/>
            </w:trPr>
          </w:trPrChange>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Change w:id="86" w:author="Allen, Greg" w:date="2023-11-22T12:59:00Z">
              <w:tcPr>
                <w:tcW w:w="985" w:type="dxa"/>
                <w:shd w:val="clear" w:color="auto" w:fill="FFFFFF" w:themeFill="background1"/>
              </w:tcPr>
            </w:tcPrChange>
          </w:tcPr>
          <w:p w14:paraId="5F5FBEA3" w14:textId="0F923F29" w:rsidR="006236E2" w:rsidRDefault="008574D8" w:rsidP="001D119C">
            <w:pPr>
              <w:spacing w:line="276" w:lineRule="auto"/>
              <w:cnfStyle w:val="001000100000" w:firstRow="0" w:lastRow="0" w:firstColumn="1" w:lastColumn="0" w:oddVBand="0" w:evenVBand="0" w:oddHBand="1" w:evenHBand="0" w:firstRowFirstColumn="0" w:firstRowLastColumn="0" w:lastRowFirstColumn="0" w:lastRowLastColumn="0"/>
            </w:pPr>
            <w:r>
              <w:t>2.a.</w:t>
            </w:r>
          </w:p>
        </w:tc>
        <w:tc>
          <w:tcPr>
            <w:tcW w:w="2273" w:type="dxa"/>
            <w:shd w:val="clear" w:color="auto" w:fill="FFFFFF" w:themeFill="background1"/>
            <w:tcPrChange w:id="87" w:author="Allen, Greg" w:date="2023-11-22T12:59:00Z">
              <w:tcPr>
                <w:tcW w:w="2733" w:type="dxa"/>
                <w:shd w:val="clear" w:color="auto" w:fill="FFFFFF" w:themeFill="background1"/>
              </w:tcPr>
            </w:tcPrChange>
          </w:tcPr>
          <w:p w14:paraId="77214C14" w14:textId="1B5DD915" w:rsidR="006236E2" w:rsidRDefault="008574D8" w:rsidP="001D119C">
            <w:pPr>
              <w:spacing w:line="276" w:lineRule="auto"/>
              <w:cnfStyle w:val="000000100000" w:firstRow="0" w:lastRow="0" w:firstColumn="0" w:lastColumn="0" w:oddVBand="0" w:evenVBand="0" w:oddHBand="1" w:evenHBand="0" w:firstRowFirstColumn="0" w:firstRowLastColumn="0" w:lastRowFirstColumn="0" w:lastRowLastColumn="0"/>
            </w:pPr>
            <w:r>
              <w:t xml:space="preserve">Budget </w:t>
            </w:r>
            <w:r w:rsidR="00456354">
              <w:t>I</w:t>
            </w:r>
            <w:r>
              <w:t>nformation</w:t>
            </w:r>
          </w:p>
        </w:tc>
        <w:tc>
          <w:tcPr>
            <w:tcW w:w="7267" w:type="dxa"/>
            <w:shd w:val="clear" w:color="auto" w:fill="FFFFFF" w:themeFill="background1"/>
            <w:tcPrChange w:id="88" w:author="Allen, Greg" w:date="2023-11-22T12:59:00Z">
              <w:tcPr>
                <w:tcW w:w="6807" w:type="dxa"/>
                <w:shd w:val="clear" w:color="auto" w:fill="FFFFFF" w:themeFill="background1"/>
              </w:tcPr>
            </w:tcPrChange>
          </w:tcPr>
          <w:p w14:paraId="7870A70C" w14:textId="77777777" w:rsidR="006236E2" w:rsidRDefault="008574D8" w:rsidP="00E56AE1">
            <w:pPr>
              <w:spacing w:line="276" w:lineRule="auto"/>
              <w:cnfStyle w:val="000000100000" w:firstRow="0" w:lastRow="0" w:firstColumn="0" w:lastColumn="0" w:oddVBand="0" w:evenVBand="0" w:oddHBand="1" w:evenHBand="0" w:firstRowFirstColumn="0" w:firstRowLastColumn="0" w:lastRowFirstColumn="0" w:lastRowLastColumn="0"/>
              <w:rPr>
                <w:ins w:id="89" w:author="Allen, Greg" w:date="2023-11-22T12:58:00Z"/>
              </w:rPr>
            </w:pPr>
            <w:r>
              <w:t>Serve as a platform to share pertinent Bay related budget information that may impact progress toward the Watershed Agreement Goals and Outcomes</w:t>
            </w:r>
            <w:r w:rsidR="00BD373F">
              <w:t xml:space="preserve"> </w:t>
            </w:r>
            <w:ins w:id="90" w:author="Allen, Greg" w:date="2023-05-31T13:30:00Z">
              <w:r w:rsidR="00D252BF">
                <w:t>(</w:t>
              </w:r>
            </w:ins>
            <w:ins w:id="91" w:author="Allen, Greg" w:date="2023-05-30T16:49:00Z">
              <w:r w:rsidR="00BD373F">
                <w:t xml:space="preserve">e.g., </w:t>
              </w:r>
            </w:ins>
            <w:ins w:id="92" w:author="Allen, Greg" w:date="2023-05-25T13:24:00Z">
              <w:r w:rsidR="00E8742F">
                <w:t>CBA</w:t>
              </w:r>
            </w:ins>
            <w:ins w:id="93" w:author="Allen, Greg" w:date="2023-05-25T13:25:00Z">
              <w:r w:rsidR="00E8742F">
                <w:t>RA</w:t>
              </w:r>
            </w:ins>
            <w:ins w:id="94" w:author="Allen, Greg" w:date="2023-05-31T13:30:00Z">
              <w:r w:rsidR="00D252BF">
                <w:t>).</w:t>
              </w:r>
            </w:ins>
            <w:ins w:id="95" w:author="Allen, Greg" w:date="2023-05-31T13:28:00Z">
              <w:r w:rsidR="00D252BF">
                <w:t xml:space="preserve">  </w:t>
              </w:r>
            </w:ins>
            <w:ins w:id="96" w:author="Allen, Greg" w:date="2023-05-31T13:33:00Z">
              <w:r w:rsidR="00D252BF">
                <w:t>C</w:t>
              </w:r>
            </w:ins>
            <w:ins w:id="97" w:author="Allen, Greg" w:date="2023-05-31T13:34:00Z">
              <w:r w:rsidR="00D252BF">
                <w:t xml:space="preserve">ontinued partner </w:t>
              </w:r>
            </w:ins>
            <w:ins w:id="98" w:author="Allen, Greg" w:date="2023-05-31T13:28:00Z">
              <w:r w:rsidR="00D252BF">
                <w:t>interests i</w:t>
              </w:r>
            </w:ins>
            <w:ins w:id="99" w:author="Allen, Greg" w:date="2023-05-31T13:29:00Z">
              <w:r w:rsidR="00D252BF">
                <w:t>n CBPO budget e.g., SWIG/IN</w:t>
              </w:r>
            </w:ins>
            <w:ins w:id="100" w:author="Allen, Greg" w:date="2023-05-31T13:33:00Z">
              <w:r w:rsidR="00D252BF">
                <w:t>S</w:t>
              </w:r>
            </w:ins>
            <w:ins w:id="101" w:author="Allen, Greg" w:date="2023-05-31T13:29:00Z">
              <w:r w:rsidR="00D252BF">
                <w:t>R grants, CBRAP, C</w:t>
              </w:r>
            </w:ins>
            <w:ins w:id="102" w:author="Allen, Greg" w:date="2023-05-31T13:30:00Z">
              <w:r w:rsidR="00D252BF">
                <w:t xml:space="preserve">BIG, </w:t>
              </w:r>
            </w:ins>
            <w:ins w:id="103" w:author="Allen, Greg" w:date="2023-05-31T13:31:00Z">
              <w:r w:rsidR="00D252BF">
                <w:t xml:space="preserve">BIL </w:t>
              </w:r>
            </w:ins>
            <w:ins w:id="104" w:author="Allen, Greg" w:date="2023-05-31T13:30:00Z">
              <w:r w:rsidR="00D252BF">
                <w:t>etc</w:t>
              </w:r>
            </w:ins>
            <w:ins w:id="105" w:author="Allen, Greg" w:date="2023-05-31T13:31:00Z">
              <w:r w:rsidR="00D252BF">
                <w:t xml:space="preserve">. </w:t>
              </w:r>
            </w:ins>
            <w:ins w:id="106" w:author="Allen, Greg" w:date="2023-05-31T13:34:00Z">
              <w:r w:rsidR="00D252BF">
                <w:t>CBC may</w:t>
              </w:r>
            </w:ins>
            <w:ins w:id="107" w:author="Allen, Greg" w:date="2023-05-31T13:35:00Z">
              <w:r w:rsidR="00D252BF">
                <w:t xml:space="preserve"> form a group that we would be participants in.  </w:t>
              </w:r>
            </w:ins>
            <w:ins w:id="108" w:author="Allen, Greg" w:date="2023-05-31T13:31:00Z">
              <w:r w:rsidR="00D252BF">
                <w:t>Consider Partner gathering to share such information</w:t>
              </w:r>
            </w:ins>
            <w:ins w:id="109" w:author="Allen, Greg" w:date="2023-05-31T13:32:00Z">
              <w:r w:rsidR="00D252BF">
                <w:t xml:space="preserve"> across partner budgets.</w:t>
              </w:r>
            </w:ins>
          </w:p>
          <w:p w14:paraId="53708570" w14:textId="543ECCE1" w:rsidR="00033E2C" w:rsidRDefault="00033E2C" w:rsidP="00033E2C">
            <w:pPr>
              <w:pStyle w:val="ListParagraph"/>
              <w:numPr>
                <w:ilvl w:val="0"/>
                <w:numId w:val="22"/>
              </w:numPr>
              <w:spacing w:line="276" w:lineRule="auto"/>
              <w:cnfStyle w:val="000000100000" w:firstRow="0" w:lastRow="0" w:firstColumn="0" w:lastColumn="0" w:oddVBand="0" w:evenVBand="0" w:oddHBand="1" w:evenHBand="0" w:firstRowFirstColumn="0" w:firstRowLastColumn="0" w:lastRowFirstColumn="0" w:lastRowLastColumn="0"/>
              <w:pPrChange w:id="110" w:author="Allen, Greg" w:date="2023-11-22T13:00:00Z">
                <w:pPr>
                  <w:framePr w:hSpace="180" w:wrap="around" w:vAnchor="text" w:hAnchor="text" w:y="1"/>
                  <w:spacing w:line="276" w:lineRule="auto"/>
                  <w:suppressOverlap/>
                  <w:cnfStyle w:val="000000100000" w:firstRow="0" w:lastRow="0" w:firstColumn="0" w:lastColumn="0" w:oddVBand="0" w:evenVBand="0" w:oddHBand="1" w:evenHBand="0" w:firstRowFirstColumn="0" w:firstRowLastColumn="0" w:lastRowFirstColumn="0" w:lastRowLastColumn="0"/>
                </w:pPr>
              </w:pPrChange>
            </w:pPr>
            <w:ins w:id="111" w:author="Allen, Greg" w:date="2023-11-22T13:00:00Z">
              <w:r>
                <w:t>Action plan needed</w:t>
              </w:r>
            </w:ins>
            <w:ins w:id="112" w:author="Allen, Greg" w:date="2023-11-27T10:43:00Z">
              <w:r w:rsidR="00853B6B">
                <w:t>. Is this where we ensure state budget awareness and coordination</w:t>
              </w:r>
            </w:ins>
            <w:ins w:id="113" w:author="Allen, Greg" w:date="2023-11-27T10:44:00Z">
              <w:r w:rsidR="00853B6B">
                <w:t>?</w:t>
              </w:r>
            </w:ins>
          </w:p>
        </w:tc>
        <w:tc>
          <w:tcPr>
            <w:tcW w:w="1855" w:type="dxa"/>
            <w:shd w:val="clear" w:color="auto" w:fill="FFFFFF" w:themeFill="background1"/>
            <w:tcPrChange w:id="114" w:author="Allen, Greg" w:date="2023-11-22T12:59:00Z">
              <w:tcPr>
                <w:tcW w:w="1855" w:type="dxa"/>
                <w:shd w:val="clear" w:color="auto" w:fill="FFFFFF" w:themeFill="background1"/>
              </w:tcPr>
            </w:tcPrChange>
          </w:tcPr>
          <w:p w14:paraId="1EBC025D" w14:textId="43BA9E75" w:rsidR="006236E2" w:rsidRDefault="006236E2" w:rsidP="002C7C19">
            <w:pPr>
              <w:spacing w:line="276" w:lineRule="auto"/>
              <w:cnfStyle w:val="000000100000" w:firstRow="0" w:lastRow="0" w:firstColumn="0" w:lastColumn="0" w:oddVBand="0" w:evenVBand="0" w:oddHBand="1" w:evenHBand="0" w:firstRowFirstColumn="0" w:firstRowLastColumn="0" w:lastRowFirstColumn="0" w:lastRowLastColumn="0"/>
            </w:pPr>
          </w:p>
        </w:tc>
        <w:tc>
          <w:tcPr>
            <w:tcW w:w="2105" w:type="dxa"/>
            <w:shd w:val="clear" w:color="auto" w:fill="FFFFFF" w:themeFill="background1"/>
            <w:tcPrChange w:id="115" w:author="Allen, Greg" w:date="2023-11-22T12:59:00Z">
              <w:tcPr>
                <w:tcW w:w="2105" w:type="dxa"/>
                <w:shd w:val="clear" w:color="auto" w:fill="FFFFFF" w:themeFill="background1"/>
              </w:tcPr>
            </w:tcPrChange>
          </w:tcPr>
          <w:p w14:paraId="2DB37A1C" w14:textId="56A6453A" w:rsidR="006236E2" w:rsidRDefault="006236E2" w:rsidP="002C7C19">
            <w:pPr>
              <w:spacing w:line="276" w:lineRule="auto"/>
              <w:cnfStyle w:val="000000100000" w:firstRow="0" w:lastRow="0" w:firstColumn="0" w:lastColumn="0" w:oddVBand="0" w:evenVBand="0" w:oddHBand="1" w:evenHBand="0" w:firstRowFirstColumn="0" w:firstRowLastColumn="0" w:lastRowFirstColumn="0" w:lastRowLastColumn="0"/>
            </w:pPr>
          </w:p>
        </w:tc>
      </w:tr>
      <w:tr w:rsidR="008574D8" w14:paraId="4B89D853" w14:textId="77777777" w:rsidTr="00033E2C">
        <w:tblPrEx>
          <w:tblW w:w="14485" w:type="dxa"/>
          <w:tblPrExChange w:id="116" w:author="Allen, Greg" w:date="2023-11-22T12:59:00Z">
            <w:tblPrEx>
              <w:tblW w:w="14485" w:type="dxa"/>
            </w:tblPrEx>
          </w:tblPrExChange>
        </w:tblPrEx>
        <w:trPr>
          <w:trHeight w:val="810"/>
          <w:trPrChange w:id="117" w:author="Allen, Greg" w:date="2023-11-22T12:59:00Z">
            <w:trPr>
              <w:trHeight w:val="810"/>
            </w:trPr>
          </w:trPrChange>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Change w:id="118" w:author="Allen, Greg" w:date="2023-11-22T12:59:00Z">
              <w:tcPr>
                <w:tcW w:w="985" w:type="dxa"/>
                <w:shd w:val="clear" w:color="auto" w:fill="FFFFFF" w:themeFill="background1"/>
              </w:tcPr>
            </w:tcPrChange>
          </w:tcPr>
          <w:p w14:paraId="40320359" w14:textId="54B25F38" w:rsidR="008574D8" w:rsidRDefault="008574D8" w:rsidP="001D119C">
            <w:pPr>
              <w:spacing w:line="276" w:lineRule="auto"/>
            </w:pPr>
            <w:r>
              <w:t>2.b.</w:t>
            </w:r>
          </w:p>
        </w:tc>
        <w:tc>
          <w:tcPr>
            <w:tcW w:w="2273" w:type="dxa"/>
            <w:shd w:val="clear" w:color="auto" w:fill="FFFFFF" w:themeFill="background1"/>
            <w:tcPrChange w:id="119" w:author="Allen, Greg" w:date="2023-11-22T12:59:00Z">
              <w:tcPr>
                <w:tcW w:w="2733" w:type="dxa"/>
                <w:shd w:val="clear" w:color="auto" w:fill="FFFFFF" w:themeFill="background1"/>
              </w:tcPr>
            </w:tcPrChange>
          </w:tcPr>
          <w:p w14:paraId="59B7430C" w14:textId="6BBB874C" w:rsidR="008574D8" w:rsidRDefault="008574D8" w:rsidP="001D119C">
            <w:pPr>
              <w:spacing w:line="276" w:lineRule="auto"/>
              <w:cnfStyle w:val="000000000000" w:firstRow="0" w:lastRow="0" w:firstColumn="0" w:lastColumn="0" w:oddVBand="0" w:evenVBand="0" w:oddHBand="0" w:evenHBand="0" w:firstRowFirstColumn="0" w:firstRowLastColumn="0" w:lastRowFirstColumn="0" w:lastRowLastColumn="0"/>
            </w:pPr>
            <w:r>
              <w:t xml:space="preserve">Funding </w:t>
            </w:r>
            <w:r w:rsidR="00456354">
              <w:t>S</w:t>
            </w:r>
            <w:r>
              <w:t>ources</w:t>
            </w:r>
          </w:p>
        </w:tc>
        <w:tc>
          <w:tcPr>
            <w:tcW w:w="7267" w:type="dxa"/>
            <w:shd w:val="clear" w:color="auto" w:fill="FFFFFF" w:themeFill="background1"/>
            <w:tcPrChange w:id="120" w:author="Allen, Greg" w:date="2023-11-22T12:59:00Z">
              <w:tcPr>
                <w:tcW w:w="6807" w:type="dxa"/>
                <w:shd w:val="clear" w:color="auto" w:fill="FFFFFF" w:themeFill="background1"/>
              </w:tcPr>
            </w:tcPrChange>
          </w:tcPr>
          <w:p w14:paraId="7B970833" w14:textId="458B5A1E" w:rsidR="003C5A6F" w:rsidRDefault="008574D8" w:rsidP="00C20ADE">
            <w:pPr>
              <w:spacing w:line="276" w:lineRule="auto"/>
              <w:cnfStyle w:val="000000000000" w:firstRow="0" w:lastRow="0" w:firstColumn="0" w:lastColumn="0" w:oddVBand="0" w:evenVBand="0" w:oddHBand="0" w:evenHBand="0" w:firstRowFirstColumn="0" w:firstRowLastColumn="0" w:lastRowFirstColumn="0" w:lastRowLastColumn="0"/>
              <w:rPr>
                <w:ins w:id="121" w:author="Allen, Greg" w:date="2023-11-22T12:59:00Z"/>
              </w:rPr>
            </w:pPr>
            <w:r>
              <w:t xml:space="preserve">Explore existing programs and funding sources </w:t>
            </w:r>
            <w:r w:rsidR="000211B2">
              <w:t>to</w:t>
            </w:r>
            <w:r>
              <w:t xml:space="preserve"> share examples of </w:t>
            </w:r>
            <w:r w:rsidR="000211B2">
              <w:t>inventive projects or programs.</w:t>
            </w:r>
            <w:ins w:id="122" w:author="Johnson, Caroline" w:date="2022-09-29T12:22:00Z">
              <w:r w:rsidR="00531448">
                <w:t xml:space="preserve"> </w:t>
              </w:r>
            </w:ins>
            <w:r w:rsidR="00456354">
              <w:t>F</w:t>
            </w:r>
            <w:ins w:id="123" w:author="Johnson, Caroline" w:date="2022-10-26T11:19:00Z">
              <w:r w:rsidR="00E84A05">
                <w:t>eatur</w:t>
              </w:r>
            </w:ins>
            <w:ins w:id="124" w:author="Allen, Greg" w:date="2023-05-25T11:13:00Z">
              <w:r w:rsidR="00456354">
                <w:t>e</w:t>
              </w:r>
            </w:ins>
            <w:ins w:id="125" w:author="Johnson, Caroline" w:date="2022-10-26T11:19:00Z">
              <w:r w:rsidR="00E84A05">
                <w:t xml:space="preserve"> </w:t>
              </w:r>
            </w:ins>
            <w:ins w:id="126" w:author="Allen, Greg" w:date="2023-05-25T10:57:00Z">
              <w:r w:rsidR="00C20ADE">
                <w:t xml:space="preserve">BIL/IRA </w:t>
              </w:r>
            </w:ins>
            <w:ins w:id="127" w:author="Johnson, Caroline" w:date="2022-10-26T11:19:00Z">
              <w:r w:rsidR="00E84A05">
                <w:t xml:space="preserve">funding sources </w:t>
              </w:r>
            </w:ins>
            <w:ins w:id="128" w:author="Johnson, Caroline" w:date="2022-10-26T11:20:00Z">
              <w:r w:rsidR="00E84A05">
                <w:t>at quarterly workgroup meetings.</w:t>
              </w:r>
            </w:ins>
          </w:p>
          <w:p w14:paraId="0FC9036B" w14:textId="77777777" w:rsidR="00033E2C" w:rsidRDefault="00033E2C" w:rsidP="00033E2C">
            <w:pPr>
              <w:pStyle w:val="ListParagraph"/>
              <w:numPr>
                <w:ilvl w:val="1"/>
                <w:numId w:val="18"/>
              </w:numPr>
              <w:spacing w:line="276" w:lineRule="auto"/>
              <w:cnfStyle w:val="000000000000" w:firstRow="0" w:lastRow="0" w:firstColumn="0" w:lastColumn="0" w:oddVBand="0" w:evenVBand="0" w:oddHBand="0" w:evenHBand="0" w:firstRowFirstColumn="0" w:firstRowLastColumn="0" w:lastRowFirstColumn="0" w:lastRowLastColumn="0"/>
              <w:rPr>
                <w:ins w:id="129" w:author="Allen, Greg" w:date="2023-11-22T12:59:00Z"/>
              </w:rPr>
            </w:pPr>
            <w:ins w:id="130" w:author="Allen, Greg" w:date="2023-11-22T12:59:00Z">
              <w:r>
                <w:t>Spring</w:t>
              </w:r>
            </w:ins>
          </w:p>
          <w:p w14:paraId="2D94DF7D" w14:textId="77777777" w:rsidR="00033E2C" w:rsidRDefault="00033E2C" w:rsidP="00033E2C">
            <w:pPr>
              <w:pStyle w:val="ListParagraph"/>
              <w:numPr>
                <w:ilvl w:val="1"/>
                <w:numId w:val="18"/>
              </w:numPr>
              <w:spacing w:line="276" w:lineRule="auto"/>
              <w:cnfStyle w:val="000000000000" w:firstRow="0" w:lastRow="0" w:firstColumn="0" w:lastColumn="0" w:oddVBand="0" w:evenVBand="0" w:oddHBand="0" w:evenHBand="0" w:firstRowFirstColumn="0" w:firstRowLastColumn="0" w:lastRowFirstColumn="0" w:lastRowLastColumn="0"/>
              <w:rPr>
                <w:ins w:id="131" w:author="Allen, Greg" w:date="2023-11-22T12:59:00Z"/>
              </w:rPr>
            </w:pPr>
            <w:ins w:id="132" w:author="Allen, Greg" w:date="2023-11-22T12:59:00Z">
              <w:r>
                <w:t>Summer</w:t>
              </w:r>
            </w:ins>
          </w:p>
          <w:p w14:paraId="434E7A0E" w14:textId="77777777" w:rsidR="00033E2C" w:rsidRDefault="00033E2C" w:rsidP="00033E2C">
            <w:pPr>
              <w:pStyle w:val="ListParagraph"/>
              <w:numPr>
                <w:ilvl w:val="1"/>
                <w:numId w:val="18"/>
              </w:numPr>
              <w:spacing w:line="276" w:lineRule="auto"/>
              <w:cnfStyle w:val="000000000000" w:firstRow="0" w:lastRow="0" w:firstColumn="0" w:lastColumn="0" w:oddVBand="0" w:evenVBand="0" w:oddHBand="0" w:evenHBand="0" w:firstRowFirstColumn="0" w:firstRowLastColumn="0" w:lastRowFirstColumn="0" w:lastRowLastColumn="0"/>
              <w:rPr>
                <w:ins w:id="133" w:author="Allen, Greg" w:date="2023-11-22T12:59:00Z"/>
              </w:rPr>
            </w:pPr>
            <w:ins w:id="134" w:author="Allen, Greg" w:date="2023-11-22T12:59:00Z">
              <w:r>
                <w:t>Fall</w:t>
              </w:r>
            </w:ins>
          </w:p>
          <w:p w14:paraId="0E0D0F9C" w14:textId="0F11DE25" w:rsidR="00033E2C" w:rsidRDefault="00033E2C" w:rsidP="00033E2C">
            <w:pPr>
              <w:pStyle w:val="ListParagraph"/>
              <w:numPr>
                <w:ilvl w:val="1"/>
                <w:numId w:val="18"/>
              </w:numPr>
              <w:spacing w:line="276" w:lineRule="auto"/>
              <w:cnfStyle w:val="000000000000" w:firstRow="0" w:lastRow="0" w:firstColumn="0" w:lastColumn="0" w:oddVBand="0" w:evenVBand="0" w:oddHBand="0" w:evenHBand="0" w:firstRowFirstColumn="0" w:firstRowLastColumn="0" w:lastRowFirstColumn="0" w:lastRowLastColumn="0"/>
              <w:rPr>
                <w:ins w:id="135" w:author="Allen, Greg" w:date="2023-07-18T10:31:00Z"/>
              </w:rPr>
              <w:pPrChange w:id="136" w:author="Allen, Greg" w:date="2023-11-22T12:59:00Z">
                <w:pPr>
                  <w:framePr w:hSpace="180" w:wrap="around" w:vAnchor="text" w:hAnchor="text" w:y="1"/>
                  <w:spacing w:line="276" w:lineRule="auto"/>
                  <w:suppressOverlap/>
                  <w:cnfStyle w:val="000000000000" w:firstRow="0" w:lastRow="0" w:firstColumn="0" w:lastColumn="0" w:oddVBand="0" w:evenVBand="0" w:oddHBand="0" w:evenHBand="0" w:firstRowFirstColumn="0" w:firstRowLastColumn="0" w:lastRowFirstColumn="0" w:lastRowLastColumn="0"/>
                </w:pPr>
              </w:pPrChange>
            </w:pPr>
            <w:ins w:id="137" w:author="Allen, Greg" w:date="2023-11-22T12:59:00Z">
              <w:r>
                <w:t>Winter</w:t>
              </w:r>
            </w:ins>
          </w:p>
          <w:p w14:paraId="37A5DD67" w14:textId="4546B025" w:rsidR="00692D57" w:rsidRDefault="00692D57" w:rsidP="00C20ADE">
            <w:pPr>
              <w:spacing w:line="276" w:lineRule="auto"/>
              <w:cnfStyle w:val="000000000000" w:firstRow="0" w:lastRow="0" w:firstColumn="0" w:lastColumn="0" w:oddVBand="0" w:evenVBand="0" w:oddHBand="0" w:evenHBand="0" w:firstRowFirstColumn="0" w:firstRowLastColumn="0" w:lastRowFirstColumn="0" w:lastRowLastColumn="0"/>
              <w:rPr>
                <w:ins w:id="138" w:author="Allen, Greg" w:date="2023-11-22T13:02:00Z"/>
              </w:rPr>
            </w:pPr>
            <w:ins w:id="139" w:author="Allen, Greg" w:date="2023-07-18T10:31:00Z">
              <w:r>
                <w:t xml:space="preserve">From the </w:t>
              </w:r>
              <w:r w:rsidRPr="00E06DCC">
                <w:rPr>
                  <w:b/>
                  <w:bCs/>
                </w:rPr>
                <w:t>CBP Climate Change Directive Workplan</w:t>
              </w:r>
              <w:r>
                <w:t xml:space="preserve">: “CBP will host focused meetings with partners to improve coordination, collaborative planning, and priority-setting around funding for climate-related objectives to enable access to national funding programs. The GIT-Chairs will convene an initial set of meetings with subject matter experts (i.e., from GITS, workgroups, STAR) with the objective of </w:t>
              </w:r>
            </w:ins>
            <w:commentRangeStart w:id="140"/>
            <w:ins w:id="141" w:author="Allen, Greg" w:date="2023-11-27T10:23:00Z">
              <w:r w:rsidR="00872567" w:rsidRPr="00872567">
                <w:rPr>
                  <w:b/>
                  <w:bCs/>
                  <w:rPrChange w:id="142" w:author="Allen, Greg" w:date="2023-11-27T10:23:00Z">
                    <w:rPr/>
                  </w:rPrChange>
                </w:rPr>
                <w:t>1</w:t>
              </w:r>
            </w:ins>
            <w:commentRangeEnd w:id="140"/>
            <w:ins w:id="143" w:author="Allen, Greg" w:date="2023-11-27T14:35:00Z">
              <w:r w:rsidR="00362D5E">
                <w:rPr>
                  <w:rStyle w:val="CommentReference"/>
                </w:rPr>
                <w:commentReference w:id="140"/>
              </w:r>
            </w:ins>
            <w:ins w:id="144" w:author="Allen, Greg" w:date="2023-11-27T10:23:00Z">
              <w:r w:rsidR="00872567" w:rsidRPr="00872567">
                <w:rPr>
                  <w:b/>
                  <w:bCs/>
                  <w:rPrChange w:id="145" w:author="Allen, Greg" w:date="2023-11-27T10:23:00Z">
                    <w:rPr/>
                  </w:rPrChange>
                </w:rPr>
                <w:t xml:space="preserve">) </w:t>
              </w:r>
            </w:ins>
            <w:ins w:id="146" w:author="Allen, Greg" w:date="2023-07-18T10:31:00Z">
              <w:r w:rsidRPr="00602BFA">
                <w:rPr>
                  <w:b/>
                  <w:bCs/>
                </w:rPr>
                <w:t>identifying shared climate funding priorities and opportunities for</w:t>
              </w:r>
              <w:r>
                <w:t xml:space="preserve"> </w:t>
              </w:r>
              <w:r w:rsidRPr="00602BFA">
                <w:rPr>
                  <w:b/>
                  <w:bCs/>
                </w:rPr>
                <w:t>aligning short and long-term funding proposals</w:t>
              </w:r>
              <w:r>
                <w:t xml:space="preserve">. A second series of meetings hosted by the Budget and Finance Workgroup will </w:t>
              </w:r>
            </w:ins>
            <w:ins w:id="147" w:author="Allen, Greg" w:date="2023-11-27T10:23:00Z">
              <w:r w:rsidR="00872567" w:rsidRPr="00872567">
                <w:rPr>
                  <w:b/>
                  <w:bCs/>
                  <w:rPrChange w:id="148" w:author="Allen, Greg" w:date="2023-11-27T10:24:00Z">
                    <w:rPr/>
                  </w:rPrChange>
                </w:rPr>
                <w:t>2)</w:t>
              </w:r>
              <w:r w:rsidR="00872567">
                <w:t xml:space="preserve"> </w:t>
              </w:r>
            </w:ins>
            <w:ins w:id="149" w:author="Allen, Greg" w:date="2023-07-18T10:31:00Z">
              <w:r w:rsidRPr="00602BFA">
                <w:rPr>
                  <w:b/>
                  <w:bCs/>
                </w:rPr>
                <w:t>convene funders, grant-writing partners, and potential funding recipients to exchange lessons, improve understanding of national funding programs and the challenges and strategies for accessing these programs for climate change investments, and to identify potential funding routes for supporting priority climate needs.</w:t>
              </w:r>
              <w:r>
                <w:t xml:space="preserve"> Meetings will also be used to identify opportunities for improving targeting and impact of funding on climate vulnerable communities in the Chesapeake Bay region and for improving awareness of the needs, threats, and challenges facing these communities. (p.2)”</w:t>
              </w:r>
            </w:ins>
          </w:p>
          <w:p w14:paraId="141DFF29" w14:textId="77777777" w:rsidR="00FB1FF1" w:rsidRDefault="00FB1FF1" w:rsidP="00C20ADE">
            <w:pPr>
              <w:spacing w:line="276" w:lineRule="auto"/>
              <w:cnfStyle w:val="000000000000" w:firstRow="0" w:lastRow="0" w:firstColumn="0" w:lastColumn="0" w:oddVBand="0" w:evenVBand="0" w:oddHBand="0" w:evenHBand="0" w:firstRowFirstColumn="0" w:firstRowLastColumn="0" w:lastRowFirstColumn="0" w:lastRowLastColumn="0"/>
              <w:rPr>
                <w:ins w:id="150" w:author="Allen, Greg" w:date="2023-05-25T10:58:00Z"/>
              </w:rPr>
            </w:pPr>
          </w:p>
          <w:p w14:paraId="1CFAA357" w14:textId="3CC4FA42" w:rsidR="00602BFA" w:rsidRDefault="009752BD" w:rsidP="00872567">
            <w:pPr>
              <w:pStyle w:val="ListParagraph"/>
              <w:numPr>
                <w:ilvl w:val="0"/>
                <w:numId w:val="23"/>
              </w:numPr>
              <w:spacing w:line="276" w:lineRule="auto"/>
              <w:cnfStyle w:val="000000000000" w:firstRow="0" w:lastRow="0" w:firstColumn="0" w:lastColumn="0" w:oddVBand="0" w:evenVBand="0" w:oddHBand="0" w:evenHBand="0" w:firstRowFirstColumn="0" w:firstRowLastColumn="0" w:lastRowFirstColumn="0" w:lastRowLastColumn="0"/>
              <w:rPr>
                <w:ins w:id="151" w:author="Allen, Greg" w:date="2023-11-27T10:24:00Z"/>
              </w:rPr>
            </w:pPr>
            <w:ins w:id="152" w:author="Allen, Greg" w:date="2023-11-27T10:32:00Z">
              <w:r>
                <w:t xml:space="preserve">Ask Kristin Saunders if this has this taken </w:t>
              </w:r>
              <w:proofErr w:type="gramStart"/>
              <w:r>
                <w:t>place</w:t>
              </w:r>
              <w:proofErr w:type="gramEnd"/>
              <w:r>
                <w:t xml:space="preserve"> </w:t>
              </w:r>
            </w:ins>
          </w:p>
          <w:p w14:paraId="66941BC4" w14:textId="53B4E2C8" w:rsidR="00872567" w:rsidRDefault="009752BD" w:rsidP="00872567">
            <w:pPr>
              <w:pStyle w:val="ListParagraph"/>
              <w:numPr>
                <w:ilvl w:val="0"/>
                <w:numId w:val="23"/>
              </w:numPr>
              <w:spacing w:line="276" w:lineRule="auto"/>
              <w:cnfStyle w:val="000000000000" w:firstRow="0" w:lastRow="0" w:firstColumn="0" w:lastColumn="0" w:oddVBand="0" w:evenVBand="0" w:oddHBand="0" w:evenHBand="0" w:firstRowFirstColumn="0" w:firstRowLastColumn="0" w:lastRowFirstColumn="0" w:lastRowLastColumn="0"/>
              <w:pPrChange w:id="153" w:author="Allen, Greg" w:date="2023-11-27T10:24:00Z">
                <w:pPr>
                  <w:framePr w:hSpace="180" w:wrap="around" w:vAnchor="text" w:hAnchor="text" w:y="1"/>
                  <w:spacing w:line="276" w:lineRule="auto"/>
                  <w:suppressOverlap/>
                  <w:cnfStyle w:val="000000000000" w:firstRow="0" w:lastRow="0" w:firstColumn="0" w:lastColumn="0" w:oddVBand="0" w:evenVBand="0" w:oddHBand="0" w:evenHBand="0" w:firstRowFirstColumn="0" w:firstRowLastColumn="0" w:lastRowFirstColumn="0" w:lastRowLastColumn="0"/>
                </w:pPr>
              </w:pPrChange>
            </w:pPr>
            <w:ins w:id="154" w:author="Allen, Greg" w:date="2023-11-27T10:30:00Z">
              <w:r>
                <w:t>Collaborate with Climate Resiliency Workgrou</w:t>
              </w:r>
            </w:ins>
            <w:ins w:id="155" w:author="Allen, Greg" w:date="2023-11-27T10:31:00Z">
              <w:r>
                <w:t>p to collect sufficient resources to undertake such a series of meetings</w:t>
              </w:r>
            </w:ins>
          </w:p>
        </w:tc>
        <w:tc>
          <w:tcPr>
            <w:tcW w:w="1855" w:type="dxa"/>
            <w:shd w:val="clear" w:color="auto" w:fill="FFFFFF" w:themeFill="background1"/>
            <w:tcPrChange w:id="156" w:author="Allen, Greg" w:date="2023-11-22T12:59:00Z">
              <w:tcPr>
                <w:tcW w:w="1855" w:type="dxa"/>
                <w:shd w:val="clear" w:color="auto" w:fill="FFFFFF" w:themeFill="background1"/>
              </w:tcPr>
            </w:tcPrChange>
          </w:tcPr>
          <w:p w14:paraId="5AFA2A6F" w14:textId="77777777" w:rsidR="008574D8" w:rsidRDefault="008574D8" w:rsidP="002C7C19">
            <w:pPr>
              <w:spacing w:line="276" w:lineRule="auto"/>
              <w:cnfStyle w:val="000000000000" w:firstRow="0" w:lastRow="0" w:firstColumn="0" w:lastColumn="0" w:oddVBand="0" w:evenVBand="0" w:oddHBand="0" w:evenHBand="0" w:firstRowFirstColumn="0" w:firstRowLastColumn="0" w:lastRowFirstColumn="0" w:lastRowLastColumn="0"/>
            </w:pPr>
          </w:p>
        </w:tc>
        <w:tc>
          <w:tcPr>
            <w:tcW w:w="2105" w:type="dxa"/>
            <w:shd w:val="clear" w:color="auto" w:fill="FFFFFF" w:themeFill="background1"/>
            <w:tcPrChange w:id="157" w:author="Allen, Greg" w:date="2023-11-22T12:59:00Z">
              <w:tcPr>
                <w:tcW w:w="2105" w:type="dxa"/>
                <w:shd w:val="clear" w:color="auto" w:fill="FFFFFF" w:themeFill="background1"/>
              </w:tcPr>
            </w:tcPrChange>
          </w:tcPr>
          <w:p w14:paraId="4A3AC44F" w14:textId="77777777" w:rsidR="008574D8" w:rsidRDefault="008574D8" w:rsidP="002C7C19">
            <w:pPr>
              <w:spacing w:line="276" w:lineRule="auto"/>
              <w:cnfStyle w:val="000000000000" w:firstRow="0" w:lastRow="0" w:firstColumn="0" w:lastColumn="0" w:oddVBand="0" w:evenVBand="0" w:oddHBand="0" w:evenHBand="0" w:firstRowFirstColumn="0" w:firstRowLastColumn="0" w:lastRowFirstColumn="0" w:lastRowLastColumn="0"/>
            </w:pPr>
          </w:p>
        </w:tc>
      </w:tr>
      <w:tr w:rsidR="00740F11" w14:paraId="461FCEB8" w14:textId="77777777" w:rsidTr="009C084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485" w:type="dxa"/>
            <w:gridSpan w:val="5"/>
            <w:shd w:val="clear" w:color="auto" w:fill="DEEAF6" w:themeFill="accent1" w:themeFillTint="33"/>
          </w:tcPr>
          <w:p w14:paraId="79E44B0B" w14:textId="43127556" w:rsidR="00740F11" w:rsidRDefault="00740F11" w:rsidP="00740F11">
            <w:pPr>
              <w:spacing w:line="276" w:lineRule="auto"/>
            </w:pPr>
            <w:r>
              <w:t xml:space="preserve">Work Theme #3: </w:t>
            </w:r>
            <w:r w:rsidR="006236E2">
              <w:t>BFWG</w:t>
            </w:r>
            <w:r>
              <w:t xml:space="preserve"> Administration </w:t>
            </w:r>
          </w:p>
        </w:tc>
      </w:tr>
      <w:tr w:rsidR="006236E2" w14:paraId="1FD4DE66" w14:textId="77777777" w:rsidTr="00033E2C">
        <w:tblPrEx>
          <w:tblW w:w="14485" w:type="dxa"/>
          <w:tblPrExChange w:id="158" w:author="Allen, Greg" w:date="2023-11-22T12:59:00Z">
            <w:tblPrEx>
              <w:tblW w:w="14485" w:type="dxa"/>
            </w:tblPrEx>
          </w:tblPrExChange>
        </w:tblPrEx>
        <w:trPr>
          <w:trHeight w:val="773"/>
          <w:trPrChange w:id="159" w:author="Allen, Greg" w:date="2023-11-22T12:59:00Z">
            <w:trPr>
              <w:trHeight w:val="773"/>
            </w:trPr>
          </w:trPrChange>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Change w:id="160" w:author="Allen, Greg" w:date="2023-11-22T12:59:00Z">
              <w:tcPr>
                <w:tcW w:w="985" w:type="dxa"/>
                <w:shd w:val="clear" w:color="auto" w:fill="FFFFFF" w:themeFill="background1"/>
              </w:tcPr>
            </w:tcPrChange>
          </w:tcPr>
          <w:p w14:paraId="26AF7B4C" w14:textId="10CCA365" w:rsidR="006236E2" w:rsidRPr="00D867F6" w:rsidRDefault="00214643" w:rsidP="00740F11">
            <w:r>
              <w:t>3</w:t>
            </w:r>
            <w:r w:rsidR="008708CC">
              <w:t>.a.</w:t>
            </w:r>
          </w:p>
        </w:tc>
        <w:tc>
          <w:tcPr>
            <w:tcW w:w="2273" w:type="dxa"/>
            <w:shd w:val="clear" w:color="auto" w:fill="FFFFFF" w:themeFill="background1"/>
            <w:tcPrChange w:id="161" w:author="Allen, Greg" w:date="2023-11-22T12:59:00Z">
              <w:tcPr>
                <w:tcW w:w="2733" w:type="dxa"/>
                <w:shd w:val="clear" w:color="auto" w:fill="FFFFFF" w:themeFill="background1"/>
              </w:tcPr>
            </w:tcPrChange>
          </w:tcPr>
          <w:p w14:paraId="3519E88E" w14:textId="5B4892AE" w:rsidR="006236E2" w:rsidRPr="00D867F6" w:rsidRDefault="008708CC" w:rsidP="00740F11">
            <w:pPr>
              <w:spacing w:line="276" w:lineRule="auto"/>
              <w:cnfStyle w:val="000000000000" w:firstRow="0" w:lastRow="0" w:firstColumn="0" w:lastColumn="0" w:oddVBand="0" w:evenVBand="0" w:oddHBand="0" w:evenHBand="0" w:firstRowFirstColumn="0" w:firstRowLastColumn="0" w:lastRowFirstColumn="0" w:lastRowLastColumn="0"/>
            </w:pPr>
            <w:r>
              <w:t>CBARA reporting</w:t>
            </w:r>
          </w:p>
        </w:tc>
        <w:tc>
          <w:tcPr>
            <w:tcW w:w="7267" w:type="dxa"/>
            <w:shd w:val="clear" w:color="auto" w:fill="FFFFFF" w:themeFill="background1"/>
            <w:tcPrChange w:id="162" w:author="Allen, Greg" w:date="2023-11-22T12:59:00Z">
              <w:tcPr>
                <w:tcW w:w="6807" w:type="dxa"/>
                <w:shd w:val="clear" w:color="auto" w:fill="FFFFFF" w:themeFill="background1"/>
              </w:tcPr>
            </w:tcPrChange>
          </w:tcPr>
          <w:p w14:paraId="3DFB502D" w14:textId="4EB623CB" w:rsidR="006236E2" w:rsidRPr="00D867F6" w:rsidRDefault="008708CC" w:rsidP="00740F11">
            <w:pPr>
              <w:spacing w:line="276" w:lineRule="auto"/>
              <w:cnfStyle w:val="000000000000" w:firstRow="0" w:lastRow="0" w:firstColumn="0" w:lastColumn="0" w:oddVBand="0" w:evenVBand="0" w:oddHBand="0" w:evenHBand="0" w:firstRowFirstColumn="0" w:firstRowLastColumn="0" w:lastRowFirstColumn="0" w:lastRowLastColumn="0"/>
            </w:pPr>
            <w:r>
              <w:t>Annual report</w:t>
            </w:r>
            <w:r w:rsidR="00214643">
              <w:t xml:space="preserve">ing </w:t>
            </w:r>
            <w:r w:rsidR="00AD7486">
              <w:t>requirement;</w:t>
            </w:r>
            <w:r>
              <w:t xml:space="preserve"> </w:t>
            </w:r>
            <w:r w:rsidR="00214643">
              <w:t xml:space="preserve">potentially update </w:t>
            </w:r>
            <w:r>
              <w:t>Chesapeake Progress</w:t>
            </w:r>
            <w:r w:rsidR="00214643">
              <w:t xml:space="preserve"> funding page</w:t>
            </w:r>
            <w:r w:rsidR="00AD7486">
              <w:t>.</w:t>
            </w:r>
          </w:p>
        </w:tc>
        <w:tc>
          <w:tcPr>
            <w:tcW w:w="1855" w:type="dxa"/>
            <w:shd w:val="clear" w:color="auto" w:fill="auto"/>
            <w:tcPrChange w:id="163" w:author="Allen, Greg" w:date="2023-11-22T12:59:00Z">
              <w:tcPr>
                <w:tcW w:w="1855" w:type="dxa"/>
                <w:shd w:val="clear" w:color="auto" w:fill="auto"/>
              </w:tcPr>
            </w:tcPrChange>
          </w:tcPr>
          <w:p w14:paraId="6D3F97DA" w14:textId="02C105F7" w:rsidR="006236E2" w:rsidRPr="00D867F6" w:rsidRDefault="006236E2" w:rsidP="00740F11">
            <w:pPr>
              <w:spacing w:line="276" w:lineRule="auto"/>
              <w:cnfStyle w:val="000000000000" w:firstRow="0" w:lastRow="0" w:firstColumn="0" w:lastColumn="0" w:oddVBand="0" w:evenVBand="0" w:oddHBand="0" w:evenHBand="0" w:firstRowFirstColumn="0" w:firstRowLastColumn="0" w:lastRowFirstColumn="0" w:lastRowLastColumn="0"/>
            </w:pPr>
          </w:p>
        </w:tc>
        <w:tc>
          <w:tcPr>
            <w:tcW w:w="2105" w:type="dxa"/>
            <w:shd w:val="clear" w:color="auto" w:fill="auto"/>
            <w:tcPrChange w:id="164" w:author="Allen, Greg" w:date="2023-11-22T12:59:00Z">
              <w:tcPr>
                <w:tcW w:w="2105" w:type="dxa"/>
                <w:shd w:val="clear" w:color="auto" w:fill="auto"/>
              </w:tcPr>
            </w:tcPrChange>
          </w:tcPr>
          <w:p w14:paraId="3BB1674E" w14:textId="481257D9" w:rsidR="006236E2" w:rsidRPr="00D867F6" w:rsidRDefault="006236E2" w:rsidP="00740F11">
            <w:pPr>
              <w:spacing w:line="276" w:lineRule="auto"/>
              <w:cnfStyle w:val="000000000000" w:firstRow="0" w:lastRow="0" w:firstColumn="0" w:lastColumn="0" w:oddVBand="0" w:evenVBand="0" w:oddHBand="0" w:evenHBand="0" w:firstRowFirstColumn="0" w:firstRowLastColumn="0" w:lastRowFirstColumn="0" w:lastRowLastColumn="0"/>
            </w:pPr>
          </w:p>
        </w:tc>
      </w:tr>
      <w:tr w:rsidR="00214643" w14:paraId="27B56B94" w14:textId="77777777" w:rsidTr="00033E2C">
        <w:tblPrEx>
          <w:tblW w:w="14485" w:type="dxa"/>
          <w:tblPrExChange w:id="165" w:author="Allen, Greg" w:date="2023-11-22T12:59:00Z">
            <w:tblPrEx>
              <w:tblW w:w="14485" w:type="dxa"/>
            </w:tblPrEx>
          </w:tblPrExChange>
        </w:tblPrEx>
        <w:trPr>
          <w:cnfStyle w:val="000000100000" w:firstRow="0" w:lastRow="0" w:firstColumn="0" w:lastColumn="0" w:oddVBand="0" w:evenVBand="0" w:oddHBand="1" w:evenHBand="0" w:firstRowFirstColumn="0" w:firstRowLastColumn="0" w:lastRowFirstColumn="0" w:lastRowLastColumn="0"/>
          <w:trHeight w:val="773"/>
          <w:trPrChange w:id="166" w:author="Allen, Greg" w:date="2023-11-22T12:59:00Z">
            <w:trPr>
              <w:trHeight w:val="773"/>
            </w:trPr>
          </w:trPrChange>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Change w:id="167" w:author="Allen, Greg" w:date="2023-11-22T12:59:00Z">
              <w:tcPr>
                <w:tcW w:w="985" w:type="dxa"/>
                <w:shd w:val="clear" w:color="auto" w:fill="FFFFFF" w:themeFill="background1"/>
              </w:tcPr>
            </w:tcPrChange>
          </w:tcPr>
          <w:p w14:paraId="1796C670" w14:textId="6775924E" w:rsidR="00214643" w:rsidRDefault="00214643" w:rsidP="00740F11">
            <w:pPr>
              <w:cnfStyle w:val="001000100000" w:firstRow="0" w:lastRow="0" w:firstColumn="1" w:lastColumn="0" w:oddVBand="0" w:evenVBand="0" w:oddHBand="1" w:evenHBand="0" w:firstRowFirstColumn="0" w:firstRowLastColumn="0" w:lastRowFirstColumn="0" w:lastRowLastColumn="0"/>
            </w:pPr>
            <w:r>
              <w:t>3.b.</w:t>
            </w:r>
          </w:p>
        </w:tc>
        <w:tc>
          <w:tcPr>
            <w:tcW w:w="2273" w:type="dxa"/>
            <w:shd w:val="clear" w:color="auto" w:fill="FFFFFF" w:themeFill="background1"/>
            <w:tcPrChange w:id="168" w:author="Allen, Greg" w:date="2023-11-22T12:59:00Z">
              <w:tcPr>
                <w:tcW w:w="2733" w:type="dxa"/>
                <w:shd w:val="clear" w:color="auto" w:fill="FFFFFF" w:themeFill="background1"/>
              </w:tcPr>
            </w:tcPrChange>
          </w:tcPr>
          <w:p w14:paraId="0E477269" w14:textId="49454C44" w:rsidR="00214643" w:rsidRDefault="00214643" w:rsidP="00740F11">
            <w:pPr>
              <w:spacing w:line="276" w:lineRule="auto"/>
              <w:cnfStyle w:val="000000100000" w:firstRow="0" w:lastRow="0" w:firstColumn="0" w:lastColumn="0" w:oddVBand="0" w:evenVBand="0" w:oddHBand="1" w:evenHBand="0" w:firstRowFirstColumn="0" w:firstRowLastColumn="0" w:lastRowFirstColumn="0" w:lastRowLastColumn="0"/>
            </w:pPr>
            <w:r>
              <w:t>Members</w:t>
            </w:r>
            <w:ins w:id="169" w:author="Allen, Greg" w:date="2023-07-18T10:36:00Z">
              <w:r w:rsidR="00692D57">
                <w:t>hip</w:t>
              </w:r>
            </w:ins>
          </w:p>
        </w:tc>
        <w:tc>
          <w:tcPr>
            <w:tcW w:w="7267" w:type="dxa"/>
            <w:shd w:val="clear" w:color="auto" w:fill="FFFFFF" w:themeFill="background1"/>
            <w:tcPrChange w:id="170" w:author="Allen, Greg" w:date="2023-11-22T12:59:00Z">
              <w:tcPr>
                <w:tcW w:w="6807" w:type="dxa"/>
                <w:shd w:val="clear" w:color="auto" w:fill="FFFFFF" w:themeFill="background1"/>
              </w:tcPr>
            </w:tcPrChange>
          </w:tcPr>
          <w:p w14:paraId="65FCD0B4" w14:textId="05F577CA" w:rsidR="00214643" w:rsidRDefault="00214643" w:rsidP="00740F11">
            <w:pPr>
              <w:spacing w:line="276" w:lineRule="auto"/>
              <w:cnfStyle w:val="000000100000" w:firstRow="0" w:lastRow="0" w:firstColumn="0" w:lastColumn="0" w:oddVBand="0" w:evenVBand="0" w:oddHBand="1" w:evenHBand="0" w:firstRowFirstColumn="0" w:firstRowLastColumn="0" w:lastRowFirstColumn="0" w:lastRowLastColumn="0"/>
            </w:pPr>
            <w:r>
              <w:t>Increase participation</w:t>
            </w:r>
            <w:r w:rsidR="00AD7486">
              <w:t xml:space="preserve"> by recruiting members and interested parties from various institutions, organizations, and backgrounds, with expertise in conservation or environmental finance</w:t>
            </w:r>
            <w:ins w:id="171" w:author="Allen, Greg" w:date="2023-07-18T10:36:00Z">
              <w:r w:rsidR="00692D57">
                <w:t xml:space="preserve"> and in coordination with the CBPO DEIJ Action Plan</w:t>
              </w:r>
            </w:ins>
            <w:r w:rsidR="00AD7486">
              <w:t>.</w:t>
            </w:r>
          </w:p>
        </w:tc>
        <w:tc>
          <w:tcPr>
            <w:tcW w:w="1855" w:type="dxa"/>
            <w:shd w:val="clear" w:color="auto" w:fill="auto"/>
            <w:tcPrChange w:id="172" w:author="Allen, Greg" w:date="2023-11-22T12:59:00Z">
              <w:tcPr>
                <w:tcW w:w="1855" w:type="dxa"/>
                <w:shd w:val="clear" w:color="auto" w:fill="auto"/>
              </w:tcPr>
            </w:tcPrChange>
          </w:tcPr>
          <w:p w14:paraId="2EDF69D3" w14:textId="77777777" w:rsidR="00214643" w:rsidRPr="00D867F6" w:rsidRDefault="00214643" w:rsidP="00740F11">
            <w:pPr>
              <w:spacing w:line="276" w:lineRule="auto"/>
              <w:cnfStyle w:val="000000100000" w:firstRow="0" w:lastRow="0" w:firstColumn="0" w:lastColumn="0" w:oddVBand="0" w:evenVBand="0" w:oddHBand="1" w:evenHBand="0" w:firstRowFirstColumn="0" w:firstRowLastColumn="0" w:lastRowFirstColumn="0" w:lastRowLastColumn="0"/>
            </w:pPr>
          </w:p>
        </w:tc>
        <w:tc>
          <w:tcPr>
            <w:tcW w:w="2105" w:type="dxa"/>
            <w:shd w:val="clear" w:color="auto" w:fill="auto"/>
            <w:tcPrChange w:id="173" w:author="Allen, Greg" w:date="2023-11-22T12:59:00Z">
              <w:tcPr>
                <w:tcW w:w="2105" w:type="dxa"/>
                <w:shd w:val="clear" w:color="auto" w:fill="auto"/>
              </w:tcPr>
            </w:tcPrChange>
          </w:tcPr>
          <w:p w14:paraId="4BEB94B9" w14:textId="77777777" w:rsidR="00214643" w:rsidRPr="00D867F6" w:rsidRDefault="00214643" w:rsidP="00740F11">
            <w:pPr>
              <w:spacing w:line="276" w:lineRule="auto"/>
              <w:cnfStyle w:val="000000100000" w:firstRow="0" w:lastRow="0" w:firstColumn="0" w:lastColumn="0" w:oddVBand="0" w:evenVBand="0" w:oddHBand="1" w:evenHBand="0" w:firstRowFirstColumn="0" w:firstRowLastColumn="0" w:lastRowFirstColumn="0" w:lastRowLastColumn="0"/>
            </w:pPr>
          </w:p>
        </w:tc>
      </w:tr>
      <w:tr w:rsidR="00214643" w14:paraId="6C0042F0" w14:textId="77777777" w:rsidTr="00033E2C">
        <w:tblPrEx>
          <w:tblW w:w="14485" w:type="dxa"/>
          <w:tblPrExChange w:id="174" w:author="Allen, Greg" w:date="2023-11-22T12:59:00Z">
            <w:tblPrEx>
              <w:tblW w:w="14485" w:type="dxa"/>
            </w:tblPrEx>
          </w:tblPrExChange>
        </w:tblPrEx>
        <w:trPr>
          <w:trHeight w:val="773"/>
          <w:trPrChange w:id="175" w:author="Allen, Greg" w:date="2023-11-22T12:59:00Z">
            <w:trPr>
              <w:trHeight w:val="773"/>
            </w:trPr>
          </w:trPrChange>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Change w:id="176" w:author="Allen, Greg" w:date="2023-11-22T12:59:00Z">
              <w:tcPr>
                <w:tcW w:w="985" w:type="dxa"/>
                <w:shd w:val="clear" w:color="auto" w:fill="FFFFFF" w:themeFill="background1"/>
              </w:tcPr>
            </w:tcPrChange>
          </w:tcPr>
          <w:p w14:paraId="75ECD598" w14:textId="42822845" w:rsidR="00214643" w:rsidRDefault="00AD7486" w:rsidP="00740F11">
            <w:r>
              <w:t>3.c.</w:t>
            </w:r>
          </w:p>
        </w:tc>
        <w:tc>
          <w:tcPr>
            <w:tcW w:w="2273" w:type="dxa"/>
            <w:shd w:val="clear" w:color="auto" w:fill="FFFFFF" w:themeFill="background1"/>
            <w:tcPrChange w:id="177" w:author="Allen, Greg" w:date="2023-11-22T12:59:00Z">
              <w:tcPr>
                <w:tcW w:w="2733" w:type="dxa"/>
                <w:shd w:val="clear" w:color="auto" w:fill="FFFFFF" w:themeFill="background1"/>
              </w:tcPr>
            </w:tcPrChange>
          </w:tcPr>
          <w:p w14:paraId="19CB1757" w14:textId="5326BD70" w:rsidR="00214643" w:rsidRDefault="00AD7486" w:rsidP="00740F11">
            <w:pPr>
              <w:spacing w:line="276" w:lineRule="auto"/>
              <w:cnfStyle w:val="000000000000" w:firstRow="0" w:lastRow="0" w:firstColumn="0" w:lastColumn="0" w:oddVBand="0" w:evenVBand="0" w:oddHBand="0" w:evenHBand="0" w:firstRowFirstColumn="0" w:firstRowLastColumn="0" w:lastRowFirstColumn="0" w:lastRowLastColumn="0"/>
            </w:pPr>
            <w:r>
              <w:t>Diversity Equity Inclusion and Justice (DEIJ)</w:t>
            </w:r>
          </w:p>
        </w:tc>
        <w:tc>
          <w:tcPr>
            <w:tcW w:w="7267" w:type="dxa"/>
            <w:shd w:val="clear" w:color="auto" w:fill="FFFFFF" w:themeFill="background1"/>
            <w:tcPrChange w:id="178" w:author="Allen, Greg" w:date="2023-11-22T12:59:00Z">
              <w:tcPr>
                <w:tcW w:w="6807" w:type="dxa"/>
                <w:shd w:val="clear" w:color="auto" w:fill="FFFFFF" w:themeFill="background1"/>
              </w:tcPr>
            </w:tcPrChange>
          </w:tcPr>
          <w:p w14:paraId="1F4B2678" w14:textId="3BAA607B" w:rsidR="00214643" w:rsidRDefault="00692D57" w:rsidP="00740F11">
            <w:pPr>
              <w:spacing w:line="276" w:lineRule="auto"/>
              <w:cnfStyle w:val="000000000000" w:firstRow="0" w:lastRow="0" w:firstColumn="0" w:lastColumn="0" w:oddVBand="0" w:evenVBand="0" w:oddHBand="0" w:evenHBand="0" w:firstRowFirstColumn="0" w:firstRowLastColumn="0" w:lastRowFirstColumn="0" w:lastRowLastColumn="0"/>
            </w:pPr>
            <w:ins w:id="179" w:author="Allen, Greg" w:date="2023-07-18T10:34:00Z">
              <w:r>
                <w:t>Mem</w:t>
              </w:r>
            </w:ins>
            <w:ins w:id="180" w:author="Allen, Greg" w:date="2023-07-18T10:35:00Z">
              <w:r>
                <w:t xml:space="preserve">bership </w:t>
              </w:r>
            </w:ins>
            <w:r w:rsidR="00AD7486">
              <w:t xml:space="preserve">Incorporate </w:t>
            </w:r>
            <w:r w:rsidR="00F84B0F">
              <w:t xml:space="preserve">work from the DEIJ Strategy into BFWG where there is alignment. </w:t>
            </w:r>
          </w:p>
        </w:tc>
        <w:tc>
          <w:tcPr>
            <w:tcW w:w="1855" w:type="dxa"/>
            <w:shd w:val="clear" w:color="auto" w:fill="auto"/>
            <w:tcPrChange w:id="181" w:author="Allen, Greg" w:date="2023-11-22T12:59:00Z">
              <w:tcPr>
                <w:tcW w:w="1855" w:type="dxa"/>
                <w:shd w:val="clear" w:color="auto" w:fill="auto"/>
              </w:tcPr>
            </w:tcPrChange>
          </w:tcPr>
          <w:p w14:paraId="210F9679" w14:textId="77777777" w:rsidR="00214643" w:rsidRPr="00D867F6" w:rsidRDefault="00214643" w:rsidP="00740F11">
            <w:pPr>
              <w:spacing w:line="276" w:lineRule="auto"/>
              <w:cnfStyle w:val="000000000000" w:firstRow="0" w:lastRow="0" w:firstColumn="0" w:lastColumn="0" w:oddVBand="0" w:evenVBand="0" w:oddHBand="0" w:evenHBand="0" w:firstRowFirstColumn="0" w:firstRowLastColumn="0" w:lastRowFirstColumn="0" w:lastRowLastColumn="0"/>
            </w:pPr>
          </w:p>
        </w:tc>
        <w:tc>
          <w:tcPr>
            <w:tcW w:w="2105" w:type="dxa"/>
            <w:shd w:val="clear" w:color="auto" w:fill="auto"/>
            <w:tcPrChange w:id="182" w:author="Allen, Greg" w:date="2023-11-22T12:59:00Z">
              <w:tcPr>
                <w:tcW w:w="2105" w:type="dxa"/>
                <w:shd w:val="clear" w:color="auto" w:fill="auto"/>
              </w:tcPr>
            </w:tcPrChange>
          </w:tcPr>
          <w:p w14:paraId="6E0C615E" w14:textId="77777777" w:rsidR="00214643" w:rsidRPr="00D867F6" w:rsidRDefault="00214643" w:rsidP="00740F11">
            <w:pPr>
              <w:spacing w:line="276" w:lineRule="auto"/>
              <w:cnfStyle w:val="000000000000" w:firstRow="0" w:lastRow="0" w:firstColumn="0" w:lastColumn="0" w:oddVBand="0" w:evenVBand="0" w:oddHBand="0" w:evenHBand="0" w:firstRowFirstColumn="0" w:firstRowLastColumn="0" w:lastRowFirstColumn="0" w:lastRowLastColumn="0"/>
            </w:pPr>
          </w:p>
        </w:tc>
      </w:tr>
      <w:tr w:rsidR="009C084C" w:rsidDel="00692D57" w14:paraId="06655E1C" w14:textId="46A1773C" w:rsidTr="00602BFA">
        <w:trPr>
          <w:trHeight w:val="343"/>
          <w:del w:id="183" w:author="Allen, Greg" w:date="2023-07-18T10:32:00Z"/>
        </w:trPr>
        <w:tc>
          <w:tcPr>
            <w:tcW w:w="14485" w:type="dxa"/>
            <w:gridSpan w:val="5"/>
            <w:shd w:val="clear" w:color="auto" w:fill="DEEAF6" w:themeFill="accent1" w:themeFillTint="33"/>
          </w:tcPr>
          <w:p w14:paraId="6BDFDE70" w14:textId="0A930E8A" w:rsidR="009C084C" w:rsidRPr="00D867F6" w:rsidDel="00692D57" w:rsidRDefault="009C084C" w:rsidP="00740F11">
            <w:pPr>
              <w:spacing w:line="276" w:lineRule="auto"/>
              <w:cnfStyle w:val="001000100000" w:firstRow="0" w:lastRow="0" w:firstColumn="1" w:lastColumn="0" w:oddVBand="0" w:evenVBand="0" w:oddHBand="1" w:evenHBand="0" w:firstRowFirstColumn="0" w:firstRowLastColumn="0" w:lastRowFirstColumn="0" w:lastRowLastColumn="0"/>
              <w:rPr>
                <w:del w:id="184" w:author="Allen, Greg" w:date="2023-07-18T10:32:00Z"/>
              </w:rPr>
            </w:pPr>
            <w:del w:id="185" w:author="Allen, Greg" w:date="2023-07-18T10:32:00Z">
              <w:r w:rsidDel="00692D57">
                <w:delText>Work Theme #4: CBP Climate Change Directive Workplan</w:delText>
              </w:r>
            </w:del>
          </w:p>
        </w:tc>
      </w:tr>
      <w:tr w:rsidR="009C084C" w:rsidDel="00692D57" w14:paraId="71CDFCF9" w14:textId="4755C71B" w:rsidTr="00033E2C">
        <w:tblPrEx>
          <w:tblW w:w="14485" w:type="dxa"/>
          <w:tblPrExChange w:id="186" w:author="Allen, Greg" w:date="2023-11-22T12:59:00Z">
            <w:tblPrEx>
              <w:tblW w:w="14485" w:type="dxa"/>
            </w:tblPrEx>
          </w:tblPrExChange>
        </w:tblPrEx>
        <w:trPr>
          <w:trHeight w:val="773"/>
          <w:del w:id="187" w:author="Allen, Greg" w:date="2023-07-18T10:32:00Z"/>
          <w:trPrChange w:id="188" w:author="Allen, Greg" w:date="2023-11-22T12:59:00Z">
            <w:trPr>
              <w:trHeight w:val="773"/>
            </w:trPr>
          </w:trPrChange>
        </w:trPr>
        <w:tc>
          <w:tcPr>
            <w:tcW w:w="985" w:type="dxa"/>
            <w:shd w:val="clear" w:color="auto" w:fill="FFFFFF" w:themeFill="background1"/>
            <w:tcPrChange w:id="189" w:author="Allen, Greg" w:date="2023-11-22T12:59:00Z">
              <w:tcPr>
                <w:tcW w:w="985" w:type="dxa"/>
                <w:shd w:val="clear" w:color="auto" w:fill="FFFFFF" w:themeFill="background1"/>
              </w:tcPr>
            </w:tcPrChange>
          </w:tcPr>
          <w:p w14:paraId="0D65471E" w14:textId="21ED90E8" w:rsidR="009C084C" w:rsidDel="00692D57" w:rsidRDefault="009C084C" w:rsidP="00740F11">
            <w:pPr>
              <w:cnfStyle w:val="001000000000" w:firstRow="0" w:lastRow="0" w:firstColumn="1" w:lastColumn="0" w:oddVBand="0" w:evenVBand="0" w:oddHBand="0" w:evenHBand="0" w:firstRowFirstColumn="0" w:firstRowLastColumn="0" w:lastRowFirstColumn="0" w:lastRowLastColumn="0"/>
              <w:rPr>
                <w:del w:id="190" w:author="Allen, Greg" w:date="2023-07-18T10:32:00Z"/>
              </w:rPr>
            </w:pPr>
            <w:del w:id="191" w:author="Allen, Greg" w:date="2023-07-18T10:32:00Z">
              <w:r w:rsidDel="00692D57">
                <w:delText>4.a</w:delText>
              </w:r>
            </w:del>
          </w:p>
        </w:tc>
        <w:tc>
          <w:tcPr>
            <w:tcW w:w="2273" w:type="dxa"/>
            <w:shd w:val="clear" w:color="auto" w:fill="FFFFFF" w:themeFill="background1"/>
            <w:tcPrChange w:id="192" w:author="Allen, Greg" w:date="2023-11-22T12:59:00Z">
              <w:tcPr>
                <w:tcW w:w="2733" w:type="dxa"/>
                <w:shd w:val="clear" w:color="auto" w:fill="FFFFFF" w:themeFill="background1"/>
              </w:tcPr>
            </w:tcPrChange>
          </w:tcPr>
          <w:p w14:paraId="0166126F" w14:textId="01A28437" w:rsidR="009C084C" w:rsidRPr="009C084C" w:rsidDel="00692D57" w:rsidRDefault="009C084C" w:rsidP="00740F11">
            <w:pPr>
              <w:spacing w:line="276" w:lineRule="auto"/>
              <w:rPr>
                <w:del w:id="193" w:author="Allen, Greg" w:date="2023-07-18T10:32:00Z"/>
              </w:rPr>
            </w:pPr>
            <w:del w:id="194" w:author="Allen, Greg" w:date="2023-07-18T10:32:00Z">
              <w:r w:rsidRPr="00C20ADE" w:rsidDel="00692D57">
                <w:delText>Advance conservation finance priorities</w:delText>
              </w:r>
            </w:del>
          </w:p>
        </w:tc>
        <w:tc>
          <w:tcPr>
            <w:tcW w:w="7267" w:type="dxa"/>
            <w:shd w:val="clear" w:color="auto" w:fill="FFFFFF" w:themeFill="background1"/>
            <w:tcPrChange w:id="195" w:author="Allen, Greg" w:date="2023-11-22T12:59:00Z">
              <w:tcPr>
                <w:tcW w:w="6807" w:type="dxa"/>
                <w:shd w:val="clear" w:color="auto" w:fill="FFFFFF" w:themeFill="background1"/>
              </w:tcPr>
            </w:tcPrChange>
          </w:tcPr>
          <w:p w14:paraId="43DDD935" w14:textId="117CD1C5" w:rsidR="009C084C" w:rsidDel="00692D57" w:rsidRDefault="009C084C" w:rsidP="00740F11">
            <w:pPr>
              <w:spacing w:line="276" w:lineRule="auto"/>
              <w:rPr>
                <w:del w:id="196" w:author="Allen, Greg" w:date="2023-07-18T10:32:00Z"/>
              </w:rPr>
            </w:pPr>
            <w:del w:id="197" w:author="Allen, Greg" w:date="2023-07-18T10:32:00Z">
              <w:r w:rsidDel="00692D57">
                <w:delText xml:space="preserve">The Enhance Partnering, Leadership, and Management Goal Implementation Team (GIT6) and the Budget and Finance Workgroup will </w:delText>
              </w:r>
              <w:r w:rsidRPr="00602BFA" w:rsidDel="00692D57">
                <w:rPr>
                  <w:b/>
                  <w:bCs/>
                </w:rPr>
                <w:delText>work with jurisdictions and GITs to showcase lessons learned from the Finance and Investment Forum held in March 2020</w:delText>
              </w:r>
              <w:r w:rsidDel="00692D57">
                <w:delText xml:space="preserve"> (including the expert consultations), </w:delText>
              </w:r>
              <w:r w:rsidRPr="00E56AE1" w:rsidDel="00692D57">
                <w:rPr>
                  <w:b/>
                  <w:bCs/>
                </w:rPr>
                <w:delText>spotlight new jurisdictional innovations in conservation financing and carbon markets, and develop additional recommendations to advance</w:delText>
              </w:r>
              <w:r w:rsidDel="00692D57">
                <w:delText xml:space="preserve"> (p.2)</w:delText>
              </w:r>
            </w:del>
          </w:p>
        </w:tc>
        <w:tc>
          <w:tcPr>
            <w:tcW w:w="1855" w:type="dxa"/>
            <w:shd w:val="clear" w:color="auto" w:fill="auto"/>
            <w:tcPrChange w:id="198" w:author="Allen, Greg" w:date="2023-11-22T12:59:00Z">
              <w:tcPr>
                <w:tcW w:w="1855" w:type="dxa"/>
                <w:shd w:val="clear" w:color="auto" w:fill="auto"/>
              </w:tcPr>
            </w:tcPrChange>
          </w:tcPr>
          <w:p w14:paraId="30E29887" w14:textId="7C8838EC" w:rsidR="009C084C" w:rsidRPr="00D867F6" w:rsidDel="00692D57" w:rsidRDefault="009C084C" w:rsidP="00740F11">
            <w:pPr>
              <w:spacing w:line="276" w:lineRule="auto"/>
              <w:rPr>
                <w:del w:id="199" w:author="Allen, Greg" w:date="2023-07-18T10:32:00Z"/>
              </w:rPr>
            </w:pPr>
          </w:p>
        </w:tc>
        <w:tc>
          <w:tcPr>
            <w:tcW w:w="2105" w:type="dxa"/>
            <w:shd w:val="clear" w:color="auto" w:fill="auto"/>
            <w:tcPrChange w:id="200" w:author="Allen, Greg" w:date="2023-11-22T12:59:00Z">
              <w:tcPr>
                <w:tcW w:w="2105" w:type="dxa"/>
                <w:shd w:val="clear" w:color="auto" w:fill="auto"/>
              </w:tcPr>
            </w:tcPrChange>
          </w:tcPr>
          <w:p w14:paraId="000242EC" w14:textId="10FCA515" w:rsidR="009C084C" w:rsidRPr="00D867F6" w:rsidDel="00692D57" w:rsidRDefault="009C084C" w:rsidP="00740F11">
            <w:pPr>
              <w:spacing w:line="276" w:lineRule="auto"/>
              <w:rPr>
                <w:del w:id="201" w:author="Allen, Greg" w:date="2023-07-18T10:32:00Z"/>
              </w:rPr>
            </w:pPr>
          </w:p>
        </w:tc>
      </w:tr>
      <w:tr w:rsidR="009C084C" w:rsidDel="00692D57" w14:paraId="3B773458" w14:textId="701CA0A5" w:rsidTr="00033E2C">
        <w:tblPrEx>
          <w:tblW w:w="14485" w:type="dxa"/>
          <w:tblPrExChange w:id="202" w:author="Allen, Greg" w:date="2023-11-22T12:59:00Z">
            <w:tblPrEx>
              <w:tblW w:w="14485" w:type="dxa"/>
            </w:tblPrEx>
          </w:tblPrExChange>
        </w:tblPrEx>
        <w:trPr>
          <w:trHeight w:val="773"/>
          <w:del w:id="203" w:author="Allen, Greg" w:date="2023-07-18T10:32:00Z"/>
          <w:trPrChange w:id="204" w:author="Allen, Greg" w:date="2023-11-22T12:59:00Z">
            <w:trPr>
              <w:trHeight w:val="773"/>
            </w:trPr>
          </w:trPrChange>
        </w:trPr>
        <w:tc>
          <w:tcPr>
            <w:tcW w:w="985" w:type="dxa"/>
            <w:shd w:val="clear" w:color="auto" w:fill="FFFFFF" w:themeFill="background1"/>
            <w:tcPrChange w:id="205" w:author="Allen, Greg" w:date="2023-11-22T12:59:00Z">
              <w:tcPr>
                <w:tcW w:w="985" w:type="dxa"/>
                <w:shd w:val="clear" w:color="auto" w:fill="FFFFFF" w:themeFill="background1"/>
              </w:tcPr>
            </w:tcPrChange>
          </w:tcPr>
          <w:p w14:paraId="0491DDCF" w14:textId="448A9F72" w:rsidR="009C084C" w:rsidDel="00692D57" w:rsidRDefault="009C084C" w:rsidP="00740F11">
            <w:pPr>
              <w:cnfStyle w:val="001000100000" w:firstRow="0" w:lastRow="0" w:firstColumn="1" w:lastColumn="0" w:oddVBand="0" w:evenVBand="0" w:oddHBand="1" w:evenHBand="0" w:firstRowFirstColumn="0" w:firstRowLastColumn="0" w:lastRowFirstColumn="0" w:lastRowLastColumn="0"/>
              <w:rPr>
                <w:del w:id="206" w:author="Allen, Greg" w:date="2023-07-18T10:32:00Z"/>
              </w:rPr>
            </w:pPr>
            <w:del w:id="207" w:author="Allen, Greg" w:date="2023-07-18T10:32:00Z">
              <w:r w:rsidDel="00692D57">
                <w:delText>4.b</w:delText>
              </w:r>
            </w:del>
          </w:p>
        </w:tc>
        <w:tc>
          <w:tcPr>
            <w:tcW w:w="2273" w:type="dxa"/>
            <w:shd w:val="clear" w:color="auto" w:fill="FFFFFF" w:themeFill="background1"/>
            <w:tcPrChange w:id="208" w:author="Allen, Greg" w:date="2023-11-22T12:59:00Z">
              <w:tcPr>
                <w:tcW w:w="2733" w:type="dxa"/>
                <w:shd w:val="clear" w:color="auto" w:fill="FFFFFF" w:themeFill="background1"/>
              </w:tcPr>
            </w:tcPrChange>
          </w:tcPr>
          <w:p w14:paraId="6AF7080B" w14:textId="316D84FB" w:rsidR="009C084C" w:rsidRPr="009C084C" w:rsidDel="00692D57" w:rsidRDefault="009C084C" w:rsidP="00740F11">
            <w:pPr>
              <w:spacing w:line="276" w:lineRule="auto"/>
              <w:cnfStyle w:val="000000100000" w:firstRow="0" w:lastRow="0" w:firstColumn="0" w:lastColumn="0" w:oddVBand="0" w:evenVBand="0" w:oddHBand="1" w:evenHBand="0" w:firstRowFirstColumn="0" w:firstRowLastColumn="0" w:lastRowFirstColumn="0" w:lastRowLastColumn="0"/>
              <w:rPr>
                <w:del w:id="209" w:author="Allen, Greg" w:date="2023-07-18T10:32:00Z"/>
              </w:rPr>
            </w:pPr>
            <w:del w:id="210" w:author="Allen, Greg" w:date="2023-07-18T10:32:00Z">
              <w:r w:rsidRPr="00C20ADE" w:rsidDel="00692D57">
                <w:delText>Improve coordination on national funding for climate</w:delText>
              </w:r>
            </w:del>
          </w:p>
        </w:tc>
        <w:tc>
          <w:tcPr>
            <w:tcW w:w="7267" w:type="dxa"/>
            <w:shd w:val="clear" w:color="auto" w:fill="FFFFFF" w:themeFill="background1"/>
            <w:tcPrChange w:id="211" w:author="Allen, Greg" w:date="2023-11-22T12:59:00Z">
              <w:tcPr>
                <w:tcW w:w="6807" w:type="dxa"/>
                <w:shd w:val="clear" w:color="auto" w:fill="FFFFFF" w:themeFill="background1"/>
              </w:tcPr>
            </w:tcPrChange>
          </w:tcPr>
          <w:p w14:paraId="21FC7087" w14:textId="0949F3FE" w:rsidR="009C084C" w:rsidDel="00692D57" w:rsidRDefault="009C084C" w:rsidP="00740F11">
            <w:pPr>
              <w:spacing w:line="276" w:lineRule="auto"/>
              <w:cnfStyle w:val="000000100000" w:firstRow="0" w:lastRow="0" w:firstColumn="0" w:lastColumn="0" w:oddVBand="0" w:evenVBand="0" w:oddHBand="1" w:evenHBand="0" w:firstRowFirstColumn="0" w:firstRowLastColumn="0" w:lastRowFirstColumn="0" w:lastRowLastColumn="0"/>
              <w:rPr>
                <w:del w:id="212" w:author="Allen, Greg" w:date="2023-07-18T10:32:00Z"/>
              </w:rPr>
            </w:pPr>
            <w:del w:id="213" w:author="Allen, Greg" w:date="2023-07-18T10:32:00Z">
              <w:r w:rsidDel="00692D57">
                <w:delText xml:space="preserve">CBP will host focused meetings with partners to improve coordination, collaborative planning, and priority-setting around funding for climate-related objectives to enable access to national funding programs. The GIT-Chairs will convene an initial set of meetings with subject matter experts (i.e., from GITS, workgroups, STAR) with the objective of </w:delText>
              </w:r>
              <w:r w:rsidRPr="00602BFA" w:rsidDel="00692D57">
                <w:rPr>
                  <w:b/>
                  <w:bCs/>
                </w:rPr>
                <w:delText>identifying shared climate funding priorities and opportunities for</w:delText>
              </w:r>
              <w:r w:rsidDel="00692D57">
                <w:delText xml:space="preserve"> </w:delText>
              </w:r>
              <w:r w:rsidRPr="00602BFA" w:rsidDel="00692D57">
                <w:rPr>
                  <w:b/>
                  <w:bCs/>
                </w:rPr>
                <w:delText>aligning short and long-term funding proposals</w:delText>
              </w:r>
              <w:r w:rsidDel="00692D57">
                <w:delText xml:space="preserve">. A second series of meetings hosted by the Budget and Finance Workgroup will </w:delText>
              </w:r>
              <w:r w:rsidRPr="00602BFA" w:rsidDel="00692D57">
                <w:rPr>
                  <w:b/>
                  <w:bCs/>
                </w:rPr>
                <w:delText>convene funders, grant-writing partners, and potential funding recipients to exchange lessons, improve understanding of national funding programs and the challenges and strategies for accessing these programs for climate change investments, and to identify potential funding routes for supporting priority climate needs.</w:delText>
              </w:r>
              <w:r w:rsidDel="00692D57">
                <w:delText xml:space="preserve"> Meetings will also be used to identify opportunities for improving targeting and impact of funding on climate vulnerable communities in the Chesapeake Bay region and for improving awareness of the needs, threats, and challenges facing these communities. (p.2)</w:delText>
              </w:r>
            </w:del>
          </w:p>
        </w:tc>
        <w:tc>
          <w:tcPr>
            <w:tcW w:w="1855" w:type="dxa"/>
            <w:shd w:val="clear" w:color="auto" w:fill="auto"/>
            <w:tcPrChange w:id="214" w:author="Allen, Greg" w:date="2023-11-22T12:59:00Z">
              <w:tcPr>
                <w:tcW w:w="1855" w:type="dxa"/>
                <w:shd w:val="clear" w:color="auto" w:fill="auto"/>
              </w:tcPr>
            </w:tcPrChange>
          </w:tcPr>
          <w:p w14:paraId="6C75BF7C" w14:textId="7521FF22" w:rsidR="009C084C" w:rsidRPr="00D867F6" w:rsidDel="00692D57" w:rsidRDefault="009C084C" w:rsidP="00740F11">
            <w:pPr>
              <w:spacing w:line="276" w:lineRule="auto"/>
              <w:cnfStyle w:val="000000100000" w:firstRow="0" w:lastRow="0" w:firstColumn="0" w:lastColumn="0" w:oddVBand="0" w:evenVBand="0" w:oddHBand="1" w:evenHBand="0" w:firstRowFirstColumn="0" w:firstRowLastColumn="0" w:lastRowFirstColumn="0" w:lastRowLastColumn="0"/>
              <w:rPr>
                <w:del w:id="215" w:author="Allen, Greg" w:date="2023-07-18T10:32:00Z"/>
              </w:rPr>
            </w:pPr>
          </w:p>
        </w:tc>
        <w:tc>
          <w:tcPr>
            <w:tcW w:w="2105" w:type="dxa"/>
            <w:shd w:val="clear" w:color="auto" w:fill="auto"/>
            <w:tcPrChange w:id="216" w:author="Allen, Greg" w:date="2023-11-22T12:59:00Z">
              <w:tcPr>
                <w:tcW w:w="2105" w:type="dxa"/>
                <w:shd w:val="clear" w:color="auto" w:fill="auto"/>
              </w:tcPr>
            </w:tcPrChange>
          </w:tcPr>
          <w:p w14:paraId="7C3FED15" w14:textId="3445AD78" w:rsidR="009C084C" w:rsidRPr="00D867F6" w:rsidDel="00692D57" w:rsidRDefault="009C084C" w:rsidP="00740F11">
            <w:pPr>
              <w:spacing w:line="276" w:lineRule="auto"/>
              <w:cnfStyle w:val="000000100000" w:firstRow="0" w:lastRow="0" w:firstColumn="0" w:lastColumn="0" w:oddVBand="0" w:evenVBand="0" w:oddHBand="1" w:evenHBand="0" w:firstRowFirstColumn="0" w:firstRowLastColumn="0" w:lastRowFirstColumn="0" w:lastRowLastColumn="0"/>
              <w:rPr>
                <w:del w:id="217" w:author="Allen, Greg" w:date="2023-07-18T10:32:00Z"/>
              </w:rPr>
            </w:pPr>
          </w:p>
        </w:tc>
      </w:tr>
      <w:tr w:rsidR="00602BFA" w14:paraId="7C5F5D01" w14:textId="77777777" w:rsidTr="00E06DCC">
        <w:trPr>
          <w:cnfStyle w:val="000000100000" w:firstRow="0" w:lastRow="0" w:firstColumn="0" w:lastColumn="0" w:oddVBand="0" w:evenVBand="0" w:oddHBand="1" w:evenHBand="0" w:firstRowFirstColumn="0" w:firstRowLastColumn="0" w:lastRowFirstColumn="0" w:lastRowLastColumn="0"/>
          <w:trHeight w:val="582"/>
        </w:trPr>
        <w:tc>
          <w:tcPr>
            <w:cnfStyle w:val="001000000000" w:firstRow="0" w:lastRow="0" w:firstColumn="1" w:lastColumn="0" w:oddVBand="0" w:evenVBand="0" w:oddHBand="0" w:evenHBand="0" w:firstRowFirstColumn="0" w:firstRowLastColumn="0" w:lastRowFirstColumn="0" w:lastRowLastColumn="0"/>
            <w:tcW w:w="14485" w:type="dxa"/>
            <w:gridSpan w:val="5"/>
            <w:shd w:val="clear" w:color="auto" w:fill="BDD6EE" w:themeFill="accent1" w:themeFillTint="66"/>
          </w:tcPr>
          <w:p w14:paraId="7E542012" w14:textId="0963A42B" w:rsidR="00602BFA" w:rsidRPr="00D867F6" w:rsidRDefault="00602BFA" w:rsidP="00740F11">
            <w:pPr>
              <w:spacing w:line="276" w:lineRule="auto"/>
            </w:pPr>
            <w:ins w:id="218" w:author="Allen, Greg" w:date="2023-05-25T11:06:00Z">
              <w:r>
                <w:t>Work Theme #5</w:t>
              </w:r>
            </w:ins>
            <w:ins w:id="219" w:author="Allen, Greg" w:date="2023-05-25T11:07:00Z">
              <w:r>
                <w:t xml:space="preserve">: </w:t>
              </w:r>
            </w:ins>
            <w:ins w:id="220" w:author="Allen, Greg" w:date="2023-05-25T11:09:00Z">
              <w:r w:rsidR="00456354">
                <w:rPr>
                  <w:szCs w:val="24"/>
                </w:rPr>
                <w:t xml:space="preserve"> </w:t>
              </w:r>
            </w:ins>
            <w:ins w:id="221" w:author="Allen, Greg" w:date="2023-07-18T10:39:00Z">
              <w:r w:rsidR="00FF110E">
                <w:rPr>
                  <w:szCs w:val="24"/>
                </w:rPr>
                <w:t>Economic Analyses</w:t>
              </w:r>
            </w:ins>
          </w:p>
        </w:tc>
      </w:tr>
      <w:tr w:rsidR="00602BFA" w14:paraId="556B8969" w14:textId="77777777" w:rsidTr="00033E2C">
        <w:tblPrEx>
          <w:tblW w:w="14485" w:type="dxa"/>
          <w:tblPrExChange w:id="222" w:author="Allen, Greg" w:date="2023-11-22T12:59:00Z">
            <w:tblPrEx>
              <w:tblW w:w="14485" w:type="dxa"/>
            </w:tblPrEx>
          </w:tblPrExChange>
        </w:tblPrEx>
        <w:trPr>
          <w:trHeight w:val="773"/>
          <w:trPrChange w:id="223" w:author="Allen, Greg" w:date="2023-11-22T12:59:00Z">
            <w:trPr>
              <w:trHeight w:val="773"/>
            </w:trPr>
          </w:trPrChange>
        </w:trPr>
        <w:tc>
          <w:tcPr>
            <w:cnfStyle w:val="001000000000" w:firstRow="0" w:lastRow="0" w:firstColumn="1" w:lastColumn="0" w:oddVBand="0" w:evenVBand="0" w:oddHBand="0" w:evenHBand="0" w:firstRowFirstColumn="0" w:firstRowLastColumn="0" w:lastRowFirstColumn="0" w:lastRowLastColumn="0"/>
            <w:tcW w:w="985" w:type="dxa"/>
            <w:shd w:val="clear" w:color="auto" w:fill="FFFFFF" w:themeFill="background1"/>
            <w:tcPrChange w:id="224" w:author="Allen, Greg" w:date="2023-11-22T12:59:00Z">
              <w:tcPr>
                <w:tcW w:w="985" w:type="dxa"/>
                <w:shd w:val="clear" w:color="auto" w:fill="FFFFFF" w:themeFill="background1"/>
              </w:tcPr>
            </w:tcPrChange>
          </w:tcPr>
          <w:p w14:paraId="5DBD1116" w14:textId="395BCC72" w:rsidR="00602BFA" w:rsidRDefault="00456354" w:rsidP="00740F11">
            <w:ins w:id="225" w:author="Allen, Greg" w:date="2023-05-25T11:09:00Z">
              <w:r>
                <w:t>5.a</w:t>
              </w:r>
            </w:ins>
          </w:p>
        </w:tc>
        <w:tc>
          <w:tcPr>
            <w:tcW w:w="2273" w:type="dxa"/>
            <w:shd w:val="clear" w:color="auto" w:fill="FFFFFF" w:themeFill="background1"/>
            <w:tcPrChange w:id="226" w:author="Allen, Greg" w:date="2023-11-22T12:59:00Z">
              <w:tcPr>
                <w:tcW w:w="2733" w:type="dxa"/>
                <w:shd w:val="clear" w:color="auto" w:fill="FFFFFF" w:themeFill="background1"/>
              </w:tcPr>
            </w:tcPrChange>
          </w:tcPr>
          <w:p w14:paraId="394556A7" w14:textId="30C2AD1B" w:rsidR="00602BFA" w:rsidRPr="00C20ADE" w:rsidRDefault="00FF110E" w:rsidP="00740F11">
            <w:pPr>
              <w:spacing w:line="276" w:lineRule="auto"/>
              <w:cnfStyle w:val="000000000000" w:firstRow="0" w:lastRow="0" w:firstColumn="0" w:lastColumn="0" w:oddVBand="0" w:evenVBand="0" w:oddHBand="0" w:evenHBand="0" w:firstRowFirstColumn="0" w:firstRowLastColumn="0" w:lastRowFirstColumn="0" w:lastRowLastColumn="0"/>
            </w:pPr>
            <w:ins w:id="227" w:author="Allen, Greg" w:date="2023-07-18T10:39:00Z">
              <w:r>
                <w:rPr>
                  <w:szCs w:val="24"/>
                </w:rPr>
                <w:t>Analysis of the Accrual of Stakeholder Benefits Through Chesapeake Bay Watershed Restoration</w:t>
              </w:r>
              <w:r>
                <w:t xml:space="preserve"> </w:t>
              </w:r>
            </w:ins>
            <w:ins w:id="228" w:author="Allen, Greg" w:date="2023-05-25T11:16:00Z">
              <w:r w:rsidR="00456354">
                <w:t xml:space="preserve">Analyze economic benefits </w:t>
              </w:r>
            </w:ins>
            <w:ins w:id="229" w:author="Allen, Greg" w:date="2023-05-25T11:18:00Z">
              <w:r w:rsidR="00456354">
                <w:t xml:space="preserve">of restoration </w:t>
              </w:r>
            </w:ins>
            <w:ins w:id="230" w:author="Allen, Greg" w:date="2023-05-25T11:16:00Z">
              <w:r w:rsidR="00456354">
                <w:t>with focus on underserved communities</w:t>
              </w:r>
            </w:ins>
          </w:p>
        </w:tc>
        <w:tc>
          <w:tcPr>
            <w:tcW w:w="7267" w:type="dxa"/>
            <w:shd w:val="clear" w:color="auto" w:fill="FFFFFF" w:themeFill="background1"/>
            <w:tcPrChange w:id="231" w:author="Allen, Greg" w:date="2023-11-22T12:59:00Z">
              <w:tcPr>
                <w:tcW w:w="6807" w:type="dxa"/>
                <w:shd w:val="clear" w:color="auto" w:fill="FFFFFF" w:themeFill="background1"/>
              </w:tcPr>
            </w:tcPrChange>
          </w:tcPr>
          <w:p w14:paraId="197D247B" w14:textId="77777777" w:rsidR="00602BFA" w:rsidRDefault="00456354" w:rsidP="00740F11">
            <w:pPr>
              <w:spacing w:line="276" w:lineRule="auto"/>
              <w:cnfStyle w:val="000000000000" w:firstRow="0" w:lastRow="0" w:firstColumn="0" w:lastColumn="0" w:oddVBand="0" w:evenVBand="0" w:oddHBand="0" w:evenHBand="0" w:firstRowFirstColumn="0" w:firstRowLastColumn="0" w:lastRowFirstColumn="0" w:lastRowLastColumn="0"/>
              <w:rPr>
                <w:ins w:id="232" w:author="Allen, Greg" w:date="2023-11-22T13:00:00Z"/>
              </w:rPr>
            </w:pPr>
            <w:ins w:id="233" w:author="Allen, Greg" w:date="2023-05-25T11:19:00Z">
              <w:r>
                <w:t>P</w:t>
              </w:r>
            </w:ins>
            <w:ins w:id="234" w:author="Allen, Greg" w:date="2023-05-25T11:18:00Z">
              <w:r w:rsidRPr="00456354">
                <w:t xml:space="preserve">artner with EPA 's National Center for </w:t>
              </w:r>
            </w:ins>
            <w:ins w:id="235" w:author="Allen, Greg" w:date="2023-07-18T10:37:00Z">
              <w:r w:rsidR="00692D57">
                <w:t>E</w:t>
              </w:r>
            </w:ins>
            <w:ins w:id="236" w:author="Allen, Greg" w:date="2023-05-25T11:18:00Z">
              <w:r w:rsidRPr="00456354">
                <w:t xml:space="preserve">nvironmental </w:t>
              </w:r>
            </w:ins>
            <w:ins w:id="237" w:author="Allen, Greg" w:date="2023-07-18T10:37:00Z">
              <w:r w:rsidR="00692D57">
                <w:t>E</w:t>
              </w:r>
            </w:ins>
            <w:ins w:id="238" w:author="Allen, Greg" w:date="2023-05-25T11:18:00Z">
              <w:r w:rsidRPr="00456354">
                <w:t>conomics on an analysis of the values and accrual of benefits across stakeholder communities with an emphasis on</w:t>
              </w:r>
            </w:ins>
            <w:ins w:id="239" w:author="Allen, Greg" w:date="2023-05-25T11:19:00Z">
              <w:r w:rsidRPr="00456354">
                <w:t xml:space="preserve"> underserved and underrepresented communities to determine whether benefits accrue evenly</w:t>
              </w:r>
              <w:r>
                <w:t>.</w:t>
              </w:r>
            </w:ins>
            <w:ins w:id="240" w:author="Allen, Greg" w:date="2023-05-31T13:26:00Z">
              <w:r w:rsidR="00D252BF">
                <w:t xml:space="preserve"> Include Justice 40 outcomes. </w:t>
              </w:r>
            </w:ins>
            <w:ins w:id="241" w:author="Allen, Greg" w:date="2023-05-31T13:27:00Z">
              <w:r w:rsidR="00D252BF">
                <w:t xml:space="preserve">Consider fit for Most </w:t>
              </w:r>
            </w:ins>
            <w:ins w:id="242" w:author="Allen, Greg" w:date="2023-05-31T13:28:00Z">
              <w:r w:rsidR="00D252BF">
                <w:t>Effective</w:t>
              </w:r>
            </w:ins>
            <w:ins w:id="243" w:author="Allen, Greg" w:date="2023-05-31T13:27:00Z">
              <w:r w:rsidR="00D252BF">
                <w:t xml:space="preserve"> Basins.</w:t>
              </w:r>
            </w:ins>
          </w:p>
          <w:p w14:paraId="341A2075" w14:textId="7E985D98" w:rsidR="00033E2C" w:rsidRDefault="00033E2C" w:rsidP="00033E2C">
            <w:pPr>
              <w:pStyle w:val="ListParagraph"/>
              <w:numPr>
                <w:ilvl w:val="1"/>
                <w:numId w:val="22"/>
              </w:numPr>
              <w:spacing w:line="276" w:lineRule="auto"/>
              <w:cnfStyle w:val="000000000000" w:firstRow="0" w:lastRow="0" w:firstColumn="0" w:lastColumn="0" w:oddVBand="0" w:evenVBand="0" w:oddHBand="0" w:evenHBand="0" w:firstRowFirstColumn="0" w:firstRowLastColumn="0" w:lastRowFirstColumn="0" w:lastRowLastColumn="0"/>
              <w:pPrChange w:id="244" w:author="Allen, Greg" w:date="2023-11-22T13:00:00Z">
                <w:pPr>
                  <w:framePr w:hSpace="180" w:wrap="around" w:vAnchor="text" w:hAnchor="text" w:y="1"/>
                  <w:spacing w:line="276" w:lineRule="auto"/>
                  <w:suppressOverlap/>
                  <w:cnfStyle w:val="000000000000" w:firstRow="0" w:lastRow="0" w:firstColumn="0" w:lastColumn="0" w:oddVBand="0" w:evenVBand="0" w:oddHBand="0" w:evenHBand="0" w:firstRowFirstColumn="0" w:firstRowLastColumn="0" w:lastRowFirstColumn="0" w:lastRowLastColumn="0"/>
                </w:pPr>
              </w:pPrChange>
            </w:pPr>
            <w:ins w:id="245" w:author="Allen, Greg" w:date="2023-11-22T13:00:00Z">
              <w:r>
                <w:t>Focus Groups</w:t>
              </w:r>
            </w:ins>
            <w:ins w:id="246" w:author="Allen, Greg" w:date="2023-11-22T13:01:00Z">
              <w:r>
                <w:t xml:space="preserve"> that have been planned during 2023 will be conducted in the first half of 2024 resulting in a report that will inform </w:t>
              </w:r>
              <w:r w:rsidR="00F321F8">
                <w:t xml:space="preserve">the analysis that the project </w:t>
              </w:r>
            </w:ins>
            <w:ins w:id="247" w:author="Allen, Greg" w:date="2023-11-22T13:02:00Z">
              <w:r w:rsidR="00F321F8">
                <w:t>initially targeted.</w:t>
              </w:r>
            </w:ins>
          </w:p>
        </w:tc>
        <w:tc>
          <w:tcPr>
            <w:tcW w:w="1855" w:type="dxa"/>
            <w:shd w:val="clear" w:color="auto" w:fill="auto"/>
            <w:tcPrChange w:id="248" w:author="Allen, Greg" w:date="2023-11-22T12:59:00Z">
              <w:tcPr>
                <w:tcW w:w="1855" w:type="dxa"/>
                <w:shd w:val="clear" w:color="auto" w:fill="auto"/>
              </w:tcPr>
            </w:tcPrChange>
          </w:tcPr>
          <w:p w14:paraId="695BEF89" w14:textId="77777777" w:rsidR="00602BFA" w:rsidRPr="00D867F6" w:rsidRDefault="00602BFA" w:rsidP="00740F11">
            <w:pPr>
              <w:spacing w:line="276" w:lineRule="auto"/>
              <w:cnfStyle w:val="000000000000" w:firstRow="0" w:lastRow="0" w:firstColumn="0" w:lastColumn="0" w:oddVBand="0" w:evenVBand="0" w:oddHBand="0" w:evenHBand="0" w:firstRowFirstColumn="0" w:firstRowLastColumn="0" w:lastRowFirstColumn="0" w:lastRowLastColumn="0"/>
            </w:pPr>
          </w:p>
        </w:tc>
        <w:tc>
          <w:tcPr>
            <w:tcW w:w="2105" w:type="dxa"/>
            <w:shd w:val="clear" w:color="auto" w:fill="auto"/>
            <w:tcPrChange w:id="249" w:author="Allen, Greg" w:date="2023-11-22T12:59:00Z">
              <w:tcPr>
                <w:tcW w:w="2105" w:type="dxa"/>
                <w:shd w:val="clear" w:color="auto" w:fill="auto"/>
              </w:tcPr>
            </w:tcPrChange>
          </w:tcPr>
          <w:p w14:paraId="07013C1B" w14:textId="77777777" w:rsidR="00602BFA" w:rsidRPr="00D867F6" w:rsidRDefault="00602BFA" w:rsidP="00740F11">
            <w:pPr>
              <w:spacing w:line="276" w:lineRule="auto"/>
              <w:cnfStyle w:val="000000000000" w:firstRow="0" w:lastRow="0" w:firstColumn="0" w:lastColumn="0" w:oddVBand="0" w:evenVBand="0" w:oddHBand="0" w:evenHBand="0" w:firstRowFirstColumn="0" w:firstRowLastColumn="0" w:lastRowFirstColumn="0" w:lastRowLastColumn="0"/>
            </w:pPr>
          </w:p>
        </w:tc>
      </w:tr>
    </w:tbl>
    <w:p w14:paraId="0FD5824B" w14:textId="296494F1" w:rsidR="00F8096E" w:rsidRPr="00876541" w:rsidRDefault="00F8096E"/>
    <w:sectPr w:rsidR="00F8096E" w:rsidRPr="00876541" w:rsidSect="00FA1C74">
      <w:headerReference w:type="default" r:id="rId15"/>
      <w:footerReference w:type="default" r:id="rId16"/>
      <w:pgSz w:w="15840" w:h="12240" w:orient="landscape" w:code="1"/>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0" w:author="Allen, Greg" w:date="2023-11-27T14:34:00Z" w:initials="AG">
    <w:p w14:paraId="21197F59" w14:textId="77777777" w:rsidR="00362D5E" w:rsidRDefault="00362D5E" w:rsidP="002C5D16">
      <w:pPr>
        <w:pStyle w:val="CommentText"/>
      </w:pPr>
      <w:r>
        <w:rPr>
          <w:rStyle w:val="CommentReference"/>
        </w:rPr>
        <w:annotationRef/>
      </w:r>
      <w:r>
        <w:t>BFWG is asked for input on how we should respond to this commitment</w:t>
      </w:r>
    </w:p>
  </w:comment>
  <w:comment w:id="140" w:author="Allen, Greg" w:date="2023-11-27T14:35:00Z" w:initials="AG">
    <w:p w14:paraId="76E3F35B" w14:textId="77777777" w:rsidR="00362D5E" w:rsidRDefault="00362D5E" w:rsidP="00076E89">
      <w:pPr>
        <w:pStyle w:val="CommentText"/>
      </w:pPr>
      <w:r>
        <w:rPr>
          <w:rStyle w:val="CommentReference"/>
        </w:rPr>
        <w:annotationRef/>
      </w:r>
      <w:r>
        <w:t>BFWG is asked for input on how we should respond to this commitment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197F59" w15:done="0"/>
  <w15:commentEx w15:paraId="76E3F3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F2785" w16cex:dateUtc="2023-11-27T19:34:00Z"/>
  <w16cex:commentExtensible w16cex:durableId="290F2794" w16cex:dateUtc="2023-11-27T1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197F59" w16cid:durableId="290F2785"/>
  <w16cid:commentId w16cid:paraId="76E3F35B" w16cid:durableId="290F27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2698C" w14:textId="77777777" w:rsidR="00606436" w:rsidRDefault="00606436" w:rsidP="00122724">
      <w:pPr>
        <w:spacing w:after="0" w:line="240" w:lineRule="auto"/>
      </w:pPr>
      <w:r>
        <w:separator/>
      </w:r>
    </w:p>
  </w:endnote>
  <w:endnote w:type="continuationSeparator" w:id="0">
    <w:p w14:paraId="0CE7D022" w14:textId="77777777" w:rsidR="00606436" w:rsidRDefault="00606436" w:rsidP="00122724">
      <w:pPr>
        <w:spacing w:after="0" w:line="240" w:lineRule="auto"/>
      </w:pPr>
      <w:r>
        <w:continuationSeparator/>
      </w:r>
    </w:p>
  </w:endnote>
  <w:endnote w:type="continuationNotice" w:id="1">
    <w:p w14:paraId="0B91231B" w14:textId="77777777" w:rsidR="00606436" w:rsidRDefault="006064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613664"/>
      <w:docPartObj>
        <w:docPartGallery w:val="Page Numbers (Bottom of Page)"/>
        <w:docPartUnique/>
      </w:docPartObj>
    </w:sdtPr>
    <w:sdtEndPr>
      <w:rPr>
        <w:noProof/>
      </w:rPr>
    </w:sdtEndPr>
    <w:sdtContent>
      <w:p w14:paraId="3139EE2E" w14:textId="2EE09454" w:rsidR="00122724" w:rsidRDefault="00122724">
        <w:pPr>
          <w:pStyle w:val="Footer"/>
          <w:jc w:val="right"/>
        </w:pPr>
        <w:r>
          <w:fldChar w:fldCharType="begin"/>
        </w:r>
        <w:r>
          <w:instrText xml:space="preserve"> PAGE   \* MERGEFORMAT </w:instrText>
        </w:r>
        <w:r>
          <w:fldChar w:fldCharType="separate"/>
        </w:r>
        <w:r w:rsidR="0047350E">
          <w:rPr>
            <w:noProof/>
          </w:rPr>
          <w:t>1</w:t>
        </w:r>
        <w:r>
          <w:rPr>
            <w:noProof/>
          </w:rPr>
          <w:fldChar w:fldCharType="end"/>
        </w:r>
      </w:p>
    </w:sdtContent>
  </w:sdt>
  <w:p w14:paraId="0B9A4ECB" w14:textId="77777777" w:rsidR="00122724" w:rsidRDefault="001227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4AB07" w14:textId="77777777" w:rsidR="00606436" w:rsidRDefault="00606436" w:rsidP="00122724">
      <w:pPr>
        <w:spacing w:after="0" w:line="240" w:lineRule="auto"/>
      </w:pPr>
      <w:r>
        <w:separator/>
      </w:r>
    </w:p>
  </w:footnote>
  <w:footnote w:type="continuationSeparator" w:id="0">
    <w:p w14:paraId="3C1FFA1B" w14:textId="77777777" w:rsidR="00606436" w:rsidRDefault="00606436" w:rsidP="00122724">
      <w:pPr>
        <w:spacing w:after="0" w:line="240" w:lineRule="auto"/>
      </w:pPr>
      <w:r>
        <w:continuationSeparator/>
      </w:r>
    </w:p>
  </w:footnote>
  <w:footnote w:type="continuationNotice" w:id="1">
    <w:p w14:paraId="49616810" w14:textId="77777777" w:rsidR="00606436" w:rsidRDefault="006064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EA52" w14:textId="63EB3C26" w:rsidR="00D45219" w:rsidRPr="004C352C" w:rsidRDefault="004C352C" w:rsidP="00D45219">
    <w:pPr>
      <w:pStyle w:val="Header"/>
      <w:jc w:val="center"/>
      <w:rPr>
        <w:b/>
        <w:i/>
        <w:color w:val="000000" w:themeColor="text1"/>
      </w:rPr>
    </w:pPr>
    <w:r w:rsidRPr="004C352C">
      <w:rPr>
        <w:b/>
        <w:i/>
        <w:color w:val="000000" w:themeColor="text1"/>
      </w:rPr>
      <w:tab/>
    </w:r>
    <w:r w:rsidRPr="004C352C">
      <w:rPr>
        <w:b/>
        <w:i/>
        <w:color w:val="000000" w:themeColor="text1"/>
      </w:rPr>
      <w:tab/>
    </w:r>
    <w:r w:rsidRPr="004C352C">
      <w:rPr>
        <w:b/>
        <w:i/>
        <w:color w:val="000000" w:themeColor="text1"/>
      </w:rPr>
      <w:tab/>
    </w:r>
    <w:ins w:id="250" w:author="Allen, Greg" w:date="2023-11-27T10:26:00Z">
      <w:r w:rsidR="00CA7CD0">
        <w:rPr>
          <w:b/>
          <w:i/>
          <w:color w:val="000000" w:themeColor="text1"/>
        </w:rPr>
        <w:t>November</w:t>
      </w:r>
    </w:ins>
    <w:ins w:id="251" w:author="Allen, Greg" w:date="2023-05-25T10:59:00Z">
      <w:r w:rsidR="00602BFA">
        <w:rPr>
          <w:b/>
          <w:i/>
          <w:color w:val="000000" w:themeColor="text1"/>
        </w:rPr>
        <w:t xml:space="preserve"> 2023 Draft</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416D"/>
    <w:multiLevelType w:val="hybridMultilevel"/>
    <w:tmpl w:val="718095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FC3308"/>
    <w:multiLevelType w:val="hybridMultilevel"/>
    <w:tmpl w:val="D47C1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A7FCE"/>
    <w:multiLevelType w:val="hybridMultilevel"/>
    <w:tmpl w:val="DA9E8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61770B"/>
    <w:multiLevelType w:val="hybridMultilevel"/>
    <w:tmpl w:val="889C5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0D4469"/>
    <w:multiLevelType w:val="hybridMultilevel"/>
    <w:tmpl w:val="F5986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6"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7"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8"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9" w15:restartNumberingAfterBreak="0">
    <w:nsid w:val="2FEE74EE"/>
    <w:multiLevelType w:val="hybridMultilevel"/>
    <w:tmpl w:val="8B720CDC"/>
    <w:lvl w:ilvl="0" w:tplc="78DE425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032305F"/>
    <w:multiLevelType w:val="hybridMultilevel"/>
    <w:tmpl w:val="DA966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F23C1B"/>
    <w:multiLevelType w:val="hybridMultilevel"/>
    <w:tmpl w:val="43E63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6D0AC6"/>
    <w:multiLevelType w:val="hybridMultilevel"/>
    <w:tmpl w:val="44E67C80"/>
    <w:lvl w:ilvl="0" w:tplc="6938250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AD03F8"/>
    <w:multiLevelType w:val="hybridMultilevel"/>
    <w:tmpl w:val="B6F449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A794643"/>
    <w:multiLevelType w:val="hybridMultilevel"/>
    <w:tmpl w:val="89807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EB0BA4"/>
    <w:multiLevelType w:val="hybridMultilevel"/>
    <w:tmpl w:val="7C543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18" w15:restartNumberingAfterBreak="0">
    <w:nsid w:val="516D0DF7"/>
    <w:multiLevelType w:val="hybridMultilevel"/>
    <w:tmpl w:val="CDF6D6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60F3AA4"/>
    <w:multiLevelType w:val="hybridMultilevel"/>
    <w:tmpl w:val="35E627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22" w15:restartNumberingAfterBreak="0">
    <w:nsid w:val="6EDC32D1"/>
    <w:multiLevelType w:val="hybridMultilevel"/>
    <w:tmpl w:val="335826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64110915">
    <w:abstractNumId w:val="8"/>
  </w:num>
  <w:num w:numId="2" w16cid:durableId="1718703254">
    <w:abstractNumId w:val="5"/>
  </w:num>
  <w:num w:numId="3" w16cid:durableId="152919954">
    <w:abstractNumId w:val="21"/>
  </w:num>
  <w:num w:numId="4" w16cid:durableId="1934892498">
    <w:abstractNumId w:val="7"/>
  </w:num>
  <w:num w:numId="5" w16cid:durableId="1868643957">
    <w:abstractNumId w:val="17"/>
  </w:num>
  <w:num w:numId="6" w16cid:durableId="812022421">
    <w:abstractNumId w:val="6"/>
  </w:num>
  <w:num w:numId="7" w16cid:durableId="1497190624">
    <w:abstractNumId w:val="12"/>
  </w:num>
  <w:num w:numId="8" w16cid:durableId="402141996">
    <w:abstractNumId w:val="20"/>
  </w:num>
  <w:num w:numId="9" w16cid:durableId="625431701">
    <w:abstractNumId w:val="14"/>
  </w:num>
  <w:num w:numId="10" w16cid:durableId="10186151">
    <w:abstractNumId w:val="19"/>
  </w:num>
  <w:num w:numId="11" w16cid:durableId="1610237513">
    <w:abstractNumId w:val="13"/>
  </w:num>
  <w:num w:numId="12" w16cid:durableId="55975688">
    <w:abstractNumId w:val="9"/>
  </w:num>
  <w:num w:numId="13" w16cid:durableId="1014377889">
    <w:abstractNumId w:val="18"/>
  </w:num>
  <w:num w:numId="14" w16cid:durableId="120420334">
    <w:abstractNumId w:val="11"/>
  </w:num>
  <w:num w:numId="15" w16cid:durableId="1521512013">
    <w:abstractNumId w:val="3"/>
  </w:num>
  <w:num w:numId="16" w16cid:durableId="1440224921">
    <w:abstractNumId w:val="10"/>
  </w:num>
  <w:num w:numId="17" w16cid:durableId="1791362945">
    <w:abstractNumId w:val="4"/>
  </w:num>
  <w:num w:numId="18" w16cid:durableId="1877042422">
    <w:abstractNumId w:val="0"/>
  </w:num>
  <w:num w:numId="19" w16cid:durableId="502428418">
    <w:abstractNumId w:val="22"/>
  </w:num>
  <w:num w:numId="20" w16cid:durableId="1454640765">
    <w:abstractNumId w:val="1"/>
  </w:num>
  <w:num w:numId="21" w16cid:durableId="1383334960">
    <w:abstractNumId w:val="16"/>
  </w:num>
  <w:num w:numId="22" w16cid:durableId="2007593219">
    <w:abstractNumId w:val="15"/>
  </w:num>
  <w:num w:numId="23" w16cid:durableId="11327453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len, Greg">
    <w15:presenceInfo w15:providerId="AD" w15:userId="S::allen.greg@epa.gov::ddccc3e2-e4d3-43ac-911d-959477cd61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876541"/>
    <w:rsid w:val="00001505"/>
    <w:rsid w:val="000055BB"/>
    <w:rsid w:val="0000665C"/>
    <w:rsid w:val="00016876"/>
    <w:rsid w:val="000211B2"/>
    <w:rsid w:val="000215ED"/>
    <w:rsid w:val="00022964"/>
    <w:rsid w:val="00023793"/>
    <w:rsid w:val="00026C2D"/>
    <w:rsid w:val="00031919"/>
    <w:rsid w:val="00033E2C"/>
    <w:rsid w:val="00033E6F"/>
    <w:rsid w:val="00037050"/>
    <w:rsid w:val="00042D9E"/>
    <w:rsid w:val="00053E84"/>
    <w:rsid w:val="00057CB0"/>
    <w:rsid w:val="0007599B"/>
    <w:rsid w:val="00080B30"/>
    <w:rsid w:val="00080D17"/>
    <w:rsid w:val="00081BA5"/>
    <w:rsid w:val="00083193"/>
    <w:rsid w:val="00087575"/>
    <w:rsid w:val="00090531"/>
    <w:rsid w:val="000C3C63"/>
    <w:rsid w:val="000D2D4A"/>
    <w:rsid w:val="000D4FC2"/>
    <w:rsid w:val="000D50F4"/>
    <w:rsid w:val="000D69B9"/>
    <w:rsid w:val="000D6CC7"/>
    <w:rsid w:val="000F0159"/>
    <w:rsid w:val="000F066F"/>
    <w:rsid w:val="000F7C06"/>
    <w:rsid w:val="00100546"/>
    <w:rsid w:val="00100E64"/>
    <w:rsid w:val="00101478"/>
    <w:rsid w:val="001056DC"/>
    <w:rsid w:val="00106CA7"/>
    <w:rsid w:val="001118D1"/>
    <w:rsid w:val="001122D0"/>
    <w:rsid w:val="0011565B"/>
    <w:rsid w:val="001172E9"/>
    <w:rsid w:val="00117B04"/>
    <w:rsid w:val="0012043B"/>
    <w:rsid w:val="00122724"/>
    <w:rsid w:val="00122D46"/>
    <w:rsid w:val="00125CF9"/>
    <w:rsid w:val="001279D6"/>
    <w:rsid w:val="00135B24"/>
    <w:rsid w:val="00145C6F"/>
    <w:rsid w:val="00151331"/>
    <w:rsid w:val="00152599"/>
    <w:rsid w:val="00152E2C"/>
    <w:rsid w:val="001620C3"/>
    <w:rsid w:val="0016637E"/>
    <w:rsid w:val="0017076D"/>
    <w:rsid w:val="00183D38"/>
    <w:rsid w:val="00196A05"/>
    <w:rsid w:val="001A151B"/>
    <w:rsid w:val="001A6949"/>
    <w:rsid w:val="001B3D02"/>
    <w:rsid w:val="001B5326"/>
    <w:rsid w:val="001C0000"/>
    <w:rsid w:val="001C56D7"/>
    <w:rsid w:val="001D119C"/>
    <w:rsid w:val="001D3901"/>
    <w:rsid w:val="001D6F68"/>
    <w:rsid w:val="001E04D8"/>
    <w:rsid w:val="001E11D6"/>
    <w:rsid w:val="001E2332"/>
    <w:rsid w:val="001E6A98"/>
    <w:rsid w:val="001E6BFB"/>
    <w:rsid w:val="001F3946"/>
    <w:rsid w:val="001F43E5"/>
    <w:rsid w:val="001F56DD"/>
    <w:rsid w:val="001F7935"/>
    <w:rsid w:val="00201896"/>
    <w:rsid w:val="0021394C"/>
    <w:rsid w:val="00214643"/>
    <w:rsid w:val="002204EE"/>
    <w:rsid w:val="002220AF"/>
    <w:rsid w:val="00230DF4"/>
    <w:rsid w:val="00231746"/>
    <w:rsid w:val="00236C14"/>
    <w:rsid w:val="00242190"/>
    <w:rsid w:val="00243F99"/>
    <w:rsid w:val="002520E2"/>
    <w:rsid w:val="002648D5"/>
    <w:rsid w:val="00264DBA"/>
    <w:rsid w:val="0027729C"/>
    <w:rsid w:val="002827DD"/>
    <w:rsid w:val="00286A50"/>
    <w:rsid w:val="00287856"/>
    <w:rsid w:val="00297510"/>
    <w:rsid w:val="002A523B"/>
    <w:rsid w:val="002A7541"/>
    <w:rsid w:val="002B2621"/>
    <w:rsid w:val="002C7C19"/>
    <w:rsid w:val="002E0204"/>
    <w:rsid w:val="002F1473"/>
    <w:rsid w:val="00302BF4"/>
    <w:rsid w:val="003037DF"/>
    <w:rsid w:val="00311A70"/>
    <w:rsid w:val="003124B3"/>
    <w:rsid w:val="00314908"/>
    <w:rsid w:val="00332CDC"/>
    <w:rsid w:val="00335885"/>
    <w:rsid w:val="00345421"/>
    <w:rsid w:val="003457A9"/>
    <w:rsid w:val="003457FF"/>
    <w:rsid w:val="003572BD"/>
    <w:rsid w:val="00361C04"/>
    <w:rsid w:val="00362D5E"/>
    <w:rsid w:val="00375A55"/>
    <w:rsid w:val="00386148"/>
    <w:rsid w:val="00391BCC"/>
    <w:rsid w:val="0039449C"/>
    <w:rsid w:val="00394CBF"/>
    <w:rsid w:val="003A0D4B"/>
    <w:rsid w:val="003A21EB"/>
    <w:rsid w:val="003A425B"/>
    <w:rsid w:val="003A776B"/>
    <w:rsid w:val="003B1321"/>
    <w:rsid w:val="003B2320"/>
    <w:rsid w:val="003B2370"/>
    <w:rsid w:val="003C5A6F"/>
    <w:rsid w:val="003D22EF"/>
    <w:rsid w:val="003E1276"/>
    <w:rsid w:val="003E633E"/>
    <w:rsid w:val="003E6628"/>
    <w:rsid w:val="003F10C8"/>
    <w:rsid w:val="003F21F6"/>
    <w:rsid w:val="003F2A2D"/>
    <w:rsid w:val="003F5B87"/>
    <w:rsid w:val="003F7285"/>
    <w:rsid w:val="003F7C19"/>
    <w:rsid w:val="00400A67"/>
    <w:rsid w:val="00404786"/>
    <w:rsid w:val="0041165E"/>
    <w:rsid w:val="00416BA1"/>
    <w:rsid w:val="00423430"/>
    <w:rsid w:val="00431BEB"/>
    <w:rsid w:val="00440D33"/>
    <w:rsid w:val="00446EE3"/>
    <w:rsid w:val="00447A92"/>
    <w:rsid w:val="0045460F"/>
    <w:rsid w:val="00454CD6"/>
    <w:rsid w:val="00456354"/>
    <w:rsid w:val="004567DE"/>
    <w:rsid w:val="00463345"/>
    <w:rsid w:val="00463F09"/>
    <w:rsid w:val="00464C3A"/>
    <w:rsid w:val="00465C6A"/>
    <w:rsid w:val="00470676"/>
    <w:rsid w:val="0047350E"/>
    <w:rsid w:val="0047766E"/>
    <w:rsid w:val="0048227E"/>
    <w:rsid w:val="0048784A"/>
    <w:rsid w:val="004A3FEE"/>
    <w:rsid w:val="004A486D"/>
    <w:rsid w:val="004A7685"/>
    <w:rsid w:val="004A7E8B"/>
    <w:rsid w:val="004B1BB8"/>
    <w:rsid w:val="004C168C"/>
    <w:rsid w:val="004C2A3A"/>
    <w:rsid w:val="004C352C"/>
    <w:rsid w:val="004D0A73"/>
    <w:rsid w:val="004D0C05"/>
    <w:rsid w:val="004D30EC"/>
    <w:rsid w:val="004D5479"/>
    <w:rsid w:val="004E35B0"/>
    <w:rsid w:val="004F0644"/>
    <w:rsid w:val="004F2FE2"/>
    <w:rsid w:val="004F48CD"/>
    <w:rsid w:val="004F5A20"/>
    <w:rsid w:val="004F7B0B"/>
    <w:rsid w:val="004F7EC2"/>
    <w:rsid w:val="00506B50"/>
    <w:rsid w:val="0050746C"/>
    <w:rsid w:val="00511B30"/>
    <w:rsid w:val="00511DD8"/>
    <w:rsid w:val="00521A3C"/>
    <w:rsid w:val="00522F50"/>
    <w:rsid w:val="005300F4"/>
    <w:rsid w:val="00531448"/>
    <w:rsid w:val="00547FAB"/>
    <w:rsid w:val="00551A6D"/>
    <w:rsid w:val="00555D0F"/>
    <w:rsid w:val="00560502"/>
    <w:rsid w:val="00560F13"/>
    <w:rsid w:val="0056269A"/>
    <w:rsid w:val="00564845"/>
    <w:rsid w:val="00566058"/>
    <w:rsid w:val="005726AF"/>
    <w:rsid w:val="0057437E"/>
    <w:rsid w:val="00584702"/>
    <w:rsid w:val="00590F11"/>
    <w:rsid w:val="0059302F"/>
    <w:rsid w:val="0059691B"/>
    <w:rsid w:val="005A2B40"/>
    <w:rsid w:val="005A4FE6"/>
    <w:rsid w:val="005B20EE"/>
    <w:rsid w:val="005B2384"/>
    <w:rsid w:val="005B475E"/>
    <w:rsid w:val="005B7EFC"/>
    <w:rsid w:val="005C3908"/>
    <w:rsid w:val="005C3D0A"/>
    <w:rsid w:val="005D2835"/>
    <w:rsid w:val="005E6F55"/>
    <w:rsid w:val="005F70D5"/>
    <w:rsid w:val="00600741"/>
    <w:rsid w:val="00602BFA"/>
    <w:rsid w:val="0060532D"/>
    <w:rsid w:val="00605CEC"/>
    <w:rsid w:val="00605D6F"/>
    <w:rsid w:val="00606436"/>
    <w:rsid w:val="0060730E"/>
    <w:rsid w:val="006107EC"/>
    <w:rsid w:val="006142CF"/>
    <w:rsid w:val="0061519C"/>
    <w:rsid w:val="00616B38"/>
    <w:rsid w:val="006236E2"/>
    <w:rsid w:val="00630FB5"/>
    <w:rsid w:val="00631CB3"/>
    <w:rsid w:val="00644749"/>
    <w:rsid w:val="006462BC"/>
    <w:rsid w:val="00647E76"/>
    <w:rsid w:val="00653E0D"/>
    <w:rsid w:val="006577CA"/>
    <w:rsid w:val="00664311"/>
    <w:rsid w:val="00665ED0"/>
    <w:rsid w:val="0067044B"/>
    <w:rsid w:val="00671EDC"/>
    <w:rsid w:val="0067689C"/>
    <w:rsid w:val="006775D9"/>
    <w:rsid w:val="006846FC"/>
    <w:rsid w:val="00692727"/>
    <w:rsid w:val="00692D57"/>
    <w:rsid w:val="006943AA"/>
    <w:rsid w:val="00697014"/>
    <w:rsid w:val="006A29AE"/>
    <w:rsid w:val="006B0C5E"/>
    <w:rsid w:val="006C112C"/>
    <w:rsid w:val="006D380F"/>
    <w:rsid w:val="006D63DC"/>
    <w:rsid w:val="006E03D1"/>
    <w:rsid w:val="006E2951"/>
    <w:rsid w:val="006F4260"/>
    <w:rsid w:val="0070354D"/>
    <w:rsid w:val="00705C62"/>
    <w:rsid w:val="00714535"/>
    <w:rsid w:val="00714FEA"/>
    <w:rsid w:val="007207F3"/>
    <w:rsid w:val="00723B0B"/>
    <w:rsid w:val="00730200"/>
    <w:rsid w:val="0073242F"/>
    <w:rsid w:val="00734978"/>
    <w:rsid w:val="007377B5"/>
    <w:rsid w:val="00740F11"/>
    <w:rsid w:val="007440F7"/>
    <w:rsid w:val="00761154"/>
    <w:rsid w:val="00763716"/>
    <w:rsid w:val="00783037"/>
    <w:rsid w:val="00784E03"/>
    <w:rsid w:val="007857B5"/>
    <w:rsid w:val="007A0BBB"/>
    <w:rsid w:val="007B08E4"/>
    <w:rsid w:val="007B31E9"/>
    <w:rsid w:val="007B41E1"/>
    <w:rsid w:val="007B7744"/>
    <w:rsid w:val="007C53EE"/>
    <w:rsid w:val="007C5A0F"/>
    <w:rsid w:val="007D17D8"/>
    <w:rsid w:val="007D552A"/>
    <w:rsid w:val="007D607B"/>
    <w:rsid w:val="007E0696"/>
    <w:rsid w:val="007E54E7"/>
    <w:rsid w:val="007E5EA3"/>
    <w:rsid w:val="007E60A5"/>
    <w:rsid w:val="007F4FEE"/>
    <w:rsid w:val="0080243B"/>
    <w:rsid w:val="00807ADB"/>
    <w:rsid w:val="00810607"/>
    <w:rsid w:val="00821122"/>
    <w:rsid w:val="00823395"/>
    <w:rsid w:val="00823801"/>
    <w:rsid w:val="00841C8E"/>
    <w:rsid w:val="00842725"/>
    <w:rsid w:val="00852557"/>
    <w:rsid w:val="00853B6B"/>
    <w:rsid w:val="008574D8"/>
    <w:rsid w:val="0086040E"/>
    <w:rsid w:val="008708CC"/>
    <w:rsid w:val="00871D6C"/>
    <w:rsid w:val="00872567"/>
    <w:rsid w:val="00876541"/>
    <w:rsid w:val="008810B1"/>
    <w:rsid w:val="00881529"/>
    <w:rsid w:val="00887655"/>
    <w:rsid w:val="00887E75"/>
    <w:rsid w:val="00890984"/>
    <w:rsid w:val="00894BB2"/>
    <w:rsid w:val="00896E18"/>
    <w:rsid w:val="008A2773"/>
    <w:rsid w:val="008A7A49"/>
    <w:rsid w:val="008A7F4D"/>
    <w:rsid w:val="008B5C38"/>
    <w:rsid w:val="008C7251"/>
    <w:rsid w:val="008C75ED"/>
    <w:rsid w:val="008D14CA"/>
    <w:rsid w:val="008E22D5"/>
    <w:rsid w:val="008E419A"/>
    <w:rsid w:val="008E67B9"/>
    <w:rsid w:val="00910E78"/>
    <w:rsid w:val="00916EA5"/>
    <w:rsid w:val="00921C9C"/>
    <w:rsid w:val="00925DE8"/>
    <w:rsid w:val="0094247D"/>
    <w:rsid w:val="0094267B"/>
    <w:rsid w:val="00950FDF"/>
    <w:rsid w:val="0096582D"/>
    <w:rsid w:val="00966C18"/>
    <w:rsid w:val="009710AE"/>
    <w:rsid w:val="00971958"/>
    <w:rsid w:val="009752BD"/>
    <w:rsid w:val="0098052B"/>
    <w:rsid w:val="00980A42"/>
    <w:rsid w:val="00991A68"/>
    <w:rsid w:val="009947C7"/>
    <w:rsid w:val="00995B16"/>
    <w:rsid w:val="009A43E5"/>
    <w:rsid w:val="009B25D4"/>
    <w:rsid w:val="009B3C23"/>
    <w:rsid w:val="009B6605"/>
    <w:rsid w:val="009C084C"/>
    <w:rsid w:val="009C2566"/>
    <w:rsid w:val="009D2A03"/>
    <w:rsid w:val="009E132E"/>
    <w:rsid w:val="009E18C9"/>
    <w:rsid w:val="009E57AF"/>
    <w:rsid w:val="00A02A84"/>
    <w:rsid w:val="00A07535"/>
    <w:rsid w:val="00A302F5"/>
    <w:rsid w:val="00A32B3E"/>
    <w:rsid w:val="00A32E0C"/>
    <w:rsid w:val="00A34A73"/>
    <w:rsid w:val="00A37B2B"/>
    <w:rsid w:val="00A51021"/>
    <w:rsid w:val="00A57C0A"/>
    <w:rsid w:val="00A70F17"/>
    <w:rsid w:val="00A76AC0"/>
    <w:rsid w:val="00A8145F"/>
    <w:rsid w:val="00A907E2"/>
    <w:rsid w:val="00AA362D"/>
    <w:rsid w:val="00AA7285"/>
    <w:rsid w:val="00AA78E3"/>
    <w:rsid w:val="00AB7586"/>
    <w:rsid w:val="00AC1EC1"/>
    <w:rsid w:val="00AC266E"/>
    <w:rsid w:val="00AC5A1F"/>
    <w:rsid w:val="00AD4BEB"/>
    <w:rsid w:val="00AD4C0D"/>
    <w:rsid w:val="00AD73BC"/>
    <w:rsid w:val="00AD7486"/>
    <w:rsid w:val="00AE054F"/>
    <w:rsid w:val="00AE133D"/>
    <w:rsid w:val="00AE34A7"/>
    <w:rsid w:val="00AE3C79"/>
    <w:rsid w:val="00AE5987"/>
    <w:rsid w:val="00AF0C4E"/>
    <w:rsid w:val="00AF2D94"/>
    <w:rsid w:val="00AF3234"/>
    <w:rsid w:val="00AF4205"/>
    <w:rsid w:val="00AF7F68"/>
    <w:rsid w:val="00B00B12"/>
    <w:rsid w:val="00B07420"/>
    <w:rsid w:val="00B07D14"/>
    <w:rsid w:val="00B102F4"/>
    <w:rsid w:val="00B1086D"/>
    <w:rsid w:val="00B11D5D"/>
    <w:rsid w:val="00B137B6"/>
    <w:rsid w:val="00B143B0"/>
    <w:rsid w:val="00B14BF5"/>
    <w:rsid w:val="00B15EDC"/>
    <w:rsid w:val="00B20737"/>
    <w:rsid w:val="00B313BF"/>
    <w:rsid w:val="00B34ACE"/>
    <w:rsid w:val="00B37EB2"/>
    <w:rsid w:val="00B4168E"/>
    <w:rsid w:val="00B41A10"/>
    <w:rsid w:val="00B56446"/>
    <w:rsid w:val="00B5679D"/>
    <w:rsid w:val="00B57DCF"/>
    <w:rsid w:val="00B6151C"/>
    <w:rsid w:val="00B621BC"/>
    <w:rsid w:val="00B846D4"/>
    <w:rsid w:val="00B909E2"/>
    <w:rsid w:val="00B9349F"/>
    <w:rsid w:val="00B96195"/>
    <w:rsid w:val="00B96486"/>
    <w:rsid w:val="00BA0532"/>
    <w:rsid w:val="00BA15C9"/>
    <w:rsid w:val="00BB130A"/>
    <w:rsid w:val="00BD373F"/>
    <w:rsid w:val="00BD52B0"/>
    <w:rsid w:val="00BF0356"/>
    <w:rsid w:val="00BF3A50"/>
    <w:rsid w:val="00BF625E"/>
    <w:rsid w:val="00C1536F"/>
    <w:rsid w:val="00C154A6"/>
    <w:rsid w:val="00C20ADE"/>
    <w:rsid w:val="00C3310B"/>
    <w:rsid w:val="00C33659"/>
    <w:rsid w:val="00C413C3"/>
    <w:rsid w:val="00C44F5C"/>
    <w:rsid w:val="00C47405"/>
    <w:rsid w:val="00C513A8"/>
    <w:rsid w:val="00C550E6"/>
    <w:rsid w:val="00C551D9"/>
    <w:rsid w:val="00C60CD3"/>
    <w:rsid w:val="00C624A1"/>
    <w:rsid w:val="00C74FA2"/>
    <w:rsid w:val="00C83236"/>
    <w:rsid w:val="00C86F93"/>
    <w:rsid w:val="00C91E20"/>
    <w:rsid w:val="00C95737"/>
    <w:rsid w:val="00C970CC"/>
    <w:rsid w:val="00CA7CD0"/>
    <w:rsid w:val="00CA7E63"/>
    <w:rsid w:val="00CB18DB"/>
    <w:rsid w:val="00CB68A1"/>
    <w:rsid w:val="00CC0776"/>
    <w:rsid w:val="00CC37ED"/>
    <w:rsid w:val="00CC6A5E"/>
    <w:rsid w:val="00CE0288"/>
    <w:rsid w:val="00CE2E80"/>
    <w:rsid w:val="00CE5607"/>
    <w:rsid w:val="00CF7E79"/>
    <w:rsid w:val="00D106EA"/>
    <w:rsid w:val="00D11E3A"/>
    <w:rsid w:val="00D12250"/>
    <w:rsid w:val="00D2238B"/>
    <w:rsid w:val="00D22DCE"/>
    <w:rsid w:val="00D252BF"/>
    <w:rsid w:val="00D3419F"/>
    <w:rsid w:val="00D41587"/>
    <w:rsid w:val="00D45219"/>
    <w:rsid w:val="00D467A0"/>
    <w:rsid w:val="00D520C2"/>
    <w:rsid w:val="00D52F61"/>
    <w:rsid w:val="00D5543A"/>
    <w:rsid w:val="00D61F87"/>
    <w:rsid w:val="00D633E5"/>
    <w:rsid w:val="00D6420C"/>
    <w:rsid w:val="00D65862"/>
    <w:rsid w:val="00D724E0"/>
    <w:rsid w:val="00D867F6"/>
    <w:rsid w:val="00D92BB8"/>
    <w:rsid w:val="00DA21A3"/>
    <w:rsid w:val="00DA3F9D"/>
    <w:rsid w:val="00DB3690"/>
    <w:rsid w:val="00DB3E82"/>
    <w:rsid w:val="00DB6DC7"/>
    <w:rsid w:val="00DD23CB"/>
    <w:rsid w:val="00DD2726"/>
    <w:rsid w:val="00DD4484"/>
    <w:rsid w:val="00DD76DA"/>
    <w:rsid w:val="00DE5C70"/>
    <w:rsid w:val="00DF1172"/>
    <w:rsid w:val="00DF2E7B"/>
    <w:rsid w:val="00E06DCC"/>
    <w:rsid w:val="00E15B79"/>
    <w:rsid w:val="00E22A18"/>
    <w:rsid w:val="00E270E7"/>
    <w:rsid w:val="00E3404C"/>
    <w:rsid w:val="00E46ADD"/>
    <w:rsid w:val="00E54A55"/>
    <w:rsid w:val="00E54EB8"/>
    <w:rsid w:val="00E56AE1"/>
    <w:rsid w:val="00E578E9"/>
    <w:rsid w:val="00E60C54"/>
    <w:rsid w:val="00E713F4"/>
    <w:rsid w:val="00E7203A"/>
    <w:rsid w:val="00E72957"/>
    <w:rsid w:val="00E7787B"/>
    <w:rsid w:val="00E81A19"/>
    <w:rsid w:val="00E81C93"/>
    <w:rsid w:val="00E8329D"/>
    <w:rsid w:val="00E84A05"/>
    <w:rsid w:val="00E8742F"/>
    <w:rsid w:val="00E87BE7"/>
    <w:rsid w:val="00E959B7"/>
    <w:rsid w:val="00EA2E2B"/>
    <w:rsid w:val="00EA7039"/>
    <w:rsid w:val="00EC5226"/>
    <w:rsid w:val="00EC69AD"/>
    <w:rsid w:val="00ED19E2"/>
    <w:rsid w:val="00EE28D9"/>
    <w:rsid w:val="00EE46D1"/>
    <w:rsid w:val="00EE78B1"/>
    <w:rsid w:val="00EF4E84"/>
    <w:rsid w:val="00EF52A5"/>
    <w:rsid w:val="00EF6086"/>
    <w:rsid w:val="00F01465"/>
    <w:rsid w:val="00F05480"/>
    <w:rsid w:val="00F17AE1"/>
    <w:rsid w:val="00F20382"/>
    <w:rsid w:val="00F321F8"/>
    <w:rsid w:val="00F4123D"/>
    <w:rsid w:val="00F52986"/>
    <w:rsid w:val="00F65309"/>
    <w:rsid w:val="00F72A29"/>
    <w:rsid w:val="00F7606C"/>
    <w:rsid w:val="00F767C9"/>
    <w:rsid w:val="00F8096E"/>
    <w:rsid w:val="00F814DC"/>
    <w:rsid w:val="00F81B9A"/>
    <w:rsid w:val="00F84B0F"/>
    <w:rsid w:val="00F86A9E"/>
    <w:rsid w:val="00F934AB"/>
    <w:rsid w:val="00FA1C74"/>
    <w:rsid w:val="00FA29E7"/>
    <w:rsid w:val="00FB1FF1"/>
    <w:rsid w:val="00FC611C"/>
    <w:rsid w:val="00FC76E0"/>
    <w:rsid w:val="00FD191E"/>
    <w:rsid w:val="00FD2E9D"/>
    <w:rsid w:val="00FD542A"/>
    <w:rsid w:val="00FD67E0"/>
    <w:rsid w:val="00FF110E"/>
    <w:rsid w:val="00FF4682"/>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5E603"/>
  <w15:docId w15:val="{97A3DEB0-AA76-404A-B536-B6D17EF49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styleId="Header">
    <w:name w:val="header"/>
    <w:basedOn w:val="Normal"/>
    <w:link w:val="HeaderChar"/>
    <w:uiPriority w:val="99"/>
    <w:unhideWhenUsed/>
    <w:rsid w:val="001227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724"/>
  </w:style>
  <w:style w:type="paragraph" w:styleId="Footer">
    <w:name w:val="footer"/>
    <w:basedOn w:val="Normal"/>
    <w:link w:val="FooterChar"/>
    <w:uiPriority w:val="99"/>
    <w:unhideWhenUsed/>
    <w:rsid w:val="001227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724"/>
  </w:style>
  <w:style w:type="character" w:styleId="UnresolvedMention">
    <w:name w:val="Unresolved Mention"/>
    <w:basedOn w:val="DefaultParagraphFont"/>
    <w:uiPriority w:val="99"/>
    <w:semiHidden/>
    <w:unhideWhenUsed/>
    <w:rsid w:val="00AA7285"/>
    <w:rPr>
      <w:color w:val="605E5C"/>
      <w:shd w:val="clear" w:color="auto" w:fill="E1DFDD"/>
    </w:rPr>
  </w:style>
  <w:style w:type="paragraph" w:styleId="Revision">
    <w:name w:val="Revision"/>
    <w:hidden/>
    <w:uiPriority w:val="99"/>
    <w:semiHidden/>
    <w:rsid w:val="00C20A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6709D6-3092-4BB6-9B2D-DBE1F9D70AD6}">
  <ds:schemaRefs>
    <ds:schemaRef ds:uri="http://schemas.openxmlformats.org/officeDocument/2006/bibliography"/>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4</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Allen, Greg</cp:lastModifiedBy>
  <cp:revision>8</cp:revision>
  <cp:lastPrinted>2022-10-17T17:03:00Z</cp:lastPrinted>
  <dcterms:created xsi:type="dcterms:W3CDTF">2023-11-22T17:21:00Z</dcterms:created>
  <dcterms:modified xsi:type="dcterms:W3CDTF">2023-11-27T19:35:00Z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