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3B199" w14:textId="33C0C2ED" w:rsidR="00B11CDD" w:rsidRPr="00B266FB" w:rsidRDefault="00B266FB" w:rsidP="00B11CDD">
      <w:pPr>
        <w:spacing w:after="0" w:line="240" w:lineRule="auto"/>
        <w:jc w:val="center"/>
        <w:rPr>
          <w:rFonts w:cstheme="minorHAnsi"/>
          <w:b/>
          <w:noProof/>
          <w:sz w:val="28"/>
          <w:szCs w:val="32"/>
        </w:rPr>
      </w:pPr>
      <w:bookmarkStart w:id="0" w:name="_Hlk144999195"/>
      <w:r w:rsidRPr="00B266FB">
        <w:rPr>
          <w:rFonts w:cstheme="minorHAnsi"/>
          <w:b/>
          <w:noProof/>
        </w:rPr>
        <w:drawing>
          <wp:anchor distT="0" distB="0" distL="114300" distR="114300" simplePos="0" relativeHeight="251659264" behindDoc="0" locked="0" layoutInCell="1" allowOverlap="1" wp14:anchorId="10631C88" wp14:editId="0AF2DC41">
            <wp:simplePos x="0" y="0"/>
            <wp:positionH relativeFrom="margin">
              <wp:posOffset>-181279</wp:posOffset>
            </wp:positionH>
            <wp:positionV relativeFrom="paragraph">
              <wp:posOffset>-252205</wp:posOffset>
            </wp:positionV>
            <wp:extent cx="1047750" cy="866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p-vertical-full-color.png"/>
                    <pic:cNvPicPr/>
                  </pic:nvPicPr>
                  <pic:blipFill>
                    <a:blip r:embed="rId7" cstate="print">
                      <a:alphaModFix amt="50000"/>
                      <a:extLst>
                        <a:ext uri="{28A0092B-C50C-407E-A947-70E740481C1C}">
                          <a14:useLocalDpi xmlns:a14="http://schemas.microsoft.com/office/drawing/2010/main" val="0"/>
                        </a:ext>
                      </a:extLst>
                    </a:blip>
                    <a:stretch>
                      <a:fillRect/>
                    </a:stretch>
                  </pic:blipFill>
                  <pic:spPr>
                    <a:xfrm>
                      <a:off x="0" y="0"/>
                      <a:ext cx="1047750" cy="866140"/>
                    </a:xfrm>
                    <a:prstGeom prst="rect">
                      <a:avLst/>
                    </a:prstGeom>
                  </pic:spPr>
                </pic:pic>
              </a:graphicData>
            </a:graphic>
            <wp14:sizeRelH relativeFrom="margin">
              <wp14:pctWidth>0</wp14:pctWidth>
            </wp14:sizeRelH>
            <wp14:sizeRelV relativeFrom="margin">
              <wp14:pctHeight>0</wp14:pctHeight>
            </wp14:sizeRelV>
          </wp:anchor>
        </w:drawing>
      </w:r>
      <w:r w:rsidR="00B11CDD" w:rsidRPr="00B266FB">
        <w:rPr>
          <w:rFonts w:cstheme="minorHAnsi"/>
          <w:b/>
          <w:noProof/>
          <w:sz w:val="32"/>
          <w:szCs w:val="32"/>
        </w:rPr>
        <w:t>B</w:t>
      </w:r>
      <w:r w:rsidR="00B11CDD" w:rsidRPr="00B266FB">
        <w:rPr>
          <w:rFonts w:cstheme="minorHAnsi"/>
          <w:b/>
          <w:noProof/>
          <w:sz w:val="28"/>
          <w:szCs w:val="32"/>
        </w:rPr>
        <w:t>udget and Finance Workgroup</w:t>
      </w:r>
    </w:p>
    <w:p w14:paraId="50E0E690" w14:textId="0909882B" w:rsidR="00B11CDD" w:rsidRPr="00B266FB" w:rsidRDefault="00B11CDD" w:rsidP="00B11CDD">
      <w:pPr>
        <w:spacing w:after="0" w:line="240" w:lineRule="auto"/>
        <w:jc w:val="center"/>
        <w:rPr>
          <w:rFonts w:cstheme="minorHAnsi"/>
          <w:bCs/>
          <w:i/>
          <w:iCs/>
          <w:noProof/>
          <w:sz w:val="24"/>
          <w:szCs w:val="28"/>
        </w:rPr>
      </w:pPr>
      <w:r w:rsidRPr="00B266FB">
        <w:rPr>
          <w:rFonts w:cstheme="minorHAnsi"/>
          <w:bCs/>
          <w:i/>
          <w:iCs/>
          <w:noProof/>
          <w:sz w:val="24"/>
          <w:szCs w:val="28"/>
        </w:rPr>
        <w:t>August 2023 Featured Funding Program</w:t>
      </w:r>
    </w:p>
    <w:p w14:paraId="7BD9BBFA" w14:textId="68C436CB" w:rsidR="003A240B" w:rsidRPr="00B266FB" w:rsidRDefault="00B11CDD" w:rsidP="00B11CDD">
      <w:pPr>
        <w:spacing w:after="0" w:line="240" w:lineRule="auto"/>
        <w:jc w:val="center"/>
        <w:rPr>
          <w:rFonts w:cstheme="minorHAnsi"/>
          <w:b/>
          <w:noProof/>
          <w:sz w:val="24"/>
          <w:szCs w:val="28"/>
        </w:rPr>
      </w:pPr>
      <w:r w:rsidRPr="00B266FB">
        <w:rPr>
          <w:rFonts w:cstheme="minorHAnsi"/>
          <w:b/>
          <w:noProof/>
          <w:sz w:val="24"/>
          <w:szCs w:val="28"/>
        </w:rPr>
        <w:t>U.S. Army Corps of Engineers</w:t>
      </w:r>
      <w:r w:rsidR="003A240B" w:rsidRPr="00B266FB">
        <w:rPr>
          <w:rFonts w:cstheme="minorHAnsi"/>
          <w:b/>
          <w:noProof/>
          <w:sz w:val="24"/>
          <w:szCs w:val="28"/>
        </w:rPr>
        <w:t xml:space="preserve"> Cost-Shared Programs</w:t>
      </w:r>
    </w:p>
    <w:p w14:paraId="4A76FC50" w14:textId="51BA587C" w:rsidR="003A240B" w:rsidRPr="00B266FB" w:rsidRDefault="003A240B" w:rsidP="00B11CDD">
      <w:pPr>
        <w:spacing w:after="0" w:line="240" w:lineRule="auto"/>
        <w:jc w:val="center"/>
        <w:rPr>
          <w:rFonts w:cstheme="minorHAnsi"/>
          <w:b/>
          <w:noProof/>
          <w:sz w:val="24"/>
          <w:szCs w:val="28"/>
        </w:rPr>
      </w:pPr>
    </w:p>
    <w:p w14:paraId="4F057381" w14:textId="27AA796A" w:rsidR="00976C92" w:rsidRPr="00B266FB" w:rsidRDefault="003A240B" w:rsidP="00976C92">
      <w:pPr>
        <w:pStyle w:val="NormalWeb"/>
        <w:spacing w:before="0" w:beforeAutospacing="0" w:after="0" w:afterAutospacing="0"/>
        <w:rPr>
          <w:rFonts w:asciiTheme="minorHAnsi" w:hAnsiTheme="minorHAnsi" w:cstheme="minorHAnsi"/>
          <w:b/>
          <w:bCs/>
          <w:sz w:val="22"/>
          <w:szCs w:val="22"/>
        </w:rPr>
      </w:pPr>
      <w:r w:rsidRPr="00B266FB">
        <w:rPr>
          <w:rFonts w:asciiTheme="minorHAnsi" w:hAnsiTheme="minorHAnsi" w:cstheme="minorHAnsi"/>
          <w:b/>
          <w:noProof/>
          <w:sz w:val="22"/>
        </w:rPr>
        <w:t>About</w:t>
      </w:r>
      <w:r w:rsidRPr="00B266FB">
        <w:rPr>
          <w:rFonts w:asciiTheme="minorHAnsi" w:hAnsiTheme="minorHAnsi" w:cstheme="minorHAnsi"/>
          <w:b/>
          <w:noProof/>
          <w:szCs w:val="28"/>
        </w:rPr>
        <w:t>:</w:t>
      </w:r>
      <w:r w:rsidR="007E4592" w:rsidRPr="00B266FB">
        <w:rPr>
          <w:rFonts w:asciiTheme="minorHAnsi" w:hAnsiTheme="minorHAnsi" w:cstheme="minorHAnsi"/>
          <w:b/>
          <w:bCs/>
          <w:sz w:val="22"/>
          <w:szCs w:val="22"/>
        </w:rPr>
        <w:t xml:space="preserve"> </w:t>
      </w:r>
      <w:r w:rsidR="00D427D4">
        <w:rPr>
          <w:rFonts w:asciiTheme="minorHAnsi" w:hAnsiTheme="minorHAnsi" w:cstheme="minorHAnsi"/>
          <w:sz w:val="22"/>
          <w:szCs w:val="22"/>
        </w:rPr>
        <w:t xml:space="preserve">The US Army Corps of Engineers </w:t>
      </w:r>
      <w:r w:rsidR="006E09FE">
        <w:rPr>
          <w:rFonts w:asciiTheme="minorHAnsi" w:hAnsiTheme="minorHAnsi" w:cstheme="minorHAnsi"/>
          <w:sz w:val="22"/>
          <w:szCs w:val="22"/>
        </w:rPr>
        <w:t xml:space="preserve">(USACE) </w:t>
      </w:r>
      <w:r w:rsidR="00D427D4">
        <w:rPr>
          <w:rFonts w:asciiTheme="minorHAnsi" w:hAnsiTheme="minorHAnsi" w:cstheme="minorHAnsi"/>
          <w:sz w:val="22"/>
          <w:szCs w:val="22"/>
        </w:rPr>
        <w:t>Cost-Shared Program</w:t>
      </w:r>
      <w:r w:rsidR="006E09FE">
        <w:rPr>
          <w:rFonts w:asciiTheme="minorHAnsi" w:hAnsiTheme="minorHAnsi" w:cstheme="minorHAnsi"/>
          <w:sz w:val="22"/>
          <w:szCs w:val="22"/>
        </w:rPr>
        <w:t xml:space="preserve">s </w:t>
      </w:r>
      <w:r w:rsidR="007E4592" w:rsidRPr="00B266FB">
        <w:rPr>
          <w:rFonts w:asciiTheme="minorHAnsi" w:hAnsiTheme="minorHAnsi" w:cstheme="minorHAnsi"/>
          <w:sz w:val="22"/>
          <w:szCs w:val="22"/>
        </w:rPr>
        <w:t>can address everything from planning to design construction to tech</w:t>
      </w:r>
      <w:r w:rsidR="00D427D4">
        <w:rPr>
          <w:rFonts w:asciiTheme="minorHAnsi" w:hAnsiTheme="minorHAnsi" w:cstheme="minorHAnsi"/>
          <w:sz w:val="22"/>
          <w:szCs w:val="22"/>
        </w:rPr>
        <w:t>nical</w:t>
      </w:r>
      <w:r w:rsidR="007E4592" w:rsidRPr="00B266FB">
        <w:rPr>
          <w:rFonts w:asciiTheme="minorHAnsi" w:hAnsiTheme="minorHAnsi" w:cstheme="minorHAnsi"/>
          <w:sz w:val="22"/>
          <w:szCs w:val="22"/>
        </w:rPr>
        <w:t xml:space="preserve"> assistance components</w:t>
      </w:r>
      <w:r w:rsidR="006E09FE">
        <w:rPr>
          <w:rFonts w:asciiTheme="minorHAnsi" w:hAnsiTheme="minorHAnsi" w:cstheme="minorHAnsi"/>
          <w:sz w:val="22"/>
          <w:szCs w:val="22"/>
        </w:rPr>
        <w:t xml:space="preserve">. Once the project is online, the USACE runs the program and handles the administrative side. If you are unsure which programs might be the best fit for your project, </w:t>
      </w:r>
      <w:r w:rsidR="00D427D4">
        <w:rPr>
          <w:rFonts w:asciiTheme="minorHAnsi" w:hAnsiTheme="minorHAnsi" w:cstheme="minorHAnsi"/>
          <w:sz w:val="22"/>
          <w:szCs w:val="22"/>
        </w:rPr>
        <w:t>contact</w:t>
      </w:r>
      <w:r w:rsidR="007E4592" w:rsidRPr="00B266FB">
        <w:rPr>
          <w:rFonts w:asciiTheme="minorHAnsi" w:hAnsiTheme="minorHAnsi" w:cstheme="minorHAnsi"/>
          <w:sz w:val="22"/>
          <w:szCs w:val="22"/>
        </w:rPr>
        <w:t xml:space="preserve"> </w:t>
      </w:r>
      <w:r w:rsidR="007E4592" w:rsidRPr="00D427D4">
        <w:rPr>
          <w:rFonts w:asciiTheme="minorHAnsi" w:hAnsiTheme="minorHAnsi" w:cstheme="minorHAnsi"/>
          <w:b/>
          <w:bCs/>
          <w:sz w:val="22"/>
          <w:szCs w:val="22"/>
        </w:rPr>
        <w:t>Amy</w:t>
      </w:r>
      <w:r w:rsidR="00D427D4" w:rsidRPr="00D427D4">
        <w:rPr>
          <w:rFonts w:asciiTheme="minorHAnsi" w:hAnsiTheme="minorHAnsi" w:cstheme="minorHAnsi"/>
          <w:b/>
          <w:bCs/>
          <w:sz w:val="22"/>
          <w:szCs w:val="22"/>
        </w:rPr>
        <w:t xml:space="preserve"> Guise</w:t>
      </w:r>
      <w:r w:rsidR="007E4592" w:rsidRPr="00B266FB">
        <w:rPr>
          <w:rFonts w:asciiTheme="minorHAnsi" w:hAnsiTheme="minorHAnsi" w:cstheme="minorHAnsi"/>
          <w:sz w:val="22"/>
          <w:szCs w:val="22"/>
        </w:rPr>
        <w:t xml:space="preserve"> and </w:t>
      </w:r>
      <w:r w:rsidR="00C46F5B">
        <w:rPr>
          <w:rFonts w:asciiTheme="minorHAnsi" w:hAnsiTheme="minorHAnsi" w:cstheme="minorHAnsi"/>
          <w:sz w:val="22"/>
          <w:szCs w:val="22"/>
        </w:rPr>
        <w:t>she</w:t>
      </w:r>
      <w:r w:rsidR="007E4592" w:rsidRPr="00B266FB">
        <w:rPr>
          <w:rFonts w:asciiTheme="minorHAnsi" w:hAnsiTheme="minorHAnsi" w:cstheme="minorHAnsi"/>
          <w:sz w:val="22"/>
          <w:szCs w:val="22"/>
        </w:rPr>
        <w:t xml:space="preserve"> </w:t>
      </w:r>
      <w:r w:rsidR="00D427D4">
        <w:rPr>
          <w:rFonts w:asciiTheme="minorHAnsi" w:hAnsiTheme="minorHAnsi" w:cstheme="minorHAnsi"/>
          <w:sz w:val="22"/>
          <w:szCs w:val="22"/>
        </w:rPr>
        <w:t>can connect you with the correct point of contact</w:t>
      </w:r>
      <w:r w:rsidR="007E4592" w:rsidRPr="00B266FB">
        <w:rPr>
          <w:rFonts w:asciiTheme="minorHAnsi" w:hAnsiTheme="minorHAnsi" w:cstheme="minorHAnsi"/>
          <w:b/>
          <w:bCs/>
          <w:sz w:val="22"/>
          <w:szCs w:val="22"/>
        </w:rPr>
        <w:t xml:space="preserve">. </w:t>
      </w:r>
    </w:p>
    <w:p w14:paraId="5533A3DD" w14:textId="77777777" w:rsidR="00976C92" w:rsidRPr="00B266FB" w:rsidRDefault="00976C92" w:rsidP="003A417D">
      <w:pPr>
        <w:pStyle w:val="NormalWeb"/>
        <w:spacing w:before="0" w:beforeAutospacing="0" w:after="0" w:afterAutospacing="0"/>
        <w:rPr>
          <w:rFonts w:asciiTheme="minorHAnsi" w:hAnsiTheme="minorHAnsi" w:cstheme="minorHAnsi"/>
          <w:color w:val="000000"/>
          <w:sz w:val="22"/>
          <w:szCs w:val="22"/>
        </w:rPr>
      </w:pPr>
    </w:p>
    <w:p w14:paraId="30EA729D" w14:textId="77777777" w:rsidR="003151B7" w:rsidRPr="00B266FB" w:rsidRDefault="007E4592" w:rsidP="007E4592">
      <w:pPr>
        <w:pStyle w:val="NormalWeb"/>
        <w:spacing w:before="0" w:beforeAutospacing="0" w:after="0" w:afterAutospacing="0"/>
        <w:rPr>
          <w:rFonts w:asciiTheme="minorHAnsi" w:hAnsiTheme="minorHAnsi" w:cstheme="minorHAnsi"/>
          <w:b/>
          <w:bCs/>
          <w:sz w:val="22"/>
          <w:szCs w:val="22"/>
        </w:rPr>
      </w:pPr>
      <w:r w:rsidRPr="00B266FB">
        <w:rPr>
          <w:rFonts w:asciiTheme="minorHAnsi" w:hAnsiTheme="minorHAnsi" w:cstheme="minorHAnsi"/>
          <w:b/>
          <w:bCs/>
          <w:sz w:val="22"/>
          <w:szCs w:val="22"/>
        </w:rPr>
        <w:t xml:space="preserve">CBP Outcomes: </w:t>
      </w:r>
    </w:p>
    <w:p w14:paraId="21F85BBE" w14:textId="77777777" w:rsidR="00D427D4" w:rsidRDefault="00D427D4" w:rsidP="003151B7">
      <w:pPr>
        <w:pStyle w:val="NormalWeb"/>
        <w:numPr>
          <w:ilvl w:val="0"/>
          <w:numId w:val="15"/>
        </w:numPr>
        <w:spacing w:before="0" w:beforeAutospacing="0" w:after="0" w:afterAutospacing="0"/>
        <w:rPr>
          <w:rFonts w:asciiTheme="minorHAnsi" w:hAnsiTheme="minorHAnsi" w:cstheme="minorHAnsi"/>
          <w:sz w:val="20"/>
          <w:szCs w:val="20"/>
        </w:rPr>
        <w:sectPr w:rsidR="00D427D4" w:rsidSect="00976C92">
          <w:pgSz w:w="12240" w:h="15840"/>
          <w:pgMar w:top="720" w:right="720" w:bottom="720" w:left="720" w:header="720" w:footer="720" w:gutter="0"/>
          <w:cols w:space="720"/>
          <w:docGrid w:linePitch="360"/>
        </w:sectPr>
      </w:pPr>
    </w:p>
    <w:p w14:paraId="696A0A7A" w14:textId="4D760BFB" w:rsidR="003151B7" w:rsidRPr="00B266FB" w:rsidRDefault="003151B7" w:rsidP="003151B7">
      <w:pPr>
        <w:pStyle w:val="NormalWeb"/>
        <w:numPr>
          <w:ilvl w:val="0"/>
          <w:numId w:val="15"/>
        </w:numPr>
        <w:spacing w:before="0" w:beforeAutospacing="0" w:after="0" w:afterAutospacing="0"/>
        <w:rPr>
          <w:rFonts w:asciiTheme="minorHAnsi" w:hAnsiTheme="minorHAnsi" w:cstheme="minorHAnsi"/>
          <w:sz w:val="20"/>
          <w:szCs w:val="20"/>
        </w:rPr>
      </w:pPr>
      <w:r w:rsidRPr="00B266FB">
        <w:rPr>
          <w:rFonts w:asciiTheme="minorHAnsi" w:hAnsiTheme="minorHAnsi" w:cstheme="minorHAnsi"/>
          <w:sz w:val="20"/>
          <w:szCs w:val="20"/>
        </w:rPr>
        <w:t>Water Quality Standards Attainment and Monitoring Outcome</w:t>
      </w:r>
      <w:r w:rsidR="003A417D" w:rsidRPr="00B266FB">
        <w:rPr>
          <w:rFonts w:asciiTheme="minorHAnsi" w:hAnsiTheme="minorHAnsi" w:cstheme="minorHAnsi"/>
          <w:sz w:val="20"/>
          <w:szCs w:val="20"/>
        </w:rPr>
        <w:t xml:space="preserve">: </w:t>
      </w:r>
      <w:r w:rsidR="003A417D" w:rsidRPr="002431CD">
        <w:rPr>
          <w:rFonts w:asciiTheme="minorHAnsi" w:hAnsiTheme="minorHAnsi" w:cstheme="minorHAnsi"/>
          <w:b/>
          <w:bCs/>
          <w:color w:val="ED7D31" w:themeColor="accent2"/>
          <w:sz w:val="20"/>
          <w:szCs w:val="20"/>
        </w:rPr>
        <w:t>PAS</w:t>
      </w:r>
    </w:p>
    <w:p w14:paraId="0A63A0F9" w14:textId="178A3060" w:rsidR="003151B7" w:rsidRPr="00B266FB" w:rsidRDefault="003151B7" w:rsidP="003151B7">
      <w:pPr>
        <w:pStyle w:val="NormalWeb"/>
        <w:numPr>
          <w:ilvl w:val="0"/>
          <w:numId w:val="15"/>
        </w:numPr>
        <w:spacing w:before="0" w:beforeAutospacing="0" w:after="0" w:afterAutospacing="0"/>
        <w:rPr>
          <w:rFonts w:asciiTheme="minorHAnsi" w:hAnsiTheme="minorHAnsi" w:cstheme="minorHAnsi"/>
          <w:sz w:val="20"/>
          <w:szCs w:val="20"/>
        </w:rPr>
      </w:pPr>
      <w:r w:rsidRPr="00B266FB">
        <w:rPr>
          <w:rFonts w:asciiTheme="minorHAnsi" w:hAnsiTheme="minorHAnsi" w:cstheme="minorHAnsi"/>
          <w:sz w:val="20"/>
          <w:szCs w:val="20"/>
        </w:rPr>
        <w:t>Monitoring and Assessment Outcome</w:t>
      </w:r>
      <w:r w:rsidR="003A417D" w:rsidRPr="00B266FB">
        <w:rPr>
          <w:rFonts w:asciiTheme="minorHAnsi" w:hAnsiTheme="minorHAnsi" w:cstheme="minorHAnsi"/>
          <w:sz w:val="20"/>
          <w:szCs w:val="20"/>
        </w:rPr>
        <w:t xml:space="preserve">: </w:t>
      </w:r>
      <w:r w:rsidR="003A417D" w:rsidRPr="002431CD">
        <w:rPr>
          <w:rFonts w:asciiTheme="minorHAnsi" w:hAnsiTheme="minorHAnsi" w:cstheme="minorHAnsi"/>
          <w:b/>
          <w:bCs/>
          <w:color w:val="4472C4" w:themeColor="accent1"/>
          <w:sz w:val="20"/>
          <w:szCs w:val="20"/>
        </w:rPr>
        <w:t>FPMS</w:t>
      </w:r>
    </w:p>
    <w:p w14:paraId="62ECD7F6" w14:textId="1D1BD178" w:rsidR="006E09FE" w:rsidRPr="006E09FE" w:rsidRDefault="006E09FE" w:rsidP="006E09FE">
      <w:pPr>
        <w:pStyle w:val="NormalWeb"/>
        <w:numPr>
          <w:ilvl w:val="0"/>
          <w:numId w:val="15"/>
        </w:numPr>
        <w:spacing w:before="0" w:beforeAutospacing="0" w:after="0" w:afterAutospacing="0"/>
        <w:rPr>
          <w:rFonts w:asciiTheme="minorHAnsi" w:hAnsiTheme="minorHAnsi" w:cstheme="minorHAnsi"/>
          <w:sz w:val="20"/>
          <w:szCs w:val="20"/>
        </w:rPr>
      </w:pPr>
      <w:r>
        <w:rPr>
          <w:rFonts w:asciiTheme="minorHAnsi" w:hAnsiTheme="minorHAnsi" w:cstheme="minorHAnsi"/>
          <w:b/>
          <w:noProof/>
          <w:sz w:val="20"/>
        </w:rPr>
        <mc:AlternateContent>
          <mc:Choice Requires="wps">
            <w:drawing>
              <wp:anchor distT="0" distB="0" distL="114300" distR="114300" simplePos="0" relativeHeight="251670528" behindDoc="1" locked="0" layoutInCell="1" allowOverlap="1" wp14:anchorId="4B23D670" wp14:editId="01653EE9">
                <wp:simplePos x="0" y="0"/>
                <wp:positionH relativeFrom="margin">
                  <wp:posOffset>0</wp:posOffset>
                </wp:positionH>
                <wp:positionV relativeFrom="paragraph">
                  <wp:posOffset>192405</wp:posOffset>
                </wp:positionV>
                <wp:extent cx="7059168" cy="9144"/>
                <wp:effectExtent l="0" t="0" r="27940" b="29210"/>
                <wp:wrapSquare wrapText="bothSides"/>
                <wp:docPr id="9" name="Straight Connector 9"/>
                <wp:cNvGraphicFramePr/>
                <a:graphic xmlns:a="http://schemas.openxmlformats.org/drawingml/2006/main">
                  <a:graphicData uri="http://schemas.microsoft.com/office/word/2010/wordprocessingShape">
                    <wps:wsp>
                      <wps:cNvCnPr/>
                      <wps:spPr>
                        <a:xfrm flipV="1">
                          <a:off x="0" y="0"/>
                          <a:ext cx="7059168" cy="914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0EF657" id="Straight Connector 9" o:spid="_x0000_s1026" style="position:absolute;flip:y;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5.15pt" to="555.8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" strokecolor="black [3213]" strokeweight=".5pt">
                <v:stroke joinstyle="miter"/>
                <w10:wrap type="square" anchorx="margin"/>
              </v:line>
            </w:pict>
          </mc:Fallback>
        </mc:AlternateContent>
      </w:r>
      <w:r w:rsidR="003151B7" w:rsidRPr="00B266FB">
        <w:rPr>
          <w:rFonts w:asciiTheme="minorHAnsi" w:hAnsiTheme="minorHAnsi" w:cstheme="minorHAnsi"/>
          <w:sz w:val="20"/>
          <w:szCs w:val="20"/>
        </w:rPr>
        <w:t>Adaptation Outcome</w:t>
      </w:r>
      <w:r w:rsidR="003A417D" w:rsidRPr="00B266FB">
        <w:rPr>
          <w:rFonts w:asciiTheme="minorHAnsi" w:hAnsiTheme="minorHAnsi" w:cstheme="minorHAnsi"/>
          <w:sz w:val="20"/>
          <w:szCs w:val="20"/>
        </w:rPr>
        <w:t xml:space="preserve">: </w:t>
      </w:r>
      <w:r w:rsidR="003A417D" w:rsidRPr="002431CD">
        <w:rPr>
          <w:rFonts w:asciiTheme="minorHAnsi" w:hAnsiTheme="minorHAnsi" w:cstheme="minorHAnsi"/>
          <w:b/>
          <w:bCs/>
          <w:color w:val="4472C4" w:themeColor="accent1"/>
          <w:sz w:val="20"/>
          <w:szCs w:val="20"/>
        </w:rPr>
        <w:t>FPMS</w:t>
      </w:r>
    </w:p>
    <w:p w14:paraId="02AC34A2" w14:textId="63FE439D" w:rsidR="003151B7" w:rsidRPr="00B266FB" w:rsidRDefault="003151B7" w:rsidP="003151B7">
      <w:pPr>
        <w:pStyle w:val="NormalWeb"/>
        <w:numPr>
          <w:ilvl w:val="0"/>
          <w:numId w:val="15"/>
        </w:numPr>
        <w:spacing w:before="0" w:beforeAutospacing="0" w:after="0" w:afterAutospacing="0"/>
        <w:rPr>
          <w:rFonts w:asciiTheme="minorHAnsi" w:hAnsiTheme="minorHAnsi" w:cstheme="minorHAnsi"/>
          <w:sz w:val="20"/>
          <w:szCs w:val="20"/>
        </w:rPr>
      </w:pPr>
      <w:r w:rsidRPr="00B266FB">
        <w:rPr>
          <w:rFonts w:asciiTheme="minorHAnsi" w:hAnsiTheme="minorHAnsi" w:cstheme="minorHAnsi"/>
          <w:sz w:val="20"/>
          <w:szCs w:val="20"/>
        </w:rPr>
        <w:t>Wetlands Outcome</w:t>
      </w:r>
      <w:r w:rsidR="003A417D" w:rsidRPr="00B266FB">
        <w:rPr>
          <w:rFonts w:asciiTheme="minorHAnsi" w:hAnsiTheme="minorHAnsi" w:cstheme="minorHAnsi"/>
          <w:sz w:val="20"/>
          <w:szCs w:val="20"/>
        </w:rPr>
        <w:t xml:space="preserve">: </w:t>
      </w:r>
      <w:r w:rsidR="003A417D" w:rsidRPr="002431CD">
        <w:rPr>
          <w:rFonts w:asciiTheme="minorHAnsi" w:hAnsiTheme="minorHAnsi" w:cstheme="minorHAnsi"/>
          <w:b/>
          <w:bCs/>
          <w:color w:val="ED7D31" w:themeColor="accent2"/>
          <w:sz w:val="20"/>
          <w:szCs w:val="20"/>
        </w:rPr>
        <w:t>PAS</w:t>
      </w:r>
    </w:p>
    <w:p w14:paraId="4A67E197" w14:textId="280B172B" w:rsidR="003151B7" w:rsidRPr="00B266FB" w:rsidRDefault="003151B7" w:rsidP="003151B7">
      <w:pPr>
        <w:pStyle w:val="NormalWeb"/>
        <w:numPr>
          <w:ilvl w:val="0"/>
          <w:numId w:val="15"/>
        </w:numPr>
        <w:spacing w:before="0" w:beforeAutospacing="0" w:after="0" w:afterAutospacing="0"/>
        <w:rPr>
          <w:rFonts w:asciiTheme="minorHAnsi" w:hAnsiTheme="minorHAnsi" w:cstheme="minorHAnsi"/>
          <w:sz w:val="20"/>
          <w:szCs w:val="20"/>
        </w:rPr>
      </w:pPr>
      <w:r w:rsidRPr="00B266FB">
        <w:rPr>
          <w:rFonts w:asciiTheme="minorHAnsi" w:hAnsiTheme="minorHAnsi" w:cstheme="minorHAnsi"/>
          <w:sz w:val="20"/>
          <w:szCs w:val="20"/>
        </w:rPr>
        <w:t>Stream Health Outcome</w:t>
      </w:r>
      <w:r w:rsidR="003A417D" w:rsidRPr="00B266FB">
        <w:rPr>
          <w:rFonts w:asciiTheme="minorHAnsi" w:hAnsiTheme="minorHAnsi" w:cstheme="minorHAnsi"/>
          <w:sz w:val="20"/>
          <w:szCs w:val="20"/>
        </w:rPr>
        <w:t xml:space="preserve">: </w:t>
      </w:r>
      <w:r w:rsidR="003A417D" w:rsidRPr="002431CD">
        <w:rPr>
          <w:rFonts w:asciiTheme="minorHAnsi" w:hAnsiTheme="minorHAnsi" w:cstheme="minorHAnsi"/>
          <w:b/>
          <w:bCs/>
          <w:color w:val="ED7D31" w:themeColor="accent2"/>
          <w:sz w:val="20"/>
          <w:szCs w:val="20"/>
        </w:rPr>
        <w:t>PAS</w:t>
      </w:r>
    </w:p>
    <w:p w14:paraId="06350BBE" w14:textId="77777777" w:rsidR="00C46F5B" w:rsidRPr="00C46F5B" w:rsidRDefault="003151B7" w:rsidP="00C46F5B">
      <w:pPr>
        <w:pStyle w:val="NormalWeb"/>
        <w:numPr>
          <w:ilvl w:val="0"/>
          <w:numId w:val="15"/>
        </w:numPr>
        <w:spacing w:before="0" w:beforeAutospacing="0" w:after="0" w:afterAutospacing="0"/>
        <w:rPr>
          <w:rFonts w:asciiTheme="minorHAnsi" w:hAnsiTheme="minorHAnsi" w:cstheme="minorHAnsi"/>
          <w:sz w:val="20"/>
          <w:szCs w:val="20"/>
        </w:rPr>
      </w:pPr>
      <w:r w:rsidRPr="00C46F5B">
        <w:rPr>
          <w:rFonts w:asciiTheme="minorHAnsi" w:hAnsiTheme="minorHAnsi" w:cstheme="minorHAnsi"/>
          <w:sz w:val="20"/>
          <w:szCs w:val="20"/>
        </w:rPr>
        <w:t>Healthy Watersheds Outcome</w:t>
      </w:r>
      <w:r w:rsidR="00976C92" w:rsidRPr="00C46F5B">
        <w:rPr>
          <w:rFonts w:asciiTheme="minorHAnsi" w:hAnsiTheme="minorHAnsi" w:cstheme="minorHAnsi"/>
          <w:sz w:val="20"/>
          <w:szCs w:val="20"/>
        </w:rPr>
        <w:t xml:space="preserve">: </w:t>
      </w:r>
      <w:r w:rsidR="00976C92" w:rsidRPr="002431CD">
        <w:rPr>
          <w:rFonts w:asciiTheme="minorHAnsi" w:hAnsiTheme="minorHAnsi" w:cstheme="minorHAnsi"/>
          <w:b/>
          <w:bCs/>
          <w:color w:val="ED7D31" w:themeColor="accent2"/>
          <w:sz w:val="20"/>
          <w:szCs w:val="20"/>
        </w:rPr>
        <w:t>PAS</w:t>
      </w:r>
    </w:p>
    <w:p w14:paraId="4FE44F5B" w14:textId="497BA470" w:rsidR="00C46F5B" w:rsidRPr="00C46F5B" w:rsidRDefault="00C46F5B" w:rsidP="00C46F5B">
      <w:pPr>
        <w:pStyle w:val="NormalWeb"/>
        <w:numPr>
          <w:ilvl w:val="0"/>
          <w:numId w:val="15"/>
        </w:numPr>
        <w:spacing w:before="0" w:beforeAutospacing="0" w:after="0" w:afterAutospacing="0"/>
        <w:rPr>
          <w:rFonts w:asciiTheme="minorHAnsi" w:hAnsiTheme="minorHAnsi" w:cstheme="minorHAnsi"/>
          <w:sz w:val="20"/>
          <w:szCs w:val="20"/>
        </w:rPr>
        <w:sectPr w:rsidR="00C46F5B" w:rsidRPr="00C46F5B" w:rsidSect="00D427D4">
          <w:type w:val="continuous"/>
          <w:pgSz w:w="12240" w:h="15840"/>
          <w:pgMar w:top="720" w:right="720" w:bottom="720" w:left="720" w:header="720" w:footer="720" w:gutter="0"/>
          <w:cols w:num="2" w:space="720"/>
          <w:docGrid w:linePitch="360"/>
        </w:sectPr>
      </w:pPr>
      <w:r w:rsidRPr="00C46F5B">
        <w:rPr>
          <w:rFonts w:asciiTheme="minorHAnsi" w:hAnsiTheme="minorHAnsi" w:cstheme="minorHAnsi"/>
          <w:sz w:val="20"/>
          <w:szCs w:val="20"/>
        </w:rPr>
        <w:t>Submerged Aquatic Vegetation (SAV) Outcome</w:t>
      </w:r>
      <w:r>
        <w:rPr>
          <w:rFonts w:asciiTheme="minorHAnsi" w:hAnsiTheme="minorHAnsi" w:cstheme="minorHAnsi"/>
          <w:sz w:val="20"/>
          <w:szCs w:val="20"/>
        </w:rPr>
        <w:t xml:space="preserve">: </w:t>
      </w:r>
      <w:r w:rsidRPr="00C46F5B">
        <w:rPr>
          <w:rFonts w:asciiTheme="minorHAnsi" w:hAnsiTheme="minorHAnsi" w:cstheme="minorHAnsi"/>
          <w:b/>
          <w:bCs/>
          <w:sz w:val="20"/>
          <w:szCs w:val="20"/>
        </w:rPr>
        <w:t>CAP</w:t>
      </w:r>
    </w:p>
    <w:p w14:paraId="013645C0" w14:textId="33F357D7" w:rsidR="00D427D4" w:rsidRDefault="00D427D4" w:rsidP="00D427D4">
      <w:pPr>
        <w:tabs>
          <w:tab w:val="left" w:pos="553"/>
        </w:tabs>
        <w:spacing w:after="0" w:line="240" w:lineRule="auto"/>
        <w:jc w:val="center"/>
        <w:rPr>
          <w:rFonts w:cstheme="minorHAnsi"/>
          <w:b/>
          <w:noProof/>
          <w:sz w:val="24"/>
          <w:szCs w:val="28"/>
        </w:rPr>
      </w:pPr>
    </w:p>
    <w:p w14:paraId="6DF2F341" w14:textId="52344CB6" w:rsidR="00976C92" w:rsidRPr="002431CD" w:rsidRDefault="00976C92" w:rsidP="00B266FB">
      <w:pPr>
        <w:tabs>
          <w:tab w:val="left" w:pos="553"/>
        </w:tabs>
        <w:spacing w:after="0" w:line="240" w:lineRule="auto"/>
        <w:jc w:val="center"/>
        <w:rPr>
          <w:rFonts w:cstheme="minorHAnsi"/>
          <w:b/>
          <w:noProof/>
          <w:color w:val="ED7D31" w:themeColor="accent2"/>
          <w:sz w:val="24"/>
          <w:szCs w:val="28"/>
        </w:rPr>
      </w:pPr>
      <w:r w:rsidRPr="002431CD">
        <w:rPr>
          <w:rFonts w:cstheme="minorHAnsi"/>
          <w:bCs/>
          <w:i/>
          <w:iCs/>
          <w:noProof/>
          <w:color w:val="ED7D31" w:themeColor="accent2"/>
          <w:sz w:val="24"/>
          <w:szCs w:val="28"/>
        </w:rPr>
        <w:drawing>
          <wp:anchor distT="0" distB="0" distL="114300" distR="114300" simplePos="0" relativeHeight="251660288" behindDoc="0" locked="0" layoutInCell="1" allowOverlap="1" wp14:anchorId="172B0F84" wp14:editId="21A8B18A">
            <wp:simplePos x="0" y="0"/>
            <wp:positionH relativeFrom="leftMargin">
              <wp:posOffset>6753446</wp:posOffset>
            </wp:positionH>
            <wp:positionV relativeFrom="paragraph">
              <wp:posOffset>4445</wp:posOffset>
            </wp:positionV>
            <wp:extent cx="555674" cy="55567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55674" cy="555674"/>
                    </a:xfrm>
                    <a:prstGeom prst="rect">
                      <a:avLst/>
                    </a:prstGeom>
                  </pic:spPr>
                </pic:pic>
              </a:graphicData>
            </a:graphic>
            <wp14:sizeRelH relativeFrom="margin">
              <wp14:pctWidth>0</wp14:pctWidth>
            </wp14:sizeRelH>
            <wp14:sizeRelV relativeFrom="margin">
              <wp14:pctHeight>0</wp14:pctHeight>
            </wp14:sizeRelV>
          </wp:anchor>
        </w:drawing>
      </w:r>
      <w:r w:rsidR="007E4592" w:rsidRPr="002431CD">
        <w:rPr>
          <w:rFonts w:cstheme="minorHAnsi"/>
          <w:b/>
          <w:noProof/>
          <w:color w:val="ED7D31" w:themeColor="accent2"/>
          <w:sz w:val="24"/>
          <w:szCs w:val="28"/>
        </w:rPr>
        <w:t>Planning Assistance to States (PAS)</w:t>
      </w:r>
    </w:p>
    <w:p w14:paraId="78E70463" w14:textId="4E099799" w:rsidR="007E4592" w:rsidRPr="00B266FB" w:rsidRDefault="003151B7" w:rsidP="00976C92">
      <w:pPr>
        <w:tabs>
          <w:tab w:val="left" w:pos="553"/>
        </w:tabs>
        <w:spacing w:after="0"/>
        <w:jc w:val="center"/>
        <w:rPr>
          <w:rFonts w:cstheme="minorHAnsi"/>
          <w:b/>
          <w:noProof/>
          <w:szCs w:val="24"/>
        </w:rPr>
      </w:pPr>
      <w:r w:rsidRPr="00B266FB">
        <w:rPr>
          <w:rFonts w:cstheme="minorHAnsi"/>
          <w:bCs/>
          <w:i/>
          <w:iCs/>
          <w:noProof/>
          <w:color w:val="ED7D31" w:themeColor="accent2"/>
          <w:szCs w:val="24"/>
        </w:rPr>
        <w:t>Water</w:t>
      </w:r>
    </w:p>
    <w:p w14:paraId="705FA6AD" w14:textId="77777777" w:rsidR="007A575A" w:rsidRDefault="007A575A" w:rsidP="00976C92">
      <w:pPr>
        <w:pStyle w:val="ListParagraph"/>
        <w:numPr>
          <w:ilvl w:val="0"/>
          <w:numId w:val="11"/>
        </w:numPr>
        <w:tabs>
          <w:tab w:val="left" w:pos="553"/>
        </w:tabs>
        <w:rPr>
          <w:rFonts w:asciiTheme="minorHAnsi" w:hAnsiTheme="minorHAnsi" w:cstheme="minorHAnsi"/>
          <w:b/>
          <w:noProof/>
          <w:sz w:val="20"/>
        </w:rPr>
        <w:sectPr w:rsidR="007A575A" w:rsidSect="00D427D4">
          <w:type w:val="continuous"/>
          <w:pgSz w:w="12240" w:h="15840"/>
          <w:pgMar w:top="720" w:right="720" w:bottom="720" w:left="720" w:header="720" w:footer="720" w:gutter="0"/>
          <w:cols w:space="720"/>
          <w:docGrid w:linePitch="360"/>
        </w:sectPr>
      </w:pPr>
    </w:p>
    <w:p w14:paraId="01E07828" w14:textId="11C76815" w:rsidR="00EA7BEE" w:rsidRPr="003C61A1" w:rsidRDefault="00194A37" w:rsidP="007A575A">
      <w:pPr>
        <w:pStyle w:val="ListParagraph"/>
        <w:numPr>
          <w:ilvl w:val="0"/>
          <w:numId w:val="11"/>
        </w:numPr>
        <w:tabs>
          <w:tab w:val="left" w:pos="553"/>
        </w:tabs>
        <w:rPr>
          <w:rFonts w:asciiTheme="minorHAnsi" w:hAnsiTheme="minorHAnsi" w:cstheme="minorHAnsi"/>
          <w:b/>
          <w:noProof/>
          <w:szCs w:val="24"/>
        </w:rPr>
      </w:pPr>
      <w:r w:rsidRPr="003C61A1">
        <w:rPr>
          <w:rFonts w:asciiTheme="minorHAnsi" w:hAnsiTheme="minorHAnsi" w:cstheme="minorHAnsi"/>
          <w:b/>
          <w:noProof/>
          <w:szCs w:val="24"/>
        </w:rPr>
        <w:t>Action Steps</w:t>
      </w:r>
    </w:p>
    <w:p w14:paraId="1B6E528D" w14:textId="77777777" w:rsidR="00EA7BEE" w:rsidRPr="00B266FB" w:rsidRDefault="00EA7BEE" w:rsidP="00976C92">
      <w:pPr>
        <w:pStyle w:val="ListParagraph"/>
        <w:numPr>
          <w:ilvl w:val="1"/>
          <w:numId w:val="11"/>
        </w:numPr>
        <w:tabs>
          <w:tab w:val="left" w:pos="553"/>
        </w:tabs>
        <w:rPr>
          <w:rFonts w:asciiTheme="minorHAnsi" w:hAnsiTheme="minorHAnsi" w:cstheme="minorHAnsi"/>
          <w:bCs/>
          <w:noProof/>
          <w:sz w:val="20"/>
        </w:rPr>
      </w:pPr>
      <w:r w:rsidRPr="00B266FB">
        <w:rPr>
          <w:rFonts w:asciiTheme="minorHAnsi" w:hAnsiTheme="minorHAnsi" w:cstheme="minorHAnsi"/>
          <w:bCs/>
          <w:noProof/>
          <w:sz w:val="20"/>
        </w:rPr>
        <w:t>Contact the Program Manager</w:t>
      </w:r>
    </w:p>
    <w:p w14:paraId="60A9F3FC" w14:textId="77777777" w:rsidR="007A575A" w:rsidRDefault="00EA7BEE" w:rsidP="00976C92">
      <w:pPr>
        <w:pStyle w:val="ListParagraph"/>
        <w:numPr>
          <w:ilvl w:val="1"/>
          <w:numId w:val="11"/>
        </w:numPr>
        <w:tabs>
          <w:tab w:val="left" w:pos="553"/>
        </w:tabs>
        <w:rPr>
          <w:rFonts w:asciiTheme="minorHAnsi" w:hAnsiTheme="minorHAnsi" w:cstheme="minorHAnsi"/>
          <w:bCs/>
          <w:noProof/>
          <w:sz w:val="20"/>
        </w:rPr>
      </w:pPr>
      <w:r w:rsidRPr="00B266FB">
        <w:rPr>
          <w:rFonts w:asciiTheme="minorHAnsi" w:hAnsiTheme="minorHAnsi" w:cstheme="minorHAnsi"/>
          <w:bCs/>
          <w:noProof/>
          <w:sz w:val="20"/>
        </w:rPr>
        <w:t>Federal and non-federal partners sign a</w:t>
      </w:r>
    </w:p>
    <w:p w14:paraId="7261B1A8" w14:textId="16F7FEDA" w:rsidR="00EA7BEE" w:rsidRPr="007A575A" w:rsidRDefault="007A575A" w:rsidP="007A575A">
      <w:pPr>
        <w:tabs>
          <w:tab w:val="left" w:pos="553"/>
        </w:tabs>
        <w:ind w:left="720"/>
        <w:rPr>
          <w:rFonts w:cstheme="minorHAnsi"/>
          <w:bCs/>
          <w:noProof/>
          <w:sz w:val="20"/>
        </w:rPr>
      </w:pPr>
      <w:r>
        <w:rPr>
          <w:rFonts w:cstheme="minorHAnsi"/>
          <w:bCs/>
          <w:noProof/>
          <w:sz w:val="20"/>
        </w:rPr>
        <w:t xml:space="preserve">       </w:t>
      </w:r>
      <w:r w:rsidR="00EA7BEE" w:rsidRPr="007A575A">
        <w:rPr>
          <w:rFonts w:cstheme="minorHAnsi"/>
          <w:bCs/>
          <w:noProof/>
          <w:sz w:val="20"/>
        </w:rPr>
        <w:t>Letter of Agreement</w:t>
      </w:r>
    </w:p>
    <w:p w14:paraId="3BFF97CD" w14:textId="765DCD05" w:rsidR="007A575A" w:rsidRDefault="007A575A" w:rsidP="007A575A">
      <w:pPr>
        <w:pStyle w:val="ListParagraph"/>
        <w:tabs>
          <w:tab w:val="left" w:pos="553"/>
        </w:tabs>
        <w:ind w:left="360"/>
        <w:rPr>
          <w:rFonts w:asciiTheme="minorHAnsi" w:hAnsiTheme="minorHAnsi" w:cstheme="minorHAnsi"/>
          <w:b/>
          <w:noProof/>
          <w:sz w:val="20"/>
        </w:rPr>
      </w:pPr>
    </w:p>
    <w:p w14:paraId="6C58AD92" w14:textId="359FD15C" w:rsidR="007A575A" w:rsidRDefault="007A575A" w:rsidP="007A575A">
      <w:pPr>
        <w:pStyle w:val="ListParagraph"/>
        <w:tabs>
          <w:tab w:val="left" w:pos="553"/>
        </w:tabs>
        <w:ind w:left="360"/>
        <w:rPr>
          <w:rFonts w:asciiTheme="minorHAnsi" w:hAnsiTheme="minorHAnsi" w:cstheme="minorHAnsi"/>
          <w:b/>
          <w:noProof/>
          <w:sz w:val="20"/>
        </w:rPr>
      </w:pPr>
    </w:p>
    <w:p w14:paraId="3E86C508" w14:textId="4F2F7DFA" w:rsidR="007A575A" w:rsidRDefault="00EF5313" w:rsidP="007A575A">
      <w:pPr>
        <w:pStyle w:val="ListParagraph"/>
        <w:tabs>
          <w:tab w:val="left" w:pos="553"/>
        </w:tabs>
        <w:ind w:left="360"/>
        <w:rPr>
          <w:rFonts w:asciiTheme="minorHAnsi" w:hAnsiTheme="minorHAnsi" w:cstheme="minorHAnsi"/>
          <w:b/>
          <w:noProof/>
          <w:sz w:val="20"/>
        </w:rPr>
      </w:pPr>
      <w:r>
        <w:rPr>
          <w:rFonts w:asciiTheme="minorHAnsi" w:hAnsiTheme="minorHAnsi" w:cstheme="minorHAnsi"/>
          <w:b/>
          <w:noProof/>
          <w:sz w:val="20"/>
        </w:rPr>
        <mc:AlternateContent>
          <mc:Choice Requires="wps">
            <w:drawing>
              <wp:anchor distT="0" distB="0" distL="114300" distR="114300" simplePos="0" relativeHeight="251664384" behindDoc="1" locked="0" layoutInCell="1" allowOverlap="1" wp14:anchorId="424971DA" wp14:editId="6C00CB91">
                <wp:simplePos x="0" y="0"/>
                <wp:positionH relativeFrom="margin">
                  <wp:align>center</wp:align>
                </wp:positionH>
                <wp:positionV relativeFrom="paragraph">
                  <wp:posOffset>74295</wp:posOffset>
                </wp:positionV>
                <wp:extent cx="7058660" cy="8890"/>
                <wp:effectExtent l="0" t="0" r="27940" b="29210"/>
                <wp:wrapSquare wrapText="bothSides"/>
                <wp:docPr id="6" name="Straight Connector 6"/>
                <wp:cNvGraphicFramePr/>
                <a:graphic xmlns:a="http://schemas.openxmlformats.org/drawingml/2006/main">
                  <a:graphicData uri="http://schemas.microsoft.com/office/word/2010/wordprocessingShape">
                    <wps:wsp>
                      <wps:cNvCnPr/>
                      <wps:spPr>
                        <a:xfrm flipV="1">
                          <a:off x="0" y="0"/>
                          <a:ext cx="7058660" cy="88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B139EC" id="Straight Connector 6" o:spid="_x0000_s1026" style="position:absolute;flip:y;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5.85pt" to="555.8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" strokecolor="black [3213]" strokeweight=".5pt">
                <v:stroke joinstyle="miter"/>
                <w10:wrap type="square" anchorx="margin"/>
              </v:line>
            </w:pict>
          </mc:Fallback>
        </mc:AlternateContent>
      </w:r>
    </w:p>
    <w:p w14:paraId="60350265" w14:textId="29F0B32A" w:rsidR="00EA7BEE" w:rsidRPr="003C61A1" w:rsidRDefault="00EA7BEE" w:rsidP="00976C92">
      <w:pPr>
        <w:pStyle w:val="ListParagraph"/>
        <w:numPr>
          <w:ilvl w:val="0"/>
          <w:numId w:val="11"/>
        </w:numPr>
        <w:tabs>
          <w:tab w:val="left" w:pos="553"/>
        </w:tabs>
        <w:rPr>
          <w:rFonts w:asciiTheme="minorHAnsi" w:hAnsiTheme="minorHAnsi" w:cstheme="minorHAnsi"/>
          <w:b/>
          <w:noProof/>
          <w:szCs w:val="24"/>
        </w:rPr>
      </w:pPr>
      <w:r w:rsidRPr="003C61A1">
        <w:rPr>
          <w:rFonts w:asciiTheme="minorHAnsi" w:hAnsiTheme="minorHAnsi" w:cstheme="minorHAnsi"/>
          <w:b/>
          <w:noProof/>
          <w:szCs w:val="24"/>
        </w:rPr>
        <w:t>Funding</w:t>
      </w:r>
    </w:p>
    <w:p w14:paraId="6CA9D15A" w14:textId="02F5D5B7" w:rsidR="00EA7BEE" w:rsidRPr="00B266FB" w:rsidRDefault="00EA7BEE" w:rsidP="00976C92">
      <w:pPr>
        <w:pStyle w:val="ListParagraph"/>
        <w:numPr>
          <w:ilvl w:val="1"/>
          <w:numId w:val="11"/>
        </w:numPr>
        <w:tabs>
          <w:tab w:val="left" w:pos="553"/>
        </w:tabs>
        <w:rPr>
          <w:rFonts w:asciiTheme="minorHAnsi" w:hAnsiTheme="minorHAnsi" w:cstheme="minorHAnsi"/>
          <w:bCs/>
          <w:noProof/>
          <w:sz w:val="20"/>
        </w:rPr>
      </w:pPr>
      <w:r w:rsidRPr="00B266FB">
        <w:rPr>
          <w:rFonts w:asciiTheme="minorHAnsi" w:hAnsiTheme="minorHAnsi" w:cstheme="minorHAnsi"/>
          <w:bCs/>
          <w:noProof/>
          <w:sz w:val="20"/>
        </w:rPr>
        <w:t>50% federal/50% non-federal</w:t>
      </w:r>
    </w:p>
    <w:p w14:paraId="49D162C7" w14:textId="77777777" w:rsidR="00EA7BEE" w:rsidRPr="00B266FB" w:rsidRDefault="00EA7BEE" w:rsidP="00976C92">
      <w:pPr>
        <w:pStyle w:val="ListParagraph"/>
        <w:numPr>
          <w:ilvl w:val="1"/>
          <w:numId w:val="11"/>
        </w:numPr>
        <w:tabs>
          <w:tab w:val="left" w:pos="553"/>
        </w:tabs>
        <w:rPr>
          <w:rFonts w:asciiTheme="minorHAnsi" w:hAnsiTheme="minorHAnsi" w:cstheme="minorHAnsi"/>
          <w:bCs/>
          <w:noProof/>
          <w:sz w:val="20"/>
        </w:rPr>
      </w:pPr>
      <w:r w:rsidRPr="00B266FB">
        <w:rPr>
          <w:rFonts w:asciiTheme="minorHAnsi" w:hAnsiTheme="minorHAnsi" w:cstheme="minorHAnsi"/>
          <w:bCs/>
          <w:noProof/>
          <w:sz w:val="20"/>
        </w:rPr>
        <w:t>Non-federal voluntary contributions in excess of cost-share requirement</w:t>
      </w:r>
    </w:p>
    <w:p w14:paraId="11D0F916" w14:textId="53E3728A" w:rsidR="000F048A" w:rsidRPr="00B266FB" w:rsidRDefault="00EA7BEE" w:rsidP="00976C92">
      <w:pPr>
        <w:pStyle w:val="ListParagraph"/>
        <w:numPr>
          <w:ilvl w:val="1"/>
          <w:numId w:val="11"/>
        </w:numPr>
        <w:tabs>
          <w:tab w:val="left" w:pos="553"/>
        </w:tabs>
        <w:rPr>
          <w:rFonts w:asciiTheme="minorHAnsi" w:hAnsiTheme="minorHAnsi" w:cstheme="minorHAnsi"/>
          <w:bCs/>
          <w:noProof/>
          <w:sz w:val="20"/>
        </w:rPr>
      </w:pPr>
      <w:r w:rsidRPr="00B266FB">
        <w:rPr>
          <w:rFonts w:asciiTheme="minorHAnsi" w:hAnsiTheme="minorHAnsi" w:cstheme="minorHAnsi"/>
          <w:bCs/>
          <w:noProof/>
          <w:sz w:val="20"/>
        </w:rPr>
        <w:t xml:space="preserve">Opportunity for public-private partnerships; Economically disadvantaged communities are exempt from cost-share (100% USACE funded) </w:t>
      </w:r>
    </w:p>
    <w:p w14:paraId="208A30C9" w14:textId="77777777" w:rsidR="007A575A" w:rsidRDefault="007A575A" w:rsidP="003A417D">
      <w:pPr>
        <w:pStyle w:val="ListParagraph"/>
        <w:tabs>
          <w:tab w:val="left" w:pos="553"/>
        </w:tabs>
        <w:rPr>
          <w:rFonts w:asciiTheme="minorHAnsi" w:hAnsiTheme="minorHAnsi" w:cstheme="minorHAnsi"/>
          <w:b/>
          <w:noProof/>
          <w:szCs w:val="24"/>
        </w:rPr>
        <w:sectPr w:rsidR="007A575A" w:rsidSect="007A575A">
          <w:type w:val="continuous"/>
          <w:pgSz w:w="12240" w:h="15840"/>
          <w:pgMar w:top="720" w:right="720" w:bottom="720" w:left="720" w:header="720" w:footer="720" w:gutter="0"/>
          <w:cols w:num="2" w:space="720"/>
          <w:docGrid w:linePitch="360"/>
        </w:sectPr>
      </w:pPr>
    </w:p>
    <w:p w14:paraId="2F0822C1" w14:textId="7AAA6A12" w:rsidR="00976C92" w:rsidRPr="002431CD" w:rsidRDefault="00976C92" w:rsidP="007A575A">
      <w:pPr>
        <w:pStyle w:val="ListParagraph"/>
        <w:tabs>
          <w:tab w:val="left" w:pos="553"/>
        </w:tabs>
        <w:jc w:val="center"/>
        <w:rPr>
          <w:rFonts w:asciiTheme="minorHAnsi" w:hAnsiTheme="minorHAnsi" w:cstheme="minorHAnsi"/>
          <w:b/>
          <w:noProof/>
          <w:color w:val="4472C4" w:themeColor="accent1"/>
          <w:sz w:val="24"/>
          <w:szCs w:val="28"/>
        </w:rPr>
      </w:pPr>
      <w:r w:rsidRPr="002431CD">
        <w:rPr>
          <w:rFonts w:asciiTheme="minorHAnsi" w:hAnsiTheme="minorHAnsi" w:cstheme="minorHAnsi"/>
          <w:i/>
          <w:iCs/>
          <w:noProof/>
          <w:color w:val="4472C4" w:themeColor="accent1"/>
        </w:rPr>
        <w:drawing>
          <wp:anchor distT="0" distB="0" distL="114300" distR="114300" simplePos="0" relativeHeight="251661312" behindDoc="0" locked="0" layoutInCell="1" allowOverlap="1" wp14:anchorId="01E41D60" wp14:editId="1CEE4841">
            <wp:simplePos x="0" y="0"/>
            <wp:positionH relativeFrom="margin">
              <wp:align>right</wp:align>
            </wp:positionH>
            <wp:positionV relativeFrom="paragraph">
              <wp:posOffset>36250</wp:posOffset>
            </wp:positionV>
            <wp:extent cx="562708" cy="562708"/>
            <wp:effectExtent l="0" t="0" r="889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62708" cy="562708"/>
                    </a:xfrm>
                    <a:prstGeom prst="rect">
                      <a:avLst/>
                    </a:prstGeom>
                  </pic:spPr>
                </pic:pic>
              </a:graphicData>
            </a:graphic>
            <wp14:sizeRelH relativeFrom="margin">
              <wp14:pctWidth>0</wp14:pctWidth>
            </wp14:sizeRelH>
            <wp14:sizeRelV relativeFrom="margin">
              <wp14:pctHeight>0</wp14:pctHeight>
            </wp14:sizeRelV>
          </wp:anchor>
        </w:drawing>
      </w:r>
      <w:r w:rsidR="007E4592" w:rsidRPr="002431CD">
        <w:rPr>
          <w:rFonts w:asciiTheme="minorHAnsi" w:hAnsiTheme="minorHAnsi" w:cstheme="minorHAnsi"/>
          <w:b/>
          <w:noProof/>
          <w:color w:val="4472C4" w:themeColor="accent1"/>
          <w:sz w:val="24"/>
          <w:szCs w:val="28"/>
        </w:rPr>
        <w:t>Floodplain Management Services (FPMS)</w:t>
      </w:r>
    </w:p>
    <w:p w14:paraId="3454F9E4" w14:textId="611093FE" w:rsidR="000F048A" w:rsidRPr="00B266FB" w:rsidRDefault="003151B7" w:rsidP="00976C92">
      <w:pPr>
        <w:tabs>
          <w:tab w:val="left" w:pos="553"/>
        </w:tabs>
        <w:spacing w:after="0"/>
        <w:jc w:val="center"/>
        <w:rPr>
          <w:rFonts w:cstheme="minorHAnsi"/>
          <w:b/>
          <w:noProof/>
          <w:szCs w:val="24"/>
        </w:rPr>
      </w:pPr>
      <w:r w:rsidRPr="00B266FB">
        <w:rPr>
          <w:rFonts w:cstheme="minorHAnsi"/>
          <w:bCs/>
          <w:i/>
          <w:iCs/>
          <w:noProof/>
          <w:color w:val="4472C4" w:themeColor="accent1"/>
          <w:szCs w:val="24"/>
        </w:rPr>
        <w:t>Flooding</w:t>
      </w:r>
    </w:p>
    <w:p w14:paraId="3F750CAE" w14:textId="77777777" w:rsidR="007A575A" w:rsidRDefault="007A575A" w:rsidP="00976C92">
      <w:pPr>
        <w:pStyle w:val="ListParagraph"/>
        <w:numPr>
          <w:ilvl w:val="0"/>
          <w:numId w:val="11"/>
        </w:numPr>
        <w:tabs>
          <w:tab w:val="left" w:pos="553"/>
        </w:tabs>
        <w:rPr>
          <w:rFonts w:asciiTheme="minorHAnsi" w:hAnsiTheme="minorHAnsi" w:cstheme="minorHAnsi"/>
          <w:b/>
          <w:bCs/>
          <w:sz w:val="20"/>
          <w:szCs w:val="20"/>
        </w:rPr>
        <w:sectPr w:rsidR="007A575A" w:rsidSect="007A575A">
          <w:type w:val="continuous"/>
          <w:pgSz w:w="12240" w:h="15840"/>
          <w:pgMar w:top="720" w:right="720" w:bottom="720" w:left="720" w:header="720" w:footer="720" w:gutter="0"/>
          <w:cols w:space="720"/>
          <w:docGrid w:linePitch="360"/>
        </w:sectPr>
      </w:pPr>
    </w:p>
    <w:p w14:paraId="6D755BA5" w14:textId="0B49301C" w:rsidR="00EA7BEE" w:rsidRPr="003C61A1" w:rsidRDefault="00194A37" w:rsidP="00976C92">
      <w:pPr>
        <w:pStyle w:val="ListParagraph"/>
        <w:numPr>
          <w:ilvl w:val="0"/>
          <w:numId w:val="11"/>
        </w:numPr>
        <w:tabs>
          <w:tab w:val="left" w:pos="553"/>
        </w:tabs>
        <w:rPr>
          <w:rFonts w:asciiTheme="minorHAnsi" w:hAnsiTheme="minorHAnsi" w:cstheme="minorHAnsi"/>
          <w:b/>
          <w:bCs/>
        </w:rPr>
      </w:pPr>
      <w:r w:rsidRPr="003C61A1">
        <w:rPr>
          <w:rFonts w:asciiTheme="minorHAnsi" w:hAnsiTheme="minorHAnsi" w:cstheme="minorHAnsi"/>
          <w:b/>
          <w:bCs/>
        </w:rPr>
        <w:t>Action Steps</w:t>
      </w:r>
    </w:p>
    <w:p w14:paraId="23088386" w14:textId="77777777" w:rsidR="00EA7BEE" w:rsidRPr="00B266FB" w:rsidRDefault="000F048A" w:rsidP="00976C92">
      <w:pPr>
        <w:pStyle w:val="ListParagraph"/>
        <w:numPr>
          <w:ilvl w:val="1"/>
          <w:numId w:val="11"/>
        </w:numPr>
        <w:tabs>
          <w:tab w:val="left" w:pos="553"/>
        </w:tabs>
        <w:rPr>
          <w:rFonts w:asciiTheme="minorHAnsi" w:hAnsiTheme="minorHAnsi" w:cstheme="minorHAnsi"/>
          <w:b/>
          <w:bCs/>
          <w:sz w:val="20"/>
          <w:szCs w:val="20"/>
        </w:rPr>
      </w:pPr>
      <w:r w:rsidRPr="00B266FB">
        <w:rPr>
          <w:rFonts w:asciiTheme="minorHAnsi" w:hAnsiTheme="minorHAnsi" w:cstheme="minorHAnsi"/>
          <w:sz w:val="20"/>
          <w:szCs w:val="20"/>
        </w:rPr>
        <w:t>Contact the Program Manager</w:t>
      </w:r>
    </w:p>
    <w:p w14:paraId="2EEF6C51" w14:textId="5CD53BC1" w:rsidR="000F048A" w:rsidRPr="00B266FB" w:rsidRDefault="000F048A" w:rsidP="00976C92">
      <w:pPr>
        <w:pStyle w:val="ListParagraph"/>
        <w:numPr>
          <w:ilvl w:val="1"/>
          <w:numId w:val="11"/>
        </w:numPr>
        <w:tabs>
          <w:tab w:val="left" w:pos="553"/>
        </w:tabs>
        <w:rPr>
          <w:rFonts w:asciiTheme="minorHAnsi" w:hAnsiTheme="minorHAnsi" w:cstheme="minorHAnsi"/>
          <w:b/>
          <w:bCs/>
          <w:sz w:val="20"/>
          <w:szCs w:val="20"/>
        </w:rPr>
      </w:pPr>
      <w:r w:rsidRPr="00B266FB">
        <w:rPr>
          <w:rFonts w:asciiTheme="minorHAnsi" w:hAnsiTheme="minorHAnsi" w:cstheme="minorHAnsi"/>
          <w:sz w:val="20"/>
          <w:szCs w:val="20"/>
        </w:rPr>
        <w:t xml:space="preserve">Federal and non-federal partners sign a Letter of </w:t>
      </w:r>
      <w:proofErr w:type="gramStart"/>
      <w:r w:rsidRPr="00B266FB">
        <w:rPr>
          <w:rFonts w:asciiTheme="minorHAnsi" w:hAnsiTheme="minorHAnsi" w:cstheme="minorHAnsi"/>
          <w:sz w:val="20"/>
          <w:szCs w:val="20"/>
        </w:rPr>
        <w:t>Agreement, if</w:t>
      </w:r>
      <w:proofErr w:type="gramEnd"/>
      <w:r w:rsidRPr="00B266FB">
        <w:rPr>
          <w:rFonts w:asciiTheme="minorHAnsi" w:hAnsiTheme="minorHAnsi" w:cstheme="minorHAnsi"/>
          <w:sz w:val="20"/>
          <w:szCs w:val="20"/>
        </w:rPr>
        <w:t xml:space="preserve"> non-federal contribution</w:t>
      </w:r>
    </w:p>
    <w:p w14:paraId="25B004D7" w14:textId="77777777" w:rsidR="00EA7BEE" w:rsidRPr="003C61A1" w:rsidRDefault="000F048A" w:rsidP="00976C92">
      <w:pPr>
        <w:pStyle w:val="ListParagraph"/>
        <w:numPr>
          <w:ilvl w:val="0"/>
          <w:numId w:val="11"/>
        </w:numPr>
        <w:tabs>
          <w:tab w:val="left" w:pos="553"/>
        </w:tabs>
        <w:rPr>
          <w:rFonts w:asciiTheme="minorHAnsi" w:hAnsiTheme="minorHAnsi" w:cstheme="minorHAnsi"/>
          <w:b/>
          <w:bCs/>
          <w:noProof/>
          <w:szCs w:val="24"/>
        </w:rPr>
      </w:pPr>
      <w:r w:rsidRPr="003C61A1">
        <w:rPr>
          <w:rFonts w:asciiTheme="minorHAnsi" w:eastAsia="Calibri" w:hAnsiTheme="minorHAnsi" w:cstheme="minorHAnsi"/>
          <w:b/>
          <w:bCs/>
        </w:rPr>
        <w:t>Funding</w:t>
      </w:r>
    </w:p>
    <w:p w14:paraId="55C1D01F" w14:textId="4FC3CD83" w:rsidR="000F048A" w:rsidRPr="00B266FB" w:rsidRDefault="000F048A" w:rsidP="00976C92">
      <w:pPr>
        <w:pStyle w:val="ListParagraph"/>
        <w:numPr>
          <w:ilvl w:val="1"/>
          <w:numId w:val="11"/>
        </w:numPr>
        <w:tabs>
          <w:tab w:val="left" w:pos="553"/>
        </w:tabs>
        <w:rPr>
          <w:rFonts w:asciiTheme="minorHAnsi" w:hAnsiTheme="minorHAnsi" w:cstheme="minorHAnsi"/>
          <w:b/>
          <w:noProof/>
          <w:sz w:val="20"/>
        </w:rPr>
      </w:pPr>
      <w:r w:rsidRPr="00B266FB">
        <w:rPr>
          <w:rFonts w:asciiTheme="minorHAnsi" w:hAnsiTheme="minorHAnsi" w:cstheme="minorHAnsi"/>
          <w:sz w:val="20"/>
          <w:szCs w:val="20"/>
        </w:rPr>
        <w:t xml:space="preserve">100% Federal funds, with non-federal voluntary contributions allowed to expand the scope of the </w:t>
      </w:r>
      <w:proofErr w:type="gramStart"/>
      <w:r w:rsidRPr="00B266FB">
        <w:rPr>
          <w:rFonts w:asciiTheme="minorHAnsi" w:hAnsiTheme="minorHAnsi" w:cstheme="minorHAnsi"/>
          <w:sz w:val="20"/>
          <w:szCs w:val="20"/>
        </w:rPr>
        <w:t>study</w:t>
      </w:r>
      <w:proofErr w:type="gramEnd"/>
    </w:p>
    <w:p w14:paraId="73721DAC" w14:textId="77777777" w:rsidR="00EA7BEE" w:rsidRPr="00B266FB" w:rsidRDefault="00EA7BEE" w:rsidP="00EA7BEE">
      <w:pPr>
        <w:pStyle w:val="ListParagraph"/>
        <w:numPr>
          <w:ilvl w:val="1"/>
          <w:numId w:val="11"/>
        </w:numPr>
        <w:tabs>
          <w:tab w:val="left" w:pos="553"/>
        </w:tabs>
        <w:rPr>
          <w:rFonts w:asciiTheme="minorHAnsi" w:eastAsia="Calibri" w:hAnsiTheme="minorHAnsi" w:cstheme="minorHAnsi"/>
          <w:b/>
          <w:bCs/>
          <w:sz w:val="20"/>
          <w:szCs w:val="20"/>
        </w:rPr>
        <w:sectPr w:rsidR="00EA7BEE" w:rsidRPr="00B266FB" w:rsidSect="007A575A">
          <w:type w:val="continuous"/>
          <w:pgSz w:w="12240" w:h="15840"/>
          <w:pgMar w:top="720" w:right="720" w:bottom="720" w:left="720" w:header="720" w:footer="720" w:gutter="0"/>
          <w:cols w:num="2" w:space="720"/>
          <w:docGrid w:linePitch="360"/>
        </w:sectPr>
      </w:pPr>
    </w:p>
    <w:p w14:paraId="08744AA1" w14:textId="0376A5CD" w:rsidR="007A575A" w:rsidRDefault="006E09FE" w:rsidP="003A417D">
      <w:pPr>
        <w:pStyle w:val="ListParagraph"/>
        <w:rPr>
          <w:rFonts w:asciiTheme="minorHAnsi" w:hAnsiTheme="minorHAnsi" w:cstheme="minorHAnsi"/>
          <w:b/>
          <w:noProof/>
          <w:szCs w:val="24"/>
        </w:rPr>
        <w:sectPr w:rsidR="007A575A" w:rsidSect="00976C92">
          <w:type w:val="continuous"/>
          <w:pgSz w:w="12240" w:h="15840"/>
          <w:pgMar w:top="720" w:right="720" w:bottom="720" w:left="720" w:header="720" w:footer="720" w:gutter="0"/>
          <w:cols w:space="720"/>
          <w:docGrid w:linePitch="360"/>
        </w:sectPr>
      </w:pPr>
      <w:r>
        <w:rPr>
          <w:rFonts w:asciiTheme="minorHAnsi" w:hAnsiTheme="minorHAnsi" w:cstheme="minorHAnsi"/>
          <w:b/>
          <w:noProof/>
          <w:sz w:val="20"/>
        </w:rPr>
        <mc:AlternateContent>
          <mc:Choice Requires="wps">
            <w:drawing>
              <wp:anchor distT="0" distB="0" distL="114300" distR="114300" simplePos="0" relativeHeight="251666432" behindDoc="1" locked="0" layoutInCell="1" allowOverlap="1" wp14:anchorId="473C7DFF" wp14:editId="5641EE6A">
                <wp:simplePos x="0" y="0"/>
                <wp:positionH relativeFrom="margin">
                  <wp:posOffset>0</wp:posOffset>
                </wp:positionH>
                <wp:positionV relativeFrom="paragraph">
                  <wp:posOffset>191770</wp:posOffset>
                </wp:positionV>
                <wp:extent cx="7059168" cy="9144"/>
                <wp:effectExtent l="0" t="0" r="27940" b="29210"/>
                <wp:wrapSquare wrapText="bothSides"/>
                <wp:docPr id="7" name="Straight Connector 7"/>
                <wp:cNvGraphicFramePr/>
                <a:graphic xmlns:a="http://schemas.openxmlformats.org/drawingml/2006/main">
                  <a:graphicData uri="http://schemas.microsoft.com/office/word/2010/wordprocessingShape">
                    <wps:wsp>
                      <wps:cNvCnPr/>
                      <wps:spPr>
                        <a:xfrm flipV="1">
                          <a:off x="0" y="0"/>
                          <a:ext cx="7059168" cy="914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5D3192" id="Straight Connector 7" o:spid="_x0000_s1026" style="position:absolute;flip:y;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5.1pt" to="555.8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" strokecolor="black [3213]" strokeweight=".5pt">
                <v:stroke joinstyle="miter"/>
                <w10:wrap type="square" anchorx="margin"/>
              </v:line>
            </w:pict>
          </mc:Fallback>
        </mc:AlternateContent>
      </w:r>
    </w:p>
    <w:p w14:paraId="06B1E057" w14:textId="79C35933" w:rsidR="00976C92" w:rsidRPr="00B266FB" w:rsidRDefault="006E09FE" w:rsidP="00976C92">
      <w:pPr>
        <w:spacing w:after="0"/>
        <w:jc w:val="center"/>
        <w:rPr>
          <w:rFonts w:cstheme="minorHAnsi"/>
          <w:b/>
          <w:bCs/>
          <w:sz w:val="24"/>
          <w:szCs w:val="24"/>
        </w:rPr>
      </w:pPr>
      <w:r w:rsidRPr="00B266FB">
        <w:rPr>
          <w:rFonts w:cstheme="minorHAnsi"/>
          <w:i/>
          <w:iCs/>
          <w:noProof/>
          <w:sz w:val="24"/>
          <w:szCs w:val="24"/>
        </w:rPr>
        <w:drawing>
          <wp:anchor distT="0" distB="0" distL="114300" distR="114300" simplePos="0" relativeHeight="251663360" behindDoc="0" locked="0" layoutInCell="1" allowOverlap="1" wp14:anchorId="1BB7C718" wp14:editId="37AEE5A3">
            <wp:simplePos x="0" y="0"/>
            <wp:positionH relativeFrom="margin">
              <wp:align>right</wp:align>
            </wp:positionH>
            <wp:positionV relativeFrom="paragraph">
              <wp:posOffset>72390</wp:posOffset>
            </wp:positionV>
            <wp:extent cx="532130" cy="532130"/>
            <wp:effectExtent l="0" t="0" r="127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532130" cy="532130"/>
                    </a:xfrm>
                    <a:prstGeom prst="rect">
                      <a:avLst/>
                    </a:prstGeom>
                  </pic:spPr>
                </pic:pic>
              </a:graphicData>
            </a:graphic>
            <wp14:sizeRelH relativeFrom="margin">
              <wp14:pctWidth>0</wp14:pctWidth>
            </wp14:sizeRelH>
            <wp14:sizeRelV relativeFrom="margin">
              <wp14:pctHeight>0</wp14:pctHeight>
            </wp14:sizeRelV>
          </wp:anchor>
        </w:drawing>
      </w:r>
      <w:r w:rsidR="003A417D" w:rsidRPr="00B266FB">
        <w:rPr>
          <w:rFonts w:cstheme="minorHAnsi"/>
          <w:b/>
          <w:bCs/>
          <w:sz w:val="24"/>
          <w:szCs w:val="24"/>
        </w:rPr>
        <w:t>C</w:t>
      </w:r>
      <w:r w:rsidR="000F048A" w:rsidRPr="00B266FB">
        <w:rPr>
          <w:rFonts w:cstheme="minorHAnsi"/>
          <w:b/>
          <w:bCs/>
          <w:sz w:val="24"/>
          <w:szCs w:val="24"/>
        </w:rPr>
        <w:t xml:space="preserve">ontinuing Authorities Program </w:t>
      </w:r>
      <w:r w:rsidR="003A417D" w:rsidRPr="00B266FB">
        <w:rPr>
          <w:rFonts w:cstheme="minorHAnsi"/>
          <w:b/>
          <w:bCs/>
          <w:sz w:val="24"/>
          <w:szCs w:val="24"/>
        </w:rPr>
        <w:t>(CAP)</w:t>
      </w:r>
    </w:p>
    <w:p w14:paraId="1A770D81" w14:textId="3B405C73" w:rsidR="003A417D" w:rsidRPr="00B266FB" w:rsidRDefault="003A417D" w:rsidP="00976C92">
      <w:pPr>
        <w:spacing w:after="0"/>
        <w:jc w:val="center"/>
        <w:rPr>
          <w:rFonts w:cstheme="minorHAnsi"/>
          <w:i/>
          <w:iCs/>
        </w:rPr>
      </w:pPr>
      <w:r w:rsidRPr="00B266FB">
        <w:rPr>
          <w:rFonts w:cstheme="minorHAnsi"/>
          <w:i/>
          <w:iCs/>
        </w:rPr>
        <w:t xml:space="preserve">Planning, </w:t>
      </w:r>
      <w:proofErr w:type="gramStart"/>
      <w:r w:rsidR="00976C92" w:rsidRPr="00B266FB">
        <w:rPr>
          <w:rFonts w:cstheme="minorHAnsi"/>
          <w:i/>
          <w:iCs/>
        </w:rPr>
        <w:t>design</w:t>
      </w:r>
      <w:proofErr w:type="gramEnd"/>
      <w:r w:rsidR="00976C92" w:rsidRPr="00B266FB">
        <w:rPr>
          <w:rFonts w:cstheme="minorHAnsi"/>
          <w:i/>
          <w:iCs/>
        </w:rPr>
        <w:t xml:space="preserve"> </w:t>
      </w:r>
      <w:r w:rsidRPr="00B266FB">
        <w:rPr>
          <w:rFonts w:cstheme="minorHAnsi"/>
          <w:i/>
          <w:iCs/>
        </w:rPr>
        <w:t>and construction</w:t>
      </w:r>
      <w:r w:rsidR="00976C92" w:rsidRPr="00B266FB">
        <w:rPr>
          <w:rFonts w:cstheme="minorHAnsi"/>
          <w:i/>
          <w:iCs/>
        </w:rPr>
        <w:t xml:space="preserve"> for projects generally less than $15M</w:t>
      </w:r>
    </w:p>
    <w:p w14:paraId="1B1CD584" w14:textId="77777777" w:rsidR="007A575A" w:rsidRDefault="007A575A" w:rsidP="00976C92">
      <w:pPr>
        <w:pStyle w:val="ListParagraph"/>
        <w:numPr>
          <w:ilvl w:val="0"/>
          <w:numId w:val="16"/>
        </w:numPr>
        <w:tabs>
          <w:tab w:val="left" w:pos="553"/>
        </w:tabs>
        <w:rPr>
          <w:rFonts w:asciiTheme="minorHAnsi" w:hAnsiTheme="minorHAnsi" w:cstheme="minorHAnsi"/>
          <w:b/>
          <w:noProof/>
          <w:szCs w:val="24"/>
        </w:rPr>
        <w:sectPr w:rsidR="007A575A" w:rsidSect="00976C92">
          <w:type w:val="continuous"/>
          <w:pgSz w:w="12240" w:h="15840"/>
          <w:pgMar w:top="720" w:right="720" w:bottom="720" w:left="720" w:header="720" w:footer="720" w:gutter="0"/>
          <w:cols w:space="720"/>
          <w:docGrid w:linePitch="360"/>
        </w:sectPr>
      </w:pPr>
    </w:p>
    <w:p w14:paraId="0124AA2A" w14:textId="7DFA6D8A" w:rsidR="00976C92" w:rsidRPr="00B266FB" w:rsidRDefault="00194A37" w:rsidP="00976C92">
      <w:pPr>
        <w:pStyle w:val="ListParagraph"/>
        <w:numPr>
          <w:ilvl w:val="0"/>
          <w:numId w:val="16"/>
        </w:numPr>
        <w:tabs>
          <w:tab w:val="left" w:pos="553"/>
        </w:tabs>
        <w:rPr>
          <w:rFonts w:asciiTheme="minorHAnsi" w:hAnsiTheme="minorHAnsi" w:cstheme="minorHAnsi"/>
          <w:b/>
          <w:noProof/>
          <w:szCs w:val="24"/>
        </w:rPr>
      </w:pPr>
      <w:r>
        <w:rPr>
          <w:rFonts w:asciiTheme="minorHAnsi" w:hAnsiTheme="minorHAnsi" w:cstheme="minorHAnsi"/>
          <w:b/>
          <w:noProof/>
          <w:szCs w:val="24"/>
        </w:rPr>
        <w:t>Action Steps</w:t>
      </w:r>
    </w:p>
    <w:p w14:paraId="5FA43F25" w14:textId="0A0E4F31" w:rsidR="00B266FB" w:rsidRPr="00B266FB" w:rsidRDefault="00B266FB" w:rsidP="00B266FB">
      <w:pPr>
        <w:pStyle w:val="ListParagraph"/>
        <w:numPr>
          <w:ilvl w:val="1"/>
          <w:numId w:val="16"/>
        </w:numPr>
        <w:tabs>
          <w:tab w:val="left" w:pos="553"/>
        </w:tabs>
        <w:rPr>
          <w:rFonts w:asciiTheme="minorHAnsi" w:hAnsiTheme="minorHAnsi" w:cstheme="minorHAnsi"/>
          <w:b/>
          <w:noProof/>
          <w:sz w:val="20"/>
        </w:rPr>
      </w:pPr>
      <w:r w:rsidRPr="00B266FB">
        <w:rPr>
          <w:rFonts w:asciiTheme="minorHAnsi" w:hAnsiTheme="minorHAnsi" w:cstheme="minorHAnsi"/>
          <w:sz w:val="20"/>
          <w:szCs w:val="20"/>
        </w:rPr>
        <w:t>Contact the Program Manager</w:t>
      </w:r>
    </w:p>
    <w:p w14:paraId="515A8792" w14:textId="77777777" w:rsidR="00B266FB" w:rsidRPr="00B266FB" w:rsidRDefault="00B266FB" w:rsidP="00B266FB">
      <w:pPr>
        <w:pStyle w:val="ListParagraph"/>
        <w:numPr>
          <w:ilvl w:val="1"/>
          <w:numId w:val="16"/>
        </w:numPr>
        <w:tabs>
          <w:tab w:val="left" w:pos="553"/>
        </w:tabs>
        <w:rPr>
          <w:rFonts w:asciiTheme="minorHAnsi" w:hAnsiTheme="minorHAnsi" w:cstheme="minorHAnsi"/>
          <w:b/>
          <w:noProof/>
          <w:sz w:val="20"/>
        </w:rPr>
      </w:pPr>
      <w:r w:rsidRPr="00B266FB">
        <w:rPr>
          <w:rFonts w:asciiTheme="minorHAnsi" w:hAnsiTheme="minorHAnsi" w:cstheme="minorHAnsi"/>
          <w:sz w:val="20"/>
          <w:szCs w:val="20"/>
        </w:rPr>
        <w:t>Provide a Letter of Intent (examples on CAP website)</w:t>
      </w:r>
    </w:p>
    <w:p w14:paraId="023443AD" w14:textId="6535661E" w:rsidR="00B266FB" w:rsidRPr="00B266FB" w:rsidRDefault="00B266FB" w:rsidP="00B266FB">
      <w:pPr>
        <w:pStyle w:val="ListParagraph"/>
        <w:numPr>
          <w:ilvl w:val="1"/>
          <w:numId w:val="16"/>
        </w:numPr>
        <w:tabs>
          <w:tab w:val="left" w:pos="553"/>
        </w:tabs>
        <w:rPr>
          <w:rFonts w:asciiTheme="minorHAnsi" w:hAnsiTheme="minorHAnsi" w:cstheme="minorHAnsi"/>
          <w:b/>
          <w:noProof/>
          <w:sz w:val="20"/>
        </w:rPr>
      </w:pPr>
      <w:r w:rsidRPr="00B266FB">
        <w:rPr>
          <w:rFonts w:asciiTheme="minorHAnsi" w:hAnsiTheme="minorHAnsi" w:cstheme="minorHAnsi"/>
          <w:sz w:val="20"/>
          <w:szCs w:val="20"/>
        </w:rPr>
        <w:t>Sign a feasibility cost-sharing agreement (located on website)</w:t>
      </w:r>
    </w:p>
    <w:p w14:paraId="0C8ABF0E" w14:textId="4C9B76EC" w:rsidR="007A575A" w:rsidRPr="007A575A" w:rsidRDefault="006E09FE" w:rsidP="007A575A">
      <w:pPr>
        <w:pStyle w:val="ListParagraph"/>
        <w:tabs>
          <w:tab w:val="left" w:pos="553"/>
        </w:tabs>
        <w:ind w:left="360"/>
        <w:rPr>
          <w:rFonts w:asciiTheme="minorHAnsi" w:hAnsiTheme="minorHAnsi" w:cstheme="minorHAnsi"/>
          <w:b/>
          <w:bCs/>
          <w:noProof/>
          <w:szCs w:val="24"/>
        </w:rPr>
      </w:pPr>
      <w:r>
        <w:rPr>
          <w:rFonts w:asciiTheme="minorHAnsi" w:hAnsiTheme="minorHAnsi" w:cstheme="minorHAnsi"/>
          <w:b/>
          <w:noProof/>
          <w:sz w:val="20"/>
        </w:rPr>
        <mc:AlternateContent>
          <mc:Choice Requires="wps">
            <w:drawing>
              <wp:anchor distT="0" distB="0" distL="114300" distR="114300" simplePos="0" relativeHeight="251668480" behindDoc="1" locked="0" layoutInCell="1" allowOverlap="1" wp14:anchorId="4356801B" wp14:editId="2603AEE6">
                <wp:simplePos x="0" y="0"/>
                <wp:positionH relativeFrom="margin">
                  <wp:align>left</wp:align>
                </wp:positionH>
                <wp:positionV relativeFrom="paragraph">
                  <wp:posOffset>188728</wp:posOffset>
                </wp:positionV>
                <wp:extent cx="7059168" cy="9144"/>
                <wp:effectExtent l="0" t="0" r="27940" b="29210"/>
                <wp:wrapSquare wrapText="bothSides"/>
                <wp:docPr id="8" name="Straight Connector 8"/>
                <wp:cNvGraphicFramePr/>
                <a:graphic xmlns:a="http://schemas.openxmlformats.org/drawingml/2006/main">
                  <a:graphicData uri="http://schemas.microsoft.com/office/word/2010/wordprocessingShape">
                    <wps:wsp>
                      <wps:cNvCnPr/>
                      <wps:spPr>
                        <a:xfrm flipV="1">
                          <a:off x="0" y="0"/>
                          <a:ext cx="7059168" cy="914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CE1849" id="Straight Connector 8" o:spid="_x0000_s1026" style="position:absolute;flip:y;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4.85pt" to="555.8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" strokecolor="black [3213]" strokeweight=".5pt">
                <v:stroke joinstyle="miter"/>
                <w10:wrap type="square" anchorx="margin"/>
              </v:line>
            </w:pict>
          </mc:Fallback>
        </mc:AlternateContent>
      </w:r>
    </w:p>
    <w:p w14:paraId="0D215AAC" w14:textId="49C7AED3" w:rsidR="00B266FB" w:rsidRPr="00B266FB" w:rsidRDefault="00B266FB" w:rsidP="00B266FB">
      <w:pPr>
        <w:pStyle w:val="ListParagraph"/>
        <w:numPr>
          <w:ilvl w:val="0"/>
          <w:numId w:val="16"/>
        </w:numPr>
        <w:tabs>
          <w:tab w:val="left" w:pos="553"/>
        </w:tabs>
        <w:rPr>
          <w:rFonts w:asciiTheme="minorHAnsi" w:hAnsiTheme="minorHAnsi" w:cstheme="minorHAnsi"/>
          <w:b/>
          <w:bCs/>
          <w:noProof/>
          <w:szCs w:val="24"/>
        </w:rPr>
      </w:pPr>
      <w:r w:rsidRPr="00B266FB">
        <w:rPr>
          <w:rFonts w:asciiTheme="minorHAnsi" w:hAnsiTheme="minorHAnsi" w:cstheme="minorHAnsi"/>
          <w:b/>
          <w:bCs/>
        </w:rPr>
        <w:t>Funding</w:t>
      </w:r>
    </w:p>
    <w:p w14:paraId="05926C1A" w14:textId="77777777" w:rsidR="00B266FB" w:rsidRPr="00B266FB" w:rsidRDefault="00B266FB" w:rsidP="00B266FB">
      <w:pPr>
        <w:pStyle w:val="ListParagraph"/>
        <w:numPr>
          <w:ilvl w:val="1"/>
          <w:numId w:val="16"/>
        </w:numPr>
        <w:tabs>
          <w:tab w:val="left" w:pos="553"/>
        </w:tabs>
        <w:rPr>
          <w:rFonts w:asciiTheme="minorHAnsi" w:hAnsiTheme="minorHAnsi" w:cstheme="minorHAnsi"/>
          <w:noProof/>
          <w:sz w:val="20"/>
        </w:rPr>
      </w:pPr>
      <w:r w:rsidRPr="00B266FB">
        <w:rPr>
          <w:rFonts w:asciiTheme="minorHAnsi" w:hAnsiTheme="minorHAnsi" w:cstheme="minorHAnsi"/>
          <w:noProof/>
          <w:sz w:val="20"/>
        </w:rPr>
        <w:t>Varies</w:t>
      </w:r>
    </w:p>
    <w:p w14:paraId="1C74EA96" w14:textId="77777777" w:rsidR="00B266FB" w:rsidRPr="00B266FB" w:rsidRDefault="00B266FB" w:rsidP="00B266FB">
      <w:pPr>
        <w:pStyle w:val="ListParagraph"/>
        <w:numPr>
          <w:ilvl w:val="1"/>
          <w:numId w:val="16"/>
        </w:numPr>
        <w:tabs>
          <w:tab w:val="left" w:pos="553"/>
        </w:tabs>
        <w:rPr>
          <w:rFonts w:asciiTheme="minorHAnsi" w:hAnsiTheme="minorHAnsi" w:cstheme="minorHAnsi"/>
          <w:noProof/>
          <w:sz w:val="20"/>
        </w:rPr>
      </w:pPr>
      <w:r w:rsidRPr="00B266FB">
        <w:rPr>
          <w:rFonts w:asciiTheme="minorHAnsi" w:hAnsiTheme="minorHAnsi" w:cstheme="minorHAnsi"/>
          <w:noProof/>
          <w:sz w:val="20"/>
        </w:rPr>
        <w:t>Non-federal share may include in-kind services</w:t>
      </w:r>
    </w:p>
    <w:p w14:paraId="0ADF9C1F" w14:textId="319F9F2B" w:rsidR="007A575A" w:rsidDel="005F4A9F" w:rsidRDefault="00B266FB" w:rsidP="004142BA">
      <w:pPr>
        <w:pStyle w:val="ListParagraph"/>
        <w:numPr>
          <w:ilvl w:val="2"/>
          <w:numId w:val="16"/>
        </w:numPr>
        <w:tabs>
          <w:tab w:val="left" w:pos="553"/>
        </w:tabs>
        <w:rPr>
          <w:del w:id="1" w:author="Austin, Douglas" w:date="2023-11-22T15:25:00Z"/>
          <w:rFonts w:asciiTheme="minorHAnsi" w:hAnsiTheme="minorHAnsi" w:cstheme="minorHAnsi"/>
          <w:noProof/>
          <w:sz w:val="20"/>
        </w:rPr>
        <w:pPrChange w:id="2" w:author="Austin, Douglas" w:date="2023-11-22T15:25:00Z">
          <w:pPr>
            <w:pStyle w:val="ListParagraph"/>
            <w:numPr>
              <w:ilvl w:val="1"/>
              <w:numId w:val="16"/>
            </w:numPr>
            <w:tabs>
              <w:tab w:val="left" w:pos="553"/>
            </w:tabs>
            <w:ind w:left="1080" w:hanging="360"/>
          </w:pPr>
        </w:pPrChange>
      </w:pPr>
      <w:r w:rsidRPr="005F4A9F">
        <w:rPr>
          <w:rFonts w:asciiTheme="minorHAnsi" w:hAnsiTheme="minorHAnsi" w:cstheme="minorHAnsi"/>
          <w:noProof/>
          <w:sz w:val="20"/>
        </w:rPr>
        <w:t xml:space="preserve"> </w:t>
      </w:r>
      <w:del w:id="3" w:author="Austin, Douglas" w:date="2023-11-22T15:25:00Z">
        <w:r w:rsidRPr="008F3C28" w:rsidDel="005F4A9F">
          <w:rPr>
            <w:rFonts w:asciiTheme="minorHAnsi" w:hAnsiTheme="minorHAnsi" w:cstheme="minorHAnsi"/>
            <w:noProof/>
            <w:sz w:val="20"/>
          </w:rPr>
          <w:delText>New Pilot!! 20 Economically disadvantaged communities to be selected for 100% funding</w:delText>
        </w:r>
      </w:del>
    </w:p>
    <w:p w14:paraId="3C37F53B" w14:textId="1DA7E0E8" w:rsidR="007A575A" w:rsidRPr="005F4A9F" w:rsidRDefault="00B266FB" w:rsidP="005F4A9F">
      <w:pPr>
        <w:pStyle w:val="ListParagraph"/>
        <w:numPr>
          <w:ilvl w:val="2"/>
          <w:numId w:val="16"/>
        </w:numPr>
        <w:tabs>
          <w:tab w:val="left" w:pos="553"/>
        </w:tabs>
        <w:rPr>
          <w:rFonts w:asciiTheme="minorHAnsi" w:hAnsiTheme="minorHAnsi" w:cstheme="minorHAnsi"/>
          <w:noProof/>
          <w:sz w:val="20"/>
        </w:rPr>
        <w:sectPr w:rsidR="007A575A" w:rsidRPr="005F4A9F" w:rsidSect="007A575A">
          <w:type w:val="continuous"/>
          <w:pgSz w:w="12240" w:h="15840"/>
          <w:pgMar w:top="720" w:right="720" w:bottom="720" w:left="720" w:header="720" w:footer="720" w:gutter="0"/>
          <w:cols w:num="2" w:space="720"/>
          <w:docGrid w:linePitch="360"/>
        </w:sectPr>
      </w:pPr>
      <w:del w:id="4" w:author="Austin, Douglas" w:date="2023-11-22T15:25:00Z">
        <w:r w:rsidRPr="005F4A9F" w:rsidDel="005F4A9F">
          <w:rPr>
            <w:rFonts w:cstheme="minorHAnsi"/>
            <w:noProof/>
            <w:sz w:val="20"/>
          </w:rPr>
          <w:delText xml:space="preserve">Application deadline 20 October </w:delText>
        </w:r>
        <w:commentRangeStart w:id="5"/>
        <w:r w:rsidRPr="005F4A9F" w:rsidDel="005F4A9F">
          <w:rPr>
            <w:rFonts w:cstheme="minorHAnsi"/>
            <w:noProof/>
            <w:sz w:val="20"/>
          </w:rPr>
          <w:delText>2023</w:delText>
        </w:r>
      </w:del>
      <w:commentRangeEnd w:id="5"/>
      <w:r w:rsidR="005F4A9F">
        <w:rPr>
          <w:rStyle w:val="CommentReference"/>
          <w:rFonts w:asciiTheme="minorHAnsi" w:hAnsiTheme="minorHAnsi" w:cstheme="minorBidi"/>
        </w:rPr>
        <w:commentReference w:id="5"/>
      </w:r>
    </w:p>
    <w:p w14:paraId="6A0C1663" w14:textId="4C6BE10C" w:rsidR="00976C92" w:rsidRPr="002431CD" w:rsidRDefault="005F4A9F" w:rsidP="00976C92">
      <w:pPr>
        <w:pStyle w:val="ListParagraph"/>
        <w:tabs>
          <w:tab w:val="left" w:pos="553"/>
        </w:tabs>
        <w:ind w:left="360"/>
        <w:jc w:val="center"/>
        <w:rPr>
          <w:rFonts w:asciiTheme="minorHAnsi" w:hAnsiTheme="minorHAnsi" w:cstheme="minorHAnsi"/>
          <w:b/>
          <w:bCs/>
          <w:color w:val="538135" w:themeColor="accent6" w:themeShade="BF"/>
          <w:sz w:val="24"/>
          <w:szCs w:val="24"/>
        </w:rPr>
      </w:pPr>
      <w:r w:rsidRPr="00B266FB">
        <w:rPr>
          <w:rFonts w:asciiTheme="minorHAnsi" w:hAnsiTheme="minorHAnsi" w:cstheme="minorHAnsi"/>
          <w:noProof/>
          <w:sz w:val="24"/>
          <w:szCs w:val="24"/>
        </w:rPr>
        <w:drawing>
          <wp:anchor distT="0" distB="0" distL="114300" distR="114300" simplePos="0" relativeHeight="251662336" behindDoc="0" locked="0" layoutInCell="1" allowOverlap="1" wp14:anchorId="34EA4C69" wp14:editId="61A56F1C">
            <wp:simplePos x="0" y="0"/>
            <wp:positionH relativeFrom="margin">
              <wp:align>right</wp:align>
            </wp:positionH>
            <wp:positionV relativeFrom="paragraph">
              <wp:posOffset>61379</wp:posOffset>
            </wp:positionV>
            <wp:extent cx="564542" cy="564542"/>
            <wp:effectExtent l="0" t="0" r="698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rot="10800000" flipV="1">
                      <a:off x="0" y="0"/>
                      <a:ext cx="564542" cy="564542"/>
                    </a:xfrm>
                    <a:prstGeom prst="rect">
                      <a:avLst/>
                    </a:prstGeom>
                  </pic:spPr>
                </pic:pic>
              </a:graphicData>
            </a:graphic>
            <wp14:sizeRelH relativeFrom="margin">
              <wp14:pctWidth>0</wp14:pctWidth>
            </wp14:sizeRelH>
            <wp14:sizeRelV relativeFrom="margin">
              <wp14:pctHeight>0</wp14:pctHeight>
            </wp14:sizeRelV>
          </wp:anchor>
        </w:drawing>
      </w:r>
      <w:r w:rsidR="00976C92" w:rsidRPr="002431CD">
        <w:rPr>
          <w:rFonts w:asciiTheme="minorHAnsi" w:hAnsiTheme="minorHAnsi" w:cstheme="minorHAnsi"/>
          <w:b/>
          <w:bCs/>
          <w:color w:val="538135" w:themeColor="accent6" w:themeShade="BF"/>
          <w:sz w:val="24"/>
          <w:szCs w:val="24"/>
        </w:rPr>
        <w:t>Section 510 Program</w:t>
      </w:r>
    </w:p>
    <w:p w14:paraId="6CC3CE9F" w14:textId="1D1777B7" w:rsidR="00976C92" w:rsidRPr="002431CD" w:rsidRDefault="00976C92" w:rsidP="00976C92">
      <w:pPr>
        <w:pStyle w:val="ListParagraph"/>
        <w:tabs>
          <w:tab w:val="left" w:pos="553"/>
        </w:tabs>
        <w:ind w:left="360"/>
        <w:jc w:val="center"/>
        <w:rPr>
          <w:rFonts w:asciiTheme="minorHAnsi" w:hAnsiTheme="minorHAnsi" w:cstheme="minorHAnsi"/>
          <w:i/>
          <w:iCs/>
          <w:color w:val="538135" w:themeColor="accent6" w:themeShade="BF"/>
        </w:rPr>
      </w:pPr>
      <w:r w:rsidRPr="002431CD">
        <w:rPr>
          <w:rFonts w:asciiTheme="minorHAnsi" w:hAnsiTheme="minorHAnsi" w:cstheme="minorHAnsi"/>
          <w:i/>
          <w:iCs/>
          <w:color w:val="538135" w:themeColor="accent6" w:themeShade="BF"/>
        </w:rPr>
        <w:t>Chesapeake Bay Environmental Restoration &amp; Protection Program</w:t>
      </w:r>
    </w:p>
    <w:p w14:paraId="57ADEFDF" w14:textId="77777777" w:rsidR="007A575A" w:rsidRDefault="007A575A" w:rsidP="00976C92">
      <w:pPr>
        <w:pStyle w:val="ListParagraph"/>
        <w:numPr>
          <w:ilvl w:val="0"/>
          <w:numId w:val="16"/>
        </w:numPr>
        <w:tabs>
          <w:tab w:val="left" w:pos="553"/>
        </w:tabs>
        <w:rPr>
          <w:rFonts w:asciiTheme="minorHAnsi" w:hAnsiTheme="minorHAnsi" w:cstheme="minorHAnsi"/>
          <w:b/>
          <w:noProof/>
          <w:szCs w:val="24"/>
        </w:rPr>
        <w:sectPr w:rsidR="007A575A" w:rsidSect="00976C92">
          <w:type w:val="continuous"/>
          <w:pgSz w:w="12240" w:h="15840"/>
          <w:pgMar w:top="720" w:right="720" w:bottom="720" w:left="720" w:header="720" w:footer="720" w:gutter="0"/>
          <w:cols w:space="720"/>
          <w:docGrid w:linePitch="360"/>
        </w:sectPr>
      </w:pPr>
    </w:p>
    <w:p w14:paraId="28585E54" w14:textId="572693A1" w:rsidR="00976C92" w:rsidRDefault="00194A37" w:rsidP="00976C92">
      <w:pPr>
        <w:pStyle w:val="ListParagraph"/>
        <w:numPr>
          <w:ilvl w:val="0"/>
          <w:numId w:val="16"/>
        </w:numPr>
        <w:tabs>
          <w:tab w:val="left" w:pos="553"/>
        </w:tabs>
        <w:rPr>
          <w:rFonts w:asciiTheme="minorHAnsi" w:hAnsiTheme="minorHAnsi" w:cstheme="minorHAnsi"/>
          <w:b/>
          <w:noProof/>
          <w:szCs w:val="24"/>
        </w:rPr>
      </w:pPr>
      <w:r>
        <w:rPr>
          <w:rFonts w:asciiTheme="minorHAnsi" w:hAnsiTheme="minorHAnsi" w:cstheme="minorHAnsi"/>
          <w:b/>
          <w:noProof/>
          <w:szCs w:val="24"/>
        </w:rPr>
        <w:t>Action Steps</w:t>
      </w:r>
    </w:p>
    <w:p w14:paraId="402086E2" w14:textId="77777777" w:rsidR="007A575A" w:rsidRPr="007A575A" w:rsidRDefault="007A575A" w:rsidP="007A575A">
      <w:pPr>
        <w:pStyle w:val="ListParagraph"/>
        <w:numPr>
          <w:ilvl w:val="1"/>
          <w:numId w:val="16"/>
        </w:numPr>
        <w:tabs>
          <w:tab w:val="left" w:pos="553"/>
        </w:tabs>
        <w:rPr>
          <w:rFonts w:asciiTheme="minorHAnsi" w:hAnsiTheme="minorHAnsi" w:cstheme="minorHAnsi"/>
          <w:b/>
          <w:noProof/>
          <w:sz w:val="20"/>
          <w:szCs w:val="20"/>
        </w:rPr>
      </w:pPr>
      <w:r w:rsidRPr="007A575A">
        <w:rPr>
          <w:sz w:val="20"/>
          <w:szCs w:val="20"/>
        </w:rPr>
        <w:t>Contact the Program Manager</w:t>
      </w:r>
    </w:p>
    <w:p w14:paraId="27FE6C42" w14:textId="77777777" w:rsidR="007A575A" w:rsidRPr="007A575A" w:rsidRDefault="007A575A" w:rsidP="007A575A">
      <w:pPr>
        <w:pStyle w:val="ListParagraph"/>
        <w:numPr>
          <w:ilvl w:val="1"/>
          <w:numId w:val="16"/>
        </w:numPr>
        <w:tabs>
          <w:tab w:val="left" w:pos="553"/>
        </w:tabs>
        <w:rPr>
          <w:rFonts w:asciiTheme="minorHAnsi" w:hAnsiTheme="minorHAnsi" w:cstheme="minorHAnsi"/>
          <w:b/>
          <w:noProof/>
          <w:sz w:val="20"/>
          <w:szCs w:val="20"/>
        </w:rPr>
      </w:pPr>
      <w:r w:rsidRPr="007A575A">
        <w:rPr>
          <w:sz w:val="20"/>
          <w:szCs w:val="20"/>
        </w:rPr>
        <w:t xml:space="preserve">Provide a Letter of Intent to start Scoping </w:t>
      </w:r>
      <w:proofErr w:type="gramStart"/>
      <w:r w:rsidRPr="007A575A">
        <w:rPr>
          <w:sz w:val="20"/>
          <w:szCs w:val="20"/>
        </w:rPr>
        <w:t>phase</w:t>
      </w:r>
      <w:proofErr w:type="gramEnd"/>
    </w:p>
    <w:p w14:paraId="13F2DAD7" w14:textId="77777777" w:rsidR="007A575A" w:rsidRPr="007A575A" w:rsidRDefault="007A575A" w:rsidP="007A575A">
      <w:pPr>
        <w:pStyle w:val="ListParagraph"/>
        <w:numPr>
          <w:ilvl w:val="1"/>
          <w:numId w:val="16"/>
        </w:numPr>
        <w:tabs>
          <w:tab w:val="left" w:pos="553"/>
        </w:tabs>
        <w:rPr>
          <w:rFonts w:asciiTheme="minorHAnsi" w:hAnsiTheme="minorHAnsi" w:cstheme="minorHAnsi"/>
          <w:b/>
          <w:noProof/>
          <w:sz w:val="20"/>
          <w:szCs w:val="20"/>
        </w:rPr>
      </w:pPr>
      <w:r w:rsidRPr="007A575A">
        <w:rPr>
          <w:sz w:val="20"/>
          <w:szCs w:val="20"/>
        </w:rPr>
        <w:t>Sign a Project Partnership Agreement (after Scoping &amp; Planning phases)</w:t>
      </w:r>
    </w:p>
    <w:p w14:paraId="2C6FBB48" w14:textId="25B460D0" w:rsidR="007A575A" w:rsidRPr="007A575A" w:rsidRDefault="007A575A" w:rsidP="007A575A">
      <w:pPr>
        <w:pStyle w:val="ListParagraph"/>
        <w:numPr>
          <w:ilvl w:val="2"/>
          <w:numId w:val="16"/>
        </w:numPr>
        <w:tabs>
          <w:tab w:val="left" w:pos="553"/>
        </w:tabs>
        <w:rPr>
          <w:rFonts w:asciiTheme="minorHAnsi" w:hAnsiTheme="minorHAnsi" w:cstheme="minorHAnsi"/>
          <w:b/>
          <w:noProof/>
          <w:sz w:val="20"/>
          <w:szCs w:val="20"/>
        </w:rPr>
      </w:pPr>
      <w:r w:rsidRPr="007A575A">
        <w:rPr>
          <w:sz w:val="20"/>
          <w:szCs w:val="20"/>
        </w:rPr>
        <w:t>Prior to starting Implementation (Design and Construction) Phase.</w:t>
      </w:r>
    </w:p>
    <w:p w14:paraId="317FB7CA" w14:textId="0BBA7BA8" w:rsidR="007A575A" w:rsidRDefault="007A575A" w:rsidP="007A575A">
      <w:pPr>
        <w:pStyle w:val="ListParagraph"/>
        <w:tabs>
          <w:tab w:val="left" w:pos="553"/>
        </w:tabs>
        <w:ind w:left="360"/>
        <w:rPr>
          <w:rFonts w:asciiTheme="minorHAnsi" w:hAnsiTheme="minorHAnsi" w:cstheme="minorHAnsi"/>
          <w:b/>
          <w:noProof/>
          <w:sz w:val="20"/>
          <w:szCs w:val="20"/>
        </w:rPr>
      </w:pPr>
    </w:p>
    <w:p w14:paraId="0C268326" w14:textId="77777777" w:rsidR="007A575A" w:rsidRPr="007A575A" w:rsidRDefault="007A575A" w:rsidP="007A575A">
      <w:pPr>
        <w:pStyle w:val="ListParagraph"/>
        <w:tabs>
          <w:tab w:val="left" w:pos="553"/>
        </w:tabs>
        <w:ind w:left="360"/>
        <w:rPr>
          <w:rFonts w:asciiTheme="minorHAnsi" w:hAnsiTheme="minorHAnsi" w:cstheme="minorHAnsi"/>
          <w:b/>
          <w:noProof/>
          <w:sz w:val="20"/>
          <w:szCs w:val="20"/>
        </w:rPr>
      </w:pPr>
    </w:p>
    <w:p w14:paraId="3388E25E" w14:textId="6F1FC970" w:rsidR="00B266FB" w:rsidRPr="007A575A" w:rsidRDefault="00B266FB" w:rsidP="00976C92">
      <w:pPr>
        <w:pStyle w:val="ListParagraph"/>
        <w:numPr>
          <w:ilvl w:val="0"/>
          <w:numId w:val="16"/>
        </w:numPr>
        <w:tabs>
          <w:tab w:val="left" w:pos="553"/>
        </w:tabs>
        <w:rPr>
          <w:rFonts w:asciiTheme="minorHAnsi" w:hAnsiTheme="minorHAnsi" w:cstheme="minorHAnsi"/>
          <w:b/>
          <w:noProof/>
        </w:rPr>
      </w:pPr>
      <w:r w:rsidRPr="007A575A">
        <w:rPr>
          <w:rFonts w:asciiTheme="minorHAnsi" w:hAnsiTheme="minorHAnsi" w:cstheme="minorHAnsi"/>
          <w:b/>
          <w:noProof/>
        </w:rPr>
        <w:t>Funding</w:t>
      </w:r>
    </w:p>
    <w:p w14:paraId="20922F32" w14:textId="77777777" w:rsidR="00B266FB" w:rsidRPr="007A575A" w:rsidRDefault="00B266FB" w:rsidP="00B266FB">
      <w:pPr>
        <w:pStyle w:val="ListParagraph"/>
        <w:numPr>
          <w:ilvl w:val="1"/>
          <w:numId w:val="16"/>
        </w:numPr>
        <w:tabs>
          <w:tab w:val="left" w:pos="553"/>
        </w:tabs>
        <w:rPr>
          <w:rFonts w:asciiTheme="minorHAnsi" w:hAnsiTheme="minorHAnsi" w:cstheme="minorHAnsi"/>
          <w:b/>
          <w:noProof/>
          <w:sz w:val="20"/>
          <w:szCs w:val="20"/>
        </w:rPr>
      </w:pPr>
      <w:r w:rsidRPr="007A575A">
        <w:rPr>
          <w:sz w:val="20"/>
          <w:szCs w:val="20"/>
        </w:rPr>
        <w:t xml:space="preserve">Scoping phase is 100% federally </w:t>
      </w:r>
      <w:proofErr w:type="gramStart"/>
      <w:r w:rsidRPr="007A575A">
        <w:rPr>
          <w:sz w:val="20"/>
          <w:szCs w:val="20"/>
        </w:rPr>
        <w:t>funded</w:t>
      </w:r>
      <w:proofErr w:type="gramEnd"/>
    </w:p>
    <w:p w14:paraId="096F8F65" w14:textId="77777777" w:rsidR="00B266FB" w:rsidRPr="007A575A" w:rsidRDefault="00B266FB" w:rsidP="00B266FB">
      <w:pPr>
        <w:pStyle w:val="ListParagraph"/>
        <w:numPr>
          <w:ilvl w:val="1"/>
          <w:numId w:val="16"/>
        </w:numPr>
        <w:tabs>
          <w:tab w:val="left" w:pos="553"/>
        </w:tabs>
        <w:rPr>
          <w:rFonts w:asciiTheme="minorHAnsi" w:hAnsiTheme="minorHAnsi" w:cstheme="minorHAnsi"/>
          <w:b/>
          <w:noProof/>
          <w:sz w:val="20"/>
          <w:szCs w:val="20"/>
        </w:rPr>
      </w:pPr>
      <w:r w:rsidRPr="007A575A">
        <w:rPr>
          <w:sz w:val="20"/>
          <w:szCs w:val="20"/>
        </w:rPr>
        <w:t xml:space="preserve">Everything beyond Scoping phase is cost-shared at 75% federal and 25% </w:t>
      </w:r>
      <w:proofErr w:type="gramStart"/>
      <w:r w:rsidRPr="007A575A">
        <w:rPr>
          <w:sz w:val="20"/>
          <w:szCs w:val="20"/>
        </w:rPr>
        <w:t>non-federal</w:t>
      </w:r>
      <w:proofErr w:type="gramEnd"/>
    </w:p>
    <w:p w14:paraId="21B64AB5" w14:textId="77777777" w:rsidR="00B266FB" w:rsidRPr="007A575A" w:rsidRDefault="00B266FB" w:rsidP="00B266FB">
      <w:pPr>
        <w:pStyle w:val="ListParagraph"/>
        <w:numPr>
          <w:ilvl w:val="1"/>
          <w:numId w:val="16"/>
        </w:numPr>
        <w:tabs>
          <w:tab w:val="left" w:pos="553"/>
        </w:tabs>
        <w:rPr>
          <w:rFonts w:asciiTheme="minorHAnsi" w:hAnsiTheme="minorHAnsi" w:cstheme="minorHAnsi"/>
          <w:b/>
          <w:noProof/>
          <w:sz w:val="20"/>
          <w:szCs w:val="20"/>
        </w:rPr>
      </w:pPr>
      <w:r w:rsidRPr="007A575A">
        <w:rPr>
          <w:sz w:val="20"/>
          <w:szCs w:val="20"/>
        </w:rPr>
        <w:t xml:space="preserve">Planning (Feasibility) phase is paid for up-front with federal </w:t>
      </w:r>
      <w:proofErr w:type="gramStart"/>
      <w:r w:rsidRPr="007A575A">
        <w:rPr>
          <w:sz w:val="20"/>
          <w:szCs w:val="20"/>
        </w:rPr>
        <w:t>funds</w:t>
      </w:r>
      <w:proofErr w:type="gramEnd"/>
    </w:p>
    <w:p w14:paraId="47C08FDE" w14:textId="4FA5ABA2" w:rsidR="00B266FB" w:rsidRPr="007A575A" w:rsidRDefault="00B266FB" w:rsidP="007A575A">
      <w:pPr>
        <w:pStyle w:val="ListParagraph"/>
        <w:numPr>
          <w:ilvl w:val="2"/>
          <w:numId w:val="16"/>
        </w:numPr>
        <w:tabs>
          <w:tab w:val="left" w:pos="553"/>
        </w:tabs>
        <w:rPr>
          <w:rFonts w:asciiTheme="minorHAnsi" w:hAnsiTheme="minorHAnsi" w:cstheme="minorHAnsi"/>
          <w:b/>
          <w:noProof/>
          <w:sz w:val="20"/>
          <w:szCs w:val="20"/>
        </w:rPr>
      </w:pPr>
      <w:r w:rsidRPr="007A575A">
        <w:rPr>
          <w:sz w:val="20"/>
          <w:szCs w:val="20"/>
        </w:rPr>
        <w:t xml:space="preserve">Retroactively cost-shared once a Project Partnership agreement is </w:t>
      </w:r>
      <w:proofErr w:type="gramStart"/>
      <w:r w:rsidRPr="007A575A">
        <w:rPr>
          <w:sz w:val="20"/>
          <w:szCs w:val="20"/>
        </w:rPr>
        <w:t>signed</w:t>
      </w:r>
      <w:proofErr w:type="gramEnd"/>
    </w:p>
    <w:p w14:paraId="46D832C0" w14:textId="77777777" w:rsidR="007A575A" w:rsidRDefault="007A575A" w:rsidP="00EA7BEE">
      <w:pPr>
        <w:spacing w:after="0" w:line="240" w:lineRule="auto"/>
        <w:jc w:val="center"/>
        <w:rPr>
          <w:rFonts w:cstheme="minorHAnsi"/>
          <w:b/>
          <w:noProof/>
        </w:rPr>
        <w:sectPr w:rsidR="007A575A" w:rsidSect="007A575A">
          <w:type w:val="continuous"/>
          <w:pgSz w:w="12240" w:h="15840"/>
          <w:pgMar w:top="720" w:right="720" w:bottom="720" w:left="720" w:header="720" w:footer="720" w:gutter="0"/>
          <w:cols w:num="2" w:space="720"/>
          <w:docGrid w:linePitch="360"/>
        </w:sectPr>
      </w:pPr>
    </w:p>
    <w:p w14:paraId="617AA035" w14:textId="22DE97F7" w:rsidR="00B11CDD" w:rsidRPr="00B266FB" w:rsidRDefault="00B11CDD" w:rsidP="00B11CDD">
      <w:pPr>
        <w:pStyle w:val="NormalWeb"/>
        <w:spacing w:before="0" w:beforeAutospacing="0" w:after="0" w:afterAutospacing="0"/>
        <w:rPr>
          <w:rFonts w:asciiTheme="minorHAnsi" w:hAnsiTheme="minorHAnsi" w:cstheme="minorHAnsi"/>
          <w:b/>
          <w:bCs/>
          <w:sz w:val="22"/>
          <w:szCs w:val="22"/>
          <w:u w:val="single"/>
        </w:rPr>
      </w:pPr>
      <w:r w:rsidRPr="00B266FB">
        <w:rPr>
          <w:rFonts w:asciiTheme="minorHAnsi" w:hAnsiTheme="minorHAnsi" w:cstheme="minorHAnsi"/>
          <w:b/>
          <w:bCs/>
          <w:sz w:val="22"/>
          <w:szCs w:val="22"/>
          <w:u w:val="single"/>
        </w:rPr>
        <w:lastRenderedPageBreak/>
        <w:t>USACE Cost-Shared Programs Q&amp;A</w:t>
      </w:r>
    </w:p>
    <w:p w14:paraId="50789B0C" w14:textId="3DE0FDAA" w:rsidR="00322AFD" w:rsidRPr="00B266FB" w:rsidRDefault="00322AFD" w:rsidP="00B11CDD">
      <w:pPr>
        <w:pStyle w:val="NormalWeb"/>
        <w:spacing w:before="0" w:beforeAutospacing="0" w:after="0" w:afterAutospacing="0"/>
        <w:rPr>
          <w:rFonts w:asciiTheme="minorHAnsi" w:hAnsiTheme="minorHAnsi" w:cstheme="minorHAnsi"/>
          <w:b/>
          <w:bCs/>
          <w:sz w:val="22"/>
          <w:szCs w:val="22"/>
          <w:u w:val="single"/>
        </w:rPr>
      </w:pPr>
    </w:p>
    <w:p w14:paraId="7B704895" w14:textId="0F7C438F" w:rsidR="00322AFD" w:rsidRPr="00B266FB" w:rsidRDefault="00322AFD" w:rsidP="00B11CDD">
      <w:pPr>
        <w:pStyle w:val="NormalWeb"/>
        <w:spacing w:before="0" w:beforeAutospacing="0" w:after="0" w:afterAutospacing="0"/>
        <w:rPr>
          <w:rFonts w:asciiTheme="minorHAnsi" w:hAnsiTheme="minorHAnsi" w:cstheme="minorHAnsi"/>
          <w:b/>
          <w:bCs/>
          <w:sz w:val="22"/>
          <w:szCs w:val="22"/>
        </w:rPr>
      </w:pPr>
      <w:r w:rsidRPr="00B266FB">
        <w:rPr>
          <w:rFonts w:asciiTheme="minorHAnsi" w:hAnsiTheme="minorHAnsi" w:cstheme="minorHAnsi"/>
          <w:b/>
          <w:bCs/>
          <w:sz w:val="22"/>
          <w:szCs w:val="22"/>
        </w:rPr>
        <w:t xml:space="preserve">Is FPMS </w:t>
      </w:r>
      <w:r w:rsidR="008D6C2E" w:rsidRPr="00B266FB">
        <w:rPr>
          <w:rFonts w:asciiTheme="minorHAnsi" w:hAnsiTheme="minorHAnsi" w:cstheme="minorHAnsi"/>
          <w:b/>
          <w:bCs/>
          <w:sz w:val="22"/>
          <w:szCs w:val="22"/>
        </w:rPr>
        <w:t xml:space="preserve">funding </w:t>
      </w:r>
      <w:r w:rsidRPr="00B266FB">
        <w:rPr>
          <w:rFonts w:asciiTheme="minorHAnsi" w:hAnsiTheme="minorHAnsi" w:cstheme="minorHAnsi"/>
          <w:b/>
          <w:bCs/>
          <w:sz w:val="22"/>
          <w:szCs w:val="22"/>
        </w:rPr>
        <w:t>only for built community</w:t>
      </w:r>
      <w:r w:rsidR="00556672">
        <w:rPr>
          <w:rFonts w:asciiTheme="minorHAnsi" w:hAnsiTheme="minorHAnsi" w:cstheme="minorHAnsi"/>
          <w:b/>
          <w:bCs/>
          <w:sz w:val="22"/>
          <w:szCs w:val="22"/>
        </w:rPr>
        <w:t>/</w:t>
      </w:r>
      <w:r w:rsidRPr="00B266FB">
        <w:rPr>
          <w:rFonts w:asciiTheme="minorHAnsi" w:hAnsiTheme="minorHAnsi" w:cstheme="minorHAnsi"/>
          <w:b/>
          <w:bCs/>
          <w:sz w:val="22"/>
          <w:szCs w:val="22"/>
        </w:rPr>
        <w:t xml:space="preserve">hard infrastructure or can it be used to address the flooding of natural resources? Can </w:t>
      </w:r>
      <w:r w:rsidR="00556672">
        <w:rPr>
          <w:rFonts w:asciiTheme="minorHAnsi" w:hAnsiTheme="minorHAnsi" w:cstheme="minorHAnsi"/>
          <w:b/>
          <w:bCs/>
          <w:sz w:val="22"/>
          <w:szCs w:val="22"/>
        </w:rPr>
        <w:t xml:space="preserve">it </w:t>
      </w:r>
      <w:r w:rsidRPr="00B266FB">
        <w:rPr>
          <w:rFonts w:asciiTheme="minorHAnsi" w:hAnsiTheme="minorHAnsi" w:cstheme="minorHAnsi"/>
          <w:b/>
          <w:bCs/>
          <w:sz w:val="22"/>
          <w:szCs w:val="22"/>
        </w:rPr>
        <w:t xml:space="preserve">be used for impacts to trees and wetlands that provide benefits </w:t>
      </w:r>
      <w:r w:rsidR="00556672">
        <w:rPr>
          <w:rFonts w:asciiTheme="minorHAnsi" w:hAnsiTheme="minorHAnsi" w:cstheme="minorHAnsi"/>
          <w:b/>
          <w:bCs/>
          <w:sz w:val="22"/>
          <w:szCs w:val="22"/>
        </w:rPr>
        <w:t>(</w:t>
      </w:r>
      <w:r w:rsidR="008D6C2E" w:rsidRPr="00B266FB">
        <w:rPr>
          <w:rFonts w:asciiTheme="minorHAnsi" w:hAnsiTheme="minorHAnsi" w:cstheme="minorHAnsi"/>
          <w:b/>
          <w:bCs/>
          <w:sz w:val="22"/>
          <w:szCs w:val="22"/>
        </w:rPr>
        <w:t>erosion</w:t>
      </w:r>
      <w:r w:rsidRPr="00B266FB">
        <w:rPr>
          <w:rFonts w:asciiTheme="minorHAnsi" w:hAnsiTheme="minorHAnsi" w:cstheme="minorHAnsi"/>
          <w:b/>
          <w:bCs/>
          <w:sz w:val="22"/>
          <w:szCs w:val="22"/>
        </w:rPr>
        <w:t xml:space="preserve"> control </w:t>
      </w:r>
      <w:r w:rsidR="00556672">
        <w:rPr>
          <w:rFonts w:asciiTheme="minorHAnsi" w:hAnsiTheme="minorHAnsi" w:cstheme="minorHAnsi"/>
          <w:b/>
          <w:bCs/>
          <w:sz w:val="22"/>
          <w:szCs w:val="22"/>
        </w:rPr>
        <w:t>or</w:t>
      </w:r>
      <w:r w:rsidRPr="00B266FB">
        <w:rPr>
          <w:rFonts w:asciiTheme="minorHAnsi" w:hAnsiTheme="minorHAnsi" w:cstheme="minorHAnsi"/>
          <w:b/>
          <w:bCs/>
          <w:sz w:val="22"/>
          <w:szCs w:val="22"/>
        </w:rPr>
        <w:t xml:space="preserve"> water quality</w:t>
      </w:r>
      <w:r w:rsidR="00556672">
        <w:rPr>
          <w:rFonts w:asciiTheme="minorHAnsi" w:hAnsiTheme="minorHAnsi" w:cstheme="minorHAnsi"/>
          <w:b/>
          <w:bCs/>
          <w:sz w:val="22"/>
          <w:szCs w:val="22"/>
        </w:rPr>
        <w:t>)</w:t>
      </w:r>
      <w:r w:rsidRPr="00B266FB">
        <w:rPr>
          <w:rFonts w:asciiTheme="minorHAnsi" w:hAnsiTheme="minorHAnsi" w:cstheme="minorHAnsi"/>
          <w:b/>
          <w:bCs/>
          <w:sz w:val="22"/>
          <w:szCs w:val="22"/>
        </w:rPr>
        <w:t>?</w:t>
      </w:r>
    </w:p>
    <w:p w14:paraId="5DD38FE2" w14:textId="27C0D088" w:rsidR="008D6C2E" w:rsidRPr="00B266FB" w:rsidRDefault="008D6C2E" w:rsidP="00B266FB">
      <w:pPr>
        <w:pStyle w:val="NormalWeb"/>
        <w:spacing w:before="0" w:beforeAutospacing="0" w:after="0" w:afterAutospacing="0"/>
        <w:rPr>
          <w:rFonts w:asciiTheme="minorHAnsi" w:hAnsiTheme="minorHAnsi" w:cstheme="minorHAnsi"/>
          <w:sz w:val="22"/>
          <w:szCs w:val="22"/>
        </w:rPr>
      </w:pPr>
      <w:r w:rsidRPr="00B266FB">
        <w:rPr>
          <w:rFonts w:asciiTheme="minorHAnsi" w:hAnsiTheme="minorHAnsi" w:cstheme="minorHAnsi"/>
          <w:sz w:val="22"/>
          <w:szCs w:val="22"/>
        </w:rPr>
        <w:t xml:space="preserve">FPMS is for </w:t>
      </w:r>
      <w:r w:rsidR="00322AFD" w:rsidRPr="00B266FB">
        <w:rPr>
          <w:rFonts w:asciiTheme="minorHAnsi" w:hAnsiTheme="minorHAnsi" w:cstheme="minorHAnsi"/>
          <w:sz w:val="22"/>
          <w:szCs w:val="22"/>
        </w:rPr>
        <w:t>anything related to flooding.</w:t>
      </w:r>
      <w:r w:rsidRPr="00B266FB">
        <w:rPr>
          <w:rFonts w:asciiTheme="minorHAnsi" w:hAnsiTheme="minorHAnsi" w:cstheme="minorHAnsi"/>
          <w:sz w:val="22"/>
          <w:szCs w:val="22"/>
        </w:rPr>
        <w:t xml:space="preserve"> If it is damaging or putting at risk things we care about, there is no stipulation it must be a built environment.</w:t>
      </w:r>
    </w:p>
    <w:p w14:paraId="38610552" w14:textId="77777777" w:rsidR="00B11CDD" w:rsidRPr="00B266FB" w:rsidRDefault="00B11CDD" w:rsidP="00B266FB">
      <w:pPr>
        <w:pStyle w:val="NormalWeb"/>
        <w:spacing w:before="0" w:beforeAutospacing="0" w:after="0" w:afterAutospacing="0"/>
        <w:rPr>
          <w:rFonts w:asciiTheme="minorHAnsi" w:hAnsiTheme="minorHAnsi" w:cstheme="minorHAnsi"/>
          <w:b/>
          <w:bCs/>
          <w:sz w:val="22"/>
          <w:szCs w:val="22"/>
        </w:rPr>
      </w:pPr>
      <w:r w:rsidRPr="00B266FB">
        <w:rPr>
          <w:rFonts w:asciiTheme="minorHAnsi" w:hAnsiTheme="minorHAnsi" w:cstheme="minorHAnsi"/>
          <w:b/>
          <w:bCs/>
          <w:sz w:val="22"/>
          <w:szCs w:val="22"/>
        </w:rPr>
        <w:t xml:space="preserve"> </w:t>
      </w:r>
    </w:p>
    <w:p w14:paraId="3CA7AB36" w14:textId="77777777" w:rsidR="00976C92" w:rsidRPr="00B266FB" w:rsidRDefault="008D6C2E" w:rsidP="00B266FB">
      <w:pPr>
        <w:spacing w:after="0"/>
        <w:rPr>
          <w:rFonts w:cstheme="minorHAnsi"/>
          <w:b/>
          <w:bCs/>
        </w:rPr>
      </w:pPr>
      <w:r w:rsidRPr="00B266FB">
        <w:rPr>
          <w:rFonts w:cstheme="minorHAnsi"/>
          <w:b/>
          <w:bCs/>
        </w:rPr>
        <w:t xml:space="preserve">Does the cost-share exemption apply to the designated areas in the Comp Plan if the area is </w:t>
      </w:r>
      <w:proofErr w:type="gramStart"/>
      <w:r w:rsidRPr="00B266FB">
        <w:rPr>
          <w:rFonts w:cstheme="minorHAnsi"/>
          <w:b/>
          <w:bCs/>
        </w:rPr>
        <w:t>an economically disadvantaged</w:t>
      </w:r>
      <w:proofErr w:type="gramEnd"/>
      <w:r w:rsidRPr="00B266FB">
        <w:rPr>
          <w:rFonts w:cstheme="minorHAnsi"/>
          <w:b/>
          <w:bCs/>
        </w:rPr>
        <w:t xml:space="preserve"> community? i.e., exempt from the cost-share (100% USACE funded)</w:t>
      </w:r>
    </w:p>
    <w:p w14:paraId="302C8F58" w14:textId="6DDDF63B" w:rsidR="008D6C2E" w:rsidRPr="00B266FB" w:rsidRDefault="008D6C2E" w:rsidP="00976C92">
      <w:pPr>
        <w:spacing w:after="0"/>
        <w:rPr>
          <w:rFonts w:cstheme="minorHAnsi"/>
        </w:rPr>
      </w:pPr>
      <w:r w:rsidRPr="00B266FB">
        <w:rPr>
          <w:rFonts w:cstheme="minorHAnsi"/>
        </w:rPr>
        <w:t xml:space="preserve">The cost-share exemption for </w:t>
      </w:r>
      <w:proofErr w:type="gramStart"/>
      <w:r w:rsidRPr="00B266FB">
        <w:rPr>
          <w:rFonts w:cstheme="minorHAnsi"/>
        </w:rPr>
        <w:t>economically disadvantaged</w:t>
      </w:r>
      <w:proofErr w:type="gramEnd"/>
      <w:r w:rsidRPr="00B266FB">
        <w:rPr>
          <w:rFonts w:cstheme="minorHAnsi"/>
        </w:rPr>
        <w:t xml:space="preserve"> communities is specific for the </w:t>
      </w:r>
      <w:r w:rsidR="00556672">
        <w:rPr>
          <w:rFonts w:cstheme="minorHAnsi"/>
        </w:rPr>
        <w:t xml:space="preserve">CAP </w:t>
      </w:r>
      <w:r w:rsidRPr="00B266FB">
        <w:rPr>
          <w:rFonts w:cstheme="minorHAnsi"/>
        </w:rPr>
        <w:t xml:space="preserve">and would apply to anywhere </w:t>
      </w:r>
      <w:r w:rsidR="00556672">
        <w:rPr>
          <w:rFonts w:cstheme="minorHAnsi"/>
        </w:rPr>
        <w:t>for PAS</w:t>
      </w:r>
      <w:r w:rsidRPr="00B266FB">
        <w:rPr>
          <w:rFonts w:cstheme="minorHAnsi"/>
        </w:rPr>
        <w:t xml:space="preserve">. The Comp Plan is a little less relevant. It’s where that </w:t>
      </w:r>
      <w:proofErr w:type="gramStart"/>
      <w:r w:rsidRPr="00B266FB">
        <w:rPr>
          <w:rFonts w:cstheme="minorHAnsi"/>
        </w:rPr>
        <w:t>economically disadvantaged</w:t>
      </w:r>
      <w:proofErr w:type="gramEnd"/>
      <w:r w:rsidRPr="00B266FB">
        <w:rPr>
          <w:rFonts w:cstheme="minorHAnsi"/>
        </w:rPr>
        <w:t xml:space="preserve"> community is mapped in the environmental justice tools</w:t>
      </w:r>
      <w:r w:rsidR="003A240B" w:rsidRPr="00B266FB">
        <w:rPr>
          <w:rFonts w:cstheme="minorHAnsi"/>
        </w:rPr>
        <w:t xml:space="preserve"> (CEJST, EJ Screen, state EJ tools).</w:t>
      </w:r>
    </w:p>
    <w:p w14:paraId="0C8F1CBB" w14:textId="77777777" w:rsidR="00976C92" w:rsidRPr="00B266FB" w:rsidRDefault="00976C92" w:rsidP="00976C92">
      <w:pPr>
        <w:spacing w:after="0"/>
        <w:rPr>
          <w:rFonts w:cstheme="minorHAnsi"/>
        </w:rPr>
      </w:pPr>
    </w:p>
    <w:p w14:paraId="3ED84F98" w14:textId="77777777" w:rsidR="00976C92" w:rsidRPr="00B266FB" w:rsidRDefault="008D6C2E" w:rsidP="00976C92">
      <w:pPr>
        <w:spacing w:after="0"/>
        <w:rPr>
          <w:rFonts w:cstheme="minorHAnsi"/>
          <w:b/>
          <w:bCs/>
        </w:rPr>
      </w:pPr>
      <w:r w:rsidRPr="00B266FB">
        <w:rPr>
          <w:rFonts w:cstheme="minorHAnsi"/>
          <w:b/>
          <w:bCs/>
        </w:rPr>
        <w:t>Can SRF state funds be used as the match?</w:t>
      </w:r>
    </w:p>
    <w:p w14:paraId="56AE39F0" w14:textId="581B28B4" w:rsidR="008D6C2E" w:rsidRPr="00B266FB" w:rsidRDefault="00556672" w:rsidP="00976C92">
      <w:pPr>
        <w:spacing w:after="0"/>
        <w:rPr>
          <w:rFonts w:cstheme="minorHAnsi"/>
        </w:rPr>
      </w:pPr>
      <w:r>
        <w:rPr>
          <w:rFonts w:cstheme="minorHAnsi"/>
        </w:rPr>
        <w:t>Yes</w:t>
      </w:r>
      <w:r w:rsidR="008D6C2E" w:rsidRPr="00B266FB">
        <w:rPr>
          <w:rFonts w:cstheme="minorHAnsi"/>
        </w:rPr>
        <w:t xml:space="preserve">. There is no provision for the Section 510 program specific to </w:t>
      </w:r>
      <w:proofErr w:type="gramStart"/>
      <w:r w:rsidR="008D6C2E" w:rsidRPr="00B266FB">
        <w:rPr>
          <w:rFonts w:cstheme="minorHAnsi"/>
        </w:rPr>
        <w:t>economically disadvantaged</w:t>
      </w:r>
      <w:proofErr w:type="gramEnd"/>
      <w:r w:rsidR="008D6C2E" w:rsidRPr="00B266FB">
        <w:rPr>
          <w:rFonts w:cstheme="minorHAnsi"/>
        </w:rPr>
        <w:t xml:space="preserve"> communities. However, if one of those locations was a priority or a high likelihood for co-benefits, the Planning Assistance to States (PAS) program could be used to jumpstart activities in that area </w:t>
      </w:r>
      <w:del w:id="6" w:author="Austin, Douglas" w:date="2023-11-22T15:31:00Z">
        <w:r w:rsidR="008D6C2E" w:rsidRPr="00B266FB" w:rsidDel="005F4A9F">
          <w:rPr>
            <w:rFonts w:cstheme="minorHAnsi"/>
          </w:rPr>
          <w:delText xml:space="preserve">then </w:delText>
        </w:r>
      </w:del>
      <w:ins w:id="7" w:author="Austin, Douglas" w:date="2023-11-22T15:31:00Z">
        <w:r w:rsidR="005F4A9F">
          <w:rPr>
            <w:rFonts w:cstheme="minorHAnsi"/>
          </w:rPr>
          <w:t xml:space="preserve">so </w:t>
        </w:r>
      </w:ins>
      <w:r w:rsidR="008D6C2E" w:rsidRPr="00B266FB">
        <w:rPr>
          <w:rFonts w:cstheme="minorHAnsi"/>
        </w:rPr>
        <w:t xml:space="preserve">PAS (which has the waiver for </w:t>
      </w:r>
      <w:proofErr w:type="gramStart"/>
      <w:r w:rsidR="008D6C2E" w:rsidRPr="00B266FB">
        <w:rPr>
          <w:rFonts w:cstheme="minorHAnsi"/>
        </w:rPr>
        <w:t xml:space="preserve">economically </w:t>
      </w:r>
      <w:r w:rsidR="003A240B" w:rsidRPr="00B266FB">
        <w:rPr>
          <w:rFonts w:cstheme="minorHAnsi"/>
        </w:rPr>
        <w:t>disadvantaged</w:t>
      </w:r>
      <w:proofErr w:type="gramEnd"/>
      <w:r w:rsidR="003A240B" w:rsidRPr="00B266FB">
        <w:rPr>
          <w:rFonts w:cstheme="minorHAnsi"/>
        </w:rPr>
        <w:t xml:space="preserve"> communities) would be a great opportunity. </w:t>
      </w:r>
    </w:p>
    <w:p w14:paraId="3ACDA39B" w14:textId="77777777" w:rsidR="00976C92" w:rsidRPr="00B266FB" w:rsidRDefault="00976C92" w:rsidP="00976C92">
      <w:pPr>
        <w:spacing w:after="0"/>
        <w:rPr>
          <w:rFonts w:cstheme="minorHAnsi"/>
        </w:rPr>
      </w:pPr>
    </w:p>
    <w:p w14:paraId="760F1310" w14:textId="27761624" w:rsidR="003A240B" w:rsidRPr="00B266FB" w:rsidRDefault="003A240B" w:rsidP="00976C92">
      <w:pPr>
        <w:spacing w:after="0"/>
        <w:rPr>
          <w:rFonts w:cstheme="minorHAnsi"/>
          <w:b/>
          <w:bCs/>
        </w:rPr>
      </w:pPr>
      <w:r w:rsidRPr="00B266FB">
        <w:rPr>
          <w:rFonts w:cstheme="minorHAnsi"/>
          <w:b/>
          <w:bCs/>
        </w:rPr>
        <w:t xml:space="preserve">To what extent are people taking advantage of the Section 510 program and the Comp Plan? </w:t>
      </w:r>
    </w:p>
    <w:p w14:paraId="25A5A6CB" w14:textId="27B5A42A" w:rsidR="003A240B" w:rsidRPr="00B266FB" w:rsidRDefault="003A240B" w:rsidP="00976C92">
      <w:pPr>
        <w:spacing w:after="0"/>
        <w:rPr>
          <w:rFonts w:cstheme="minorHAnsi"/>
        </w:rPr>
      </w:pPr>
      <w:r w:rsidRPr="00B266FB">
        <w:rPr>
          <w:rFonts w:cstheme="minorHAnsi"/>
        </w:rPr>
        <w:t xml:space="preserve">Since the Comp Plan completed in 2019, and Congress </w:t>
      </w:r>
      <w:r w:rsidR="00B266FB" w:rsidRPr="00B266FB">
        <w:rPr>
          <w:rFonts w:cstheme="minorHAnsi"/>
        </w:rPr>
        <w:t>must</w:t>
      </w:r>
      <w:r w:rsidRPr="00B266FB">
        <w:rPr>
          <w:rFonts w:cstheme="minorHAnsi"/>
        </w:rPr>
        <w:t xml:space="preserve"> send the money, we</w:t>
      </w:r>
      <w:r w:rsidR="00556672">
        <w:rPr>
          <w:rFonts w:cstheme="minorHAnsi"/>
        </w:rPr>
        <w:t xml:space="preserve">’ve </w:t>
      </w:r>
      <w:r w:rsidRPr="00B266FB">
        <w:rPr>
          <w:rFonts w:cstheme="minorHAnsi"/>
        </w:rPr>
        <w:t>only in the last few years seen that money start to tick up. That’s a good sign. We</w:t>
      </w:r>
      <w:r w:rsidR="00556672">
        <w:rPr>
          <w:rFonts w:cstheme="minorHAnsi"/>
        </w:rPr>
        <w:t xml:space="preserve">’re working on </w:t>
      </w:r>
      <w:r w:rsidRPr="00B266FB">
        <w:rPr>
          <w:rFonts w:cstheme="minorHAnsi"/>
        </w:rPr>
        <w:t>7-10 projects</w:t>
      </w:r>
      <w:r w:rsidR="00556672">
        <w:rPr>
          <w:rFonts w:cstheme="minorHAnsi"/>
        </w:rPr>
        <w:t xml:space="preserve"> </w:t>
      </w:r>
      <w:r w:rsidRPr="00B266FB">
        <w:rPr>
          <w:rFonts w:cstheme="minorHAnsi"/>
        </w:rPr>
        <w:t xml:space="preserve">at some level of detail across the Bay. That wheel is starting to turn, but it can turn more </w:t>
      </w:r>
      <w:r w:rsidR="00556672" w:rsidRPr="00B266FB">
        <w:rPr>
          <w:rFonts w:cstheme="minorHAnsi"/>
        </w:rPr>
        <w:t>if</w:t>
      </w:r>
      <w:r w:rsidRPr="00B266FB">
        <w:rPr>
          <w:rFonts w:cstheme="minorHAnsi"/>
        </w:rPr>
        <w:t xml:space="preserve"> funding and interest are there.</w:t>
      </w:r>
      <w:r w:rsidR="00F074C7" w:rsidRPr="00B266FB">
        <w:rPr>
          <w:rFonts w:cstheme="minorHAnsi"/>
        </w:rPr>
        <w:t xml:space="preserve"> We were hesitant about getting too many leads since the money hasn’t started flowing yet. Section 510 was filled out by Congress as important components of the Comp Plan, but it’s not the only component. It’s supposed to be a core centric view of the Watershed and what we do to help. Each state highlighted a watershed of special focus for where they wanted to spend their money. </w:t>
      </w:r>
      <w:r w:rsidR="00556672">
        <w:rPr>
          <w:rFonts w:cstheme="minorHAnsi"/>
        </w:rPr>
        <w:t xml:space="preserve">We </w:t>
      </w:r>
      <w:r w:rsidR="00F074C7" w:rsidRPr="00B266FB">
        <w:rPr>
          <w:rFonts w:cstheme="minorHAnsi"/>
        </w:rPr>
        <w:t>tried to get a big general investigation going on that big watershed scale to see what could be done</w:t>
      </w:r>
      <w:r w:rsidR="00556672">
        <w:rPr>
          <w:rFonts w:cstheme="minorHAnsi"/>
        </w:rPr>
        <w:t>, but</w:t>
      </w:r>
      <w:r w:rsidR="00F074C7" w:rsidRPr="00B266FB">
        <w:rPr>
          <w:rFonts w:cstheme="minorHAnsi"/>
        </w:rPr>
        <w:t xml:space="preserve"> we haven’t been able to get any of those going. The Comp Plan was intended for more than just Section 510, although it was the focus.</w:t>
      </w:r>
    </w:p>
    <w:p w14:paraId="6C0E812E" w14:textId="77777777" w:rsidR="00976C92" w:rsidRPr="00B266FB" w:rsidRDefault="00976C92" w:rsidP="00976C92">
      <w:pPr>
        <w:spacing w:after="0"/>
        <w:rPr>
          <w:rFonts w:cstheme="minorHAnsi"/>
        </w:rPr>
      </w:pPr>
    </w:p>
    <w:p w14:paraId="176E0B04" w14:textId="603FB043" w:rsidR="00F074C7" w:rsidRPr="00B266FB" w:rsidRDefault="00BB531C" w:rsidP="00976C92">
      <w:pPr>
        <w:spacing w:after="0"/>
        <w:rPr>
          <w:rFonts w:cstheme="minorHAnsi"/>
          <w:b/>
          <w:bCs/>
        </w:rPr>
      </w:pPr>
      <w:r w:rsidRPr="00B266FB">
        <w:rPr>
          <w:rFonts w:cstheme="minorHAnsi"/>
          <w:b/>
          <w:bCs/>
        </w:rPr>
        <w:t>Can these programs be used to purchase land and put it into conservation?</w:t>
      </w:r>
    </w:p>
    <w:p w14:paraId="0659E68A" w14:textId="037EBE9F" w:rsidR="00BB531C" w:rsidRPr="00B266FB" w:rsidRDefault="00BB531C" w:rsidP="00976C92">
      <w:pPr>
        <w:spacing w:after="0"/>
        <w:rPr>
          <w:rFonts w:cstheme="minorHAnsi"/>
        </w:rPr>
      </w:pPr>
      <w:r w:rsidRPr="00B266FB">
        <w:rPr>
          <w:rFonts w:cstheme="minorHAnsi"/>
        </w:rPr>
        <w:t>No, the funding cannot be used for conservation or purchasing of land.</w:t>
      </w:r>
    </w:p>
    <w:p w14:paraId="30638572" w14:textId="77777777" w:rsidR="00976C92" w:rsidRPr="00B266FB" w:rsidRDefault="00976C92" w:rsidP="00976C92">
      <w:pPr>
        <w:spacing w:after="0"/>
        <w:rPr>
          <w:rFonts w:cstheme="minorHAnsi"/>
        </w:rPr>
      </w:pPr>
    </w:p>
    <w:p w14:paraId="007999D7" w14:textId="729D7444" w:rsidR="00BB531C" w:rsidRPr="00B266FB" w:rsidRDefault="00BB531C" w:rsidP="00976C92">
      <w:pPr>
        <w:spacing w:after="0"/>
        <w:rPr>
          <w:rFonts w:cstheme="minorHAnsi"/>
          <w:b/>
          <w:bCs/>
        </w:rPr>
      </w:pPr>
      <w:r w:rsidRPr="00B266FB">
        <w:rPr>
          <w:rFonts w:cstheme="minorHAnsi"/>
          <w:b/>
          <w:bCs/>
        </w:rPr>
        <w:t>Are any of the funding programs/authorities able to include projects benefitting other federal agency lands/resources</w:t>
      </w:r>
      <w:r w:rsidR="002F7688" w:rsidRPr="00B266FB">
        <w:rPr>
          <w:rFonts w:cstheme="minorHAnsi"/>
          <w:b/>
          <w:bCs/>
        </w:rPr>
        <w:t>?</w:t>
      </w:r>
    </w:p>
    <w:p w14:paraId="1D823A75" w14:textId="5262FD85" w:rsidR="002F7688" w:rsidRPr="00B266FB" w:rsidRDefault="002F7688" w:rsidP="00976C92">
      <w:pPr>
        <w:spacing w:after="0"/>
        <w:rPr>
          <w:rFonts w:cstheme="minorHAnsi"/>
        </w:rPr>
      </w:pPr>
      <w:r w:rsidRPr="00B266FB">
        <w:rPr>
          <w:rFonts w:cstheme="minorHAnsi"/>
        </w:rPr>
        <w:t xml:space="preserve">No, these programs </w:t>
      </w:r>
      <w:r w:rsidR="00D427D4">
        <w:rPr>
          <w:rFonts w:cstheme="minorHAnsi"/>
        </w:rPr>
        <w:t>can’t</w:t>
      </w:r>
      <w:r w:rsidRPr="00B266FB">
        <w:rPr>
          <w:rFonts w:cstheme="minorHAnsi"/>
        </w:rPr>
        <w:t xml:space="preserve"> be used on federal land. If there any other downstream</w:t>
      </w:r>
      <w:r w:rsidR="00D427D4">
        <w:rPr>
          <w:rFonts w:cstheme="minorHAnsi"/>
        </w:rPr>
        <w:t>/</w:t>
      </w:r>
      <w:r w:rsidRPr="00B266FB">
        <w:rPr>
          <w:rFonts w:cstheme="minorHAnsi"/>
        </w:rPr>
        <w:t xml:space="preserve">ancillary benefits, that would be fine. </w:t>
      </w:r>
    </w:p>
    <w:p w14:paraId="182C7624" w14:textId="77777777" w:rsidR="00976C92" w:rsidRPr="00B266FB" w:rsidRDefault="00976C92" w:rsidP="00976C92">
      <w:pPr>
        <w:spacing w:after="0"/>
        <w:rPr>
          <w:rFonts w:cstheme="minorHAnsi"/>
        </w:rPr>
      </w:pPr>
    </w:p>
    <w:p w14:paraId="1095756E" w14:textId="27DE48BC" w:rsidR="002F7688" w:rsidRPr="00B266FB" w:rsidRDefault="002F7688" w:rsidP="00976C92">
      <w:pPr>
        <w:spacing w:after="0"/>
        <w:rPr>
          <w:rFonts w:cstheme="minorHAnsi"/>
          <w:b/>
          <w:bCs/>
        </w:rPr>
      </w:pPr>
      <w:r w:rsidRPr="00B266FB">
        <w:rPr>
          <w:rFonts w:cstheme="minorHAnsi"/>
          <w:b/>
          <w:bCs/>
        </w:rPr>
        <w:t>Since the bottom of the Anacostia River is owned by the federal government, but the water columns are owned by DC, is that the type of situation where the USACE could use one of these programs?</w:t>
      </w:r>
    </w:p>
    <w:p w14:paraId="7FC0D134" w14:textId="3AC5A9B0" w:rsidR="002F7688" w:rsidRPr="00B266FB" w:rsidRDefault="002F7688" w:rsidP="00976C92">
      <w:pPr>
        <w:spacing w:after="0"/>
        <w:rPr>
          <w:rFonts w:cstheme="minorHAnsi"/>
        </w:rPr>
      </w:pPr>
      <w:r w:rsidRPr="00B266FB">
        <w:rPr>
          <w:rFonts w:cstheme="minorHAnsi"/>
        </w:rPr>
        <w:t xml:space="preserve">There are instances where Congress has written legislation that says the </w:t>
      </w:r>
      <w:proofErr w:type="gramStart"/>
      <w:r w:rsidRPr="00B266FB">
        <w:rPr>
          <w:rFonts w:cstheme="minorHAnsi"/>
        </w:rPr>
        <w:t>USACE</w:t>
      </w:r>
      <w:proofErr w:type="gramEnd"/>
      <w:r w:rsidRPr="00B266FB">
        <w:rPr>
          <w:rFonts w:cstheme="minorHAnsi"/>
        </w:rPr>
        <w:t xml:space="preserve"> and another federal agency can work together. </w:t>
      </w:r>
      <w:r w:rsidR="00D427D4">
        <w:rPr>
          <w:rFonts w:cstheme="minorHAnsi"/>
        </w:rPr>
        <w:t>T</w:t>
      </w:r>
      <w:r w:rsidRPr="00B266FB">
        <w:rPr>
          <w:rFonts w:cstheme="minorHAnsi"/>
        </w:rPr>
        <w:t xml:space="preserve">ypically within these programmatic authorities, </w:t>
      </w:r>
      <w:r w:rsidR="00D427D4">
        <w:rPr>
          <w:rFonts w:cstheme="minorHAnsi"/>
        </w:rPr>
        <w:t>USACE cannot</w:t>
      </w:r>
      <w:ins w:id="8" w:author="Austin, Douglas" w:date="2023-11-22T15:34:00Z">
        <w:r w:rsidR="005F4A9F">
          <w:rPr>
            <w:rFonts w:cstheme="minorHAnsi"/>
          </w:rPr>
          <w:t xml:space="preserve"> work with another federal agency</w:t>
        </w:r>
      </w:ins>
      <w:r w:rsidRPr="00B266FB">
        <w:rPr>
          <w:rFonts w:cstheme="minorHAnsi"/>
        </w:rPr>
        <w:t>. If a project does go to construction, the non-federal sponsor is responsible for providing the land required for the project. If the sponsor through other partners or themselves have land conservation</w:t>
      </w:r>
      <w:r w:rsidR="009F0403" w:rsidRPr="00B266FB">
        <w:rPr>
          <w:rFonts w:cstheme="minorHAnsi"/>
        </w:rPr>
        <w:t xml:space="preserve"> or other ways to provide that real estate, they get credit for the land they provide. If their cost-share is 35%, the credit they get from the land </w:t>
      </w:r>
      <w:r w:rsidR="00D427D4">
        <w:rPr>
          <w:rFonts w:cstheme="minorHAnsi"/>
        </w:rPr>
        <w:t>is</w:t>
      </w:r>
      <w:r w:rsidR="009F0403" w:rsidRPr="00B266FB">
        <w:rPr>
          <w:rFonts w:cstheme="minorHAnsi"/>
        </w:rPr>
        <w:t xml:space="preserve"> subtracted from th</w:t>
      </w:r>
      <w:r w:rsidR="00D427D4">
        <w:rPr>
          <w:rFonts w:cstheme="minorHAnsi"/>
        </w:rPr>
        <w:t>e</w:t>
      </w:r>
      <w:r w:rsidR="009F0403" w:rsidRPr="00B266FB">
        <w:rPr>
          <w:rFonts w:cstheme="minorHAnsi"/>
        </w:rPr>
        <w:t xml:space="preserve"> 35%. If they purchased land as part of conservation and provide </w:t>
      </w:r>
      <w:r w:rsidR="00D427D4">
        <w:rPr>
          <w:rFonts w:cstheme="minorHAnsi"/>
        </w:rPr>
        <w:t>it</w:t>
      </w:r>
      <w:r w:rsidR="009F0403" w:rsidRPr="00B266FB">
        <w:rPr>
          <w:rFonts w:cstheme="minorHAnsi"/>
        </w:rPr>
        <w:t xml:space="preserve"> as part of a project, </w:t>
      </w:r>
      <w:r w:rsidR="00D427D4">
        <w:rPr>
          <w:rFonts w:cstheme="minorHAnsi"/>
        </w:rPr>
        <w:t>t</w:t>
      </w:r>
      <w:r w:rsidR="009F0403" w:rsidRPr="00B266FB">
        <w:rPr>
          <w:rFonts w:cstheme="minorHAnsi"/>
        </w:rPr>
        <w:t>hat can be a match requirement.</w:t>
      </w:r>
    </w:p>
    <w:p w14:paraId="4F7B0787" w14:textId="77777777" w:rsidR="00B266FB" w:rsidRPr="00B266FB" w:rsidRDefault="00B266FB" w:rsidP="00B266FB">
      <w:pPr>
        <w:spacing w:after="0"/>
        <w:rPr>
          <w:rFonts w:cstheme="minorHAnsi"/>
          <w:b/>
          <w:bCs/>
        </w:rPr>
      </w:pPr>
    </w:p>
    <w:p w14:paraId="6B3A16CB" w14:textId="48291136" w:rsidR="009213CB" w:rsidRPr="00B266FB" w:rsidRDefault="00D427D4" w:rsidP="00B266FB">
      <w:pPr>
        <w:spacing w:after="0"/>
        <w:rPr>
          <w:rFonts w:cstheme="minorHAnsi"/>
          <w:b/>
          <w:bCs/>
        </w:rPr>
      </w:pPr>
      <w:r>
        <w:rPr>
          <w:rFonts w:cstheme="minorHAnsi"/>
          <w:b/>
          <w:bCs/>
        </w:rPr>
        <w:t xml:space="preserve">What is the letter of intent process like? </w:t>
      </w:r>
    </w:p>
    <w:p w14:paraId="26AF0879" w14:textId="6CA81450" w:rsidR="009213CB" w:rsidRPr="00B266FB" w:rsidRDefault="00D427D4" w:rsidP="00B266FB">
      <w:pPr>
        <w:spacing w:after="0"/>
        <w:rPr>
          <w:rFonts w:cstheme="minorHAnsi"/>
        </w:rPr>
      </w:pPr>
      <w:r>
        <w:rPr>
          <w:rFonts w:cstheme="minorHAnsi"/>
        </w:rPr>
        <w:t>W</w:t>
      </w:r>
      <w:r w:rsidR="009213CB" w:rsidRPr="00B266FB">
        <w:rPr>
          <w:rFonts w:cstheme="minorHAnsi"/>
        </w:rPr>
        <w:t>hen you go to those websites or QR codes, there are sample letter</w:t>
      </w:r>
      <w:r>
        <w:rPr>
          <w:rFonts w:cstheme="minorHAnsi"/>
        </w:rPr>
        <w:t>s</w:t>
      </w:r>
      <w:r w:rsidR="009213CB" w:rsidRPr="00B266FB">
        <w:rPr>
          <w:rFonts w:cstheme="minorHAnsi"/>
        </w:rPr>
        <w:t xml:space="preserve"> of intent. Sometimes proposals can be eligible for multiple programs, like PAS or FPMS - for PAS, it can include flooding as well as other water related things. Before you write the letter of intent, speak with USACE, and they will be able to direct you toward the most relevant program because they know the status of the funding. </w:t>
      </w:r>
      <w:bookmarkEnd w:id="0"/>
    </w:p>
    <w:p w14:paraId="1B4CF3BA" w14:textId="238CCE10" w:rsidR="00976C92" w:rsidRPr="00B266FB" w:rsidRDefault="00976C92" w:rsidP="00B266FB">
      <w:pPr>
        <w:spacing w:after="0" w:line="240" w:lineRule="auto"/>
        <w:jc w:val="center"/>
        <w:rPr>
          <w:rFonts w:cstheme="minorHAnsi"/>
          <w:b/>
          <w:noProof/>
          <w:sz w:val="24"/>
          <w:szCs w:val="24"/>
        </w:rPr>
      </w:pPr>
      <w:r w:rsidRPr="00B266FB">
        <w:rPr>
          <w:rFonts w:cstheme="minorHAnsi"/>
          <w:b/>
          <w:noProof/>
          <w:sz w:val="24"/>
          <w:szCs w:val="24"/>
        </w:rPr>
        <w:lastRenderedPageBreak/>
        <w:t>Contact Info:</w:t>
      </w:r>
    </w:p>
    <w:p w14:paraId="722EEB34" w14:textId="77777777" w:rsidR="00976C92" w:rsidRPr="00B266FB" w:rsidRDefault="00976C92" w:rsidP="00976C92">
      <w:pPr>
        <w:spacing w:after="0" w:line="240" w:lineRule="auto"/>
        <w:jc w:val="center"/>
        <w:rPr>
          <w:rFonts w:cstheme="minorHAnsi"/>
          <w:b/>
          <w:noProof/>
        </w:rPr>
      </w:pPr>
    </w:p>
    <w:p w14:paraId="0D02126B" w14:textId="77777777" w:rsidR="00976C92" w:rsidRPr="00B266FB" w:rsidRDefault="00976C92" w:rsidP="00976C92">
      <w:pPr>
        <w:spacing w:after="0" w:line="240" w:lineRule="auto"/>
        <w:rPr>
          <w:rFonts w:cstheme="minorHAnsi"/>
          <w:b/>
          <w:noProof/>
        </w:rPr>
        <w:sectPr w:rsidR="00976C92" w:rsidRPr="00B266FB" w:rsidSect="00976C92">
          <w:type w:val="continuous"/>
          <w:pgSz w:w="12240" w:h="15840"/>
          <w:pgMar w:top="720" w:right="720" w:bottom="720" w:left="720" w:header="720" w:footer="720" w:gutter="0"/>
          <w:cols w:space="720"/>
          <w:docGrid w:linePitch="360"/>
        </w:sectPr>
      </w:pPr>
    </w:p>
    <w:p w14:paraId="0BDD37DB" w14:textId="77777777" w:rsidR="000660A2" w:rsidRDefault="000660A2" w:rsidP="00976C92">
      <w:pPr>
        <w:spacing w:after="0" w:line="240" w:lineRule="auto"/>
        <w:rPr>
          <w:rFonts w:cstheme="minorHAnsi"/>
          <w:b/>
          <w:noProof/>
          <w:sz w:val="24"/>
          <w:szCs w:val="24"/>
        </w:rPr>
      </w:pPr>
    </w:p>
    <w:p w14:paraId="6EF19F1A" w14:textId="77777777" w:rsidR="00C46F5B" w:rsidRDefault="006E09FE" w:rsidP="00C46F5B">
      <w:pPr>
        <w:pStyle w:val="ListParagraph"/>
        <w:numPr>
          <w:ilvl w:val="0"/>
          <w:numId w:val="17"/>
        </w:numPr>
        <w:rPr>
          <w:rFonts w:cstheme="minorHAnsi"/>
          <w:b/>
          <w:noProof/>
          <w:sz w:val="24"/>
          <w:szCs w:val="24"/>
        </w:rPr>
      </w:pPr>
      <w:r w:rsidRPr="00C46F5B">
        <w:rPr>
          <w:rFonts w:cstheme="minorHAnsi"/>
          <w:b/>
          <w:noProof/>
          <w:sz w:val="24"/>
          <w:szCs w:val="24"/>
        </w:rPr>
        <w:t>Amy Guise</w:t>
      </w:r>
    </w:p>
    <w:p w14:paraId="1A800C4D" w14:textId="77777777" w:rsidR="00C46F5B" w:rsidRPr="00194A37" w:rsidRDefault="00C46F5B" w:rsidP="00C46F5B">
      <w:pPr>
        <w:spacing w:after="0"/>
        <w:ind w:firstLine="360"/>
        <w:rPr>
          <w:sz w:val="24"/>
          <w:szCs w:val="24"/>
        </w:rPr>
      </w:pPr>
      <w:r w:rsidRPr="00194A37">
        <w:rPr>
          <w:sz w:val="24"/>
          <w:szCs w:val="24"/>
        </w:rPr>
        <w:t>Chief, Planning Division Baltimore District</w:t>
      </w:r>
    </w:p>
    <w:p w14:paraId="0F85FBF7" w14:textId="77777777" w:rsidR="00C46F5B" w:rsidRPr="00194A37" w:rsidRDefault="00C46F5B" w:rsidP="00C46F5B">
      <w:pPr>
        <w:spacing w:after="0"/>
        <w:ind w:firstLine="360"/>
        <w:rPr>
          <w:rFonts w:cstheme="minorHAnsi"/>
          <w:b/>
          <w:noProof/>
          <w:sz w:val="28"/>
          <w:szCs w:val="28"/>
        </w:rPr>
      </w:pPr>
      <w:r w:rsidRPr="00194A37">
        <w:rPr>
          <w:sz w:val="24"/>
          <w:szCs w:val="24"/>
        </w:rPr>
        <w:t>410-227-5144</w:t>
      </w:r>
    </w:p>
    <w:p w14:paraId="59DB7544" w14:textId="6671FA85" w:rsidR="00C46F5B" w:rsidRPr="00194A37" w:rsidRDefault="00393717" w:rsidP="00C46F5B">
      <w:pPr>
        <w:ind w:firstLine="360"/>
        <w:rPr>
          <w:rFonts w:cstheme="minorHAnsi"/>
          <w:b/>
          <w:noProof/>
          <w:sz w:val="28"/>
          <w:szCs w:val="28"/>
        </w:rPr>
      </w:pPr>
      <w:hyperlink r:id="rId16" w:history="1">
        <w:r w:rsidR="00C46F5B" w:rsidRPr="00194A37">
          <w:rPr>
            <w:rStyle w:val="Hyperlink"/>
            <w:sz w:val="24"/>
            <w:szCs w:val="24"/>
          </w:rPr>
          <w:t>amy.m.guise@usace.army.mil</w:t>
        </w:r>
      </w:hyperlink>
    </w:p>
    <w:p w14:paraId="23895556" w14:textId="0634C121" w:rsidR="00976C92" w:rsidRPr="00556672" w:rsidRDefault="003C61A1" w:rsidP="00976C92">
      <w:pPr>
        <w:spacing w:after="0" w:line="240" w:lineRule="auto"/>
        <w:rPr>
          <w:rFonts w:cstheme="minorHAnsi"/>
          <w:b/>
          <w:noProof/>
          <w:sz w:val="24"/>
          <w:szCs w:val="24"/>
        </w:rPr>
      </w:pPr>
      <w:r>
        <w:rPr>
          <w:rFonts w:cstheme="minorHAnsi"/>
          <w:b/>
          <w:noProof/>
          <w:sz w:val="24"/>
          <w:szCs w:val="24"/>
        </w:rPr>
        <w:t>Floodplan Management Services (FPMS)</w:t>
      </w:r>
      <w:r w:rsidR="00976C92" w:rsidRPr="00556672">
        <w:rPr>
          <w:rFonts w:cstheme="minorHAnsi"/>
          <w:b/>
          <w:noProof/>
          <w:sz w:val="24"/>
          <w:szCs w:val="24"/>
        </w:rPr>
        <w:tab/>
      </w:r>
      <w:r w:rsidR="00976C92" w:rsidRPr="00556672">
        <w:rPr>
          <w:rFonts w:cstheme="minorHAnsi"/>
          <w:b/>
          <w:noProof/>
          <w:sz w:val="24"/>
          <w:szCs w:val="24"/>
        </w:rPr>
        <w:tab/>
      </w:r>
    </w:p>
    <w:p w14:paraId="669B7C23" w14:textId="77777777" w:rsidR="00976C92" w:rsidRPr="00556672" w:rsidRDefault="00976C92" w:rsidP="00976C92">
      <w:pPr>
        <w:pStyle w:val="ListParagraph"/>
        <w:numPr>
          <w:ilvl w:val="0"/>
          <w:numId w:val="11"/>
        </w:numPr>
        <w:tabs>
          <w:tab w:val="left" w:pos="553"/>
        </w:tabs>
        <w:rPr>
          <w:rFonts w:asciiTheme="minorHAnsi" w:hAnsiTheme="minorHAnsi" w:cstheme="minorHAnsi"/>
          <w:b/>
          <w:noProof/>
          <w:sz w:val="24"/>
          <w:szCs w:val="24"/>
        </w:rPr>
      </w:pPr>
      <w:r w:rsidRPr="00556672">
        <w:rPr>
          <w:rFonts w:asciiTheme="minorHAnsi" w:hAnsiTheme="minorHAnsi" w:cstheme="minorHAnsi"/>
          <w:b/>
          <w:bCs/>
          <w:sz w:val="24"/>
          <w:szCs w:val="24"/>
        </w:rPr>
        <w:t>Stacey Underwood</w:t>
      </w:r>
    </w:p>
    <w:p w14:paraId="75F637E2" w14:textId="77777777" w:rsidR="00976C92" w:rsidRPr="00556672" w:rsidRDefault="00976C92" w:rsidP="00976C92">
      <w:pPr>
        <w:tabs>
          <w:tab w:val="left" w:pos="553"/>
        </w:tabs>
        <w:spacing w:after="0"/>
        <w:ind w:left="360"/>
        <w:rPr>
          <w:rFonts w:cstheme="minorHAnsi"/>
          <w:b/>
          <w:noProof/>
          <w:sz w:val="24"/>
          <w:szCs w:val="24"/>
        </w:rPr>
      </w:pPr>
      <w:r w:rsidRPr="00556672">
        <w:rPr>
          <w:rFonts w:cstheme="minorHAnsi"/>
          <w:sz w:val="24"/>
          <w:szCs w:val="24"/>
        </w:rPr>
        <w:tab/>
        <w:t xml:space="preserve">Program Manager, Baltimore District </w:t>
      </w:r>
    </w:p>
    <w:p w14:paraId="01CACBE5" w14:textId="77777777" w:rsidR="00976C92" w:rsidRPr="00556672" w:rsidRDefault="00976C92" w:rsidP="00976C92">
      <w:pPr>
        <w:tabs>
          <w:tab w:val="left" w:pos="553"/>
        </w:tabs>
        <w:spacing w:after="0"/>
        <w:ind w:left="360"/>
        <w:rPr>
          <w:rFonts w:cstheme="minorHAnsi"/>
          <w:b/>
          <w:noProof/>
          <w:sz w:val="24"/>
          <w:szCs w:val="24"/>
        </w:rPr>
      </w:pPr>
      <w:r w:rsidRPr="00556672">
        <w:rPr>
          <w:rFonts w:cstheme="minorHAnsi"/>
          <w:sz w:val="24"/>
          <w:szCs w:val="24"/>
        </w:rPr>
        <w:tab/>
        <w:t xml:space="preserve">410-962-4977 </w:t>
      </w:r>
    </w:p>
    <w:p w14:paraId="5BFCCE28" w14:textId="77777777" w:rsidR="00976C92" w:rsidRPr="00556672" w:rsidRDefault="00976C92" w:rsidP="00976C92">
      <w:pPr>
        <w:tabs>
          <w:tab w:val="left" w:pos="553"/>
        </w:tabs>
        <w:spacing w:after="0"/>
        <w:ind w:left="360"/>
        <w:rPr>
          <w:rFonts w:cstheme="minorHAnsi"/>
          <w:b/>
          <w:noProof/>
          <w:sz w:val="24"/>
          <w:szCs w:val="24"/>
        </w:rPr>
      </w:pPr>
      <w:r w:rsidRPr="00556672">
        <w:rPr>
          <w:rFonts w:cstheme="minorHAnsi"/>
          <w:b/>
          <w:noProof/>
          <w:sz w:val="24"/>
          <w:szCs w:val="24"/>
        </w:rPr>
        <w:tab/>
      </w:r>
      <w:hyperlink r:id="rId17" w:history="1">
        <w:r w:rsidRPr="00556672">
          <w:rPr>
            <w:rStyle w:val="Hyperlink"/>
            <w:rFonts w:cstheme="minorHAnsi"/>
            <w:sz w:val="24"/>
            <w:szCs w:val="24"/>
          </w:rPr>
          <w:t>Stacey.m.underwood@usace.army.mil</w:t>
        </w:r>
      </w:hyperlink>
    </w:p>
    <w:p w14:paraId="0C7DB6B1" w14:textId="77777777" w:rsidR="00976C92" w:rsidRPr="00556672" w:rsidRDefault="00976C92" w:rsidP="00976C92">
      <w:pPr>
        <w:pStyle w:val="ListParagraph"/>
        <w:numPr>
          <w:ilvl w:val="0"/>
          <w:numId w:val="11"/>
        </w:numPr>
        <w:tabs>
          <w:tab w:val="left" w:pos="553"/>
        </w:tabs>
        <w:rPr>
          <w:rFonts w:asciiTheme="minorHAnsi" w:hAnsiTheme="minorHAnsi" w:cstheme="minorHAnsi"/>
          <w:b/>
          <w:noProof/>
          <w:sz w:val="24"/>
          <w:szCs w:val="24"/>
        </w:rPr>
      </w:pPr>
      <w:r w:rsidRPr="00556672">
        <w:rPr>
          <w:rFonts w:asciiTheme="minorHAnsi" w:hAnsiTheme="minorHAnsi" w:cstheme="minorHAnsi"/>
          <w:b/>
          <w:noProof/>
          <w:sz w:val="24"/>
          <w:szCs w:val="24"/>
        </w:rPr>
        <w:t>Faraz Ahmed</w:t>
      </w:r>
    </w:p>
    <w:p w14:paraId="4DD66CD5" w14:textId="77777777" w:rsidR="00976C92" w:rsidRPr="00556672" w:rsidRDefault="00976C92" w:rsidP="00976C92">
      <w:pPr>
        <w:tabs>
          <w:tab w:val="left" w:pos="553"/>
        </w:tabs>
        <w:spacing w:after="0"/>
        <w:ind w:left="360"/>
        <w:rPr>
          <w:rFonts w:cstheme="minorHAnsi"/>
          <w:b/>
          <w:noProof/>
          <w:sz w:val="24"/>
          <w:szCs w:val="24"/>
        </w:rPr>
      </w:pPr>
      <w:r w:rsidRPr="00556672">
        <w:rPr>
          <w:rFonts w:cstheme="minorHAnsi"/>
          <w:bCs/>
          <w:noProof/>
          <w:sz w:val="24"/>
          <w:szCs w:val="24"/>
        </w:rPr>
        <w:tab/>
        <w:t>Program Manager, Norfolk District</w:t>
      </w:r>
    </w:p>
    <w:p w14:paraId="3619FAA0" w14:textId="77777777" w:rsidR="00976C92" w:rsidRPr="00556672" w:rsidRDefault="00976C92" w:rsidP="00976C92">
      <w:pPr>
        <w:tabs>
          <w:tab w:val="left" w:pos="553"/>
        </w:tabs>
        <w:spacing w:after="0"/>
        <w:ind w:left="360"/>
        <w:rPr>
          <w:rFonts w:cstheme="minorHAnsi"/>
          <w:b/>
          <w:noProof/>
          <w:sz w:val="24"/>
          <w:szCs w:val="24"/>
        </w:rPr>
      </w:pPr>
      <w:r w:rsidRPr="00556672">
        <w:rPr>
          <w:rFonts w:cstheme="minorHAnsi"/>
          <w:b/>
          <w:noProof/>
          <w:sz w:val="24"/>
          <w:szCs w:val="24"/>
        </w:rPr>
        <w:tab/>
      </w:r>
      <w:r w:rsidRPr="00556672">
        <w:rPr>
          <w:rFonts w:cstheme="minorHAnsi"/>
          <w:bCs/>
          <w:noProof/>
          <w:sz w:val="24"/>
          <w:szCs w:val="24"/>
        </w:rPr>
        <w:t xml:space="preserve">757-201-7779 </w:t>
      </w:r>
    </w:p>
    <w:p w14:paraId="7E2CF776" w14:textId="0A1189CB" w:rsidR="00B266FB" w:rsidRPr="00556672" w:rsidRDefault="00976C92" w:rsidP="00B266FB">
      <w:pPr>
        <w:tabs>
          <w:tab w:val="left" w:pos="553"/>
        </w:tabs>
        <w:spacing w:after="0"/>
        <w:ind w:left="360"/>
        <w:rPr>
          <w:rFonts w:cstheme="minorHAnsi"/>
          <w:bCs/>
          <w:noProof/>
          <w:sz w:val="24"/>
          <w:szCs w:val="24"/>
        </w:rPr>
      </w:pPr>
      <w:r w:rsidRPr="00556672">
        <w:rPr>
          <w:rFonts w:cstheme="minorHAnsi"/>
          <w:b/>
          <w:noProof/>
          <w:sz w:val="24"/>
          <w:szCs w:val="24"/>
        </w:rPr>
        <w:tab/>
      </w:r>
      <w:hyperlink r:id="rId18" w:history="1">
        <w:r w:rsidRPr="00556672">
          <w:rPr>
            <w:rStyle w:val="Hyperlink"/>
            <w:rFonts w:cstheme="minorHAnsi"/>
            <w:bCs/>
            <w:noProof/>
            <w:sz w:val="24"/>
            <w:szCs w:val="24"/>
          </w:rPr>
          <w:t>Faraz.Ahmed@usace.army.mil</w:t>
        </w:r>
      </w:hyperlink>
      <w:r w:rsidRPr="00556672">
        <w:rPr>
          <w:rFonts w:cstheme="minorHAnsi"/>
          <w:bCs/>
          <w:noProof/>
          <w:sz w:val="24"/>
          <w:szCs w:val="24"/>
        </w:rPr>
        <w:t xml:space="preserve"> </w:t>
      </w:r>
    </w:p>
    <w:p w14:paraId="348F6FDA" w14:textId="069142CB" w:rsidR="00976C92" w:rsidRPr="00556672" w:rsidRDefault="00976C92" w:rsidP="00976C92">
      <w:pPr>
        <w:tabs>
          <w:tab w:val="left" w:pos="553"/>
        </w:tabs>
        <w:spacing w:after="0"/>
        <w:rPr>
          <w:rFonts w:cstheme="minorHAnsi"/>
          <w:b/>
          <w:noProof/>
          <w:sz w:val="24"/>
          <w:szCs w:val="24"/>
        </w:rPr>
      </w:pPr>
      <w:r w:rsidRPr="00556672">
        <w:rPr>
          <w:rFonts w:cstheme="minorHAnsi"/>
          <w:b/>
          <w:noProof/>
          <w:sz w:val="24"/>
          <w:szCs w:val="24"/>
        </w:rPr>
        <w:t>P</w:t>
      </w:r>
      <w:r w:rsidR="003C61A1">
        <w:rPr>
          <w:rFonts w:cstheme="minorHAnsi"/>
          <w:b/>
          <w:noProof/>
          <w:sz w:val="24"/>
          <w:szCs w:val="24"/>
        </w:rPr>
        <w:t>lanning Assistance to States (PAS)</w:t>
      </w:r>
    </w:p>
    <w:p w14:paraId="7DC2CCF1" w14:textId="77777777" w:rsidR="00976C92" w:rsidRPr="00556672" w:rsidRDefault="00976C92" w:rsidP="00976C92">
      <w:pPr>
        <w:pStyle w:val="ListParagraph"/>
        <w:numPr>
          <w:ilvl w:val="0"/>
          <w:numId w:val="11"/>
        </w:numPr>
        <w:tabs>
          <w:tab w:val="left" w:pos="553"/>
        </w:tabs>
        <w:rPr>
          <w:rFonts w:asciiTheme="minorHAnsi" w:hAnsiTheme="minorHAnsi" w:cstheme="minorHAnsi"/>
          <w:b/>
          <w:bCs/>
          <w:noProof/>
          <w:sz w:val="24"/>
          <w:szCs w:val="24"/>
        </w:rPr>
      </w:pPr>
      <w:r w:rsidRPr="00556672">
        <w:rPr>
          <w:rFonts w:asciiTheme="minorHAnsi" w:hAnsiTheme="minorHAnsi" w:cstheme="minorHAnsi"/>
          <w:b/>
          <w:bCs/>
          <w:sz w:val="24"/>
          <w:szCs w:val="24"/>
        </w:rPr>
        <w:t>Karl Kerr</w:t>
      </w:r>
    </w:p>
    <w:p w14:paraId="353D3615" w14:textId="77777777" w:rsidR="00976C92" w:rsidRPr="00556672" w:rsidRDefault="00976C92" w:rsidP="00976C92">
      <w:pPr>
        <w:tabs>
          <w:tab w:val="left" w:pos="553"/>
        </w:tabs>
        <w:spacing w:after="0"/>
        <w:ind w:left="360"/>
        <w:rPr>
          <w:rFonts w:cstheme="minorHAnsi"/>
          <w:sz w:val="24"/>
          <w:szCs w:val="24"/>
        </w:rPr>
      </w:pPr>
      <w:r w:rsidRPr="00556672">
        <w:rPr>
          <w:rFonts w:cstheme="minorHAnsi"/>
          <w:sz w:val="24"/>
          <w:szCs w:val="24"/>
        </w:rPr>
        <w:tab/>
        <w:t xml:space="preserve">Program Manager, Baltimore District </w:t>
      </w:r>
    </w:p>
    <w:p w14:paraId="08509947" w14:textId="77777777" w:rsidR="00976C92" w:rsidRPr="00556672" w:rsidRDefault="00976C92" w:rsidP="00976C92">
      <w:pPr>
        <w:tabs>
          <w:tab w:val="left" w:pos="553"/>
        </w:tabs>
        <w:spacing w:after="0"/>
        <w:ind w:left="360"/>
        <w:rPr>
          <w:rFonts w:cstheme="minorHAnsi"/>
          <w:sz w:val="24"/>
          <w:szCs w:val="24"/>
        </w:rPr>
      </w:pPr>
      <w:r w:rsidRPr="00556672">
        <w:rPr>
          <w:rFonts w:cstheme="minorHAnsi"/>
          <w:sz w:val="24"/>
          <w:szCs w:val="24"/>
        </w:rPr>
        <w:tab/>
        <w:t xml:space="preserve">410-962-4417 </w:t>
      </w:r>
    </w:p>
    <w:p w14:paraId="1714DD83" w14:textId="77777777" w:rsidR="00976C92" w:rsidRPr="00556672" w:rsidRDefault="00976C92" w:rsidP="00976C92">
      <w:pPr>
        <w:tabs>
          <w:tab w:val="left" w:pos="553"/>
        </w:tabs>
        <w:spacing w:after="0"/>
        <w:ind w:left="360"/>
        <w:rPr>
          <w:rFonts w:cstheme="minorHAnsi"/>
          <w:sz w:val="24"/>
          <w:szCs w:val="24"/>
        </w:rPr>
      </w:pPr>
      <w:r w:rsidRPr="00556672">
        <w:rPr>
          <w:rFonts w:cstheme="minorHAnsi"/>
          <w:sz w:val="24"/>
          <w:szCs w:val="24"/>
        </w:rPr>
        <w:tab/>
      </w:r>
      <w:hyperlink r:id="rId19" w:history="1">
        <w:r w:rsidRPr="00556672">
          <w:rPr>
            <w:rStyle w:val="Hyperlink"/>
            <w:rFonts w:cstheme="minorHAnsi"/>
            <w:sz w:val="24"/>
            <w:szCs w:val="24"/>
          </w:rPr>
          <w:t>Karl.Kerr@usace.army.mil</w:t>
        </w:r>
      </w:hyperlink>
    </w:p>
    <w:p w14:paraId="16829E38" w14:textId="77777777" w:rsidR="00976C92" w:rsidRPr="00556672" w:rsidRDefault="00976C92" w:rsidP="00976C92">
      <w:pPr>
        <w:pStyle w:val="NormalWeb"/>
        <w:numPr>
          <w:ilvl w:val="0"/>
          <w:numId w:val="14"/>
        </w:numPr>
        <w:spacing w:before="0" w:beforeAutospacing="0" w:after="0" w:afterAutospacing="0"/>
        <w:rPr>
          <w:rFonts w:asciiTheme="minorHAnsi" w:hAnsiTheme="minorHAnsi" w:cstheme="minorHAnsi"/>
          <w:b/>
          <w:bCs/>
        </w:rPr>
      </w:pPr>
      <w:r w:rsidRPr="00556672">
        <w:rPr>
          <w:rFonts w:asciiTheme="minorHAnsi" w:hAnsiTheme="minorHAnsi" w:cstheme="minorHAnsi"/>
          <w:b/>
          <w:bCs/>
        </w:rPr>
        <w:t xml:space="preserve">Kimberly </w:t>
      </w:r>
      <w:proofErr w:type="spellStart"/>
      <w:r w:rsidRPr="00556672">
        <w:rPr>
          <w:rFonts w:asciiTheme="minorHAnsi" w:hAnsiTheme="minorHAnsi" w:cstheme="minorHAnsi"/>
          <w:b/>
          <w:bCs/>
        </w:rPr>
        <w:t>Koelsch</w:t>
      </w:r>
      <w:proofErr w:type="spellEnd"/>
    </w:p>
    <w:p w14:paraId="2BFC8397" w14:textId="77777777" w:rsidR="00976C92" w:rsidRPr="00556672" w:rsidRDefault="00976C92" w:rsidP="00976C92">
      <w:pPr>
        <w:pStyle w:val="NormalWeb"/>
        <w:spacing w:before="0" w:beforeAutospacing="0" w:after="0" w:afterAutospacing="0"/>
        <w:ind w:left="720"/>
        <w:rPr>
          <w:rFonts w:asciiTheme="minorHAnsi" w:hAnsiTheme="minorHAnsi" w:cstheme="minorHAnsi"/>
        </w:rPr>
      </w:pPr>
      <w:r w:rsidRPr="00556672">
        <w:rPr>
          <w:rFonts w:asciiTheme="minorHAnsi" w:hAnsiTheme="minorHAnsi" w:cstheme="minorHAnsi"/>
        </w:rPr>
        <w:t xml:space="preserve">Program Manager (Norfolk District) </w:t>
      </w:r>
    </w:p>
    <w:p w14:paraId="5FA94E00" w14:textId="77777777" w:rsidR="00976C92" w:rsidRPr="00556672" w:rsidRDefault="00976C92" w:rsidP="00976C92">
      <w:pPr>
        <w:pStyle w:val="NormalWeb"/>
        <w:spacing w:before="0" w:beforeAutospacing="0" w:after="0" w:afterAutospacing="0"/>
        <w:ind w:left="720"/>
        <w:rPr>
          <w:rFonts w:asciiTheme="minorHAnsi" w:hAnsiTheme="minorHAnsi" w:cstheme="minorHAnsi"/>
        </w:rPr>
      </w:pPr>
      <w:r w:rsidRPr="00556672">
        <w:rPr>
          <w:rFonts w:asciiTheme="minorHAnsi" w:hAnsiTheme="minorHAnsi" w:cstheme="minorHAnsi"/>
        </w:rPr>
        <w:t xml:space="preserve">(757) 201-7837 </w:t>
      </w:r>
      <w:hyperlink r:id="rId20" w:history="1">
        <w:r w:rsidRPr="00556672">
          <w:rPr>
            <w:rStyle w:val="Hyperlink"/>
            <w:rFonts w:asciiTheme="minorHAnsi" w:hAnsiTheme="minorHAnsi" w:cstheme="minorHAnsi"/>
          </w:rPr>
          <w:t>Kimberly.C.Koelsch@usace.army.mil</w:t>
        </w:r>
      </w:hyperlink>
      <w:r w:rsidRPr="00556672">
        <w:rPr>
          <w:rFonts w:asciiTheme="minorHAnsi" w:hAnsiTheme="minorHAnsi" w:cstheme="minorHAnsi"/>
        </w:rPr>
        <w:t xml:space="preserve"> </w:t>
      </w:r>
    </w:p>
    <w:p w14:paraId="2769308D" w14:textId="77777777" w:rsidR="00B266FB" w:rsidRPr="00556672" w:rsidRDefault="00B266FB" w:rsidP="00976C92">
      <w:pPr>
        <w:pStyle w:val="NormalWeb"/>
        <w:spacing w:before="0" w:beforeAutospacing="0" w:after="0" w:afterAutospacing="0"/>
        <w:ind w:left="720"/>
        <w:rPr>
          <w:rFonts w:asciiTheme="minorHAnsi" w:hAnsiTheme="minorHAnsi" w:cstheme="minorHAnsi"/>
        </w:rPr>
      </w:pPr>
    </w:p>
    <w:p w14:paraId="62745AFE" w14:textId="77777777" w:rsidR="00556672" w:rsidRPr="00556672" w:rsidRDefault="00556672" w:rsidP="00B266FB">
      <w:pPr>
        <w:pStyle w:val="NormalWeb"/>
        <w:spacing w:before="0" w:beforeAutospacing="0" w:after="0" w:afterAutospacing="0"/>
        <w:rPr>
          <w:rFonts w:asciiTheme="minorHAnsi" w:hAnsiTheme="minorHAnsi" w:cstheme="minorHAnsi"/>
          <w:b/>
          <w:bCs/>
        </w:rPr>
      </w:pPr>
    </w:p>
    <w:p w14:paraId="248D18DE" w14:textId="0C62232F" w:rsidR="002431CD" w:rsidRDefault="002431CD" w:rsidP="002431CD">
      <w:pPr>
        <w:pStyle w:val="NormalWeb"/>
        <w:spacing w:before="0" w:beforeAutospacing="0" w:after="0" w:afterAutospacing="0"/>
        <w:rPr>
          <w:rFonts w:asciiTheme="minorHAnsi" w:hAnsiTheme="minorHAnsi" w:cstheme="minorHAnsi"/>
          <w:b/>
          <w:bCs/>
        </w:rPr>
      </w:pPr>
      <w:r w:rsidRPr="00B266FB">
        <w:rPr>
          <w:rFonts w:asciiTheme="minorHAnsi" w:hAnsiTheme="minorHAnsi" w:cstheme="minorHAnsi"/>
          <w:b/>
          <w:bCs/>
        </w:rPr>
        <w:t>Continuing Authorities Program</w:t>
      </w:r>
      <w:r w:rsidRPr="00556672">
        <w:rPr>
          <w:rFonts w:asciiTheme="minorHAnsi" w:hAnsiTheme="minorHAnsi" w:cstheme="minorHAnsi"/>
          <w:b/>
          <w:bCs/>
        </w:rPr>
        <w:t xml:space="preserve"> </w:t>
      </w:r>
      <w:r>
        <w:rPr>
          <w:rFonts w:asciiTheme="minorHAnsi" w:hAnsiTheme="minorHAnsi" w:cstheme="minorHAnsi"/>
          <w:b/>
          <w:bCs/>
        </w:rPr>
        <w:t>(CAP)</w:t>
      </w:r>
    </w:p>
    <w:p w14:paraId="520136E0" w14:textId="525F13F2" w:rsidR="00B266FB" w:rsidRPr="00556672" w:rsidRDefault="00B266FB" w:rsidP="00B266FB">
      <w:pPr>
        <w:pStyle w:val="NormalWeb"/>
        <w:numPr>
          <w:ilvl w:val="0"/>
          <w:numId w:val="14"/>
        </w:numPr>
        <w:spacing w:before="0" w:beforeAutospacing="0" w:after="0" w:afterAutospacing="0"/>
        <w:rPr>
          <w:rFonts w:asciiTheme="minorHAnsi" w:hAnsiTheme="minorHAnsi" w:cstheme="minorHAnsi"/>
          <w:b/>
          <w:bCs/>
        </w:rPr>
      </w:pPr>
      <w:r w:rsidRPr="00556672">
        <w:rPr>
          <w:rFonts w:asciiTheme="minorHAnsi" w:hAnsiTheme="minorHAnsi" w:cstheme="minorHAnsi"/>
          <w:b/>
          <w:bCs/>
        </w:rPr>
        <w:t>Andrew Roach</w:t>
      </w:r>
    </w:p>
    <w:p w14:paraId="4089E8A9" w14:textId="77777777" w:rsidR="00B266FB" w:rsidRPr="00556672" w:rsidRDefault="00B266FB" w:rsidP="00B266FB">
      <w:pPr>
        <w:pStyle w:val="NormalWeb"/>
        <w:spacing w:before="0" w:beforeAutospacing="0" w:after="0" w:afterAutospacing="0"/>
        <w:ind w:left="720"/>
        <w:rPr>
          <w:rFonts w:asciiTheme="minorHAnsi" w:hAnsiTheme="minorHAnsi" w:cstheme="minorHAnsi"/>
        </w:rPr>
      </w:pPr>
      <w:r w:rsidRPr="00556672">
        <w:rPr>
          <w:rFonts w:asciiTheme="minorHAnsi" w:hAnsiTheme="minorHAnsi" w:cstheme="minorHAnsi"/>
        </w:rPr>
        <w:t>Program Manager (Baltimore District)</w:t>
      </w:r>
    </w:p>
    <w:p w14:paraId="12738FE0" w14:textId="77777777" w:rsidR="00B266FB" w:rsidRPr="00556672" w:rsidRDefault="00B266FB" w:rsidP="00B266FB">
      <w:pPr>
        <w:pStyle w:val="NormalWeb"/>
        <w:spacing w:before="0" w:beforeAutospacing="0" w:after="0" w:afterAutospacing="0"/>
        <w:ind w:left="720"/>
        <w:rPr>
          <w:rFonts w:asciiTheme="minorHAnsi" w:hAnsiTheme="minorHAnsi" w:cstheme="minorHAnsi"/>
        </w:rPr>
      </w:pPr>
      <w:r w:rsidRPr="00556672">
        <w:rPr>
          <w:rFonts w:asciiTheme="minorHAnsi" w:hAnsiTheme="minorHAnsi" w:cstheme="minorHAnsi"/>
        </w:rPr>
        <w:t>(410) 962-8156</w:t>
      </w:r>
    </w:p>
    <w:p w14:paraId="278600C7" w14:textId="7E8167DC" w:rsidR="00B266FB" w:rsidRPr="00556672" w:rsidRDefault="00393717" w:rsidP="00B266FB">
      <w:pPr>
        <w:pStyle w:val="NormalWeb"/>
        <w:spacing w:before="0" w:beforeAutospacing="0" w:after="0" w:afterAutospacing="0"/>
        <w:ind w:left="720"/>
        <w:rPr>
          <w:rFonts w:asciiTheme="minorHAnsi" w:hAnsiTheme="minorHAnsi" w:cstheme="minorHAnsi"/>
        </w:rPr>
      </w:pPr>
      <w:hyperlink r:id="rId21" w:history="1">
        <w:r w:rsidR="00B266FB" w:rsidRPr="00556672">
          <w:rPr>
            <w:rStyle w:val="Hyperlink"/>
            <w:rFonts w:asciiTheme="minorHAnsi" w:hAnsiTheme="minorHAnsi" w:cstheme="minorHAnsi"/>
          </w:rPr>
          <w:t>Andrew.a.roach@usace.army.mil</w:t>
        </w:r>
      </w:hyperlink>
    </w:p>
    <w:p w14:paraId="266A1212" w14:textId="77777777" w:rsidR="00B266FB" w:rsidRPr="00556672" w:rsidRDefault="00B266FB" w:rsidP="00B266FB">
      <w:pPr>
        <w:pStyle w:val="NormalWeb"/>
        <w:numPr>
          <w:ilvl w:val="0"/>
          <w:numId w:val="14"/>
        </w:numPr>
        <w:spacing w:before="0" w:beforeAutospacing="0" w:after="0" w:afterAutospacing="0"/>
        <w:rPr>
          <w:rFonts w:asciiTheme="minorHAnsi" w:hAnsiTheme="minorHAnsi" w:cstheme="minorHAnsi"/>
          <w:b/>
          <w:bCs/>
        </w:rPr>
      </w:pPr>
      <w:r w:rsidRPr="00556672">
        <w:rPr>
          <w:rFonts w:asciiTheme="minorHAnsi" w:hAnsiTheme="minorHAnsi" w:cstheme="minorHAnsi"/>
          <w:b/>
          <w:bCs/>
        </w:rPr>
        <w:t xml:space="preserve">Kimberly </w:t>
      </w:r>
      <w:proofErr w:type="spellStart"/>
      <w:r w:rsidRPr="00556672">
        <w:rPr>
          <w:rFonts w:asciiTheme="minorHAnsi" w:hAnsiTheme="minorHAnsi" w:cstheme="minorHAnsi"/>
          <w:b/>
          <w:bCs/>
        </w:rPr>
        <w:t>Koelsch</w:t>
      </w:r>
      <w:proofErr w:type="spellEnd"/>
      <w:r w:rsidRPr="00556672">
        <w:rPr>
          <w:rFonts w:asciiTheme="minorHAnsi" w:hAnsiTheme="minorHAnsi" w:cstheme="minorHAnsi"/>
          <w:b/>
          <w:bCs/>
        </w:rPr>
        <w:t xml:space="preserve"> </w:t>
      </w:r>
    </w:p>
    <w:p w14:paraId="242FA384" w14:textId="77777777" w:rsidR="00B266FB" w:rsidRPr="00556672" w:rsidRDefault="00B266FB" w:rsidP="00B266FB">
      <w:pPr>
        <w:pStyle w:val="NormalWeb"/>
        <w:spacing w:before="0" w:beforeAutospacing="0" w:after="0" w:afterAutospacing="0"/>
        <w:ind w:left="720"/>
        <w:rPr>
          <w:rFonts w:asciiTheme="minorHAnsi" w:hAnsiTheme="minorHAnsi" w:cstheme="minorHAnsi"/>
        </w:rPr>
      </w:pPr>
      <w:r w:rsidRPr="00556672">
        <w:rPr>
          <w:rFonts w:asciiTheme="minorHAnsi" w:hAnsiTheme="minorHAnsi" w:cstheme="minorHAnsi"/>
        </w:rPr>
        <w:t>Program Manager (Norfolk District)</w:t>
      </w:r>
    </w:p>
    <w:p w14:paraId="4D0CF3D9" w14:textId="77777777" w:rsidR="00B266FB" w:rsidRPr="00556672" w:rsidRDefault="00B266FB" w:rsidP="00B266FB">
      <w:pPr>
        <w:pStyle w:val="NormalWeb"/>
        <w:spacing w:before="0" w:beforeAutospacing="0" w:after="0" w:afterAutospacing="0"/>
        <w:ind w:left="720"/>
        <w:rPr>
          <w:rFonts w:asciiTheme="minorHAnsi" w:hAnsiTheme="minorHAnsi" w:cstheme="minorHAnsi"/>
        </w:rPr>
      </w:pPr>
      <w:r w:rsidRPr="00556672">
        <w:rPr>
          <w:rFonts w:asciiTheme="minorHAnsi" w:hAnsiTheme="minorHAnsi" w:cstheme="minorHAnsi"/>
        </w:rPr>
        <w:t xml:space="preserve">(757) 201-7837 </w:t>
      </w:r>
      <w:hyperlink r:id="rId22" w:history="1">
        <w:r w:rsidRPr="00556672">
          <w:rPr>
            <w:rStyle w:val="Hyperlink"/>
            <w:rFonts w:asciiTheme="minorHAnsi" w:hAnsiTheme="minorHAnsi" w:cstheme="minorHAnsi"/>
          </w:rPr>
          <w:t>Kimberly.C.Koelsch@usace.army.mil</w:t>
        </w:r>
      </w:hyperlink>
      <w:r w:rsidRPr="00556672">
        <w:rPr>
          <w:rFonts w:asciiTheme="minorHAnsi" w:hAnsiTheme="minorHAnsi" w:cstheme="minorHAnsi"/>
        </w:rPr>
        <w:t xml:space="preserve"> </w:t>
      </w:r>
    </w:p>
    <w:p w14:paraId="5757D30B" w14:textId="77777777" w:rsidR="00556672" w:rsidRPr="00556672" w:rsidRDefault="00556672" w:rsidP="00556672">
      <w:pPr>
        <w:pStyle w:val="NormalWeb"/>
        <w:spacing w:before="0" w:beforeAutospacing="0" w:after="0" w:afterAutospacing="0"/>
        <w:rPr>
          <w:rFonts w:asciiTheme="minorHAnsi" w:hAnsiTheme="minorHAnsi" w:cstheme="minorHAnsi"/>
        </w:rPr>
      </w:pPr>
    </w:p>
    <w:p w14:paraId="65B295CF" w14:textId="01432B52" w:rsidR="00556672" w:rsidRPr="00556672" w:rsidRDefault="00556672" w:rsidP="00556672">
      <w:pPr>
        <w:pStyle w:val="NormalWeb"/>
        <w:spacing w:before="0" w:beforeAutospacing="0" w:after="0" w:afterAutospacing="0"/>
        <w:rPr>
          <w:rFonts w:asciiTheme="minorHAnsi" w:hAnsiTheme="minorHAnsi" w:cstheme="minorHAnsi"/>
          <w:b/>
          <w:bCs/>
        </w:rPr>
      </w:pPr>
      <w:r w:rsidRPr="00556672">
        <w:rPr>
          <w:rFonts w:asciiTheme="minorHAnsi" w:hAnsiTheme="minorHAnsi" w:cstheme="minorHAnsi"/>
          <w:b/>
          <w:bCs/>
        </w:rPr>
        <w:t>Section 510</w:t>
      </w:r>
      <w:r w:rsidR="003C61A1">
        <w:rPr>
          <w:rFonts w:asciiTheme="minorHAnsi" w:hAnsiTheme="minorHAnsi" w:cstheme="minorHAnsi"/>
          <w:b/>
          <w:bCs/>
        </w:rPr>
        <w:t xml:space="preserve"> Program</w:t>
      </w:r>
    </w:p>
    <w:p w14:paraId="284167A2" w14:textId="77777777" w:rsidR="00556672" w:rsidRPr="00556672" w:rsidRDefault="00556672" w:rsidP="00556672">
      <w:pPr>
        <w:pStyle w:val="NormalWeb"/>
        <w:numPr>
          <w:ilvl w:val="0"/>
          <w:numId w:val="14"/>
        </w:numPr>
        <w:spacing w:before="0" w:beforeAutospacing="0" w:after="0" w:afterAutospacing="0"/>
        <w:rPr>
          <w:rFonts w:asciiTheme="minorHAnsi" w:hAnsiTheme="minorHAnsi" w:cstheme="minorHAnsi"/>
          <w:b/>
          <w:bCs/>
        </w:rPr>
      </w:pPr>
      <w:r w:rsidRPr="00556672">
        <w:rPr>
          <w:rFonts w:asciiTheme="minorHAnsi" w:hAnsiTheme="minorHAnsi" w:cstheme="minorHAnsi"/>
          <w:b/>
          <w:bCs/>
        </w:rPr>
        <w:t>Christopher Johnson</w:t>
      </w:r>
    </w:p>
    <w:p w14:paraId="44352B91" w14:textId="77777777" w:rsidR="00556672" w:rsidRPr="00556672" w:rsidRDefault="00556672" w:rsidP="00556672">
      <w:pPr>
        <w:pStyle w:val="NormalWeb"/>
        <w:spacing w:before="0" w:beforeAutospacing="0" w:after="0" w:afterAutospacing="0"/>
        <w:ind w:left="720"/>
        <w:rPr>
          <w:rFonts w:asciiTheme="minorHAnsi" w:hAnsiTheme="minorHAnsi" w:cstheme="minorHAnsi"/>
        </w:rPr>
      </w:pPr>
      <w:r w:rsidRPr="00556672">
        <w:rPr>
          <w:rFonts w:asciiTheme="minorHAnsi" w:hAnsiTheme="minorHAnsi" w:cstheme="minorHAnsi"/>
        </w:rPr>
        <w:t>Planning Program Manager (Baltimore District)</w:t>
      </w:r>
    </w:p>
    <w:p w14:paraId="2A97B25C" w14:textId="77777777" w:rsidR="00556672" w:rsidRPr="00556672" w:rsidRDefault="00556672" w:rsidP="00556672">
      <w:pPr>
        <w:pStyle w:val="NormalWeb"/>
        <w:spacing w:before="0" w:beforeAutospacing="0" w:after="0" w:afterAutospacing="0"/>
        <w:ind w:left="720"/>
        <w:rPr>
          <w:rFonts w:asciiTheme="minorHAnsi" w:hAnsiTheme="minorHAnsi" w:cstheme="minorHAnsi"/>
        </w:rPr>
      </w:pPr>
      <w:r w:rsidRPr="00556672">
        <w:rPr>
          <w:rFonts w:asciiTheme="minorHAnsi" w:hAnsiTheme="minorHAnsi" w:cstheme="minorHAnsi"/>
        </w:rPr>
        <w:t>(410) 962-2926</w:t>
      </w:r>
    </w:p>
    <w:p w14:paraId="224A79BE" w14:textId="0597085D" w:rsidR="00556672" w:rsidRPr="00556672" w:rsidRDefault="00393717" w:rsidP="00556672">
      <w:pPr>
        <w:pStyle w:val="NormalWeb"/>
        <w:spacing w:before="0" w:beforeAutospacing="0" w:after="0" w:afterAutospacing="0"/>
        <w:ind w:left="720"/>
        <w:rPr>
          <w:rFonts w:asciiTheme="minorHAnsi" w:hAnsiTheme="minorHAnsi" w:cstheme="minorHAnsi"/>
        </w:rPr>
      </w:pPr>
      <w:hyperlink r:id="rId23" w:history="1">
        <w:r w:rsidR="00556672" w:rsidRPr="00556672">
          <w:rPr>
            <w:rStyle w:val="Hyperlink"/>
            <w:rFonts w:asciiTheme="minorHAnsi" w:hAnsiTheme="minorHAnsi" w:cstheme="minorHAnsi"/>
          </w:rPr>
          <w:t>Christopher.a.johnson@usace.army.mil</w:t>
        </w:r>
      </w:hyperlink>
      <w:r w:rsidR="00556672" w:rsidRPr="00556672">
        <w:rPr>
          <w:rFonts w:asciiTheme="minorHAnsi" w:hAnsiTheme="minorHAnsi" w:cstheme="minorHAnsi"/>
        </w:rPr>
        <w:t xml:space="preserve"> </w:t>
      </w:r>
    </w:p>
    <w:p w14:paraId="3D098CB3" w14:textId="77777777" w:rsidR="00556672" w:rsidRPr="00556672" w:rsidRDefault="00556672" w:rsidP="00556672">
      <w:pPr>
        <w:pStyle w:val="NormalWeb"/>
        <w:numPr>
          <w:ilvl w:val="0"/>
          <w:numId w:val="14"/>
        </w:numPr>
        <w:spacing w:before="0" w:beforeAutospacing="0" w:after="0" w:afterAutospacing="0"/>
        <w:rPr>
          <w:rFonts w:asciiTheme="minorHAnsi" w:hAnsiTheme="minorHAnsi" w:cstheme="minorHAnsi"/>
          <w:b/>
          <w:bCs/>
        </w:rPr>
      </w:pPr>
      <w:r w:rsidRPr="00556672">
        <w:rPr>
          <w:rFonts w:asciiTheme="minorHAnsi" w:hAnsiTheme="minorHAnsi" w:cstheme="minorHAnsi"/>
          <w:b/>
          <w:bCs/>
        </w:rPr>
        <w:t>Heather Lockwood</w:t>
      </w:r>
    </w:p>
    <w:p w14:paraId="49ACB64D" w14:textId="77777777" w:rsidR="00556672" w:rsidRPr="00556672" w:rsidRDefault="00556672" w:rsidP="00556672">
      <w:pPr>
        <w:pStyle w:val="NormalWeb"/>
        <w:spacing w:before="0" w:beforeAutospacing="0" w:after="0" w:afterAutospacing="0"/>
        <w:ind w:left="720"/>
        <w:rPr>
          <w:rFonts w:asciiTheme="minorHAnsi" w:hAnsiTheme="minorHAnsi" w:cstheme="minorHAnsi"/>
        </w:rPr>
      </w:pPr>
      <w:r w:rsidRPr="00556672">
        <w:rPr>
          <w:rFonts w:asciiTheme="minorHAnsi" w:hAnsiTheme="minorHAnsi" w:cstheme="minorHAnsi"/>
        </w:rPr>
        <w:t>Project Manager (Norfolk District)</w:t>
      </w:r>
    </w:p>
    <w:p w14:paraId="4DD933B9" w14:textId="77777777" w:rsidR="00556672" w:rsidRPr="00556672" w:rsidRDefault="00556672" w:rsidP="00556672">
      <w:pPr>
        <w:pStyle w:val="NormalWeb"/>
        <w:spacing w:before="0" w:beforeAutospacing="0" w:after="0" w:afterAutospacing="0"/>
        <w:ind w:left="720"/>
        <w:rPr>
          <w:rFonts w:asciiTheme="minorHAnsi" w:hAnsiTheme="minorHAnsi" w:cstheme="minorHAnsi"/>
        </w:rPr>
      </w:pPr>
      <w:r w:rsidRPr="00556672">
        <w:rPr>
          <w:rFonts w:asciiTheme="minorHAnsi" w:hAnsiTheme="minorHAnsi" w:cstheme="minorHAnsi"/>
        </w:rPr>
        <w:t xml:space="preserve">(757) 201-7271 </w:t>
      </w:r>
    </w:p>
    <w:p w14:paraId="5203D093" w14:textId="77777777" w:rsidR="00556672" w:rsidRDefault="00393717" w:rsidP="00556672">
      <w:pPr>
        <w:pStyle w:val="NormalWeb"/>
        <w:spacing w:before="0" w:beforeAutospacing="0" w:after="0" w:afterAutospacing="0"/>
        <w:ind w:left="720"/>
        <w:rPr>
          <w:rFonts w:asciiTheme="minorHAnsi" w:hAnsiTheme="minorHAnsi" w:cstheme="minorHAnsi"/>
        </w:rPr>
      </w:pPr>
      <w:hyperlink r:id="rId24" w:history="1">
        <w:r w:rsidR="00556672" w:rsidRPr="00556672">
          <w:rPr>
            <w:rStyle w:val="Hyperlink"/>
            <w:rFonts w:asciiTheme="minorHAnsi" w:hAnsiTheme="minorHAnsi" w:cstheme="minorHAnsi"/>
          </w:rPr>
          <w:t>Heather.Lockwood@usace.army.mil</w:t>
        </w:r>
      </w:hyperlink>
      <w:r w:rsidR="00556672" w:rsidRPr="00556672">
        <w:rPr>
          <w:rFonts w:asciiTheme="minorHAnsi" w:hAnsiTheme="minorHAnsi" w:cstheme="minorHAnsi"/>
        </w:rPr>
        <w:t xml:space="preserve"> </w:t>
      </w:r>
    </w:p>
    <w:p w14:paraId="0A5E5199" w14:textId="77777777" w:rsidR="003C61A1" w:rsidRDefault="003C61A1" w:rsidP="00556672">
      <w:pPr>
        <w:pStyle w:val="NormalWeb"/>
        <w:spacing w:before="0" w:beforeAutospacing="0" w:after="0" w:afterAutospacing="0"/>
        <w:ind w:left="720"/>
        <w:rPr>
          <w:rFonts w:asciiTheme="minorHAnsi" w:hAnsiTheme="minorHAnsi" w:cstheme="minorHAnsi"/>
        </w:rPr>
      </w:pPr>
    </w:p>
    <w:p w14:paraId="738DC077" w14:textId="77777777" w:rsidR="003C61A1" w:rsidRDefault="003C61A1" w:rsidP="00556672">
      <w:pPr>
        <w:pStyle w:val="NormalWeb"/>
        <w:spacing w:before="0" w:beforeAutospacing="0" w:after="0" w:afterAutospacing="0"/>
        <w:ind w:left="720"/>
        <w:rPr>
          <w:rFonts w:asciiTheme="minorHAnsi" w:hAnsiTheme="minorHAnsi" w:cstheme="minorHAnsi"/>
        </w:rPr>
      </w:pPr>
    </w:p>
    <w:p w14:paraId="2A39D23A" w14:textId="77777777" w:rsidR="003C61A1" w:rsidRDefault="003C61A1" w:rsidP="00556672">
      <w:pPr>
        <w:pStyle w:val="NormalWeb"/>
        <w:spacing w:before="0" w:beforeAutospacing="0" w:after="0" w:afterAutospacing="0"/>
        <w:ind w:left="720"/>
        <w:rPr>
          <w:rFonts w:asciiTheme="minorHAnsi" w:hAnsiTheme="minorHAnsi" w:cstheme="minorHAnsi"/>
        </w:rPr>
      </w:pPr>
    </w:p>
    <w:p w14:paraId="28D22D1F" w14:textId="77777777" w:rsidR="003C61A1" w:rsidRDefault="003C61A1" w:rsidP="00556672">
      <w:pPr>
        <w:pStyle w:val="NormalWeb"/>
        <w:spacing w:before="0" w:beforeAutospacing="0" w:after="0" w:afterAutospacing="0"/>
        <w:ind w:left="720"/>
        <w:rPr>
          <w:rFonts w:asciiTheme="minorHAnsi" w:hAnsiTheme="minorHAnsi" w:cstheme="minorHAnsi"/>
        </w:rPr>
      </w:pPr>
    </w:p>
    <w:p w14:paraId="11510902" w14:textId="0742CD7F" w:rsidR="003C61A1" w:rsidRPr="00556672" w:rsidRDefault="003C61A1" w:rsidP="00556672">
      <w:pPr>
        <w:pStyle w:val="NormalWeb"/>
        <w:spacing w:before="0" w:beforeAutospacing="0" w:after="0" w:afterAutospacing="0"/>
        <w:ind w:left="720"/>
        <w:rPr>
          <w:rFonts w:asciiTheme="minorHAnsi" w:hAnsiTheme="minorHAnsi" w:cstheme="minorHAnsi"/>
        </w:rPr>
        <w:sectPr w:rsidR="003C61A1" w:rsidRPr="00556672" w:rsidSect="00976C92">
          <w:type w:val="continuous"/>
          <w:pgSz w:w="12240" w:h="15840"/>
          <w:pgMar w:top="720" w:right="720" w:bottom="720" w:left="720" w:header="720" w:footer="720" w:gutter="0"/>
          <w:cols w:num="2" w:space="720"/>
          <w:docGrid w:linePitch="360"/>
        </w:sectPr>
      </w:pPr>
    </w:p>
    <w:p w14:paraId="7E71E050" w14:textId="77777777" w:rsidR="00976C92" w:rsidRPr="00B266FB" w:rsidRDefault="00976C92" w:rsidP="00C46F5B">
      <w:pPr>
        <w:spacing w:after="0" w:line="240" w:lineRule="auto"/>
        <w:rPr>
          <w:rFonts w:cstheme="minorHAnsi"/>
          <w:b/>
          <w:noProof/>
          <w:sz w:val="24"/>
          <w:szCs w:val="28"/>
        </w:rPr>
      </w:pPr>
    </w:p>
    <w:sectPr w:rsidR="00976C92" w:rsidRPr="00B266FB" w:rsidSect="00976C92">
      <w:type w:val="continuous"/>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Austin, Douglas" w:date="2023-11-22T15:29:00Z" w:initials="AD">
    <w:p w14:paraId="7273CF15" w14:textId="77777777" w:rsidR="005F4A9F" w:rsidRDefault="005F4A9F" w:rsidP="0010290E">
      <w:pPr>
        <w:pStyle w:val="CommentText"/>
      </w:pPr>
      <w:r>
        <w:rPr>
          <w:rStyle w:val="CommentReference"/>
        </w:rPr>
        <w:annotationRef/>
      </w:r>
      <w:r>
        <w:t>Past 10/20/23 deadline.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73CF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89CEB" w16cex:dateUtc="2023-11-22T2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73CF15" w16cid:durableId="29089C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C1935" w14:textId="77777777" w:rsidR="00E80627" w:rsidRDefault="00E80627" w:rsidP="00E80627">
      <w:pPr>
        <w:spacing w:after="0" w:line="240" w:lineRule="auto"/>
      </w:pPr>
      <w:r>
        <w:separator/>
      </w:r>
    </w:p>
  </w:endnote>
  <w:endnote w:type="continuationSeparator" w:id="0">
    <w:p w14:paraId="56D4D672" w14:textId="77777777" w:rsidR="00E80627" w:rsidRDefault="00E80627" w:rsidP="00E80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222CE" w14:textId="77777777" w:rsidR="00E80627" w:rsidRDefault="00E80627" w:rsidP="00E80627">
      <w:pPr>
        <w:spacing w:after="0" w:line="240" w:lineRule="auto"/>
      </w:pPr>
      <w:r>
        <w:separator/>
      </w:r>
    </w:p>
  </w:footnote>
  <w:footnote w:type="continuationSeparator" w:id="0">
    <w:p w14:paraId="3B1E725D" w14:textId="77777777" w:rsidR="00E80627" w:rsidRDefault="00E80627" w:rsidP="00E806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D2FB4"/>
    <w:multiLevelType w:val="hybridMultilevel"/>
    <w:tmpl w:val="CD48F5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36172E"/>
    <w:multiLevelType w:val="hybridMultilevel"/>
    <w:tmpl w:val="D6922E28"/>
    <w:lvl w:ilvl="0" w:tplc="04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227D3B71"/>
    <w:multiLevelType w:val="multilevel"/>
    <w:tmpl w:val="1DCEE5FA"/>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8573A69"/>
    <w:multiLevelType w:val="hybridMultilevel"/>
    <w:tmpl w:val="33EAE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756446"/>
    <w:multiLevelType w:val="hybridMultilevel"/>
    <w:tmpl w:val="3698E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5E7409"/>
    <w:multiLevelType w:val="hybridMultilevel"/>
    <w:tmpl w:val="A16C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B1156B"/>
    <w:multiLevelType w:val="hybridMultilevel"/>
    <w:tmpl w:val="DA8CD8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CA22BAF"/>
    <w:multiLevelType w:val="hybridMultilevel"/>
    <w:tmpl w:val="44804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EA4643"/>
    <w:multiLevelType w:val="hybridMultilevel"/>
    <w:tmpl w:val="6E8C92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3E4006"/>
    <w:multiLevelType w:val="hybridMultilevel"/>
    <w:tmpl w:val="B9E2A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0A724A6"/>
    <w:multiLevelType w:val="hybridMultilevel"/>
    <w:tmpl w:val="317CC6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45F645E"/>
    <w:multiLevelType w:val="hybridMultilevel"/>
    <w:tmpl w:val="02361C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4A55919"/>
    <w:multiLevelType w:val="hybridMultilevel"/>
    <w:tmpl w:val="AD40DC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266FDC"/>
    <w:multiLevelType w:val="hybridMultilevel"/>
    <w:tmpl w:val="3A089A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CDF041D"/>
    <w:multiLevelType w:val="hybridMultilevel"/>
    <w:tmpl w:val="EC4474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33F7EDE"/>
    <w:multiLevelType w:val="hybridMultilevel"/>
    <w:tmpl w:val="D68404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4FA6DBE"/>
    <w:multiLevelType w:val="hybridMultilevel"/>
    <w:tmpl w:val="E1146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6454482">
    <w:abstractNumId w:val="14"/>
  </w:num>
  <w:num w:numId="2" w16cid:durableId="763380940">
    <w:abstractNumId w:val="0"/>
  </w:num>
  <w:num w:numId="3" w16cid:durableId="366370494">
    <w:abstractNumId w:val="2"/>
  </w:num>
  <w:num w:numId="4" w16cid:durableId="1546016877">
    <w:abstractNumId w:val="6"/>
  </w:num>
  <w:num w:numId="5" w16cid:durableId="259534820">
    <w:abstractNumId w:val="1"/>
  </w:num>
  <w:num w:numId="6" w16cid:durableId="1941988246">
    <w:abstractNumId w:val="8"/>
  </w:num>
  <w:num w:numId="7" w16cid:durableId="1047801526">
    <w:abstractNumId w:val="13"/>
  </w:num>
  <w:num w:numId="8" w16cid:durableId="1614555537">
    <w:abstractNumId w:val="7"/>
  </w:num>
  <w:num w:numId="9" w16cid:durableId="1961182160">
    <w:abstractNumId w:val="4"/>
  </w:num>
  <w:num w:numId="10" w16cid:durableId="1032998747">
    <w:abstractNumId w:val="3"/>
  </w:num>
  <w:num w:numId="11" w16cid:durableId="1612785715">
    <w:abstractNumId w:val="10"/>
  </w:num>
  <w:num w:numId="12" w16cid:durableId="875122715">
    <w:abstractNumId w:val="16"/>
  </w:num>
  <w:num w:numId="13" w16cid:durableId="2072919051">
    <w:abstractNumId w:val="5"/>
  </w:num>
  <w:num w:numId="14" w16cid:durableId="1639266032">
    <w:abstractNumId w:val="9"/>
  </w:num>
  <w:num w:numId="15" w16cid:durableId="943003061">
    <w:abstractNumId w:val="15"/>
  </w:num>
  <w:num w:numId="16" w16cid:durableId="307901819">
    <w:abstractNumId w:val="11"/>
  </w:num>
  <w:num w:numId="17" w16cid:durableId="111413783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stin, Douglas">
    <w15:presenceInfo w15:providerId="AD" w15:userId="S::austin.douglas@epa.gov::1f7c5253-f91d-416c-afdd-908790de80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CDD"/>
    <w:rsid w:val="00002473"/>
    <w:rsid w:val="000660A2"/>
    <w:rsid w:val="000F048A"/>
    <w:rsid w:val="001738BA"/>
    <w:rsid w:val="00194A37"/>
    <w:rsid w:val="002431CD"/>
    <w:rsid w:val="002B4623"/>
    <w:rsid w:val="002F7688"/>
    <w:rsid w:val="003151B7"/>
    <w:rsid w:val="00322AFD"/>
    <w:rsid w:val="003A240B"/>
    <w:rsid w:val="003A417D"/>
    <w:rsid w:val="003C61A1"/>
    <w:rsid w:val="00410B17"/>
    <w:rsid w:val="00556672"/>
    <w:rsid w:val="005F4A9F"/>
    <w:rsid w:val="006E09FE"/>
    <w:rsid w:val="007A575A"/>
    <w:rsid w:val="007E4592"/>
    <w:rsid w:val="00827441"/>
    <w:rsid w:val="008A41C5"/>
    <w:rsid w:val="008D6C2E"/>
    <w:rsid w:val="009213CB"/>
    <w:rsid w:val="00976C92"/>
    <w:rsid w:val="00986B8E"/>
    <w:rsid w:val="009F0403"/>
    <w:rsid w:val="00B11CDD"/>
    <w:rsid w:val="00B266FB"/>
    <w:rsid w:val="00BB531C"/>
    <w:rsid w:val="00C46F5B"/>
    <w:rsid w:val="00D427D4"/>
    <w:rsid w:val="00E80627"/>
    <w:rsid w:val="00EA7BEE"/>
    <w:rsid w:val="00EF5313"/>
    <w:rsid w:val="00F074C7"/>
    <w:rsid w:val="00F65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C423A"/>
  <w15:chartTrackingRefBased/>
  <w15:docId w15:val="{53799132-204E-4E3E-994E-79DAC1D62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C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1CDD"/>
    <w:rPr>
      <w:color w:val="0563C1" w:themeColor="hyperlink"/>
      <w:u w:val="single"/>
    </w:rPr>
  </w:style>
  <w:style w:type="paragraph" w:styleId="NormalWeb">
    <w:name w:val="Normal (Web)"/>
    <w:basedOn w:val="Normal"/>
    <w:uiPriority w:val="99"/>
    <w:unhideWhenUsed/>
    <w:rsid w:val="00B11CD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11CDD"/>
    <w:pPr>
      <w:spacing w:after="0" w:line="240" w:lineRule="auto"/>
      <w:ind w:left="720"/>
    </w:pPr>
    <w:rPr>
      <w:rFonts w:ascii="Calibri" w:hAnsi="Calibri" w:cs="Calibri"/>
    </w:rPr>
  </w:style>
  <w:style w:type="character" w:styleId="UnresolvedMention">
    <w:name w:val="Unresolved Mention"/>
    <w:basedOn w:val="DefaultParagraphFont"/>
    <w:uiPriority w:val="99"/>
    <w:semiHidden/>
    <w:unhideWhenUsed/>
    <w:rsid w:val="00E80627"/>
    <w:rPr>
      <w:color w:val="605E5C"/>
      <w:shd w:val="clear" w:color="auto" w:fill="E1DFDD"/>
    </w:rPr>
  </w:style>
  <w:style w:type="paragraph" w:styleId="Header">
    <w:name w:val="header"/>
    <w:basedOn w:val="Normal"/>
    <w:link w:val="HeaderChar"/>
    <w:uiPriority w:val="99"/>
    <w:unhideWhenUsed/>
    <w:rsid w:val="00E806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627"/>
  </w:style>
  <w:style w:type="paragraph" w:styleId="Footer">
    <w:name w:val="footer"/>
    <w:basedOn w:val="Normal"/>
    <w:link w:val="FooterChar"/>
    <w:uiPriority w:val="99"/>
    <w:unhideWhenUsed/>
    <w:rsid w:val="00E806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627"/>
  </w:style>
  <w:style w:type="paragraph" w:styleId="Revision">
    <w:name w:val="Revision"/>
    <w:hidden/>
    <w:uiPriority w:val="99"/>
    <w:semiHidden/>
    <w:rsid w:val="005F4A9F"/>
    <w:pPr>
      <w:spacing w:after="0" w:line="240" w:lineRule="auto"/>
    </w:pPr>
  </w:style>
  <w:style w:type="character" w:styleId="CommentReference">
    <w:name w:val="annotation reference"/>
    <w:basedOn w:val="DefaultParagraphFont"/>
    <w:uiPriority w:val="99"/>
    <w:semiHidden/>
    <w:unhideWhenUsed/>
    <w:rsid w:val="005F4A9F"/>
    <w:rPr>
      <w:sz w:val="16"/>
      <w:szCs w:val="16"/>
    </w:rPr>
  </w:style>
  <w:style w:type="paragraph" w:styleId="CommentText">
    <w:name w:val="annotation text"/>
    <w:basedOn w:val="Normal"/>
    <w:link w:val="CommentTextChar"/>
    <w:uiPriority w:val="99"/>
    <w:unhideWhenUsed/>
    <w:rsid w:val="005F4A9F"/>
    <w:pPr>
      <w:spacing w:line="240" w:lineRule="auto"/>
    </w:pPr>
    <w:rPr>
      <w:sz w:val="20"/>
      <w:szCs w:val="20"/>
    </w:rPr>
  </w:style>
  <w:style w:type="character" w:customStyle="1" w:styleId="CommentTextChar">
    <w:name w:val="Comment Text Char"/>
    <w:basedOn w:val="DefaultParagraphFont"/>
    <w:link w:val="CommentText"/>
    <w:uiPriority w:val="99"/>
    <w:rsid w:val="005F4A9F"/>
    <w:rPr>
      <w:sz w:val="20"/>
      <w:szCs w:val="20"/>
    </w:rPr>
  </w:style>
  <w:style w:type="paragraph" w:styleId="CommentSubject">
    <w:name w:val="annotation subject"/>
    <w:basedOn w:val="CommentText"/>
    <w:next w:val="CommentText"/>
    <w:link w:val="CommentSubjectChar"/>
    <w:uiPriority w:val="99"/>
    <w:semiHidden/>
    <w:unhideWhenUsed/>
    <w:rsid w:val="005F4A9F"/>
    <w:rPr>
      <w:b/>
      <w:bCs/>
    </w:rPr>
  </w:style>
  <w:style w:type="character" w:customStyle="1" w:styleId="CommentSubjectChar">
    <w:name w:val="Comment Subject Char"/>
    <w:basedOn w:val="CommentTextChar"/>
    <w:link w:val="CommentSubject"/>
    <w:uiPriority w:val="99"/>
    <w:semiHidden/>
    <w:rsid w:val="005F4A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95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6/09/relationships/commentsIds" Target="commentsIds.xml"/><Relationship Id="rId18" Type="http://schemas.openxmlformats.org/officeDocument/2006/relationships/hyperlink" Target="mailto:Faraz.Ahmed@usace.army.mil" TargetMode="Externa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yperlink" Target="mailto:Andrew.a.roach@usace.army.mil" TargetMode="External"/><Relationship Id="rId7" Type="http://schemas.openxmlformats.org/officeDocument/2006/relationships/image" Target="media/image1.png"/><Relationship Id="rId12" Type="http://schemas.microsoft.com/office/2011/relationships/commentsExtended" Target="commentsExtended.xml"/><Relationship Id="rId17" Type="http://schemas.openxmlformats.org/officeDocument/2006/relationships/hyperlink" Target="mailto:Stacey.m.underwood@usace.army.mi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amy.m.guise@usace.army.mil" TargetMode="External"/><Relationship Id="rId20" Type="http://schemas.openxmlformats.org/officeDocument/2006/relationships/hyperlink" Target="mailto:Kimberly.C.Koelsch@usace.army.mi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24" Type="http://schemas.openxmlformats.org/officeDocument/2006/relationships/hyperlink" Target="mailto:Heather.Lockwood@usace.army.mil"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mailto:Christopher.a.johnson@usace.army.mil" TargetMode="External"/><Relationship Id="rId10" Type="http://schemas.openxmlformats.org/officeDocument/2006/relationships/image" Target="media/image4.png"/><Relationship Id="rId19" Type="http://schemas.openxmlformats.org/officeDocument/2006/relationships/hyperlink" Target="mailto:Karl.Kerr@usace.army.mi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18/08/relationships/commentsExtensible" Target="commentsExtensible.xml"/><Relationship Id="rId22" Type="http://schemas.openxmlformats.org/officeDocument/2006/relationships/hyperlink" Target="mailto:Kimberly.C.Koelsch@usace.army.mi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Caroline</dc:creator>
  <cp:keywords/>
  <dc:description/>
  <cp:lastModifiedBy>Austin, Douglas</cp:lastModifiedBy>
  <cp:revision>2</cp:revision>
  <dcterms:created xsi:type="dcterms:W3CDTF">2023-11-22T20:36:00Z</dcterms:created>
  <dcterms:modified xsi:type="dcterms:W3CDTF">2023-11-22T20:36:00Z</dcterms:modified>
</cp:coreProperties>
</file>