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197C55" w14:textId="76428E57" w:rsidR="00CD1C20" w:rsidRPr="0039700B" w:rsidDel="00424B08" w:rsidRDefault="00CD1C20" w:rsidP="001858CF">
      <w:pPr>
        <w:pStyle w:val="Heading1"/>
        <w:jc w:val="center"/>
        <w:rPr>
          <w:del w:id="0" w:author="Winters, Julie" w:date="2016-06-21T14:32:00Z"/>
          <w:rFonts w:ascii="Calibri" w:hAnsi="Calibri" w:cs="Arial"/>
          <w:b/>
          <w:sz w:val="22"/>
          <w:szCs w:val="22"/>
        </w:rPr>
      </w:pPr>
      <w:bookmarkStart w:id="1" w:name="_GoBack"/>
      <w:bookmarkEnd w:id="1"/>
      <w:del w:id="2" w:author="Winters, Julie" w:date="2016-06-21T14:32:00Z">
        <w:r w:rsidRPr="0039700B" w:rsidDel="00424B08">
          <w:rPr>
            <w:rFonts w:ascii="Calibri" w:eastAsiaTheme="minorEastAsia" w:hAnsi="Calibri" w:cs="Arial"/>
            <w:b/>
            <w:bCs/>
            <w:color w:val="auto"/>
            <w:sz w:val="22"/>
            <w:szCs w:val="22"/>
          </w:rPr>
          <w:delText>Enhance Partnering, Leadership and Management Goal Implementation Team</w:delText>
        </w:r>
        <w:r w:rsidR="001F2776" w:rsidRPr="0039700B" w:rsidDel="00424B08">
          <w:rPr>
            <w:rFonts w:ascii="Calibri" w:eastAsiaTheme="minorEastAsia" w:hAnsi="Calibri" w:cs="Arial"/>
            <w:b/>
            <w:bCs/>
            <w:color w:val="auto"/>
            <w:sz w:val="22"/>
            <w:szCs w:val="22"/>
          </w:rPr>
          <w:delText xml:space="preserve"> (GIT 6)</w:delText>
        </w:r>
      </w:del>
    </w:p>
    <w:p w14:paraId="5BC3A0FE" w14:textId="452A155F" w:rsidR="00F1713E" w:rsidRPr="0039700B" w:rsidDel="00424B08" w:rsidRDefault="008E57EB" w:rsidP="00F1713E">
      <w:pPr>
        <w:jc w:val="center"/>
        <w:rPr>
          <w:del w:id="3" w:author="Winters, Julie" w:date="2016-06-21T14:32:00Z"/>
          <w:rFonts w:ascii="Calibri" w:hAnsi="Calibri" w:cs="Arial"/>
          <w:b/>
          <w:i/>
        </w:rPr>
      </w:pPr>
      <w:del w:id="4" w:author="Winters, Julie" w:date="2016-06-21T14:32:00Z">
        <w:r w:rsidRPr="0039700B" w:rsidDel="00424B08">
          <w:rPr>
            <w:rFonts w:ascii="Calibri" w:hAnsi="Calibri" w:cs="Arial"/>
            <w:b/>
            <w:bCs/>
            <w:i/>
            <w:iCs/>
          </w:rPr>
          <w:delText xml:space="preserve">Identifying Members and Launching the </w:delText>
        </w:r>
        <w:r w:rsidR="002A4B49" w:rsidRPr="0039700B" w:rsidDel="00424B08">
          <w:rPr>
            <w:rFonts w:ascii="Calibri" w:hAnsi="Calibri" w:cs="Arial"/>
            <w:b/>
            <w:bCs/>
            <w:i/>
            <w:iCs/>
          </w:rPr>
          <w:delText xml:space="preserve">Budget and Finance </w:delText>
        </w:r>
        <w:r w:rsidR="00F1713E" w:rsidRPr="0039700B" w:rsidDel="00424B08">
          <w:rPr>
            <w:rFonts w:ascii="Calibri" w:hAnsi="Calibri" w:cs="Arial"/>
            <w:b/>
            <w:bCs/>
            <w:i/>
            <w:iCs/>
          </w:rPr>
          <w:delText>Workgroup</w:delText>
        </w:r>
      </w:del>
    </w:p>
    <w:p w14:paraId="1C16952C" w14:textId="5F3A2F50" w:rsidR="001205D2" w:rsidRPr="0039700B" w:rsidRDefault="001205D2" w:rsidP="008103E5">
      <w:pPr>
        <w:jc w:val="center"/>
        <w:rPr>
          <w:rFonts w:ascii="Calibri" w:hAnsi="Calibri" w:cs="Arial"/>
        </w:rPr>
      </w:pPr>
    </w:p>
    <w:p w14:paraId="29658A49" w14:textId="77777777" w:rsidR="008103E5" w:rsidRPr="0039700B" w:rsidDel="00424B08" w:rsidRDefault="008103E5">
      <w:pPr>
        <w:jc w:val="center"/>
        <w:rPr>
          <w:del w:id="5" w:author="Winters, Julie" w:date="2016-06-21T14:33:00Z"/>
          <w:rFonts w:ascii="Calibri" w:hAnsi="Calibri" w:cs="Arial"/>
        </w:rPr>
        <w:pPrChange w:id="6" w:author="Winters, Julie" w:date="2016-06-21T14:33:00Z">
          <w:pPr/>
        </w:pPrChange>
      </w:pPr>
    </w:p>
    <w:p w14:paraId="2DBC99C5" w14:textId="77777777" w:rsidR="00424B08" w:rsidRDefault="00424B08">
      <w:pPr>
        <w:jc w:val="center"/>
        <w:rPr>
          <w:ins w:id="7" w:author="Winters, Julie" w:date="2016-06-21T14:33:00Z"/>
          <w:rFonts w:ascii="Calibri" w:hAnsi="Calibri" w:cs="Arial"/>
          <w:b/>
        </w:rPr>
        <w:pPrChange w:id="8" w:author="Winters, Julie" w:date="2016-06-21T14:33:00Z">
          <w:pPr/>
        </w:pPrChange>
      </w:pPr>
      <w:ins w:id="9" w:author="Winters, Julie" w:date="2016-06-21T14:32:00Z">
        <w:r w:rsidRPr="00424B08">
          <w:rPr>
            <w:rFonts w:ascii="Calibri" w:hAnsi="Calibri" w:cs="Arial"/>
            <w:b/>
            <w:rPrChange w:id="10" w:author="Winters, Julie" w:date="2016-06-21T14:33:00Z">
              <w:rPr>
                <w:rFonts w:ascii="Calibri" w:hAnsi="Calibri" w:cs="Arial"/>
              </w:rPr>
            </w:rPrChange>
          </w:rPr>
          <w:t>CHARGE FOR BUDGET AND FINANCE WORKGROUP</w:t>
        </w:r>
      </w:ins>
    </w:p>
    <w:p w14:paraId="2C8DDCDD" w14:textId="5A191B74" w:rsidR="008E57EB" w:rsidRPr="00424B08" w:rsidDel="00424B08" w:rsidRDefault="00424B08">
      <w:pPr>
        <w:jc w:val="center"/>
        <w:rPr>
          <w:del w:id="11" w:author="Winters, Julie" w:date="2016-06-21T14:32:00Z"/>
          <w:rFonts w:ascii="Calibri" w:hAnsi="Calibri" w:cs="Arial"/>
          <w:b/>
          <w:rPrChange w:id="12" w:author="Winters, Julie" w:date="2016-06-21T14:33:00Z">
            <w:rPr>
              <w:del w:id="13" w:author="Winters, Julie" w:date="2016-06-21T14:32:00Z"/>
              <w:rFonts w:ascii="Calibri" w:hAnsi="Calibri" w:cs="Arial"/>
            </w:rPr>
          </w:rPrChange>
        </w:rPr>
        <w:pPrChange w:id="14" w:author="Winters, Julie" w:date="2016-06-21T14:33:00Z">
          <w:pPr/>
        </w:pPrChange>
      </w:pPr>
      <w:ins w:id="15" w:author="Winters, Julie" w:date="2016-06-21T14:33:00Z">
        <w:r>
          <w:rPr>
            <w:rFonts w:ascii="Calibri" w:hAnsi="Calibri" w:cs="Arial"/>
            <w:b/>
          </w:rPr>
          <w:t>DRAFT Version June 21, 2016</w:t>
        </w:r>
      </w:ins>
      <w:del w:id="16" w:author="Winters, Julie" w:date="2016-06-21T14:32:00Z">
        <w:r w:rsidR="008E57EB" w:rsidRPr="00424B08" w:rsidDel="00424B08">
          <w:rPr>
            <w:rFonts w:ascii="Calibri" w:hAnsi="Calibri" w:cs="Arial"/>
            <w:b/>
            <w:rPrChange w:id="17" w:author="Winters, Julie" w:date="2016-06-21T14:33:00Z">
              <w:rPr>
                <w:rFonts w:ascii="Calibri" w:hAnsi="Calibri" w:cs="Arial"/>
              </w:rPr>
            </w:rPrChange>
          </w:rPr>
          <w:delText xml:space="preserve">The CBP Management Board supports the formation of a Budget and Finance Workgroup (BFW) under GIT 6.  This discussion details the planned steps for recruiting members and launching the </w:delText>
        </w:r>
        <w:r w:rsidR="00A30CEF" w:rsidRPr="00424B08" w:rsidDel="00424B08">
          <w:rPr>
            <w:rFonts w:ascii="Calibri" w:hAnsi="Calibri" w:cs="Arial"/>
            <w:b/>
            <w:rPrChange w:id="18" w:author="Winters, Julie" w:date="2016-06-21T14:33:00Z">
              <w:rPr>
                <w:rFonts w:ascii="Calibri" w:hAnsi="Calibri" w:cs="Arial"/>
              </w:rPr>
            </w:rPrChange>
          </w:rPr>
          <w:delText>workgroup.</w:delText>
        </w:r>
      </w:del>
    </w:p>
    <w:p w14:paraId="595ED55D" w14:textId="1D5D3F25" w:rsidR="008E57EB" w:rsidRPr="00424B08" w:rsidDel="00424B08" w:rsidRDefault="008E57EB">
      <w:pPr>
        <w:jc w:val="center"/>
        <w:rPr>
          <w:del w:id="19" w:author="Winters, Julie" w:date="2016-06-21T14:32:00Z"/>
          <w:rFonts w:ascii="Calibri" w:hAnsi="Calibri" w:cs="Arial"/>
          <w:b/>
          <w:rPrChange w:id="20" w:author="Winters, Julie" w:date="2016-06-21T14:33:00Z">
            <w:rPr>
              <w:del w:id="21" w:author="Winters, Julie" w:date="2016-06-21T14:32:00Z"/>
              <w:rFonts w:ascii="Calibri" w:hAnsi="Calibri" w:cs="Arial"/>
            </w:rPr>
          </w:rPrChange>
        </w:rPr>
        <w:pPrChange w:id="22" w:author="Winters, Julie" w:date="2016-06-21T14:33:00Z">
          <w:pPr/>
        </w:pPrChange>
      </w:pPr>
    </w:p>
    <w:p w14:paraId="262C2AC7" w14:textId="70FD7646" w:rsidR="008E57EB" w:rsidRPr="00424B08" w:rsidDel="00424B08" w:rsidRDefault="00FC4DB7">
      <w:pPr>
        <w:jc w:val="center"/>
        <w:rPr>
          <w:del w:id="23" w:author="Winters, Julie" w:date="2016-06-21T14:32:00Z"/>
          <w:rFonts w:ascii="Calibri" w:hAnsi="Calibri" w:cs="Arial"/>
          <w:b/>
          <w:u w:val="single"/>
          <w:rPrChange w:id="24" w:author="Winters, Julie" w:date="2016-06-21T14:33:00Z">
            <w:rPr>
              <w:del w:id="25" w:author="Winters, Julie" w:date="2016-06-21T14:32:00Z"/>
              <w:rFonts w:ascii="Calibri" w:hAnsi="Calibri" w:cs="Arial"/>
              <w:u w:val="single"/>
            </w:rPr>
          </w:rPrChange>
        </w:rPr>
        <w:pPrChange w:id="26" w:author="Winters, Julie" w:date="2016-06-21T14:33:00Z">
          <w:pPr/>
        </w:pPrChange>
      </w:pPr>
      <w:del w:id="27" w:author="Winters, Julie" w:date="2016-06-21T14:32:00Z">
        <w:r w:rsidRPr="00424B08" w:rsidDel="00424B08">
          <w:rPr>
            <w:rFonts w:ascii="Calibri" w:hAnsi="Calibri" w:cs="Arial"/>
            <w:b/>
            <w:u w:val="single"/>
            <w:rPrChange w:id="28" w:author="Winters, Julie" w:date="2016-06-21T14:33:00Z">
              <w:rPr>
                <w:rFonts w:ascii="Calibri" w:hAnsi="Calibri" w:cs="Arial"/>
                <w:u w:val="single"/>
              </w:rPr>
            </w:rPrChange>
          </w:rPr>
          <w:delText xml:space="preserve">Desired </w:delText>
        </w:r>
        <w:r w:rsidR="007171E2" w:rsidRPr="00424B08" w:rsidDel="00424B08">
          <w:rPr>
            <w:rFonts w:ascii="Calibri" w:hAnsi="Calibri" w:cs="Arial"/>
            <w:b/>
            <w:u w:val="single"/>
            <w:rPrChange w:id="29" w:author="Winters, Julie" w:date="2016-06-21T14:33:00Z">
              <w:rPr>
                <w:rFonts w:ascii="Calibri" w:hAnsi="Calibri" w:cs="Arial"/>
                <w:u w:val="single"/>
              </w:rPr>
            </w:rPrChange>
          </w:rPr>
          <w:delText>Member Skills and Interests</w:delText>
        </w:r>
      </w:del>
    </w:p>
    <w:p w14:paraId="0C053611" w14:textId="2CADC75C" w:rsidR="007171E2" w:rsidRPr="00424B08" w:rsidDel="00424B08" w:rsidRDefault="007171E2">
      <w:pPr>
        <w:pStyle w:val="ListParagraph"/>
        <w:numPr>
          <w:ilvl w:val="0"/>
          <w:numId w:val="12"/>
        </w:numPr>
        <w:jc w:val="center"/>
        <w:rPr>
          <w:del w:id="30" w:author="Winters, Julie" w:date="2016-06-21T14:32:00Z"/>
          <w:rFonts w:ascii="Calibri" w:hAnsi="Calibri" w:cs="Arial"/>
          <w:b/>
          <w:rPrChange w:id="31" w:author="Winters, Julie" w:date="2016-06-21T14:33:00Z">
            <w:rPr>
              <w:del w:id="32" w:author="Winters, Julie" w:date="2016-06-21T14:32:00Z"/>
              <w:rFonts w:ascii="Calibri" w:hAnsi="Calibri" w:cs="Arial"/>
            </w:rPr>
          </w:rPrChange>
        </w:rPr>
        <w:pPrChange w:id="33" w:author="Winters, Julie" w:date="2016-06-21T14:33:00Z">
          <w:pPr>
            <w:pStyle w:val="ListParagraph"/>
            <w:numPr>
              <w:numId w:val="12"/>
            </w:numPr>
            <w:ind w:hanging="360"/>
          </w:pPr>
        </w:pPrChange>
      </w:pPr>
      <w:del w:id="34" w:author="Winters, Julie" w:date="2016-06-21T14:32:00Z">
        <w:r w:rsidRPr="00424B08" w:rsidDel="00424B08">
          <w:rPr>
            <w:rFonts w:ascii="Calibri" w:hAnsi="Calibri" w:cs="Arial"/>
            <w:b/>
            <w:rPrChange w:id="35" w:author="Winters, Julie" w:date="2016-06-21T14:33:00Z">
              <w:rPr>
                <w:rFonts w:ascii="Calibri" w:hAnsi="Calibri" w:cs="Arial"/>
              </w:rPr>
            </w:rPrChange>
          </w:rPr>
          <w:delText>Finance</w:delText>
        </w:r>
        <w:r w:rsidR="006C481B" w:rsidRPr="00424B08" w:rsidDel="00424B08">
          <w:rPr>
            <w:rFonts w:ascii="Calibri" w:hAnsi="Calibri" w:cs="Arial"/>
            <w:b/>
            <w:rPrChange w:id="36" w:author="Winters, Julie" w:date="2016-06-21T14:33:00Z">
              <w:rPr>
                <w:rFonts w:ascii="Calibri" w:hAnsi="Calibri" w:cs="Arial"/>
              </w:rPr>
            </w:rPrChange>
          </w:rPr>
          <w:delText xml:space="preserve"> and innovative environmental finance</w:delText>
        </w:r>
      </w:del>
    </w:p>
    <w:p w14:paraId="0595356C" w14:textId="225D2230" w:rsidR="00A30CEF" w:rsidRPr="00424B08" w:rsidDel="00424B08" w:rsidRDefault="4325BF68">
      <w:pPr>
        <w:pStyle w:val="ListParagraph"/>
        <w:numPr>
          <w:ilvl w:val="0"/>
          <w:numId w:val="12"/>
        </w:numPr>
        <w:jc w:val="center"/>
        <w:rPr>
          <w:del w:id="37" w:author="Winters, Julie" w:date="2016-06-21T14:32:00Z"/>
          <w:rFonts w:ascii="Calibri" w:hAnsi="Calibri" w:cs="Arial"/>
          <w:b/>
          <w:rPrChange w:id="38" w:author="Winters, Julie" w:date="2016-06-21T14:33:00Z">
            <w:rPr>
              <w:del w:id="39" w:author="Winters, Julie" w:date="2016-06-21T14:32:00Z"/>
              <w:rFonts w:ascii="Calibri" w:hAnsi="Calibri" w:cs="Arial"/>
            </w:rPr>
          </w:rPrChange>
        </w:rPr>
        <w:pPrChange w:id="40" w:author="Winters, Julie" w:date="2016-06-21T14:33:00Z">
          <w:pPr>
            <w:pStyle w:val="ListParagraph"/>
            <w:numPr>
              <w:numId w:val="12"/>
            </w:numPr>
            <w:ind w:hanging="360"/>
          </w:pPr>
        </w:pPrChange>
      </w:pPr>
      <w:del w:id="41" w:author="Winters, Julie" w:date="2016-06-21T14:32:00Z">
        <w:r w:rsidRPr="00424B08" w:rsidDel="00424B08">
          <w:rPr>
            <w:rFonts w:ascii="Calibri" w:hAnsi="Calibri" w:cs="Arial"/>
            <w:b/>
            <w:rPrChange w:id="42" w:author="Winters, Julie" w:date="2016-06-21T14:33:00Z">
              <w:rPr>
                <w:rFonts w:ascii="Calibri" w:hAnsi="Calibri" w:cs="Arial"/>
              </w:rPr>
            </w:rPrChange>
          </w:rPr>
          <w:delText>Knowledge of f</w:delText>
        </w:r>
        <w:r w:rsidR="00A30CEF" w:rsidRPr="00424B08" w:rsidDel="00424B08">
          <w:rPr>
            <w:rFonts w:ascii="Calibri" w:hAnsi="Calibri" w:cs="Arial"/>
            <w:b/>
            <w:rPrChange w:id="43" w:author="Winters, Julie" w:date="2016-06-21T14:33:00Z">
              <w:rPr>
                <w:rFonts w:ascii="Calibri" w:hAnsi="Calibri" w:cs="Arial"/>
              </w:rPr>
            </w:rPrChange>
          </w:rPr>
          <w:delText>unding sources</w:delText>
        </w:r>
      </w:del>
    </w:p>
    <w:p w14:paraId="099C3A96" w14:textId="6D44F229" w:rsidR="007171E2" w:rsidRPr="00424B08" w:rsidDel="00424B08" w:rsidRDefault="007171E2">
      <w:pPr>
        <w:pStyle w:val="ListParagraph"/>
        <w:numPr>
          <w:ilvl w:val="0"/>
          <w:numId w:val="12"/>
        </w:numPr>
        <w:jc w:val="center"/>
        <w:rPr>
          <w:del w:id="44" w:author="Winters, Julie" w:date="2016-06-21T14:32:00Z"/>
          <w:rFonts w:ascii="Calibri" w:hAnsi="Calibri" w:cs="Arial"/>
          <w:b/>
          <w:rPrChange w:id="45" w:author="Winters, Julie" w:date="2016-06-21T14:33:00Z">
            <w:rPr>
              <w:del w:id="46" w:author="Winters, Julie" w:date="2016-06-21T14:32:00Z"/>
              <w:rFonts w:ascii="Calibri" w:hAnsi="Calibri" w:cs="Arial"/>
            </w:rPr>
          </w:rPrChange>
        </w:rPr>
        <w:pPrChange w:id="47" w:author="Winters, Julie" w:date="2016-06-21T14:33:00Z">
          <w:pPr>
            <w:pStyle w:val="ListParagraph"/>
            <w:numPr>
              <w:numId w:val="12"/>
            </w:numPr>
            <w:ind w:hanging="360"/>
          </w:pPr>
        </w:pPrChange>
      </w:pPr>
      <w:del w:id="48" w:author="Winters, Julie" w:date="2016-06-21T14:32:00Z">
        <w:r w:rsidRPr="00424B08" w:rsidDel="00424B08">
          <w:rPr>
            <w:rFonts w:ascii="Calibri" w:hAnsi="Calibri" w:cs="Arial"/>
            <w:b/>
            <w:rPrChange w:id="49" w:author="Winters, Julie" w:date="2016-06-21T14:33:00Z">
              <w:rPr>
                <w:rFonts w:ascii="Calibri" w:hAnsi="Calibri" w:cs="Arial"/>
              </w:rPr>
            </w:rPrChange>
          </w:rPr>
          <w:delText>Economics</w:delText>
        </w:r>
        <w:r w:rsidR="00704CA5" w:rsidRPr="00424B08" w:rsidDel="00424B08">
          <w:rPr>
            <w:rFonts w:ascii="Calibri" w:hAnsi="Calibri" w:cs="Arial"/>
            <w:b/>
            <w:rPrChange w:id="50" w:author="Winters, Julie" w:date="2016-06-21T14:33:00Z">
              <w:rPr>
                <w:rFonts w:ascii="Calibri" w:hAnsi="Calibri" w:cs="Arial"/>
              </w:rPr>
            </w:rPrChange>
          </w:rPr>
          <w:delText xml:space="preserve"> and measures of merit (e.g., NPV, ROI)</w:delText>
        </w:r>
      </w:del>
    </w:p>
    <w:p w14:paraId="3324D111" w14:textId="08718248" w:rsidR="007171E2" w:rsidRPr="00424B08" w:rsidDel="00424B08" w:rsidRDefault="007171E2">
      <w:pPr>
        <w:pStyle w:val="ListParagraph"/>
        <w:numPr>
          <w:ilvl w:val="0"/>
          <w:numId w:val="12"/>
        </w:numPr>
        <w:jc w:val="center"/>
        <w:rPr>
          <w:del w:id="51" w:author="Winters, Julie" w:date="2016-06-21T14:32:00Z"/>
          <w:rFonts w:ascii="Calibri" w:hAnsi="Calibri" w:cs="Arial"/>
          <w:b/>
          <w:rPrChange w:id="52" w:author="Winters, Julie" w:date="2016-06-21T14:33:00Z">
            <w:rPr>
              <w:del w:id="53" w:author="Winters, Julie" w:date="2016-06-21T14:32:00Z"/>
              <w:rFonts w:ascii="Calibri" w:hAnsi="Calibri" w:cs="Arial"/>
            </w:rPr>
          </w:rPrChange>
        </w:rPr>
        <w:pPrChange w:id="54" w:author="Winters, Julie" w:date="2016-06-21T14:33:00Z">
          <w:pPr>
            <w:pStyle w:val="ListParagraph"/>
            <w:numPr>
              <w:numId w:val="12"/>
            </w:numPr>
            <w:ind w:hanging="360"/>
          </w:pPr>
        </w:pPrChange>
      </w:pPr>
      <w:del w:id="55" w:author="Winters, Julie" w:date="2016-06-21T14:32:00Z">
        <w:r w:rsidRPr="00424B08" w:rsidDel="00424B08">
          <w:rPr>
            <w:rFonts w:ascii="Calibri" w:hAnsi="Calibri" w:cs="Arial"/>
            <w:b/>
            <w:rPrChange w:id="56" w:author="Winters, Julie" w:date="2016-06-21T14:33:00Z">
              <w:rPr>
                <w:rFonts w:ascii="Calibri" w:hAnsi="Calibri" w:cs="Arial"/>
              </w:rPr>
            </w:rPrChange>
          </w:rPr>
          <w:delText>Financial reporting</w:delText>
        </w:r>
      </w:del>
    </w:p>
    <w:p w14:paraId="7EC79F09" w14:textId="63194565" w:rsidR="007171E2" w:rsidRPr="00424B08" w:rsidDel="00424B08" w:rsidRDefault="75E93C52">
      <w:pPr>
        <w:pStyle w:val="ListParagraph"/>
        <w:numPr>
          <w:ilvl w:val="0"/>
          <w:numId w:val="12"/>
        </w:numPr>
        <w:jc w:val="center"/>
        <w:rPr>
          <w:del w:id="57" w:author="Winters, Julie" w:date="2016-06-21T14:32:00Z"/>
          <w:rFonts w:ascii="Calibri" w:hAnsi="Calibri" w:cs="Arial"/>
          <w:b/>
          <w:rPrChange w:id="58" w:author="Winters, Julie" w:date="2016-06-21T14:33:00Z">
            <w:rPr>
              <w:del w:id="59" w:author="Winters, Julie" w:date="2016-06-21T14:32:00Z"/>
              <w:rFonts w:ascii="Calibri" w:hAnsi="Calibri" w:cs="Arial"/>
            </w:rPr>
          </w:rPrChange>
        </w:rPr>
        <w:pPrChange w:id="60" w:author="Winters, Julie" w:date="2016-06-21T14:33:00Z">
          <w:pPr>
            <w:pStyle w:val="ListParagraph"/>
            <w:numPr>
              <w:numId w:val="12"/>
            </w:numPr>
            <w:ind w:hanging="360"/>
          </w:pPr>
        </w:pPrChange>
      </w:pPr>
      <w:del w:id="61" w:author="Winters, Julie" w:date="2016-06-21T14:32:00Z">
        <w:r w:rsidRPr="00424B08" w:rsidDel="00424B08">
          <w:rPr>
            <w:rFonts w:ascii="Calibri" w:hAnsi="Calibri" w:cs="Arial"/>
            <w:b/>
            <w:rPrChange w:id="62" w:author="Winters, Julie" w:date="2016-06-21T14:33:00Z">
              <w:rPr>
                <w:rFonts w:ascii="Calibri" w:hAnsi="Calibri" w:cs="Arial"/>
              </w:rPr>
            </w:rPrChange>
          </w:rPr>
          <w:delText>Knowledge of Federal, State and Local government budgeting</w:delText>
        </w:r>
        <w:r w:rsidR="00F11965" w:rsidRPr="00424B08" w:rsidDel="00424B08">
          <w:rPr>
            <w:rFonts w:ascii="Calibri" w:hAnsi="Calibri" w:cs="Arial"/>
            <w:b/>
            <w:rPrChange w:id="63" w:author="Winters, Julie" w:date="2016-06-21T14:33:00Z">
              <w:rPr>
                <w:rFonts w:ascii="Calibri" w:hAnsi="Calibri" w:cs="Arial"/>
              </w:rPr>
            </w:rPrChange>
          </w:rPr>
          <w:delText xml:space="preserve"> and procurement processes</w:delText>
        </w:r>
        <w:r w:rsidR="007171E2" w:rsidRPr="00424B08" w:rsidDel="00424B08">
          <w:rPr>
            <w:rFonts w:ascii="Calibri" w:hAnsi="Calibri" w:cs="Arial"/>
            <w:b/>
            <w:rPrChange w:id="64" w:author="Winters, Julie" w:date="2016-06-21T14:33:00Z">
              <w:rPr>
                <w:rFonts w:ascii="Calibri" w:hAnsi="Calibri" w:cs="Arial"/>
              </w:rPr>
            </w:rPrChange>
          </w:rPr>
          <w:br/>
        </w:r>
      </w:del>
    </w:p>
    <w:p w14:paraId="5CF02889" w14:textId="0ED1FCB1" w:rsidR="007171E2" w:rsidRPr="00424B08" w:rsidDel="00424B08" w:rsidRDefault="007171E2">
      <w:pPr>
        <w:jc w:val="center"/>
        <w:rPr>
          <w:del w:id="65" w:author="Winters, Julie" w:date="2016-06-21T14:32:00Z"/>
          <w:rFonts w:ascii="Calibri" w:hAnsi="Calibri" w:cs="Arial"/>
          <w:b/>
          <w:u w:val="single"/>
          <w:rPrChange w:id="66" w:author="Winters, Julie" w:date="2016-06-21T14:33:00Z">
            <w:rPr>
              <w:del w:id="67" w:author="Winters, Julie" w:date="2016-06-21T14:32:00Z"/>
              <w:rFonts w:ascii="Calibri" w:hAnsi="Calibri" w:cs="Arial"/>
              <w:u w:val="single"/>
            </w:rPr>
          </w:rPrChange>
        </w:rPr>
        <w:pPrChange w:id="68" w:author="Winters, Julie" w:date="2016-06-21T14:33:00Z">
          <w:pPr/>
        </w:pPrChange>
      </w:pPr>
      <w:del w:id="69" w:author="Winters, Julie" w:date="2016-06-21T14:32:00Z">
        <w:r w:rsidRPr="00424B08" w:rsidDel="00424B08">
          <w:rPr>
            <w:rFonts w:ascii="Calibri" w:hAnsi="Calibri" w:cs="Arial"/>
            <w:b/>
            <w:u w:val="single"/>
            <w:rPrChange w:id="70" w:author="Winters, Julie" w:date="2016-06-21T14:33:00Z">
              <w:rPr>
                <w:rFonts w:ascii="Calibri" w:hAnsi="Calibri" w:cs="Arial"/>
                <w:u w:val="single"/>
              </w:rPr>
            </w:rPrChange>
          </w:rPr>
          <w:delText>Organizations to be Represented</w:delText>
        </w:r>
      </w:del>
    </w:p>
    <w:p w14:paraId="0AE449E1" w14:textId="663975ED" w:rsidR="007171E2" w:rsidRPr="00424B08" w:rsidDel="00424B08" w:rsidRDefault="007171E2">
      <w:pPr>
        <w:pStyle w:val="ListParagraph"/>
        <w:numPr>
          <w:ilvl w:val="0"/>
          <w:numId w:val="13"/>
        </w:numPr>
        <w:jc w:val="center"/>
        <w:rPr>
          <w:del w:id="71" w:author="Winters, Julie" w:date="2016-06-21T14:32:00Z"/>
          <w:rFonts w:ascii="Calibri" w:hAnsi="Calibri" w:cs="Arial"/>
          <w:b/>
          <w:rPrChange w:id="72" w:author="Winters, Julie" w:date="2016-06-21T14:33:00Z">
            <w:rPr>
              <w:del w:id="73" w:author="Winters, Julie" w:date="2016-06-21T14:32:00Z"/>
              <w:rFonts w:ascii="Calibri" w:hAnsi="Calibri" w:cs="Arial"/>
            </w:rPr>
          </w:rPrChange>
        </w:rPr>
        <w:pPrChange w:id="74" w:author="Winters, Julie" w:date="2016-06-21T14:33:00Z">
          <w:pPr>
            <w:pStyle w:val="ListParagraph"/>
            <w:numPr>
              <w:numId w:val="13"/>
            </w:numPr>
            <w:ind w:hanging="360"/>
          </w:pPr>
        </w:pPrChange>
      </w:pPr>
      <w:del w:id="75" w:author="Winters, Julie" w:date="2016-06-21T14:32:00Z">
        <w:r w:rsidRPr="00424B08" w:rsidDel="00424B08">
          <w:rPr>
            <w:rFonts w:ascii="Calibri" w:hAnsi="Calibri" w:cs="Arial"/>
            <w:b/>
            <w:rPrChange w:id="76" w:author="Winters, Julie" w:date="2016-06-21T14:33:00Z">
              <w:rPr>
                <w:rFonts w:ascii="Calibri" w:hAnsi="Calibri" w:cs="Arial"/>
              </w:rPr>
            </w:rPrChange>
          </w:rPr>
          <w:delText>Jurisdiction agencies</w:delText>
        </w:r>
        <w:r w:rsidR="00704CA5" w:rsidRPr="00424B08" w:rsidDel="00424B08">
          <w:rPr>
            <w:rFonts w:ascii="Calibri" w:hAnsi="Calibri" w:cs="Arial"/>
            <w:b/>
            <w:rPrChange w:id="77" w:author="Winters, Julie" w:date="2016-06-21T14:33:00Z">
              <w:rPr>
                <w:rFonts w:ascii="Calibri" w:hAnsi="Calibri" w:cs="Arial"/>
              </w:rPr>
            </w:rPrChange>
          </w:rPr>
          <w:delText xml:space="preserve"> and federal agencies</w:delText>
        </w:r>
      </w:del>
    </w:p>
    <w:p w14:paraId="502F7AF7" w14:textId="251C7732" w:rsidR="006C481B" w:rsidRPr="00424B08" w:rsidDel="00424B08" w:rsidRDefault="006C481B">
      <w:pPr>
        <w:pStyle w:val="ListParagraph"/>
        <w:numPr>
          <w:ilvl w:val="0"/>
          <w:numId w:val="13"/>
        </w:numPr>
        <w:jc w:val="center"/>
        <w:rPr>
          <w:del w:id="78" w:author="Winters, Julie" w:date="2016-06-21T14:32:00Z"/>
          <w:rFonts w:ascii="Calibri" w:hAnsi="Calibri" w:cs="Arial"/>
          <w:b/>
          <w:rPrChange w:id="79" w:author="Winters, Julie" w:date="2016-06-21T14:33:00Z">
            <w:rPr>
              <w:del w:id="80" w:author="Winters, Julie" w:date="2016-06-21T14:32:00Z"/>
              <w:rFonts w:ascii="Calibri" w:hAnsi="Calibri" w:cs="Arial"/>
            </w:rPr>
          </w:rPrChange>
        </w:rPr>
        <w:pPrChange w:id="81" w:author="Winters, Julie" w:date="2016-06-21T14:33:00Z">
          <w:pPr>
            <w:pStyle w:val="ListParagraph"/>
            <w:numPr>
              <w:numId w:val="13"/>
            </w:numPr>
            <w:ind w:hanging="360"/>
          </w:pPr>
        </w:pPrChange>
      </w:pPr>
      <w:del w:id="82" w:author="Winters, Julie" w:date="2016-06-21T14:32:00Z">
        <w:r w:rsidRPr="00424B08" w:rsidDel="00424B08">
          <w:rPr>
            <w:rFonts w:ascii="Calibri" w:hAnsi="Calibri" w:cs="Arial"/>
            <w:b/>
            <w:rPrChange w:id="83" w:author="Winters, Julie" w:date="2016-06-21T14:33:00Z">
              <w:rPr>
                <w:rFonts w:ascii="Calibri" w:hAnsi="Calibri" w:cs="Arial"/>
              </w:rPr>
            </w:rPrChange>
          </w:rPr>
          <w:delText>Other signatories (EPA and Chesapeake Bay Commission)</w:delText>
        </w:r>
      </w:del>
    </w:p>
    <w:p w14:paraId="2D961146" w14:textId="62DB6B64" w:rsidR="006C481B" w:rsidRPr="00424B08" w:rsidDel="00424B08" w:rsidRDefault="006C481B">
      <w:pPr>
        <w:pStyle w:val="ListParagraph"/>
        <w:numPr>
          <w:ilvl w:val="0"/>
          <w:numId w:val="13"/>
        </w:numPr>
        <w:jc w:val="center"/>
        <w:rPr>
          <w:del w:id="84" w:author="Winters, Julie" w:date="2016-06-21T14:32:00Z"/>
          <w:rFonts w:ascii="Calibri" w:hAnsi="Calibri" w:cs="Arial"/>
          <w:b/>
          <w:rPrChange w:id="85" w:author="Winters, Julie" w:date="2016-06-21T14:33:00Z">
            <w:rPr>
              <w:del w:id="86" w:author="Winters, Julie" w:date="2016-06-21T14:32:00Z"/>
              <w:rFonts w:ascii="Calibri" w:hAnsi="Calibri" w:cs="Arial"/>
            </w:rPr>
          </w:rPrChange>
        </w:rPr>
        <w:pPrChange w:id="87" w:author="Winters, Julie" w:date="2016-06-21T14:33:00Z">
          <w:pPr>
            <w:pStyle w:val="ListParagraph"/>
            <w:numPr>
              <w:numId w:val="13"/>
            </w:numPr>
            <w:ind w:hanging="360"/>
          </w:pPr>
        </w:pPrChange>
      </w:pPr>
      <w:del w:id="88" w:author="Winters, Julie" w:date="2016-06-21T14:32:00Z">
        <w:r w:rsidRPr="00424B08" w:rsidDel="00424B08">
          <w:rPr>
            <w:rFonts w:ascii="Calibri" w:hAnsi="Calibri" w:cs="Arial"/>
            <w:b/>
            <w:rPrChange w:id="89" w:author="Winters, Julie" w:date="2016-06-21T14:33:00Z">
              <w:rPr>
                <w:rFonts w:ascii="Calibri" w:hAnsi="Calibri" w:cs="Arial"/>
              </w:rPr>
            </w:rPrChange>
          </w:rPr>
          <w:delText>Chesapeake Bay Program Advisory Committees</w:delText>
        </w:r>
      </w:del>
    </w:p>
    <w:p w14:paraId="726E60A2" w14:textId="2B91DADD" w:rsidR="007171E2" w:rsidRPr="00424B08" w:rsidDel="00424B08" w:rsidRDefault="006C481B">
      <w:pPr>
        <w:pStyle w:val="ListParagraph"/>
        <w:numPr>
          <w:ilvl w:val="0"/>
          <w:numId w:val="13"/>
        </w:numPr>
        <w:jc w:val="center"/>
        <w:rPr>
          <w:del w:id="90" w:author="Winters, Julie" w:date="2016-06-21T14:32:00Z"/>
          <w:rFonts w:ascii="Calibri" w:hAnsi="Calibri" w:cs="Arial"/>
          <w:b/>
          <w:rPrChange w:id="91" w:author="Winters, Julie" w:date="2016-06-21T14:33:00Z">
            <w:rPr>
              <w:del w:id="92" w:author="Winters, Julie" w:date="2016-06-21T14:32:00Z"/>
              <w:rFonts w:ascii="Calibri" w:hAnsi="Calibri" w:cs="Arial"/>
            </w:rPr>
          </w:rPrChange>
        </w:rPr>
        <w:pPrChange w:id="93" w:author="Winters, Julie" w:date="2016-06-21T14:33:00Z">
          <w:pPr>
            <w:pStyle w:val="ListParagraph"/>
            <w:numPr>
              <w:numId w:val="13"/>
            </w:numPr>
            <w:ind w:hanging="360"/>
          </w:pPr>
        </w:pPrChange>
      </w:pPr>
      <w:del w:id="94" w:author="Winters, Julie" w:date="2016-06-21T14:32:00Z">
        <w:r w:rsidRPr="00424B08" w:rsidDel="00424B08">
          <w:rPr>
            <w:rFonts w:ascii="Calibri" w:hAnsi="Calibri" w:cs="Arial"/>
            <w:b/>
            <w:rPrChange w:id="95" w:author="Winters, Julie" w:date="2016-06-21T14:33:00Z">
              <w:rPr>
                <w:rFonts w:ascii="Calibri" w:hAnsi="Calibri" w:cs="Arial"/>
              </w:rPr>
            </w:rPrChange>
          </w:rPr>
          <w:delText>Bay f</w:delText>
        </w:r>
        <w:r w:rsidR="007171E2" w:rsidRPr="00424B08" w:rsidDel="00424B08">
          <w:rPr>
            <w:rFonts w:ascii="Calibri" w:hAnsi="Calibri" w:cs="Arial"/>
            <w:b/>
            <w:rPrChange w:id="96" w:author="Winters, Julie" w:date="2016-06-21T14:33:00Z">
              <w:rPr>
                <w:rFonts w:ascii="Calibri" w:hAnsi="Calibri" w:cs="Arial"/>
              </w:rPr>
            </w:rPrChange>
          </w:rPr>
          <w:delText>unders</w:delText>
        </w:r>
        <w:r w:rsidRPr="00424B08" w:rsidDel="00424B08">
          <w:rPr>
            <w:rFonts w:ascii="Calibri" w:hAnsi="Calibri" w:cs="Arial"/>
            <w:b/>
            <w:rPrChange w:id="97" w:author="Winters, Julie" w:date="2016-06-21T14:33:00Z">
              <w:rPr>
                <w:rFonts w:ascii="Calibri" w:hAnsi="Calibri" w:cs="Arial"/>
              </w:rPr>
            </w:rPrChange>
          </w:rPr>
          <w:delText xml:space="preserve"> (e.g., </w:delText>
        </w:r>
        <w:r w:rsidR="000B48A7" w:rsidRPr="00424B08" w:rsidDel="00424B08">
          <w:rPr>
            <w:rFonts w:ascii="Calibri" w:hAnsi="Calibri" w:cs="Arial"/>
            <w:b/>
            <w:rPrChange w:id="98" w:author="Winters, Julie" w:date="2016-06-21T14:33:00Z">
              <w:rPr>
                <w:rFonts w:ascii="Calibri" w:hAnsi="Calibri" w:cs="Arial"/>
              </w:rPr>
            </w:rPrChange>
          </w:rPr>
          <w:delText xml:space="preserve">Chesapeake </w:delText>
        </w:r>
        <w:r w:rsidRPr="00424B08" w:rsidDel="00424B08">
          <w:rPr>
            <w:rFonts w:ascii="Calibri" w:hAnsi="Calibri" w:cs="Arial"/>
            <w:b/>
            <w:rPrChange w:id="99" w:author="Winters, Julie" w:date="2016-06-21T14:33:00Z">
              <w:rPr>
                <w:rFonts w:ascii="Calibri" w:hAnsi="Calibri" w:cs="Arial"/>
              </w:rPr>
            </w:rPrChange>
          </w:rPr>
          <w:delText>Bay Funders Network members)</w:delText>
        </w:r>
      </w:del>
    </w:p>
    <w:p w14:paraId="74DB3F58" w14:textId="5727FF00" w:rsidR="007171E2" w:rsidRPr="00424B08" w:rsidDel="00424B08" w:rsidRDefault="007171E2">
      <w:pPr>
        <w:pStyle w:val="ListParagraph"/>
        <w:numPr>
          <w:ilvl w:val="0"/>
          <w:numId w:val="13"/>
        </w:numPr>
        <w:jc w:val="center"/>
        <w:rPr>
          <w:del w:id="100" w:author="Winters, Julie" w:date="2016-06-21T14:32:00Z"/>
          <w:rFonts w:ascii="Calibri" w:hAnsi="Calibri" w:cs="Arial"/>
          <w:b/>
          <w:rPrChange w:id="101" w:author="Winters, Julie" w:date="2016-06-21T14:33:00Z">
            <w:rPr>
              <w:del w:id="102" w:author="Winters, Julie" w:date="2016-06-21T14:32:00Z"/>
              <w:rFonts w:ascii="Calibri" w:hAnsi="Calibri" w:cs="Arial"/>
            </w:rPr>
          </w:rPrChange>
        </w:rPr>
        <w:pPrChange w:id="103" w:author="Winters, Julie" w:date="2016-06-21T14:33:00Z">
          <w:pPr>
            <w:pStyle w:val="ListParagraph"/>
            <w:numPr>
              <w:numId w:val="13"/>
            </w:numPr>
            <w:ind w:hanging="360"/>
          </w:pPr>
        </w:pPrChange>
      </w:pPr>
      <w:del w:id="104" w:author="Winters, Julie" w:date="2016-06-21T14:32:00Z">
        <w:r w:rsidRPr="00424B08" w:rsidDel="00424B08">
          <w:rPr>
            <w:rFonts w:ascii="Calibri" w:hAnsi="Calibri" w:cs="Arial"/>
            <w:b/>
            <w:rPrChange w:id="105" w:author="Winters, Julie" w:date="2016-06-21T14:33:00Z">
              <w:rPr>
                <w:rFonts w:ascii="Calibri" w:hAnsi="Calibri" w:cs="Arial"/>
              </w:rPr>
            </w:rPrChange>
          </w:rPr>
          <w:delText xml:space="preserve">Groups </w:delText>
        </w:r>
        <w:r w:rsidR="19B215A0" w:rsidRPr="00424B08" w:rsidDel="00424B08">
          <w:rPr>
            <w:rFonts w:ascii="Calibri" w:hAnsi="Calibri" w:cs="Arial"/>
            <w:b/>
            <w:rPrChange w:id="106" w:author="Winters, Julie" w:date="2016-06-21T14:33:00Z">
              <w:rPr>
                <w:rFonts w:ascii="Calibri" w:hAnsi="Calibri" w:cs="Arial"/>
              </w:rPr>
            </w:rPrChange>
          </w:rPr>
          <w:delText>with</w:delText>
        </w:r>
        <w:r w:rsidRPr="00424B08" w:rsidDel="00424B08">
          <w:rPr>
            <w:rFonts w:ascii="Calibri" w:hAnsi="Calibri" w:cs="Arial"/>
            <w:b/>
            <w:rPrChange w:id="107" w:author="Winters, Julie" w:date="2016-06-21T14:33:00Z">
              <w:rPr>
                <w:rFonts w:ascii="Calibri" w:hAnsi="Calibri" w:cs="Arial"/>
              </w:rPr>
            </w:rPrChange>
          </w:rPr>
          <w:delText xml:space="preserve"> environmental finance</w:delText>
        </w:r>
        <w:r w:rsidR="19B215A0" w:rsidRPr="00424B08" w:rsidDel="00424B08">
          <w:rPr>
            <w:rFonts w:ascii="Calibri" w:hAnsi="Calibri" w:cs="Arial"/>
            <w:b/>
            <w:rPrChange w:id="108" w:author="Winters, Julie" w:date="2016-06-21T14:33:00Z">
              <w:rPr>
                <w:rFonts w:ascii="Calibri" w:hAnsi="Calibri" w:cs="Arial"/>
              </w:rPr>
            </w:rPrChange>
          </w:rPr>
          <w:delText xml:space="preserve"> expertise</w:delText>
        </w:r>
        <w:r w:rsidR="00F11965" w:rsidRPr="00424B08" w:rsidDel="00424B08">
          <w:rPr>
            <w:rFonts w:ascii="Calibri" w:hAnsi="Calibri" w:cs="Arial"/>
            <w:b/>
            <w:rPrChange w:id="109" w:author="Winters, Julie" w:date="2016-06-21T14:33:00Z">
              <w:rPr>
                <w:rFonts w:ascii="Calibri" w:hAnsi="Calibri" w:cs="Arial"/>
              </w:rPr>
            </w:rPrChange>
          </w:rPr>
          <w:delText xml:space="preserve"> (e.g. UMD &amp; SU Environmental Finance Centers)</w:delText>
        </w:r>
      </w:del>
    </w:p>
    <w:p w14:paraId="767AE400" w14:textId="0CB2818D" w:rsidR="007171E2" w:rsidRPr="00424B08" w:rsidDel="00424B08" w:rsidRDefault="007171E2">
      <w:pPr>
        <w:pStyle w:val="ListParagraph"/>
        <w:numPr>
          <w:ilvl w:val="0"/>
          <w:numId w:val="13"/>
        </w:numPr>
        <w:jc w:val="center"/>
        <w:rPr>
          <w:del w:id="110" w:author="Winters, Julie" w:date="2016-06-21T14:32:00Z"/>
          <w:rFonts w:ascii="Calibri" w:hAnsi="Calibri" w:cs="Arial"/>
          <w:b/>
          <w:rPrChange w:id="111" w:author="Winters, Julie" w:date="2016-06-21T14:33:00Z">
            <w:rPr>
              <w:del w:id="112" w:author="Winters, Julie" w:date="2016-06-21T14:32:00Z"/>
              <w:rFonts w:ascii="Calibri" w:hAnsi="Calibri" w:cs="Arial"/>
            </w:rPr>
          </w:rPrChange>
        </w:rPr>
        <w:pPrChange w:id="113" w:author="Winters, Julie" w:date="2016-06-21T14:33:00Z">
          <w:pPr>
            <w:pStyle w:val="ListParagraph"/>
            <w:numPr>
              <w:numId w:val="13"/>
            </w:numPr>
            <w:ind w:hanging="360"/>
          </w:pPr>
        </w:pPrChange>
      </w:pPr>
      <w:del w:id="114" w:author="Winters, Julie" w:date="2016-06-21T14:32:00Z">
        <w:r w:rsidRPr="00424B08" w:rsidDel="00424B08">
          <w:rPr>
            <w:rFonts w:ascii="Calibri" w:hAnsi="Calibri" w:cs="Arial"/>
            <w:b/>
            <w:rPrChange w:id="115" w:author="Winters, Julie" w:date="2016-06-21T14:33:00Z">
              <w:rPr>
                <w:rFonts w:ascii="Calibri" w:hAnsi="Calibri" w:cs="Arial"/>
              </w:rPr>
            </w:rPrChange>
          </w:rPr>
          <w:delText>Communications functions</w:delText>
        </w:r>
      </w:del>
    </w:p>
    <w:p w14:paraId="37FDD377" w14:textId="3720A8A2" w:rsidR="007171E2" w:rsidRPr="00424B08" w:rsidDel="00424B08" w:rsidRDefault="007171E2">
      <w:pPr>
        <w:jc w:val="center"/>
        <w:rPr>
          <w:del w:id="116" w:author="Winters, Julie" w:date="2016-06-21T14:32:00Z"/>
          <w:rFonts w:ascii="Calibri" w:hAnsi="Calibri" w:cs="Arial"/>
          <w:b/>
          <w:rPrChange w:id="117" w:author="Winters, Julie" w:date="2016-06-21T14:33:00Z">
            <w:rPr>
              <w:del w:id="118" w:author="Winters, Julie" w:date="2016-06-21T14:32:00Z"/>
              <w:rFonts w:ascii="Calibri" w:hAnsi="Calibri" w:cs="Arial"/>
            </w:rPr>
          </w:rPrChange>
        </w:rPr>
        <w:pPrChange w:id="119" w:author="Winters, Julie" w:date="2016-06-21T14:33:00Z">
          <w:pPr/>
        </w:pPrChange>
      </w:pPr>
    </w:p>
    <w:p w14:paraId="2E5A4A4A" w14:textId="401BA390" w:rsidR="007171E2" w:rsidRPr="00424B08" w:rsidDel="00424B08" w:rsidRDefault="007171E2">
      <w:pPr>
        <w:jc w:val="center"/>
        <w:rPr>
          <w:del w:id="120" w:author="Winters, Julie" w:date="2016-06-21T14:32:00Z"/>
          <w:rFonts w:ascii="Calibri" w:hAnsi="Calibri" w:cs="Arial"/>
          <w:b/>
          <w:u w:val="single"/>
          <w:rPrChange w:id="121" w:author="Winters, Julie" w:date="2016-06-21T14:33:00Z">
            <w:rPr>
              <w:del w:id="122" w:author="Winters, Julie" w:date="2016-06-21T14:32:00Z"/>
              <w:rFonts w:ascii="Calibri" w:hAnsi="Calibri" w:cs="Arial"/>
              <w:u w:val="single"/>
            </w:rPr>
          </w:rPrChange>
        </w:rPr>
        <w:pPrChange w:id="123" w:author="Winters, Julie" w:date="2016-06-21T14:33:00Z">
          <w:pPr/>
        </w:pPrChange>
      </w:pPr>
      <w:del w:id="124" w:author="Winters, Julie" w:date="2016-06-21T14:32:00Z">
        <w:r w:rsidRPr="00424B08" w:rsidDel="00424B08">
          <w:rPr>
            <w:rFonts w:ascii="Calibri" w:hAnsi="Calibri" w:cs="Arial"/>
            <w:b/>
            <w:u w:val="single"/>
            <w:rPrChange w:id="125" w:author="Winters, Julie" w:date="2016-06-21T14:33:00Z">
              <w:rPr>
                <w:rFonts w:ascii="Calibri" w:hAnsi="Calibri" w:cs="Arial"/>
                <w:u w:val="single"/>
              </w:rPr>
            </w:rPrChange>
          </w:rPr>
          <w:delText>Leadership and Staffing</w:delText>
        </w:r>
        <w:r w:rsidR="00FC4DB7" w:rsidRPr="00424B08" w:rsidDel="00424B08">
          <w:rPr>
            <w:rFonts w:ascii="Calibri" w:hAnsi="Calibri" w:cs="Arial"/>
            <w:b/>
            <w:u w:val="single"/>
            <w:rPrChange w:id="126" w:author="Winters, Julie" w:date="2016-06-21T14:33:00Z">
              <w:rPr>
                <w:rFonts w:ascii="Calibri" w:hAnsi="Calibri" w:cs="Arial"/>
                <w:u w:val="single"/>
              </w:rPr>
            </w:rPrChange>
          </w:rPr>
          <w:delText xml:space="preserve"> to be Identified</w:delText>
        </w:r>
      </w:del>
    </w:p>
    <w:p w14:paraId="58E0CCBA" w14:textId="6B744C0A" w:rsidR="007171E2" w:rsidRPr="00424B08" w:rsidDel="00424B08" w:rsidRDefault="007171E2">
      <w:pPr>
        <w:pStyle w:val="ListParagraph"/>
        <w:numPr>
          <w:ilvl w:val="0"/>
          <w:numId w:val="14"/>
        </w:numPr>
        <w:jc w:val="center"/>
        <w:rPr>
          <w:del w:id="127" w:author="Winters, Julie" w:date="2016-06-21T14:32:00Z"/>
          <w:rFonts w:ascii="Calibri" w:hAnsi="Calibri" w:cs="Arial"/>
          <w:b/>
          <w:rPrChange w:id="128" w:author="Winters, Julie" w:date="2016-06-21T14:33:00Z">
            <w:rPr>
              <w:del w:id="129" w:author="Winters, Julie" w:date="2016-06-21T14:32:00Z"/>
              <w:rFonts w:ascii="Calibri" w:hAnsi="Calibri" w:cs="Arial"/>
            </w:rPr>
          </w:rPrChange>
        </w:rPr>
        <w:pPrChange w:id="130" w:author="Winters, Julie" w:date="2016-06-21T14:33:00Z">
          <w:pPr>
            <w:pStyle w:val="ListParagraph"/>
            <w:numPr>
              <w:numId w:val="14"/>
            </w:numPr>
            <w:ind w:hanging="360"/>
          </w:pPr>
        </w:pPrChange>
      </w:pPr>
      <w:del w:id="131" w:author="Winters, Julie" w:date="2016-06-21T14:32:00Z">
        <w:r w:rsidRPr="00424B08" w:rsidDel="00424B08">
          <w:rPr>
            <w:rFonts w:ascii="Calibri" w:hAnsi="Calibri" w:cs="Arial"/>
            <w:b/>
            <w:rPrChange w:id="132" w:author="Winters, Julie" w:date="2016-06-21T14:33:00Z">
              <w:rPr>
                <w:rFonts w:ascii="Calibri" w:hAnsi="Calibri" w:cs="Arial"/>
              </w:rPr>
            </w:rPrChange>
          </w:rPr>
          <w:delText>Chair</w:delText>
        </w:r>
      </w:del>
    </w:p>
    <w:p w14:paraId="2FD609B5" w14:textId="008F2258" w:rsidR="007171E2" w:rsidRPr="00424B08" w:rsidDel="00424B08" w:rsidRDefault="007171E2">
      <w:pPr>
        <w:pStyle w:val="ListParagraph"/>
        <w:numPr>
          <w:ilvl w:val="0"/>
          <w:numId w:val="14"/>
        </w:numPr>
        <w:jc w:val="center"/>
        <w:rPr>
          <w:del w:id="133" w:author="Winters, Julie" w:date="2016-06-21T14:32:00Z"/>
          <w:rFonts w:ascii="Calibri" w:hAnsi="Calibri" w:cs="Arial"/>
          <w:b/>
          <w:rPrChange w:id="134" w:author="Winters, Julie" w:date="2016-06-21T14:33:00Z">
            <w:rPr>
              <w:del w:id="135" w:author="Winters, Julie" w:date="2016-06-21T14:32:00Z"/>
              <w:rFonts w:ascii="Calibri" w:hAnsi="Calibri" w:cs="Arial"/>
            </w:rPr>
          </w:rPrChange>
        </w:rPr>
        <w:pPrChange w:id="136" w:author="Winters, Julie" w:date="2016-06-21T14:33:00Z">
          <w:pPr>
            <w:pStyle w:val="ListParagraph"/>
            <w:numPr>
              <w:numId w:val="14"/>
            </w:numPr>
            <w:ind w:hanging="360"/>
          </w:pPr>
        </w:pPrChange>
      </w:pPr>
      <w:del w:id="137" w:author="Winters, Julie" w:date="2016-06-21T14:32:00Z">
        <w:r w:rsidRPr="00424B08" w:rsidDel="00424B08">
          <w:rPr>
            <w:rFonts w:ascii="Calibri" w:hAnsi="Calibri" w:cs="Arial"/>
            <w:b/>
            <w:rPrChange w:id="138" w:author="Winters, Julie" w:date="2016-06-21T14:33:00Z">
              <w:rPr>
                <w:rFonts w:ascii="Calibri" w:hAnsi="Calibri" w:cs="Arial"/>
              </w:rPr>
            </w:rPrChange>
          </w:rPr>
          <w:delText>Coordinator</w:delText>
        </w:r>
      </w:del>
    </w:p>
    <w:p w14:paraId="32FD9722" w14:textId="453775A6" w:rsidR="007171E2" w:rsidRPr="00424B08" w:rsidDel="00424B08" w:rsidRDefault="007171E2">
      <w:pPr>
        <w:pStyle w:val="ListParagraph"/>
        <w:numPr>
          <w:ilvl w:val="0"/>
          <w:numId w:val="14"/>
        </w:numPr>
        <w:jc w:val="center"/>
        <w:rPr>
          <w:del w:id="139" w:author="Winters, Julie" w:date="2016-06-21T14:32:00Z"/>
          <w:rFonts w:ascii="Calibri" w:hAnsi="Calibri" w:cs="Arial"/>
          <w:b/>
          <w:rPrChange w:id="140" w:author="Winters, Julie" w:date="2016-06-21T14:33:00Z">
            <w:rPr>
              <w:del w:id="141" w:author="Winters, Julie" w:date="2016-06-21T14:32:00Z"/>
              <w:rFonts w:ascii="Calibri" w:hAnsi="Calibri" w:cs="Arial"/>
            </w:rPr>
          </w:rPrChange>
        </w:rPr>
        <w:pPrChange w:id="142" w:author="Winters, Julie" w:date="2016-06-21T14:33:00Z">
          <w:pPr>
            <w:pStyle w:val="ListParagraph"/>
            <w:numPr>
              <w:numId w:val="14"/>
            </w:numPr>
            <w:ind w:hanging="360"/>
          </w:pPr>
        </w:pPrChange>
      </w:pPr>
      <w:del w:id="143" w:author="Winters, Julie" w:date="2016-06-21T14:32:00Z">
        <w:r w:rsidRPr="00424B08" w:rsidDel="00424B08">
          <w:rPr>
            <w:rFonts w:ascii="Calibri" w:hAnsi="Calibri" w:cs="Arial"/>
            <w:b/>
            <w:rPrChange w:id="144" w:author="Winters, Julie" w:date="2016-06-21T14:33:00Z">
              <w:rPr>
                <w:rFonts w:ascii="Calibri" w:hAnsi="Calibri" w:cs="Arial"/>
              </w:rPr>
            </w:rPrChange>
          </w:rPr>
          <w:delText>Staff support</w:delText>
        </w:r>
      </w:del>
    </w:p>
    <w:p w14:paraId="6EE791D1" w14:textId="7BA93795" w:rsidR="00EA11F6" w:rsidRPr="00424B08" w:rsidDel="00424B08" w:rsidRDefault="00EA11F6">
      <w:pPr>
        <w:jc w:val="center"/>
        <w:rPr>
          <w:del w:id="145" w:author="Winters, Julie" w:date="2016-06-21T14:32:00Z"/>
          <w:rFonts w:ascii="Calibri" w:hAnsi="Calibri" w:cs="Arial"/>
          <w:b/>
          <w:rPrChange w:id="146" w:author="Winters, Julie" w:date="2016-06-21T14:33:00Z">
            <w:rPr>
              <w:del w:id="147" w:author="Winters, Julie" w:date="2016-06-21T14:32:00Z"/>
              <w:rFonts w:ascii="Calibri" w:hAnsi="Calibri" w:cs="Arial"/>
            </w:rPr>
          </w:rPrChange>
        </w:rPr>
        <w:pPrChange w:id="148" w:author="Winters, Julie" w:date="2016-06-21T14:33:00Z">
          <w:pPr/>
        </w:pPrChange>
      </w:pPr>
    </w:p>
    <w:p w14:paraId="44D1E5CD" w14:textId="41E7382F" w:rsidR="00EA11F6" w:rsidRPr="00424B08" w:rsidDel="00424B08" w:rsidRDefault="007171E2">
      <w:pPr>
        <w:jc w:val="center"/>
        <w:rPr>
          <w:del w:id="149" w:author="Winters, Julie" w:date="2016-06-21T14:32:00Z"/>
          <w:rFonts w:ascii="Calibri" w:hAnsi="Calibri" w:cs="Arial"/>
          <w:b/>
          <w:u w:val="single"/>
          <w:rPrChange w:id="150" w:author="Winters, Julie" w:date="2016-06-21T14:33:00Z">
            <w:rPr>
              <w:del w:id="151" w:author="Winters, Julie" w:date="2016-06-21T14:32:00Z"/>
              <w:rFonts w:ascii="Calibri" w:hAnsi="Calibri" w:cs="Arial"/>
              <w:u w:val="single"/>
            </w:rPr>
          </w:rPrChange>
        </w:rPr>
        <w:pPrChange w:id="152" w:author="Winters, Julie" w:date="2016-06-21T14:33:00Z">
          <w:pPr/>
        </w:pPrChange>
      </w:pPr>
      <w:del w:id="153" w:author="Winters, Julie" w:date="2016-06-21T14:32:00Z">
        <w:r w:rsidRPr="00424B08" w:rsidDel="00424B08">
          <w:rPr>
            <w:rFonts w:ascii="Calibri" w:hAnsi="Calibri" w:cs="Arial"/>
            <w:b/>
            <w:u w:val="single"/>
            <w:rPrChange w:id="154" w:author="Winters, Julie" w:date="2016-06-21T14:33:00Z">
              <w:rPr>
                <w:rFonts w:ascii="Calibri" w:hAnsi="Calibri" w:cs="Arial"/>
                <w:u w:val="single"/>
              </w:rPr>
            </w:rPrChange>
          </w:rPr>
          <w:delText>Steps to complete in forming and launching the BFW</w:delText>
        </w:r>
      </w:del>
    </w:p>
    <w:p w14:paraId="4369D273" w14:textId="46530C85" w:rsidR="00EA11F6" w:rsidRPr="00424B08" w:rsidDel="00424B08" w:rsidRDefault="31FA11C0">
      <w:pPr>
        <w:pStyle w:val="ListParagraph"/>
        <w:numPr>
          <w:ilvl w:val="0"/>
          <w:numId w:val="15"/>
        </w:numPr>
        <w:jc w:val="center"/>
        <w:rPr>
          <w:del w:id="155" w:author="Winters, Julie" w:date="2016-06-21T14:32:00Z"/>
          <w:rFonts w:ascii="Calibri" w:hAnsi="Calibri" w:cs="Arial"/>
          <w:b/>
          <w:rPrChange w:id="156" w:author="Winters, Julie" w:date="2016-06-21T14:33:00Z">
            <w:rPr>
              <w:del w:id="157" w:author="Winters, Julie" w:date="2016-06-21T14:32:00Z"/>
              <w:rFonts w:ascii="Calibri" w:hAnsi="Calibri" w:cs="Arial"/>
            </w:rPr>
          </w:rPrChange>
        </w:rPr>
        <w:pPrChange w:id="158" w:author="Winters, Julie" w:date="2016-06-21T14:33:00Z">
          <w:pPr>
            <w:pStyle w:val="ListParagraph"/>
            <w:numPr>
              <w:numId w:val="15"/>
            </w:numPr>
            <w:ind w:hanging="360"/>
          </w:pPr>
        </w:pPrChange>
      </w:pPr>
      <w:del w:id="159" w:author="Winters, Julie" w:date="2016-06-21T14:32:00Z">
        <w:r w:rsidRPr="00424B08" w:rsidDel="00424B08">
          <w:rPr>
            <w:rFonts w:ascii="Calibri" w:hAnsi="Calibri" w:cs="Arial"/>
            <w:b/>
            <w:rPrChange w:id="160" w:author="Winters, Julie" w:date="2016-06-21T14:33:00Z">
              <w:rPr>
                <w:rFonts w:ascii="Calibri" w:hAnsi="Calibri" w:cs="Arial"/>
              </w:rPr>
            </w:rPrChange>
          </w:rPr>
          <w:delText>Identify skills needed and organizations to be solicited for members and chair (by 3/1)</w:delText>
        </w:r>
      </w:del>
    </w:p>
    <w:p w14:paraId="397F0727" w14:textId="0DC095C5" w:rsidR="007171E2" w:rsidRPr="00424B08" w:rsidDel="00424B08" w:rsidRDefault="007171E2">
      <w:pPr>
        <w:pStyle w:val="ListParagraph"/>
        <w:numPr>
          <w:ilvl w:val="0"/>
          <w:numId w:val="15"/>
        </w:numPr>
        <w:jc w:val="center"/>
        <w:rPr>
          <w:del w:id="161" w:author="Winters, Julie" w:date="2016-06-21T14:32:00Z"/>
          <w:rFonts w:ascii="Calibri" w:hAnsi="Calibri" w:cs="Arial"/>
          <w:b/>
          <w:rPrChange w:id="162" w:author="Winters, Julie" w:date="2016-06-21T14:33:00Z">
            <w:rPr>
              <w:del w:id="163" w:author="Winters, Julie" w:date="2016-06-21T14:32:00Z"/>
              <w:rFonts w:ascii="Calibri" w:hAnsi="Calibri" w:cs="Arial"/>
            </w:rPr>
          </w:rPrChange>
        </w:rPr>
        <w:pPrChange w:id="164" w:author="Winters, Julie" w:date="2016-06-21T14:33:00Z">
          <w:pPr>
            <w:pStyle w:val="ListParagraph"/>
            <w:numPr>
              <w:numId w:val="15"/>
            </w:numPr>
            <w:ind w:hanging="360"/>
          </w:pPr>
        </w:pPrChange>
      </w:pPr>
      <w:del w:id="165" w:author="Winters, Julie" w:date="2016-06-21T14:32:00Z">
        <w:r w:rsidRPr="00424B08" w:rsidDel="00424B08">
          <w:rPr>
            <w:rFonts w:ascii="Calibri" w:hAnsi="Calibri" w:cs="Arial"/>
            <w:b/>
            <w:rPrChange w:id="166" w:author="Winters, Julie" w:date="2016-06-21T14:33:00Z">
              <w:rPr>
                <w:rFonts w:ascii="Calibri" w:hAnsi="Calibri" w:cs="Arial"/>
              </w:rPr>
            </w:rPrChange>
          </w:rPr>
          <w:delText>Send email to identified organization</w:delText>
        </w:r>
        <w:r w:rsidR="00FC4DB7" w:rsidRPr="00424B08" w:rsidDel="00424B08">
          <w:rPr>
            <w:rFonts w:ascii="Calibri" w:hAnsi="Calibri" w:cs="Arial"/>
            <w:b/>
            <w:rPrChange w:id="167" w:author="Winters, Julie" w:date="2016-06-21T14:33:00Z">
              <w:rPr>
                <w:rFonts w:ascii="Calibri" w:hAnsi="Calibri" w:cs="Arial"/>
              </w:rPr>
            </w:rPrChange>
          </w:rPr>
          <w:delText>s</w:delText>
        </w:r>
        <w:r w:rsidRPr="00424B08" w:rsidDel="00424B08">
          <w:rPr>
            <w:rFonts w:ascii="Calibri" w:hAnsi="Calibri" w:cs="Arial"/>
            <w:b/>
            <w:rPrChange w:id="168" w:author="Winters, Julie" w:date="2016-06-21T14:33:00Z">
              <w:rPr>
                <w:rFonts w:ascii="Calibri" w:hAnsi="Calibri" w:cs="Arial"/>
              </w:rPr>
            </w:rPrChange>
          </w:rPr>
          <w:delText>, with information about scope and desired skills, request nominations for members and chair</w:delText>
        </w:r>
        <w:r w:rsidR="001B1BC5" w:rsidRPr="00424B08" w:rsidDel="00424B08">
          <w:rPr>
            <w:rFonts w:ascii="Calibri" w:hAnsi="Calibri" w:cs="Arial"/>
            <w:b/>
            <w:rPrChange w:id="169" w:author="Winters, Julie" w:date="2016-06-21T14:33:00Z">
              <w:rPr>
                <w:rFonts w:ascii="Calibri" w:hAnsi="Calibri" w:cs="Arial"/>
              </w:rPr>
            </w:rPrChange>
          </w:rPr>
          <w:delText xml:space="preserve"> (by 3/4)</w:delText>
        </w:r>
      </w:del>
    </w:p>
    <w:p w14:paraId="5B5F5C17" w14:textId="6CFC85AE" w:rsidR="007171E2" w:rsidRPr="00424B08" w:rsidDel="00424B08" w:rsidRDefault="007171E2">
      <w:pPr>
        <w:pStyle w:val="ListParagraph"/>
        <w:numPr>
          <w:ilvl w:val="0"/>
          <w:numId w:val="15"/>
        </w:numPr>
        <w:jc w:val="center"/>
        <w:rPr>
          <w:del w:id="170" w:author="Winters, Julie" w:date="2016-06-21T14:32:00Z"/>
          <w:rFonts w:ascii="Calibri" w:hAnsi="Calibri" w:cs="Arial"/>
          <w:b/>
          <w:rPrChange w:id="171" w:author="Winters, Julie" w:date="2016-06-21T14:33:00Z">
            <w:rPr>
              <w:del w:id="172" w:author="Winters, Julie" w:date="2016-06-21T14:32:00Z"/>
              <w:rFonts w:ascii="Calibri" w:hAnsi="Calibri" w:cs="Arial"/>
            </w:rPr>
          </w:rPrChange>
        </w:rPr>
        <w:pPrChange w:id="173" w:author="Winters, Julie" w:date="2016-06-21T14:33:00Z">
          <w:pPr>
            <w:pStyle w:val="ListParagraph"/>
            <w:numPr>
              <w:numId w:val="15"/>
            </w:numPr>
            <w:ind w:hanging="360"/>
          </w:pPr>
        </w:pPrChange>
      </w:pPr>
      <w:del w:id="174" w:author="Winters, Julie" w:date="2016-06-21T14:32:00Z">
        <w:r w:rsidRPr="00424B08" w:rsidDel="00424B08">
          <w:rPr>
            <w:rFonts w:ascii="Calibri" w:hAnsi="Calibri" w:cs="Arial"/>
            <w:b/>
            <w:rPrChange w:id="175" w:author="Winters, Julie" w:date="2016-06-21T14:33:00Z">
              <w:rPr>
                <w:rFonts w:ascii="Calibri" w:hAnsi="Calibri" w:cs="Arial"/>
              </w:rPr>
            </w:rPrChange>
          </w:rPr>
          <w:delText xml:space="preserve">Depending on response, call target organizations </w:delText>
        </w:r>
        <w:r w:rsidR="00FC4DB7" w:rsidRPr="00424B08" w:rsidDel="00424B08">
          <w:rPr>
            <w:rFonts w:ascii="Calibri" w:hAnsi="Calibri" w:cs="Arial"/>
            <w:b/>
            <w:rPrChange w:id="176" w:author="Winters, Julie" w:date="2016-06-21T14:33:00Z">
              <w:rPr>
                <w:rFonts w:ascii="Calibri" w:hAnsi="Calibri" w:cs="Arial"/>
              </w:rPr>
            </w:rPrChange>
          </w:rPr>
          <w:delText xml:space="preserve">to elicit nominations </w:delText>
        </w:r>
        <w:r w:rsidRPr="00424B08" w:rsidDel="00424B08">
          <w:rPr>
            <w:rFonts w:ascii="Calibri" w:hAnsi="Calibri" w:cs="Arial"/>
            <w:b/>
            <w:rPrChange w:id="177" w:author="Winters, Julie" w:date="2016-06-21T14:33:00Z">
              <w:rPr>
                <w:rFonts w:ascii="Calibri" w:hAnsi="Calibri" w:cs="Arial"/>
              </w:rPr>
            </w:rPrChange>
          </w:rPr>
          <w:delText>if needed</w:delText>
        </w:r>
        <w:r w:rsidR="001B1BC5" w:rsidRPr="00424B08" w:rsidDel="00424B08">
          <w:rPr>
            <w:rFonts w:ascii="Calibri" w:hAnsi="Calibri" w:cs="Arial"/>
            <w:b/>
            <w:rPrChange w:id="178" w:author="Winters, Julie" w:date="2016-06-21T14:33:00Z">
              <w:rPr>
                <w:rFonts w:ascii="Calibri" w:hAnsi="Calibri" w:cs="Arial"/>
              </w:rPr>
            </w:rPrChange>
          </w:rPr>
          <w:delText xml:space="preserve"> (nominations complete by 3/14)</w:delText>
        </w:r>
      </w:del>
    </w:p>
    <w:p w14:paraId="2515DC33" w14:textId="46BE4AED" w:rsidR="007171E2" w:rsidRPr="00424B08" w:rsidDel="00424B08" w:rsidRDefault="00704CA5">
      <w:pPr>
        <w:pStyle w:val="ListParagraph"/>
        <w:numPr>
          <w:ilvl w:val="0"/>
          <w:numId w:val="15"/>
        </w:numPr>
        <w:jc w:val="center"/>
        <w:rPr>
          <w:del w:id="179" w:author="Winters, Julie" w:date="2016-06-21T14:32:00Z"/>
          <w:rFonts w:ascii="Calibri" w:hAnsi="Calibri" w:cs="Arial"/>
          <w:b/>
          <w:rPrChange w:id="180" w:author="Winters, Julie" w:date="2016-06-21T14:33:00Z">
            <w:rPr>
              <w:del w:id="181" w:author="Winters, Julie" w:date="2016-06-21T14:32:00Z"/>
              <w:rFonts w:ascii="Calibri" w:hAnsi="Calibri" w:cs="Arial"/>
            </w:rPr>
          </w:rPrChange>
        </w:rPr>
        <w:pPrChange w:id="182" w:author="Winters, Julie" w:date="2016-06-21T14:33:00Z">
          <w:pPr>
            <w:pStyle w:val="ListParagraph"/>
            <w:numPr>
              <w:numId w:val="15"/>
            </w:numPr>
            <w:ind w:hanging="360"/>
          </w:pPr>
        </w:pPrChange>
      </w:pPr>
      <w:del w:id="183" w:author="Winters, Julie" w:date="2016-06-21T14:32:00Z">
        <w:r w:rsidRPr="00424B08" w:rsidDel="00424B08">
          <w:rPr>
            <w:rFonts w:ascii="Calibri" w:hAnsi="Calibri" w:cs="Arial"/>
            <w:b/>
            <w:rPrChange w:id="184" w:author="Winters, Julie" w:date="2016-06-21T14:33:00Z">
              <w:rPr>
                <w:rFonts w:ascii="Calibri" w:hAnsi="Calibri" w:cs="Arial"/>
              </w:rPr>
            </w:rPrChange>
          </w:rPr>
          <w:delText xml:space="preserve">Determine members </w:delText>
        </w:r>
        <w:r w:rsidR="005A1B09" w:rsidRPr="00424B08" w:rsidDel="00424B08">
          <w:rPr>
            <w:rFonts w:ascii="Calibri" w:hAnsi="Calibri" w:cs="Arial"/>
            <w:b/>
            <w:rPrChange w:id="185" w:author="Winters, Julie" w:date="2016-06-21T14:33:00Z">
              <w:rPr>
                <w:rFonts w:ascii="Calibri" w:hAnsi="Calibri" w:cs="Arial"/>
              </w:rPr>
            </w:rPrChange>
          </w:rPr>
          <w:delText>and identify the chair</w:delText>
        </w:r>
        <w:r w:rsidR="001B1BC5" w:rsidRPr="00424B08" w:rsidDel="00424B08">
          <w:rPr>
            <w:rFonts w:ascii="Calibri" w:hAnsi="Calibri" w:cs="Arial"/>
            <w:b/>
            <w:rPrChange w:id="186" w:author="Winters, Julie" w:date="2016-06-21T14:33:00Z">
              <w:rPr>
                <w:rFonts w:ascii="Calibri" w:hAnsi="Calibri" w:cs="Arial"/>
              </w:rPr>
            </w:rPrChange>
          </w:rPr>
          <w:delText xml:space="preserve"> (by 3/17)</w:delText>
        </w:r>
      </w:del>
    </w:p>
    <w:p w14:paraId="2DCF3308" w14:textId="725009D9" w:rsidR="007171E2" w:rsidRPr="00424B08" w:rsidDel="00424B08" w:rsidRDefault="007171E2">
      <w:pPr>
        <w:pStyle w:val="ListParagraph"/>
        <w:numPr>
          <w:ilvl w:val="0"/>
          <w:numId w:val="15"/>
        </w:numPr>
        <w:jc w:val="center"/>
        <w:rPr>
          <w:del w:id="187" w:author="Winters, Julie" w:date="2016-06-21T14:32:00Z"/>
          <w:rFonts w:ascii="Calibri" w:hAnsi="Calibri" w:cs="Arial"/>
          <w:b/>
          <w:rPrChange w:id="188" w:author="Winters, Julie" w:date="2016-06-21T14:33:00Z">
            <w:rPr>
              <w:del w:id="189" w:author="Winters, Julie" w:date="2016-06-21T14:32:00Z"/>
              <w:rFonts w:ascii="Calibri" w:hAnsi="Calibri" w:cs="Arial"/>
            </w:rPr>
          </w:rPrChange>
        </w:rPr>
        <w:pPrChange w:id="190" w:author="Winters, Julie" w:date="2016-06-21T14:33:00Z">
          <w:pPr>
            <w:pStyle w:val="ListParagraph"/>
            <w:numPr>
              <w:numId w:val="15"/>
            </w:numPr>
            <w:ind w:hanging="360"/>
          </w:pPr>
        </w:pPrChange>
      </w:pPr>
      <w:del w:id="191" w:author="Winters, Julie" w:date="2016-06-21T14:32:00Z">
        <w:r w:rsidRPr="00424B08" w:rsidDel="00424B08">
          <w:rPr>
            <w:rFonts w:ascii="Calibri" w:hAnsi="Calibri" w:cs="Arial"/>
            <w:b/>
            <w:rPrChange w:id="192" w:author="Winters, Julie" w:date="2016-06-21T14:33:00Z">
              <w:rPr>
                <w:rFonts w:ascii="Calibri" w:hAnsi="Calibri" w:cs="Arial"/>
              </w:rPr>
            </w:rPrChange>
          </w:rPr>
          <w:delText>Notify members and chair</w:delText>
        </w:r>
        <w:r w:rsidR="001B1BC5" w:rsidRPr="00424B08" w:rsidDel="00424B08">
          <w:rPr>
            <w:rFonts w:ascii="Calibri" w:hAnsi="Calibri" w:cs="Arial"/>
            <w:b/>
            <w:rPrChange w:id="193" w:author="Winters, Julie" w:date="2016-06-21T14:33:00Z">
              <w:rPr>
                <w:rFonts w:ascii="Calibri" w:hAnsi="Calibri" w:cs="Arial"/>
              </w:rPr>
            </w:rPrChange>
          </w:rPr>
          <w:delText xml:space="preserve"> (by 3/20)</w:delText>
        </w:r>
      </w:del>
    </w:p>
    <w:p w14:paraId="00E58297" w14:textId="3036F812" w:rsidR="007171E2" w:rsidRPr="00424B08" w:rsidDel="00424B08" w:rsidRDefault="007171E2">
      <w:pPr>
        <w:pStyle w:val="ListParagraph"/>
        <w:numPr>
          <w:ilvl w:val="0"/>
          <w:numId w:val="15"/>
        </w:numPr>
        <w:jc w:val="center"/>
        <w:rPr>
          <w:del w:id="194" w:author="Winters, Julie" w:date="2016-06-21T14:32:00Z"/>
          <w:rFonts w:ascii="Calibri" w:hAnsi="Calibri" w:cs="Arial"/>
          <w:b/>
          <w:rPrChange w:id="195" w:author="Winters, Julie" w:date="2016-06-21T14:33:00Z">
            <w:rPr>
              <w:del w:id="196" w:author="Winters, Julie" w:date="2016-06-21T14:32:00Z"/>
              <w:rFonts w:ascii="Calibri" w:hAnsi="Calibri" w:cs="Arial"/>
            </w:rPr>
          </w:rPrChange>
        </w:rPr>
        <w:pPrChange w:id="197" w:author="Winters, Julie" w:date="2016-06-21T14:33:00Z">
          <w:pPr>
            <w:pStyle w:val="ListParagraph"/>
            <w:numPr>
              <w:numId w:val="15"/>
            </w:numPr>
            <w:ind w:hanging="360"/>
          </w:pPr>
        </w:pPrChange>
      </w:pPr>
      <w:del w:id="198" w:author="Winters, Julie" w:date="2016-06-21T14:32:00Z">
        <w:r w:rsidRPr="00424B08" w:rsidDel="00424B08">
          <w:rPr>
            <w:rFonts w:ascii="Calibri" w:hAnsi="Calibri" w:cs="Arial"/>
            <w:b/>
            <w:rPrChange w:id="199" w:author="Winters, Julie" w:date="2016-06-21T14:33:00Z">
              <w:rPr>
                <w:rFonts w:ascii="Calibri" w:hAnsi="Calibri" w:cs="Arial"/>
              </w:rPr>
            </w:rPrChange>
          </w:rPr>
          <w:delText>Plan kick-off meeting</w:delText>
        </w:r>
        <w:r w:rsidR="001B1BC5" w:rsidRPr="00424B08" w:rsidDel="00424B08">
          <w:rPr>
            <w:rFonts w:ascii="Calibri" w:hAnsi="Calibri" w:cs="Arial"/>
            <w:b/>
            <w:rPrChange w:id="200" w:author="Winters, Julie" w:date="2016-06-21T14:33:00Z">
              <w:rPr>
                <w:rFonts w:ascii="Calibri" w:hAnsi="Calibri" w:cs="Arial"/>
              </w:rPr>
            </w:rPrChange>
          </w:rPr>
          <w:delText xml:space="preserve"> </w:delText>
        </w:r>
        <w:r w:rsidR="00FC4DB7" w:rsidRPr="00424B08" w:rsidDel="00424B08">
          <w:rPr>
            <w:rFonts w:ascii="Calibri" w:hAnsi="Calibri" w:cs="Arial"/>
            <w:b/>
            <w:rPrChange w:id="201" w:author="Winters, Julie" w:date="2016-06-21T14:33:00Z">
              <w:rPr>
                <w:rFonts w:ascii="Calibri" w:hAnsi="Calibri" w:cs="Arial"/>
              </w:rPr>
            </w:rPrChange>
          </w:rPr>
          <w:delText xml:space="preserve">including agenda and background materials </w:delText>
        </w:r>
        <w:r w:rsidR="001B1BC5" w:rsidRPr="00424B08" w:rsidDel="00424B08">
          <w:rPr>
            <w:rFonts w:ascii="Calibri" w:hAnsi="Calibri" w:cs="Arial"/>
            <w:b/>
            <w:rPrChange w:id="202" w:author="Winters, Julie" w:date="2016-06-21T14:33:00Z">
              <w:rPr>
                <w:rFonts w:ascii="Calibri" w:hAnsi="Calibri" w:cs="Arial"/>
              </w:rPr>
            </w:rPrChange>
          </w:rPr>
          <w:delText xml:space="preserve">(announce </w:delText>
        </w:r>
        <w:r w:rsidR="00AD1A6B" w:rsidRPr="00424B08" w:rsidDel="00424B08">
          <w:rPr>
            <w:rFonts w:ascii="Calibri" w:hAnsi="Calibri" w:cs="Arial"/>
            <w:b/>
            <w:rPrChange w:id="203" w:author="Winters, Julie" w:date="2016-06-21T14:33:00Z">
              <w:rPr>
                <w:rFonts w:ascii="Calibri" w:hAnsi="Calibri" w:cs="Arial"/>
              </w:rPr>
            </w:rPrChange>
          </w:rPr>
          <w:delText xml:space="preserve">meeting </w:delText>
        </w:r>
        <w:r w:rsidR="00FC4DB7" w:rsidRPr="00424B08" w:rsidDel="00424B08">
          <w:rPr>
            <w:rFonts w:ascii="Calibri" w:hAnsi="Calibri" w:cs="Arial"/>
            <w:b/>
            <w:rPrChange w:id="204" w:author="Winters, Julie" w:date="2016-06-21T14:33:00Z">
              <w:rPr>
                <w:rFonts w:ascii="Calibri" w:hAnsi="Calibri" w:cs="Arial"/>
              </w:rPr>
            </w:rPrChange>
          </w:rPr>
          <w:delText xml:space="preserve">date </w:delText>
        </w:r>
        <w:r w:rsidR="001B1BC5" w:rsidRPr="00424B08" w:rsidDel="00424B08">
          <w:rPr>
            <w:rFonts w:ascii="Calibri" w:hAnsi="Calibri" w:cs="Arial"/>
            <w:b/>
            <w:rPrChange w:id="205" w:author="Winters, Julie" w:date="2016-06-21T14:33:00Z">
              <w:rPr>
                <w:rFonts w:ascii="Calibri" w:hAnsi="Calibri" w:cs="Arial"/>
              </w:rPr>
            </w:rPrChange>
          </w:rPr>
          <w:delText>by 3/22)</w:delText>
        </w:r>
      </w:del>
    </w:p>
    <w:p w14:paraId="14438FDC" w14:textId="628A13AB" w:rsidR="007171E2" w:rsidRPr="00424B08" w:rsidDel="00424B08" w:rsidRDefault="006C481B">
      <w:pPr>
        <w:pStyle w:val="ListParagraph"/>
        <w:numPr>
          <w:ilvl w:val="0"/>
          <w:numId w:val="15"/>
        </w:numPr>
        <w:jc w:val="center"/>
        <w:rPr>
          <w:del w:id="206" w:author="Winters, Julie" w:date="2016-06-21T14:32:00Z"/>
          <w:rFonts w:ascii="Calibri" w:hAnsi="Calibri" w:cs="Arial"/>
          <w:b/>
          <w:rPrChange w:id="207" w:author="Winters, Julie" w:date="2016-06-21T14:33:00Z">
            <w:rPr>
              <w:del w:id="208" w:author="Winters, Julie" w:date="2016-06-21T14:32:00Z"/>
              <w:rFonts w:ascii="Calibri" w:hAnsi="Calibri" w:cs="Arial"/>
            </w:rPr>
          </w:rPrChange>
        </w:rPr>
        <w:pPrChange w:id="209" w:author="Winters, Julie" w:date="2016-06-21T14:33:00Z">
          <w:pPr>
            <w:pStyle w:val="ListParagraph"/>
            <w:numPr>
              <w:numId w:val="15"/>
            </w:numPr>
            <w:ind w:hanging="360"/>
          </w:pPr>
        </w:pPrChange>
      </w:pPr>
      <w:del w:id="210" w:author="Winters, Julie" w:date="2016-06-21T14:32:00Z">
        <w:r w:rsidRPr="00424B08" w:rsidDel="00424B08">
          <w:rPr>
            <w:rFonts w:ascii="Calibri" w:hAnsi="Calibri" w:cs="Arial"/>
            <w:b/>
            <w:rPrChange w:id="211" w:author="Winters, Julie" w:date="2016-06-21T14:33:00Z">
              <w:rPr>
                <w:rFonts w:ascii="Calibri" w:hAnsi="Calibri" w:cs="Arial"/>
              </w:rPr>
            </w:rPrChange>
          </w:rPr>
          <w:delText>Conduct launch meeting</w:delText>
        </w:r>
        <w:r w:rsidR="001B1BC5" w:rsidRPr="00424B08" w:rsidDel="00424B08">
          <w:rPr>
            <w:rFonts w:ascii="Calibri" w:hAnsi="Calibri" w:cs="Arial"/>
            <w:b/>
            <w:rPrChange w:id="212" w:author="Winters, Julie" w:date="2016-06-21T14:33:00Z">
              <w:rPr>
                <w:rFonts w:ascii="Calibri" w:hAnsi="Calibri" w:cs="Arial"/>
              </w:rPr>
            </w:rPrChange>
          </w:rPr>
          <w:delText xml:space="preserve"> (by 3/30)</w:delText>
        </w:r>
      </w:del>
    </w:p>
    <w:p w14:paraId="4DBB4B9C" w14:textId="66216C7F" w:rsidR="00EA11F6" w:rsidRPr="00424B08" w:rsidDel="00424B08" w:rsidRDefault="00EA11F6">
      <w:pPr>
        <w:jc w:val="center"/>
        <w:rPr>
          <w:del w:id="213" w:author="Winters, Julie" w:date="2016-06-21T14:32:00Z"/>
          <w:rFonts w:ascii="Calibri" w:hAnsi="Calibri" w:cs="Arial"/>
          <w:b/>
          <w:rPrChange w:id="214" w:author="Winters, Julie" w:date="2016-06-21T14:33:00Z">
            <w:rPr>
              <w:del w:id="215" w:author="Winters, Julie" w:date="2016-06-21T14:32:00Z"/>
              <w:rFonts w:ascii="Calibri" w:hAnsi="Calibri" w:cs="Arial"/>
            </w:rPr>
          </w:rPrChange>
        </w:rPr>
        <w:pPrChange w:id="216" w:author="Winters, Julie" w:date="2016-06-21T14:33:00Z">
          <w:pPr/>
        </w:pPrChange>
      </w:pPr>
    </w:p>
    <w:p w14:paraId="6DB17E1A" w14:textId="2B4C3B20" w:rsidR="00FC4DB7" w:rsidRPr="00424B08" w:rsidDel="00424B08" w:rsidRDefault="00FC4DB7">
      <w:pPr>
        <w:jc w:val="center"/>
        <w:rPr>
          <w:del w:id="217" w:author="Winters, Julie" w:date="2016-06-21T14:32:00Z"/>
          <w:rFonts w:ascii="Calibri" w:hAnsi="Calibri" w:cs="Arial"/>
          <w:b/>
          <w:rPrChange w:id="218" w:author="Winters, Julie" w:date="2016-06-21T14:33:00Z">
            <w:rPr>
              <w:del w:id="219" w:author="Winters, Julie" w:date="2016-06-21T14:32:00Z"/>
              <w:rFonts w:ascii="Calibri" w:hAnsi="Calibri" w:cs="Arial"/>
            </w:rPr>
          </w:rPrChange>
        </w:rPr>
        <w:pPrChange w:id="220" w:author="Winters, Julie" w:date="2016-06-21T14:33:00Z">
          <w:pPr/>
        </w:pPrChange>
      </w:pPr>
    </w:p>
    <w:p w14:paraId="2550849A" w14:textId="573E8FA1" w:rsidR="00EA11F6" w:rsidRPr="00424B08" w:rsidDel="00424B08" w:rsidRDefault="006C481B">
      <w:pPr>
        <w:jc w:val="center"/>
        <w:rPr>
          <w:del w:id="221" w:author="Winters, Julie" w:date="2016-06-21T14:32:00Z"/>
          <w:rFonts w:ascii="Calibri" w:hAnsi="Calibri" w:cs="Arial"/>
          <w:b/>
        </w:rPr>
      </w:pPr>
      <w:del w:id="222" w:author="Winters, Julie" w:date="2016-06-21T14:32:00Z">
        <w:r w:rsidRPr="00424B08" w:rsidDel="00424B08">
          <w:rPr>
            <w:rFonts w:ascii="Calibri" w:hAnsi="Calibri" w:cs="Arial"/>
            <w:b/>
            <w:bCs/>
          </w:rPr>
          <w:delText>Background Information</w:delText>
        </w:r>
      </w:del>
    </w:p>
    <w:p w14:paraId="0771CD8B" w14:textId="1619005D" w:rsidR="008E57EB" w:rsidRPr="00424B08" w:rsidDel="00424B08" w:rsidRDefault="008E57EB">
      <w:pPr>
        <w:jc w:val="center"/>
        <w:rPr>
          <w:del w:id="223" w:author="Winters, Julie" w:date="2016-06-21T14:32:00Z"/>
          <w:rFonts w:ascii="Calibri" w:hAnsi="Calibri" w:cs="Arial"/>
          <w:b/>
          <w:rPrChange w:id="224" w:author="Winters, Julie" w:date="2016-06-21T14:33:00Z">
            <w:rPr>
              <w:del w:id="225" w:author="Winters, Julie" w:date="2016-06-21T14:32:00Z"/>
              <w:rFonts w:ascii="Calibri" w:hAnsi="Calibri" w:cs="Arial"/>
            </w:rPr>
          </w:rPrChange>
        </w:rPr>
      </w:pPr>
    </w:p>
    <w:p w14:paraId="582FA056" w14:textId="77777777" w:rsidR="00424B08" w:rsidRPr="00424B08" w:rsidRDefault="00424B08">
      <w:pPr>
        <w:jc w:val="center"/>
        <w:rPr>
          <w:ins w:id="226" w:author="Winters, Julie" w:date="2016-06-21T14:32:00Z"/>
          <w:rFonts w:ascii="Calibri" w:hAnsi="Calibri" w:cs="Arial"/>
          <w:b/>
          <w:bCs/>
        </w:rPr>
        <w:pPrChange w:id="227" w:author="Winters, Julie" w:date="2016-06-21T14:33:00Z">
          <w:pPr/>
        </w:pPrChange>
      </w:pPr>
    </w:p>
    <w:p w14:paraId="3626F80E" w14:textId="77777777" w:rsidR="00424B08" w:rsidRDefault="00424B08" w:rsidP="00B40DAE">
      <w:pPr>
        <w:rPr>
          <w:ins w:id="228" w:author="Winters, Julie" w:date="2016-06-21T14:33:00Z"/>
          <w:rFonts w:ascii="Calibri" w:hAnsi="Calibri" w:cs="Arial"/>
          <w:b/>
          <w:bCs/>
        </w:rPr>
      </w:pPr>
    </w:p>
    <w:p w14:paraId="103F23DC" w14:textId="77777777" w:rsidR="00424B08" w:rsidRDefault="00424B08" w:rsidP="00B40DAE">
      <w:pPr>
        <w:rPr>
          <w:ins w:id="229" w:author="Winters, Julie" w:date="2016-06-21T14:32:00Z"/>
          <w:rFonts w:ascii="Calibri" w:hAnsi="Calibri" w:cs="Arial"/>
          <w:b/>
          <w:bCs/>
        </w:rPr>
      </w:pPr>
    </w:p>
    <w:p w14:paraId="3776C911" w14:textId="5F2BA79D" w:rsidR="00CD1C20" w:rsidRPr="0039700B" w:rsidRDefault="00CD1C20" w:rsidP="00B40DAE">
      <w:pPr>
        <w:rPr>
          <w:rFonts w:ascii="Calibri" w:hAnsi="Calibri" w:cs="Arial"/>
        </w:rPr>
      </w:pPr>
      <w:r w:rsidRPr="0039700B">
        <w:rPr>
          <w:rFonts w:ascii="Calibri" w:hAnsi="Calibri" w:cs="Arial"/>
          <w:b/>
          <w:bCs/>
        </w:rPr>
        <w:t xml:space="preserve">Workgroup Purpose:  </w:t>
      </w:r>
      <w:r w:rsidRPr="0039700B">
        <w:rPr>
          <w:rFonts w:ascii="Calibri" w:hAnsi="Calibri" w:cs="Arial"/>
        </w:rPr>
        <w:t xml:space="preserve">Support the Chesapeake Bay Program </w:t>
      </w:r>
      <w:r w:rsidR="00135BBC" w:rsidRPr="0039700B">
        <w:rPr>
          <w:rFonts w:ascii="Calibri" w:hAnsi="Calibri" w:cs="Arial"/>
        </w:rPr>
        <w:t xml:space="preserve">(CBP) </w:t>
      </w:r>
      <w:r w:rsidRPr="0039700B">
        <w:rPr>
          <w:rFonts w:ascii="Calibri" w:hAnsi="Calibri" w:cs="Arial"/>
        </w:rPr>
        <w:t xml:space="preserve">in achieving the goals established in the Chesapeake Watershed Agreement by </w:t>
      </w:r>
      <w:r w:rsidR="009577C6" w:rsidRPr="0039700B">
        <w:rPr>
          <w:rFonts w:ascii="Calibri" w:hAnsi="Calibri" w:cs="Arial"/>
        </w:rPr>
        <w:t xml:space="preserve">serving as </w:t>
      </w:r>
      <w:r w:rsidRPr="0039700B">
        <w:rPr>
          <w:rFonts w:ascii="Calibri" w:hAnsi="Calibri" w:cs="Arial"/>
        </w:rPr>
        <w:t xml:space="preserve">a </w:t>
      </w:r>
      <w:r w:rsidR="005C377B" w:rsidRPr="0039700B">
        <w:rPr>
          <w:rFonts w:ascii="Calibri" w:hAnsi="Calibri" w:cs="Arial"/>
        </w:rPr>
        <w:t>focal</w:t>
      </w:r>
      <w:r w:rsidRPr="0039700B">
        <w:rPr>
          <w:rFonts w:ascii="Calibri" w:hAnsi="Calibri" w:cs="Arial"/>
        </w:rPr>
        <w:t xml:space="preserve"> point for coordination, innovation, and </w:t>
      </w:r>
      <w:r w:rsidR="00720654" w:rsidRPr="0039700B">
        <w:rPr>
          <w:rFonts w:ascii="Calibri" w:hAnsi="Calibri" w:cs="Arial"/>
        </w:rPr>
        <w:t xml:space="preserve">accurate </w:t>
      </w:r>
      <w:r w:rsidRPr="0039700B">
        <w:rPr>
          <w:rFonts w:ascii="Calibri" w:hAnsi="Calibri" w:cs="Arial"/>
        </w:rPr>
        <w:t>reporting related to</w:t>
      </w:r>
      <w:ins w:id="230" w:author="Winters, Julie" w:date="2016-06-21T14:34:00Z">
        <w:r w:rsidR="00424B08">
          <w:rPr>
            <w:rFonts w:ascii="Calibri" w:hAnsi="Calibri" w:cs="Arial"/>
          </w:rPr>
          <w:t xml:space="preserve"> an overall program finance system which addresses: </w:t>
        </w:r>
      </w:ins>
      <w:del w:id="231" w:author="Winters, Julie" w:date="2016-06-21T14:35:00Z">
        <w:r w:rsidRPr="0039700B" w:rsidDel="00424B08">
          <w:rPr>
            <w:rFonts w:ascii="Calibri" w:hAnsi="Calibri" w:cs="Arial"/>
          </w:rPr>
          <w:delText xml:space="preserve"> </w:delText>
        </w:r>
      </w:del>
      <w:r w:rsidRPr="0039700B">
        <w:rPr>
          <w:rFonts w:ascii="Calibri" w:hAnsi="Calibri" w:cs="Arial"/>
        </w:rPr>
        <w:t>budget</w:t>
      </w:r>
      <w:ins w:id="232" w:author="Winters, Julie" w:date="2016-06-21T14:55:00Z">
        <w:r w:rsidR="00CC2CD3">
          <w:rPr>
            <w:rFonts w:ascii="Calibri" w:hAnsi="Calibri" w:cs="Arial"/>
          </w:rPr>
          <w:t>ing</w:t>
        </w:r>
      </w:ins>
      <w:del w:id="233" w:author="Winters, Julie" w:date="2016-06-21T14:54:00Z">
        <w:r w:rsidR="00135BBC" w:rsidRPr="0039700B" w:rsidDel="00CC2CD3">
          <w:rPr>
            <w:rFonts w:ascii="Calibri" w:hAnsi="Calibri" w:cs="Arial"/>
          </w:rPr>
          <w:delText>ing</w:delText>
        </w:r>
      </w:del>
      <w:ins w:id="234" w:author="Winters, Julie" w:date="2016-06-21T14:35:00Z">
        <w:r w:rsidR="00424B08">
          <w:rPr>
            <w:rFonts w:ascii="Calibri" w:hAnsi="Calibri" w:cs="Arial"/>
          </w:rPr>
          <w:t>, funding sources, and integrated financ</w:t>
        </w:r>
      </w:ins>
      <w:ins w:id="235" w:author="Winters, Julie" w:date="2016-06-21T14:54:00Z">
        <w:r w:rsidR="00CC2CD3">
          <w:rPr>
            <w:rFonts w:ascii="Calibri" w:hAnsi="Calibri" w:cs="Arial"/>
          </w:rPr>
          <w:t>ing</w:t>
        </w:r>
      </w:ins>
      <w:ins w:id="236" w:author="Winters, Julie" w:date="2016-06-21T14:35:00Z">
        <w:r w:rsidR="00424B08">
          <w:rPr>
            <w:rFonts w:ascii="Calibri" w:hAnsi="Calibri" w:cs="Arial"/>
          </w:rPr>
          <w:t xml:space="preserve"> strategies</w:t>
        </w:r>
      </w:ins>
      <w:del w:id="237" w:author="Winters, Julie" w:date="2016-06-21T14:35:00Z">
        <w:r w:rsidRPr="0039700B" w:rsidDel="00424B08">
          <w:rPr>
            <w:rFonts w:ascii="Calibri" w:hAnsi="Calibri" w:cs="Arial"/>
          </w:rPr>
          <w:delText xml:space="preserve"> and program finance</w:delText>
        </w:r>
      </w:del>
      <w:r w:rsidRPr="0039700B">
        <w:rPr>
          <w:rFonts w:ascii="Calibri" w:hAnsi="Calibri" w:cs="Arial"/>
        </w:rPr>
        <w:t>.</w:t>
      </w:r>
    </w:p>
    <w:p w14:paraId="4D5FBE5F" w14:textId="77777777" w:rsidR="005C377B" w:rsidRPr="0039700B" w:rsidRDefault="005C377B" w:rsidP="00B40DAE">
      <w:pPr>
        <w:rPr>
          <w:rFonts w:ascii="Calibri" w:hAnsi="Calibri" w:cs="Arial"/>
        </w:rPr>
      </w:pPr>
    </w:p>
    <w:p w14:paraId="4D3F99AA" w14:textId="5EC87E0E" w:rsidR="00FC4DB7" w:rsidRPr="0039700B" w:rsidDel="00424B08" w:rsidRDefault="00FC4DB7" w:rsidP="00B40DAE">
      <w:pPr>
        <w:rPr>
          <w:del w:id="238" w:author="Winters, Julie" w:date="2016-06-21T14:36:00Z"/>
          <w:rFonts w:ascii="Calibri" w:hAnsi="Calibri" w:cs="Arial"/>
        </w:rPr>
      </w:pPr>
    </w:p>
    <w:p w14:paraId="1BF6F018" w14:textId="4C98D9BE" w:rsidR="00FC4DB7" w:rsidRPr="0039700B" w:rsidDel="00424B08" w:rsidRDefault="00FC4DB7" w:rsidP="00B40DAE">
      <w:pPr>
        <w:rPr>
          <w:del w:id="239" w:author="Winters, Julie" w:date="2016-06-21T14:36:00Z"/>
          <w:rFonts w:ascii="Calibri" w:hAnsi="Calibri" w:cs="Arial"/>
        </w:rPr>
      </w:pPr>
    </w:p>
    <w:p w14:paraId="6B657A52" w14:textId="77777777" w:rsidR="00FC4DB7" w:rsidRPr="0039700B" w:rsidRDefault="00FC4DB7" w:rsidP="00B40DAE">
      <w:pPr>
        <w:rPr>
          <w:rFonts w:ascii="Calibri" w:hAnsi="Calibri" w:cs="Arial"/>
        </w:rPr>
      </w:pPr>
    </w:p>
    <w:p w14:paraId="6D171E5F" w14:textId="2F127F12" w:rsidR="00B40DAE" w:rsidRPr="0039700B" w:rsidRDefault="00B40DAE" w:rsidP="00B40DAE">
      <w:pPr>
        <w:rPr>
          <w:rFonts w:ascii="Calibri" w:hAnsi="Calibri" w:cs="Arial"/>
          <w:b/>
        </w:rPr>
      </w:pPr>
      <w:r w:rsidRPr="0039700B">
        <w:rPr>
          <w:rFonts w:ascii="Calibri" w:hAnsi="Calibri" w:cs="Arial"/>
          <w:b/>
          <w:bCs/>
        </w:rPr>
        <w:t>Scope</w:t>
      </w:r>
      <w:r w:rsidR="00FC4DB7" w:rsidRPr="0039700B">
        <w:rPr>
          <w:rFonts w:ascii="Calibri" w:hAnsi="Calibri" w:cs="Arial"/>
          <w:b/>
          <w:bCs/>
        </w:rPr>
        <w:t xml:space="preserve"> </w:t>
      </w:r>
    </w:p>
    <w:p w14:paraId="2AF516E1" w14:textId="58319EF3" w:rsidR="005B5EC9" w:rsidRPr="0039700B" w:rsidRDefault="00135BBC" w:rsidP="00AC207C">
      <w:pPr>
        <w:rPr>
          <w:rFonts w:ascii="Calibri" w:hAnsi="Calibri" w:cs="Arial"/>
        </w:rPr>
      </w:pPr>
      <w:r w:rsidRPr="0039700B">
        <w:rPr>
          <w:rFonts w:ascii="Calibri" w:hAnsi="Calibri" w:cs="Arial"/>
        </w:rPr>
        <w:t xml:space="preserve">The following work categories </w:t>
      </w:r>
      <w:ins w:id="240" w:author="Winters, Julie" w:date="2016-06-21T14:39:00Z">
        <w:r w:rsidR="00E11138">
          <w:rPr>
            <w:rFonts w:ascii="Calibri" w:hAnsi="Calibri" w:cs="Arial"/>
          </w:rPr>
          <w:t>comprise</w:t>
        </w:r>
      </w:ins>
      <w:del w:id="241" w:author="Winters, Julie" w:date="2016-06-21T14:39:00Z">
        <w:r w:rsidRPr="0039700B" w:rsidDel="00E11138">
          <w:rPr>
            <w:rFonts w:ascii="Calibri" w:hAnsi="Calibri" w:cs="Arial"/>
          </w:rPr>
          <w:delText>are proposed for consideration</w:delText>
        </w:r>
        <w:r w:rsidR="001F2776" w:rsidRPr="0039700B" w:rsidDel="00E11138">
          <w:rPr>
            <w:rFonts w:ascii="Calibri" w:hAnsi="Calibri" w:cs="Arial"/>
          </w:rPr>
          <w:delText xml:space="preserve"> as</w:delText>
        </w:r>
      </w:del>
      <w:r w:rsidR="001F2776" w:rsidRPr="0039700B">
        <w:rPr>
          <w:rFonts w:ascii="Calibri" w:hAnsi="Calibri" w:cs="Arial"/>
        </w:rPr>
        <w:t xml:space="preserve"> the workgroup</w:t>
      </w:r>
      <w:r w:rsidR="004309B4" w:rsidRPr="0039700B">
        <w:rPr>
          <w:rFonts w:ascii="Calibri" w:hAnsi="Calibri" w:cs="Arial"/>
        </w:rPr>
        <w:t>’</w:t>
      </w:r>
      <w:r w:rsidR="001F2776" w:rsidRPr="0039700B">
        <w:rPr>
          <w:rFonts w:ascii="Calibri" w:hAnsi="Calibri" w:cs="Arial"/>
        </w:rPr>
        <w:t>s charge</w:t>
      </w:r>
      <w:ins w:id="242" w:author="Winters, Julie" w:date="2016-06-21T14:40:00Z">
        <w:r w:rsidR="00E11138">
          <w:rPr>
            <w:rFonts w:ascii="Calibri" w:hAnsi="Calibri" w:cs="Arial"/>
          </w:rPr>
          <w:t xml:space="preserve">: </w:t>
        </w:r>
      </w:ins>
      <w:del w:id="243" w:author="Winters, Julie" w:date="2016-06-21T14:40:00Z">
        <w:r w:rsidR="001F2776" w:rsidRPr="0039700B" w:rsidDel="00E11138">
          <w:rPr>
            <w:rFonts w:ascii="Calibri" w:hAnsi="Calibri" w:cs="Arial"/>
          </w:rPr>
          <w:delText xml:space="preserve"> is developed</w:delText>
        </w:r>
        <w:r w:rsidR="00DC30E4" w:rsidRPr="0039700B" w:rsidDel="00E11138">
          <w:rPr>
            <w:rFonts w:ascii="Calibri" w:hAnsi="Calibri" w:cs="Arial"/>
          </w:rPr>
          <w:delText>:</w:delText>
        </w:r>
      </w:del>
    </w:p>
    <w:p w14:paraId="62F9D090" w14:textId="77777777" w:rsidR="00CF5161" w:rsidRPr="0039700B" w:rsidRDefault="00CF5161" w:rsidP="00AC207C">
      <w:pPr>
        <w:rPr>
          <w:rFonts w:ascii="Calibri" w:hAnsi="Calibri" w:cs="Arial"/>
        </w:rPr>
      </w:pPr>
    </w:p>
    <w:p w14:paraId="45AE1B02" w14:textId="036EB49E" w:rsidR="00CF5161" w:rsidRDefault="00CF5161" w:rsidP="007428E4">
      <w:pPr>
        <w:pStyle w:val="ListParagraph"/>
        <w:numPr>
          <w:ilvl w:val="0"/>
          <w:numId w:val="11"/>
        </w:numPr>
        <w:ind w:left="720"/>
        <w:rPr>
          <w:rFonts w:ascii="Calibri" w:hAnsi="Calibri" w:cs="Arial"/>
        </w:rPr>
      </w:pPr>
      <w:r w:rsidRPr="0039700B">
        <w:rPr>
          <w:rFonts w:ascii="Calibri" w:hAnsi="Calibri" w:cs="Arial"/>
        </w:rPr>
        <w:t>Provide support and assistance to CBP partners</w:t>
      </w:r>
      <w:ins w:id="244" w:author="Winters, Julie" w:date="2016-06-21T14:41:00Z">
        <w:r w:rsidR="00E11138">
          <w:rPr>
            <w:rFonts w:ascii="Calibri" w:hAnsi="Calibri" w:cs="Arial"/>
          </w:rPr>
          <w:t xml:space="preserve"> and </w:t>
        </w:r>
      </w:ins>
      <w:ins w:id="245" w:author="Winters, Julie" w:date="2016-06-21T14:46:00Z">
        <w:r w:rsidR="000840C1">
          <w:rPr>
            <w:rFonts w:ascii="Calibri" w:hAnsi="Calibri" w:cs="Arial"/>
          </w:rPr>
          <w:t xml:space="preserve">the </w:t>
        </w:r>
      </w:ins>
      <w:ins w:id="246" w:author="Winters, Julie" w:date="2016-06-21T14:41:00Z">
        <w:r w:rsidR="00E11138">
          <w:rPr>
            <w:rFonts w:ascii="Calibri" w:hAnsi="Calibri" w:cs="Arial"/>
          </w:rPr>
          <w:t>program</w:t>
        </w:r>
      </w:ins>
      <w:r w:rsidRPr="0039700B">
        <w:rPr>
          <w:rFonts w:ascii="Calibri" w:hAnsi="Calibri" w:cs="Arial"/>
        </w:rPr>
        <w:t xml:space="preserve"> related to sources of information useful in</w:t>
      </w:r>
      <w:r w:rsidR="00C03E02" w:rsidRPr="0039700B">
        <w:rPr>
          <w:rFonts w:ascii="Calibri" w:eastAsia="Times New Roman" w:hAnsi="Calibri" w:cs="Arial"/>
        </w:rPr>
        <w:t xml:space="preserve"> identifying existing resources, gaps in those resources, and opportunities t</w:t>
      </w:r>
      <w:ins w:id="247" w:author="Winters, Julie" w:date="2016-06-21T14:45:00Z">
        <w:r w:rsidR="000840C1">
          <w:rPr>
            <w:rFonts w:ascii="Calibri" w:eastAsia="Times New Roman" w:hAnsi="Calibri" w:cs="Arial"/>
          </w:rPr>
          <w:t>o develop finance strategies</w:t>
        </w:r>
      </w:ins>
      <w:del w:id="248" w:author="Winters, Julie" w:date="2016-06-21T14:45:00Z">
        <w:r w:rsidR="00C03E02" w:rsidRPr="0039700B" w:rsidDel="000840C1">
          <w:rPr>
            <w:rFonts w:ascii="Calibri" w:eastAsia="Times New Roman" w:hAnsi="Calibri" w:cs="Arial"/>
          </w:rPr>
          <w:delText>o</w:delText>
        </w:r>
      </w:del>
      <w:r w:rsidR="00C03E02" w:rsidRPr="0039700B">
        <w:rPr>
          <w:rFonts w:ascii="Calibri" w:eastAsia="Times New Roman" w:hAnsi="Calibri" w:cs="Arial"/>
        </w:rPr>
        <w:t xml:space="preserve"> </w:t>
      </w:r>
      <w:ins w:id="249" w:author="Winters, Julie" w:date="2016-06-21T14:46:00Z">
        <w:r w:rsidR="000840C1">
          <w:rPr>
            <w:rFonts w:ascii="Calibri" w:eastAsia="Times New Roman" w:hAnsi="Calibri" w:cs="Arial"/>
          </w:rPr>
          <w:t xml:space="preserve">that </w:t>
        </w:r>
      </w:ins>
      <w:r w:rsidR="00C03E02" w:rsidRPr="0039700B">
        <w:rPr>
          <w:rFonts w:ascii="Calibri" w:eastAsia="Times New Roman" w:hAnsi="Calibri" w:cs="Arial"/>
        </w:rPr>
        <w:t>align resources for CBP Outcomes</w:t>
      </w:r>
      <w:r w:rsidRPr="0039700B">
        <w:rPr>
          <w:rFonts w:ascii="Calibri" w:hAnsi="Calibri" w:cs="Arial"/>
        </w:rPr>
        <w:t xml:space="preserve"> </w:t>
      </w:r>
      <w:r w:rsidR="00C03E02" w:rsidRPr="0039700B">
        <w:rPr>
          <w:rFonts w:ascii="Calibri" w:hAnsi="Calibri" w:cs="Arial"/>
        </w:rPr>
        <w:t xml:space="preserve">including </w:t>
      </w:r>
      <w:del w:id="250" w:author="Winters, Julie" w:date="2016-06-21T14:46:00Z">
        <w:r w:rsidR="00C03E02" w:rsidRPr="0039700B" w:rsidDel="000840C1">
          <w:rPr>
            <w:rFonts w:ascii="Calibri" w:hAnsi="Calibri" w:cs="Arial"/>
          </w:rPr>
          <w:delText>from k</w:delText>
        </w:r>
        <w:r w:rsidRPr="0039700B" w:rsidDel="000840C1">
          <w:rPr>
            <w:rFonts w:ascii="Calibri" w:hAnsi="Calibri" w:cs="Arial"/>
          </w:rPr>
          <w:delText xml:space="preserve">ey sources including </w:delText>
        </w:r>
      </w:del>
      <w:r w:rsidRPr="0039700B">
        <w:rPr>
          <w:rFonts w:ascii="Calibri" w:hAnsi="Calibri" w:cs="Arial"/>
        </w:rPr>
        <w:t xml:space="preserve">but not limited to federal and jurisdiction </w:t>
      </w:r>
      <w:r w:rsidR="00B01205" w:rsidRPr="0039700B">
        <w:rPr>
          <w:rFonts w:ascii="Calibri" w:hAnsi="Calibri" w:cs="Arial"/>
        </w:rPr>
        <w:t>agencies</w:t>
      </w:r>
      <w:r w:rsidRPr="0039700B">
        <w:rPr>
          <w:rFonts w:ascii="Calibri" w:hAnsi="Calibri" w:cs="Arial"/>
        </w:rPr>
        <w:t>.</w:t>
      </w:r>
      <w:ins w:id="251" w:author="Winters, Julie" w:date="2016-06-21T14:47:00Z">
        <w:r w:rsidR="000840C1">
          <w:rPr>
            <w:rFonts w:ascii="Calibri" w:hAnsi="Calibri" w:cs="Arial"/>
          </w:rPr>
          <w:t xml:space="preserve"> More specifically the workgroup will:</w:t>
        </w:r>
      </w:ins>
    </w:p>
    <w:p w14:paraId="36C9ABAB" w14:textId="78D5C292" w:rsidR="004E3CDF" w:rsidRPr="0039700B" w:rsidRDefault="004E3CDF" w:rsidP="00BB24FD">
      <w:pPr>
        <w:pStyle w:val="ListParagraph"/>
        <w:numPr>
          <w:ilvl w:val="1"/>
          <w:numId w:val="11"/>
        </w:numPr>
        <w:ind w:left="1440"/>
        <w:rPr>
          <w:rFonts w:ascii="Calibri" w:hAnsi="Calibri" w:cs="Arial"/>
        </w:rPr>
      </w:pPr>
      <w:r w:rsidRPr="0039700B">
        <w:rPr>
          <w:rFonts w:ascii="Calibri" w:hAnsi="Calibri" w:cs="Arial"/>
        </w:rPr>
        <w:t>Participat</w:t>
      </w:r>
      <w:ins w:id="252" w:author="Winters, Julie" w:date="2016-06-21T14:40:00Z">
        <w:r w:rsidR="00E11138">
          <w:rPr>
            <w:rFonts w:ascii="Calibri" w:hAnsi="Calibri" w:cs="Arial"/>
          </w:rPr>
          <w:t>e</w:t>
        </w:r>
      </w:ins>
      <w:del w:id="253" w:author="Winters, Julie" w:date="2016-06-21T14:40:00Z">
        <w:r w:rsidRPr="0039700B" w:rsidDel="00E11138">
          <w:rPr>
            <w:rFonts w:ascii="Calibri" w:hAnsi="Calibri" w:cs="Arial"/>
          </w:rPr>
          <w:delText>ing</w:delText>
        </w:r>
      </w:del>
      <w:r w:rsidRPr="0039700B">
        <w:rPr>
          <w:rFonts w:ascii="Calibri" w:hAnsi="Calibri" w:cs="Arial"/>
        </w:rPr>
        <w:t xml:space="preserve"> in finance-related commitments in the Chesapeake Watershed Agreement (e.g., Local Leadership Outcome – “implementation of economic and policy incentives”).</w:t>
      </w:r>
    </w:p>
    <w:p w14:paraId="2B33817B" w14:textId="36847951" w:rsidR="004E3CDF" w:rsidRPr="0039700B" w:rsidRDefault="004E3CDF" w:rsidP="00BB24FD">
      <w:pPr>
        <w:pStyle w:val="ListParagraph"/>
        <w:numPr>
          <w:ilvl w:val="1"/>
          <w:numId w:val="11"/>
        </w:numPr>
        <w:ind w:left="1440"/>
        <w:rPr>
          <w:rFonts w:ascii="Calibri" w:hAnsi="Calibri" w:cs="Arial"/>
        </w:rPr>
      </w:pPr>
      <w:r w:rsidRPr="0039700B">
        <w:rPr>
          <w:rFonts w:ascii="Calibri" w:hAnsi="Calibri" w:cs="Arial"/>
        </w:rPr>
        <w:t>Coordinat</w:t>
      </w:r>
      <w:ins w:id="254" w:author="Winters, Julie" w:date="2016-06-21T14:40:00Z">
        <w:r w:rsidR="00E11138">
          <w:rPr>
            <w:rFonts w:ascii="Calibri" w:hAnsi="Calibri" w:cs="Arial"/>
          </w:rPr>
          <w:t>e</w:t>
        </w:r>
      </w:ins>
      <w:del w:id="255" w:author="Winters, Julie" w:date="2016-06-21T14:40:00Z">
        <w:r w:rsidRPr="0039700B" w:rsidDel="00E11138">
          <w:rPr>
            <w:rFonts w:ascii="Calibri" w:hAnsi="Calibri" w:cs="Arial"/>
          </w:rPr>
          <w:delText>ing</w:delText>
        </w:r>
      </w:del>
      <w:r w:rsidRPr="0039700B">
        <w:rPr>
          <w:rFonts w:ascii="Calibri" w:hAnsi="Calibri" w:cs="Arial"/>
        </w:rPr>
        <w:t xml:space="preserve"> and facilitat</w:t>
      </w:r>
      <w:ins w:id="256" w:author="Winters, Julie" w:date="2016-06-21T14:51:00Z">
        <w:r w:rsidR="004B0BE8">
          <w:rPr>
            <w:rFonts w:ascii="Calibri" w:hAnsi="Calibri" w:cs="Arial"/>
          </w:rPr>
          <w:t>e</w:t>
        </w:r>
      </w:ins>
      <w:del w:id="257" w:author="Winters, Julie" w:date="2016-06-21T14:51:00Z">
        <w:r w:rsidRPr="0039700B" w:rsidDel="004B0BE8">
          <w:rPr>
            <w:rFonts w:ascii="Calibri" w:hAnsi="Calibri" w:cs="Arial"/>
          </w:rPr>
          <w:delText>ing</w:delText>
        </w:r>
      </w:del>
      <w:r w:rsidRPr="0039700B">
        <w:rPr>
          <w:rFonts w:ascii="Calibri" w:hAnsi="Calibri" w:cs="Arial"/>
        </w:rPr>
        <w:t xml:space="preserve"> a process for distribution of discretionary GIT Funding. </w:t>
      </w:r>
    </w:p>
    <w:p w14:paraId="54DAC5ED" w14:textId="26830739" w:rsidR="004E3CDF" w:rsidRPr="0039700B" w:rsidDel="00893EBA" w:rsidRDefault="004E3CDF" w:rsidP="00BB24FD">
      <w:pPr>
        <w:pStyle w:val="ListParagraph"/>
        <w:numPr>
          <w:ilvl w:val="1"/>
          <w:numId w:val="11"/>
        </w:numPr>
        <w:ind w:left="1440"/>
        <w:rPr>
          <w:moveFrom w:id="258" w:author="Winters, Julie" w:date="2016-06-21T14:37:00Z"/>
          <w:rFonts w:ascii="Calibri" w:hAnsi="Calibri" w:cs="Arial"/>
        </w:rPr>
      </w:pPr>
      <w:moveFromRangeStart w:id="259" w:author="Winters, Julie" w:date="2016-06-21T14:37:00Z" w:name="move454283156"/>
      <w:moveFrom w:id="260" w:author="Winters, Julie" w:date="2016-06-21T14:37:00Z">
        <w:r w:rsidRPr="0039700B" w:rsidDel="00893EBA">
          <w:rPr>
            <w:rFonts w:ascii="Calibri" w:hAnsi="Calibri" w:cs="Arial"/>
          </w:rPr>
          <w:t>Serving as a resource for stakeholders and the interested public on matters of funding and innovative environmental finance for Chesapeake Bay watershed restoration and protection.</w:t>
        </w:r>
      </w:moveFrom>
    </w:p>
    <w:moveFromRangeEnd w:id="259"/>
    <w:p w14:paraId="67E7F647" w14:textId="747349B4" w:rsidR="004E3CDF" w:rsidRPr="0039700B" w:rsidRDefault="004E3CDF" w:rsidP="00BB24FD">
      <w:pPr>
        <w:pStyle w:val="ListParagraph"/>
        <w:numPr>
          <w:ilvl w:val="1"/>
          <w:numId w:val="11"/>
        </w:numPr>
        <w:ind w:left="1440"/>
        <w:rPr>
          <w:rFonts w:ascii="Calibri" w:hAnsi="Calibri" w:cs="Arial"/>
        </w:rPr>
      </w:pPr>
      <w:r w:rsidRPr="0039700B">
        <w:rPr>
          <w:rFonts w:ascii="Calibri" w:hAnsi="Calibri" w:cs="Arial"/>
        </w:rPr>
        <w:t>Provid</w:t>
      </w:r>
      <w:ins w:id="261" w:author="Winters, Julie" w:date="2016-06-21T14:40:00Z">
        <w:r w:rsidR="00E11138">
          <w:rPr>
            <w:rFonts w:ascii="Calibri" w:hAnsi="Calibri" w:cs="Arial"/>
          </w:rPr>
          <w:t>e</w:t>
        </w:r>
      </w:ins>
      <w:del w:id="262" w:author="Winters, Julie" w:date="2016-06-21T14:40:00Z">
        <w:r w:rsidRPr="0039700B" w:rsidDel="00E11138">
          <w:rPr>
            <w:rFonts w:ascii="Calibri" w:hAnsi="Calibri" w:cs="Arial"/>
          </w:rPr>
          <w:delText>ing</w:delText>
        </w:r>
      </w:del>
      <w:r w:rsidRPr="0039700B">
        <w:rPr>
          <w:rFonts w:ascii="Calibri" w:hAnsi="Calibri" w:cs="Arial"/>
        </w:rPr>
        <w:t xml:space="preserve"> input on scope and implementation of CBP grant-funded projects focused on funding and financing issues</w:t>
      </w:r>
      <w:ins w:id="263" w:author="Winters, Julie" w:date="2016-06-21T14:59:00Z">
        <w:r w:rsidR="00CC2CD3">
          <w:rPr>
            <w:rFonts w:ascii="Calibri" w:hAnsi="Calibri" w:cs="Arial"/>
          </w:rPr>
          <w:t xml:space="preserve"> (e.g., Maryland Watershed Assistance Collaborative, federal support of local program implementation)</w:t>
        </w:r>
      </w:ins>
      <w:r w:rsidRPr="0039700B">
        <w:rPr>
          <w:rFonts w:ascii="Calibri" w:hAnsi="Calibri" w:cs="Arial"/>
        </w:rPr>
        <w:t>.</w:t>
      </w:r>
    </w:p>
    <w:p w14:paraId="4EA2B85C" w14:textId="0E489EF7" w:rsidR="00893EBA" w:rsidRDefault="004E3CDF" w:rsidP="00893EBA">
      <w:pPr>
        <w:pStyle w:val="ListParagraph"/>
        <w:numPr>
          <w:ilvl w:val="1"/>
          <w:numId w:val="11"/>
        </w:numPr>
        <w:ind w:left="1440"/>
        <w:rPr>
          <w:ins w:id="264" w:author="Winters, Julie" w:date="2016-06-21T14:37:00Z"/>
          <w:rFonts w:ascii="Calibri" w:hAnsi="Calibri" w:cs="Arial"/>
        </w:rPr>
      </w:pPr>
      <w:r w:rsidRPr="0039700B">
        <w:rPr>
          <w:rFonts w:ascii="Calibri" w:hAnsi="Calibri" w:cs="Arial"/>
        </w:rPr>
        <w:t>Promot</w:t>
      </w:r>
      <w:del w:id="265" w:author="Winters, Julie" w:date="2016-06-21T14:40:00Z">
        <w:r w:rsidRPr="0039700B" w:rsidDel="00E11138">
          <w:rPr>
            <w:rFonts w:ascii="Calibri" w:hAnsi="Calibri" w:cs="Arial"/>
          </w:rPr>
          <w:delText>ing</w:delText>
        </w:r>
      </w:del>
      <w:ins w:id="266" w:author="Winters, Julie" w:date="2016-06-21T14:40:00Z">
        <w:r w:rsidR="00E11138">
          <w:rPr>
            <w:rFonts w:ascii="Calibri" w:hAnsi="Calibri" w:cs="Arial"/>
          </w:rPr>
          <w:t>e</w:t>
        </w:r>
      </w:ins>
      <w:r w:rsidRPr="0039700B">
        <w:rPr>
          <w:rFonts w:ascii="Calibri" w:hAnsi="Calibri" w:cs="Arial"/>
        </w:rPr>
        <w:t xml:space="preserve"> discussion among CBP partners on individual funding and opportunities for collaboration among funding organizations where needs and opportunities are identified. </w:t>
      </w:r>
      <w:ins w:id="267" w:author="Winters, Julie" w:date="2016-06-21T14:37:00Z">
        <w:r w:rsidR="00893EBA">
          <w:rPr>
            <w:rFonts w:ascii="Calibri" w:hAnsi="Calibri" w:cs="Arial"/>
          </w:rPr>
          <w:br/>
        </w:r>
      </w:ins>
    </w:p>
    <w:p w14:paraId="0BB8E12A" w14:textId="7485A7E1" w:rsidR="00893EBA" w:rsidRPr="0039700B" w:rsidRDefault="00893EBA">
      <w:pPr>
        <w:pStyle w:val="ListParagraph"/>
        <w:numPr>
          <w:ilvl w:val="0"/>
          <w:numId w:val="11"/>
        </w:numPr>
        <w:ind w:left="720"/>
        <w:rPr>
          <w:moveTo w:id="268" w:author="Winters, Julie" w:date="2016-06-21T14:37:00Z"/>
          <w:rFonts w:ascii="Calibri" w:hAnsi="Calibri" w:cs="Arial"/>
        </w:rPr>
        <w:pPrChange w:id="269" w:author="Winters, Julie" w:date="2016-06-21T14:37:00Z">
          <w:pPr>
            <w:pStyle w:val="ListParagraph"/>
            <w:numPr>
              <w:ilvl w:val="1"/>
              <w:numId w:val="11"/>
            </w:numPr>
            <w:ind w:left="1440" w:hanging="360"/>
          </w:pPr>
        </w:pPrChange>
      </w:pPr>
      <w:moveToRangeStart w:id="270" w:author="Winters, Julie" w:date="2016-06-21T14:37:00Z" w:name="move454283156"/>
      <w:moveTo w:id="271" w:author="Winters, Julie" w:date="2016-06-21T14:37:00Z">
        <w:r w:rsidRPr="0039700B">
          <w:rPr>
            <w:rFonts w:ascii="Calibri" w:hAnsi="Calibri" w:cs="Arial"/>
          </w:rPr>
          <w:t>Serv</w:t>
        </w:r>
      </w:moveTo>
      <w:ins w:id="272" w:author="Winters, Julie" w:date="2016-06-21T14:38:00Z">
        <w:r>
          <w:rPr>
            <w:rFonts w:ascii="Calibri" w:hAnsi="Calibri" w:cs="Arial"/>
          </w:rPr>
          <w:t>e</w:t>
        </w:r>
      </w:ins>
      <w:moveTo w:id="273" w:author="Winters, Julie" w:date="2016-06-21T14:37:00Z">
        <w:del w:id="274" w:author="Winters, Julie" w:date="2016-06-21T14:38:00Z">
          <w:r w:rsidRPr="0039700B" w:rsidDel="00893EBA">
            <w:rPr>
              <w:rFonts w:ascii="Calibri" w:hAnsi="Calibri" w:cs="Arial"/>
            </w:rPr>
            <w:delText>ing</w:delText>
          </w:r>
        </w:del>
        <w:r w:rsidRPr="0039700B">
          <w:rPr>
            <w:rFonts w:ascii="Calibri" w:hAnsi="Calibri" w:cs="Arial"/>
          </w:rPr>
          <w:t xml:space="preserve"> as a resource for stakeholders and the interested public on </w:t>
        </w:r>
        <w:del w:id="275" w:author="Winters, Julie" w:date="2016-06-21T14:38:00Z">
          <w:r w:rsidRPr="0039700B" w:rsidDel="00893EBA">
            <w:rPr>
              <w:rFonts w:ascii="Calibri" w:hAnsi="Calibri" w:cs="Arial"/>
            </w:rPr>
            <w:delText xml:space="preserve">matters of </w:delText>
          </w:r>
        </w:del>
        <w:r w:rsidRPr="0039700B">
          <w:rPr>
            <w:rFonts w:ascii="Calibri" w:hAnsi="Calibri" w:cs="Arial"/>
          </w:rPr>
          <w:t>funding and innovative environmental finance for Chesapeake Bay watershed restoration and protection.</w:t>
        </w:r>
      </w:moveTo>
    </w:p>
    <w:moveToRangeEnd w:id="270"/>
    <w:p w14:paraId="73B22A76" w14:textId="513D010F" w:rsidR="004E3CDF" w:rsidRPr="00893EBA" w:rsidRDefault="004E3CDF">
      <w:pPr>
        <w:rPr>
          <w:rFonts w:ascii="Calibri" w:hAnsi="Calibri" w:cs="Arial"/>
          <w:rPrChange w:id="276" w:author="Winters, Julie" w:date="2016-06-21T14:37:00Z">
            <w:rPr/>
          </w:rPrChange>
        </w:rPr>
        <w:pPrChange w:id="277" w:author="Winters, Julie" w:date="2016-06-21T14:37:00Z">
          <w:pPr>
            <w:pStyle w:val="ListParagraph"/>
            <w:numPr>
              <w:ilvl w:val="1"/>
              <w:numId w:val="11"/>
            </w:numPr>
            <w:ind w:left="1440" w:hanging="360"/>
          </w:pPr>
        </w:pPrChange>
      </w:pPr>
    </w:p>
    <w:p w14:paraId="2E167F71" w14:textId="58F9ED74" w:rsidR="00CF5161" w:rsidRDefault="00CF5161" w:rsidP="007428E4">
      <w:pPr>
        <w:pStyle w:val="ListParagraph"/>
        <w:numPr>
          <w:ilvl w:val="0"/>
          <w:numId w:val="11"/>
        </w:numPr>
        <w:ind w:left="720"/>
        <w:rPr>
          <w:rFonts w:ascii="Calibri" w:hAnsi="Calibri" w:cs="Arial"/>
        </w:rPr>
      </w:pPr>
      <w:r w:rsidRPr="0039700B">
        <w:rPr>
          <w:rFonts w:ascii="Calibri" w:hAnsi="Calibri" w:cs="Arial"/>
        </w:rPr>
        <w:t>Coordinat</w:t>
      </w:r>
      <w:ins w:id="278" w:author="Winters, Julie" w:date="2016-06-21T14:38:00Z">
        <w:r w:rsidR="00893EBA">
          <w:rPr>
            <w:rFonts w:ascii="Calibri" w:hAnsi="Calibri" w:cs="Arial"/>
          </w:rPr>
          <w:t>e</w:t>
        </w:r>
      </w:ins>
      <w:del w:id="279" w:author="Winters, Julie" w:date="2016-06-21T14:38:00Z">
        <w:r w:rsidRPr="0039700B" w:rsidDel="00893EBA">
          <w:rPr>
            <w:rFonts w:ascii="Calibri" w:hAnsi="Calibri" w:cs="Arial"/>
          </w:rPr>
          <w:delText>ing</w:delText>
        </w:r>
      </w:del>
      <w:r w:rsidRPr="0039700B">
        <w:rPr>
          <w:rFonts w:ascii="Calibri" w:hAnsi="Calibri" w:cs="Arial"/>
        </w:rPr>
        <w:t xml:space="preserve"> the </w:t>
      </w:r>
      <w:del w:id="280" w:author="Winters, Julie" w:date="2016-06-21T14:38:00Z">
        <w:r w:rsidRPr="0039700B" w:rsidDel="00893EBA">
          <w:rPr>
            <w:rFonts w:ascii="Calibri" w:hAnsi="Calibri" w:cs="Arial"/>
          </w:rPr>
          <w:delText xml:space="preserve">appropriate </w:delText>
        </w:r>
      </w:del>
      <w:r w:rsidRPr="0039700B">
        <w:rPr>
          <w:rFonts w:ascii="Calibri" w:hAnsi="Calibri" w:cs="Arial"/>
        </w:rPr>
        <w:t>partnership response to requests for accurate, consistently</w:t>
      </w:r>
      <w:r w:rsidR="00DD6E8E">
        <w:rPr>
          <w:rFonts w:ascii="Calibri" w:hAnsi="Calibri" w:cs="Arial"/>
        </w:rPr>
        <w:t xml:space="preserve"> </w:t>
      </w:r>
      <w:r w:rsidRPr="0039700B">
        <w:rPr>
          <w:rFonts w:ascii="Calibri" w:hAnsi="Calibri" w:cs="Arial"/>
        </w:rPr>
        <w:t>reported budget and funding information to support partnership needs such as the Chesapeake Bay Accountability and Recovery Act (CBARA), work plans, and providing data needed to support the ChesapeakeStat suite of accountability products.</w:t>
      </w:r>
    </w:p>
    <w:p w14:paraId="6C14AF96" w14:textId="6002AFCE" w:rsidR="007428E4" w:rsidRPr="00BB24FD" w:rsidRDefault="004E3CDF" w:rsidP="00BB24FD">
      <w:pPr>
        <w:numPr>
          <w:ilvl w:val="1"/>
          <w:numId w:val="11"/>
        </w:numPr>
        <w:ind w:left="1440"/>
        <w:contextualSpacing/>
        <w:rPr>
          <w:rFonts w:ascii="Calibri" w:hAnsi="Calibri" w:cs="Arial"/>
          <w:b/>
          <w:bCs/>
        </w:rPr>
      </w:pPr>
      <w:r w:rsidRPr="0039700B">
        <w:rPr>
          <w:rFonts w:ascii="Calibri" w:hAnsi="Calibri" w:cs="Arial"/>
        </w:rPr>
        <w:t>Identify</w:t>
      </w:r>
      <w:del w:id="281" w:author="Winters, Julie" w:date="2016-06-21T14:52:00Z">
        <w:r w:rsidRPr="0039700B" w:rsidDel="005B2A52">
          <w:rPr>
            <w:rFonts w:ascii="Calibri" w:hAnsi="Calibri" w:cs="Arial"/>
          </w:rPr>
          <w:delText>ing</w:delText>
        </w:r>
      </w:del>
      <w:r w:rsidRPr="0039700B">
        <w:rPr>
          <w:rFonts w:ascii="Calibri" w:hAnsi="Calibri" w:cs="Arial"/>
        </w:rPr>
        <w:t xml:space="preserve"> opportunities for including and improving funding information in other CBP products.</w:t>
      </w:r>
    </w:p>
    <w:p w14:paraId="72B5B1B2" w14:textId="0FF1ABAC" w:rsidR="00BB24FD" w:rsidRPr="00BB24FD" w:rsidRDefault="00BB24FD" w:rsidP="00BB24FD">
      <w:pPr>
        <w:contextualSpacing/>
        <w:rPr>
          <w:rFonts w:ascii="Calibri" w:hAnsi="Calibri" w:cs="Arial"/>
          <w:b/>
        </w:rPr>
      </w:pPr>
    </w:p>
    <w:sectPr w:rsidR="00BB24FD" w:rsidRPr="00BB24FD" w:rsidSect="00F11965">
      <w:headerReference w:type="default" r:id="rId11"/>
      <w:footerReference w:type="default" r:id="rId12"/>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1E03FE" w14:textId="77777777" w:rsidR="00162C97" w:rsidRDefault="00162C97" w:rsidP="001205D2">
      <w:r>
        <w:separator/>
      </w:r>
    </w:p>
  </w:endnote>
  <w:endnote w:type="continuationSeparator" w:id="0">
    <w:p w14:paraId="7F7F12FD" w14:textId="77777777" w:rsidR="00162C97" w:rsidRDefault="00162C97" w:rsidP="00120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662305"/>
      <w:docPartObj>
        <w:docPartGallery w:val="Page Numbers (Bottom of Page)"/>
        <w:docPartUnique/>
      </w:docPartObj>
    </w:sdtPr>
    <w:sdtEndPr>
      <w:rPr>
        <w:noProof/>
      </w:rPr>
    </w:sdtEndPr>
    <w:sdtContent>
      <w:p w14:paraId="7420BE3F" w14:textId="77777777" w:rsidR="00EE62E1" w:rsidRDefault="00EE62E1">
        <w:pPr>
          <w:pStyle w:val="Footer"/>
          <w:jc w:val="right"/>
        </w:pPr>
        <w:r>
          <w:fldChar w:fldCharType="begin"/>
        </w:r>
        <w:r>
          <w:instrText xml:space="preserve"> PAGE   \* MERGEFORMAT </w:instrText>
        </w:r>
        <w:r>
          <w:fldChar w:fldCharType="separate"/>
        </w:r>
        <w:r w:rsidR="00EF5F41">
          <w:rPr>
            <w:noProof/>
          </w:rPr>
          <w:t>1</w:t>
        </w:r>
        <w:r>
          <w:rPr>
            <w:noProof/>
          </w:rPr>
          <w:fldChar w:fldCharType="end"/>
        </w:r>
      </w:p>
    </w:sdtContent>
  </w:sdt>
  <w:p w14:paraId="272F5D3E" w14:textId="77777777" w:rsidR="00EE62E1" w:rsidRDefault="00EE62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8E5544" w14:textId="77777777" w:rsidR="00162C97" w:rsidRDefault="00162C97" w:rsidP="001205D2">
      <w:r>
        <w:separator/>
      </w:r>
    </w:p>
  </w:footnote>
  <w:footnote w:type="continuationSeparator" w:id="0">
    <w:p w14:paraId="2FF9CB1E" w14:textId="77777777" w:rsidR="00162C97" w:rsidRDefault="00162C97" w:rsidP="001205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4986202"/>
      <w:docPartObj>
        <w:docPartGallery w:val="Page Numbers (Top of Page)"/>
        <w:docPartUnique/>
      </w:docPartObj>
    </w:sdtPr>
    <w:sdtEndPr>
      <w:rPr>
        <w:noProof/>
      </w:rPr>
    </w:sdtEndPr>
    <w:sdtContent>
      <w:p w14:paraId="68C7D7CE" w14:textId="4B3C1C23" w:rsidR="00FC4DB7" w:rsidRDefault="00FC4DB7">
        <w:pPr>
          <w:pStyle w:val="Header"/>
          <w:jc w:val="right"/>
        </w:pPr>
        <w:del w:id="282" w:author="Winters, Julie" w:date="2016-06-21T15:11:00Z">
          <w:r w:rsidDel="00093D5F">
            <w:fldChar w:fldCharType="begin"/>
          </w:r>
          <w:r w:rsidDel="00093D5F">
            <w:delInstrText xml:space="preserve"> PAGE   \* MERGEFORMAT </w:delInstrText>
          </w:r>
          <w:r w:rsidDel="00093D5F">
            <w:fldChar w:fldCharType="separate"/>
          </w:r>
          <w:r w:rsidR="00093D5F" w:rsidDel="00093D5F">
            <w:rPr>
              <w:noProof/>
            </w:rPr>
            <w:delText>1</w:delText>
          </w:r>
          <w:r w:rsidDel="00093D5F">
            <w:rPr>
              <w:noProof/>
            </w:rPr>
            <w:fldChar w:fldCharType="end"/>
          </w:r>
        </w:del>
      </w:p>
    </w:sdtContent>
  </w:sdt>
  <w:sdt>
    <w:sdtPr>
      <w:id w:val="-1392958169"/>
      <w:docPartObj>
        <w:docPartGallery w:val="Watermarks"/>
        <w:docPartUnique/>
      </w:docPartObj>
    </w:sdtPr>
    <w:sdtEndPr/>
    <w:sdtContent>
      <w:p w14:paraId="763AE7AF" w14:textId="77777777" w:rsidR="001205D2" w:rsidRDefault="00EF5F41">
        <w:pPr>
          <w:pStyle w:val="Header"/>
        </w:pPr>
        <w:r>
          <w:rPr>
            <w:noProof/>
          </w:rPr>
          <w:pict w14:anchorId="55CE44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4482D"/>
    <w:multiLevelType w:val="hybridMultilevel"/>
    <w:tmpl w:val="33DA80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D7898"/>
    <w:multiLevelType w:val="hybridMultilevel"/>
    <w:tmpl w:val="46C8C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314AB"/>
    <w:multiLevelType w:val="hybridMultilevel"/>
    <w:tmpl w:val="361C5A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1A2345"/>
    <w:multiLevelType w:val="hybridMultilevel"/>
    <w:tmpl w:val="5B4016EE"/>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991093A"/>
    <w:multiLevelType w:val="hybridMultilevel"/>
    <w:tmpl w:val="6F34915E"/>
    <w:lvl w:ilvl="0" w:tplc="04090015">
      <w:start w:val="1"/>
      <w:numFmt w:val="upperLetter"/>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E17204B"/>
    <w:multiLevelType w:val="hybridMultilevel"/>
    <w:tmpl w:val="230E1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E5F8D"/>
    <w:multiLevelType w:val="hybridMultilevel"/>
    <w:tmpl w:val="FDA8C5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514EDC"/>
    <w:multiLevelType w:val="hybridMultilevel"/>
    <w:tmpl w:val="33DA80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5900E3"/>
    <w:multiLevelType w:val="hybridMultilevel"/>
    <w:tmpl w:val="6F28F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0635F2"/>
    <w:multiLevelType w:val="hybridMultilevel"/>
    <w:tmpl w:val="6AA0E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276BAF"/>
    <w:multiLevelType w:val="hybridMultilevel"/>
    <w:tmpl w:val="EF1EE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C12397"/>
    <w:multiLevelType w:val="hybridMultilevel"/>
    <w:tmpl w:val="AC0A89A2"/>
    <w:lvl w:ilvl="0" w:tplc="90A8299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EE931D0"/>
    <w:multiLevelType w:val="hybridMultilevel"/>
    <w:tmpl w:val="5F940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002181"/>
    <w:multiLevelType w:val="hybridMultilevel"/>
    <w:tmpl w:val="FDA8C5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F109D3"/>
    <w:multiLevelType w:val="hybridMultilevel"/>
    <w:tmpl w:val="3C0AA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
  </w:num>
  <w:num w:numId="4">
    <w:abstractNumId w:val="7"/>
  </w:num>
  <w:num w:numId="5">
    <w:abstractNumId w:val="0"/>
  </w:num>
  <w:num w:numId="6">
    <w:abstractNumId w:val="2"/>
  </w:num>
  <w:num w:numId="7">
    <w:abstractNumId w:val="6"/>
  </w:num>
  <w:num w:numId="8">
    <w:abstractNumId w:val="13"/>
  </w:num>
  <w:num w:numId="9">
    <w:abstractNumId w:val="5"/>
  </w:num>
  <w:num w:numId="10">
    <w:abstractNumId w:val="11"/>
  </w:num>
  <w:num w:numId="11">
    <w:abstractNumId w:val="3"/>
  </w:num>
  <w:num w:numId="12">
    <w:abstractNumId w:val="9"/>
  </w:num>
  <w:num w:numId="13">
    <w:abstractNumId w:val="12"/>
  </w:num>
  <w:num w:numId="14">
    <w:abstractNumId w:val="14"/>
  </w:num>
  <w:num w:numId="15">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nters, Julie">
    <w15:presenceInfo w15:providerId="AD" w15:userId="S-1-5-21-1339303556-449845944-1601390327-914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E"/>
    <w:rsid w:val="0003150E"/>
    <w:rsid w:val="0004183E"/>
    <w:rsid w:val="000840C1"/>
    <w:rsid w:val="0008573C"/>
    <w:rsid w:val="00093D5F"/>
    <w:rsid w:val="00096778"/>
    <w:rsid w:val="000B48A7"/>
    <w:rsid w:val="000E7BC2"/>
    <w:rsid w:val="001205D2"/>
    <w:rsid w:val="00135BBC"/>
    <w:rsid w:val="00162C97"/>
    <w:rsid w:val="001858CF"/>
    <w:rsid w:val="00197FF5"/>
    <w:rsid w:val="001B1BC5"/>
    <w:rsid w:val="001D03F6"/>
    <w:rsid w:val="001D25FF"/>
    <w:rsid w:val="001F2776"/>
    <w:rsid w:val="002039C3"/>
    <w:rsid w:val="0021091C"/>
    <w:rsid w:val="002416D5"/>
    <w:rsid w:val="00255BB3"/>
    <w:rsid w:val="002568E8"/>
    <w:rsid w:val="00261F2B"/>
    <w:rsid w:val="002A4B49"/>
    <w:rsid w:val="002C475A"/>
    <w:rsid w:val="002C7A23"/>
    <w:rsid w:val="0030661E"/>
    <w:rsid w:val="0030662D"/>
    <w:rsid w:val="00335980"/>
    <w:rsid w:val="00370975"/>
    <w:rsid w:val="0039700B"/>
    <w:rsid w:val="00423C0C"/>
    <w:rsid w:val="00424B08"/>
    <w:rsid w:val="004309B4"/>
    <w:rsid w:val="00432577"/>
    <w:rsid w:val="004A47B0"/>
    <w:rsid w:val="004A5762"/>
    <w:rsid w:val="004B0BE8"/>
    <w:rsid w:val="004E3CDF"/>
    <w:rsid w:val="00520BD5"/>
    <w:rsid w:val="005254DB"/>
    <w:rsid w:val="00541293"/>
    <w:rsid w:val="005A1B09"/>
    <w:rsid w:val="005B2A52"/>
    <w:rsid w:val="005B5EC9"/>
    <w:rsid w:val="005C1149"/>
    <w:rsid w:val="005C377B"/>
    <w:rsid w:val="005E5F76"/>
    <w:rsid w:val="0068580E"/>
    <w:rsid w:val="00686491"/>
    <w:rsid w:val="006C481B"/>
    <w:rsid w:val="00704CA5"/>
    <w:rsid w:val="007171E2"/>
    <w:rsid w:val="00720654"/>
    <w:rsid w:val="007428E4"/>
    <w:rsid w:val="0075255B"/>
    <w:rsid w:val="0077701C"/>
    <w:rsid w:val="007A5E61"/>
    <w:rsid w:val="007F06D2"/>
    <w:rsid w:val="007F304C"/>
    <w:rsid w:val="008103E5"/>
    <w:rsid w:val="00850DB5"/>
    <w:rsid w:val="00893EBA"/>
    <w:rsid w:val="008C1DA1"/>
    <w:rsid w:val="008D1B6F"/>
    <w:rsid w:val="008D51A0"/>
    <w:rsid w:val="008E57EB"/>
    <w:rsid w:val="009577C6"/>
    <w:rsid w:val="00957CDD"/>
    <w:rsid w:val="0096396D"/>
    <w:rsid w:val="00985AD3"/>
    <w:rsid w:val="00996C41"/>
    <w:rsid w:val="009E1D61"/>
    <w:rsid w:val="00A30CEF"/>
    <w:rsid w:val="00A51E30"/>
    <w:rsid w:val="00A71031"/>
    <w:rsid w:val="00A978BF"/>
    <w:rsid w:val="00AC207C"/>
    <w:rsid w:val="00AD1A6B"/>
    <w:rsid w:val="00AD6D34"/>
    <w:rsid w:val="00AF6560"/>
    <w:rsid w:val="00B01205"/>
    <w:rsid w:val="00B40AFA"/>
    <w:rsid w:val="00B40DAE"/>
    <w:rsid w:val="00B414E1"/>
    <w:rsid w:val="00B71B5F"/>
    <w:rsid w:val="00BB24FD"/>
    <w:rsid w:val="00BB4762"/>
    <w:rsid w:val="00BC3803"/>
    <w:rsid w:val="00BE6999"/>
    <w:rsid w:val="00C03E02"/>
    <w:rsid w:val="00C64FC4"/>
    <w:rsid w:val="00C7470B"/>
    <w:rsid w:val="00C94AB8"/>
    <w:rsid w:val="00CA120F"/>
    <w:rsid w:val="00CC2CD3"/>
    <w:rsid w:val="00CD1C20"/>
    <w:rsid w:val="00CF5161"/>
    <w:rsid w:val="00D37087"/>
    <w:rsid w:val="00DC30E4"/>
    <w:rsid w:val="00DD6E8E"/>
    <w:rsid w:val="00E11138"/>
    <w:rsid w:val="00E16849"/>
    <w:rsid w:val="00E25A5C"/>
    <w:rsid w:val="00E324F0"/>
    <w:rsid w:val="00E453AE"/>
    <w:rsid w:val="00EA11F6"/>
    <w:rsid w:val="00EE62E1"/>
    <w:rsid w:val="00EF5F41"/>
    <w:rsid w:val="00F11965"/>
    <w:rsid w:val="00F1713E"/>
    <w:rsid w:val="00F26F07"/>
    <w:rsid w:val="00F86257"/>
    <w:rsid w:val="00FC4DB7"/>
    <w:rsid w:val="19B215A0"/>
    <w:rsid w:val="31FA11C0"/>
    <w:rsid w:val="4325BF68"/>
    <w:rsid w:val="75E93C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3D59D50"/>
  <w15:docId w15:val="{7E46703B-D714-438D-9203-B940515EB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470B"/>
  </w:style>
  <w:style w:type="paragraph" w:styleId="Heading1">
    <w:name w:val="heading 1"/>
    <w:basedOn w:val="Normal"/>
    <w:next w:val="Normal"/>
    <w:link w:val="Heading1Char"/>
    <w:uiPriority w:val="9"/>
    <w:qFormat/>
    <w:rsid w:val="001858C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EC9"/>
    <w:pPr>
      <w:ind w:left="720"/>
      <w:contextualSpacing/>
    </w:pPr>
  </w:style>
  <w:style w:type="paragraph" w:styleId="BalloonText">
    <w:name w:val="Balloon Text"/>
    <w:basedOn w:val="Normal"/>
    <w:link w:val="BalloonTextChar"/>
    <w:uiPriority w:val="99"/>
    <w:semiHidden/>
    <w:unhideWhenUsed/>
    <w:rsid w:val="008C1D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DA1"/>
    <w:rPr>
      <w:rFonts w:ascii="Segoe UI" w:hAnsi="Segoe UI" w:cs="Segoe UI"/>
      <w:sz w:val="18"/>
      <w:szCs w:val="18"/>
    </w:rPr>
  </w:style>
  <w:style w:type="paragraph" w:styleId="Header">
    <w:name w:val="header"/>
    <w:basedOn w:val="Normal"/>
    <w:link w:val="HeaderChar"/>
    <w:uiPriority w:val="99"/>
    <w:unhideWhenUsed/>
    <w:rsid w:val="001205D2"/>
    <w:pPr>
      <w:tabs>
        <w:tab w:val="center" w:pos="4680"/>
        <w:tab w:val="right" w:pos="9360"/>
      </w:tabs>
    </w:pPr>
  </w:style>
  <w:style w:type="character" w:customStyle="1" w:styleId="HeaderChar">
    <w:name w:val="Header Char"/>
    <w:basedOn w:val="DefaultParagraphFont"/>
    <w:link w:val="Header"/>
    <w:uiPriority w:val="99"/>
    <w:rsid w:val="001205D2"/>
  </w:style>
  <w:style w:type="paragraph" w:styleId="Footer">
    <w:name w:val="footer"/>
    <w:basedOn w:val="Normal"/>
    <w:link w:val="FooterChar"/>
    <w:uiPriority w:val="99"/>
    <w:unhideWhenUsed/>
    <w:rsid w:val="001205D2"/>
    <w:pPr>
      <w:tabs>
        <w:tab w:val="center" w:pos="4680"/>
        <w:tab w:val="right" w:pos="9360"/>
      </w:tabs>
    </w:pPr>
  </w:style>
  <w:style w:type="character" w:customStyle="1" w:styleId="FooterChar">
    <w:name w:val="Footer Char"/>
    <w:basedOn w:val="DefaultParagraphFont"/>
    <w:link w:val="Footer"/>
    <w:uiPriority w:val="99"/>
    <w:rsid w:val="001205D2"/>
  </w:style>
  <w:style w:type="character" w:styleId="CommentReference">
    <w:name w:val="annotation reference"/>
    <w:basedOn w:val="DefaultParagraphFont"/>
    <w:uiPriority w:val="99"/>
    <w:semiHidden/>
    <w:unhideWhenUsed/>
    <w:rsid w:val="00957CDD"/>
    <w:rPr>
      <w:sz w:val="16"/>
      <w:szCs w:val="16"/>
    </w:rPr>
  </w:style>
  <w:style w:type="paragraph" w:styleId="CommentText">
    <w:name w:val="annotation text"/>
    <w:basedOn w:val="Normal"/>
    <w:link w:val="CommentTextChar"/>
    <w:uiPriority w:val="99"/>
    <w:semiHidden/>
    <w:unhideWhenUsed/>
    <w:rsid w:val="00957CDD"/>
    <w:rPr>
      <w:sz w:val="20"/>
      <w:szCs w:val="20"/>
    </w:rPr>
  </w:style>
  <w:style w:type="character" w:customStyle="1" w:styleId="CommentTextChar">
    <w:name w:val="Comment Text Char"/>
    <w:basedOn w:val="DefaultParagraphFont"/>
    <w:link w:val="CommentText"/>
    <w:uiPriority w:val="99"/>
    <w:semiHidden/>
    <w:rsid w:val="00957CDD"/>
    <w:rPr>
      <w:sz w:val="20"/>
      <w:szCs w:val="20"/>
    </w:rPr>
  </w:style>
  <w:style w:type="paragraph" w:styleId="CommentSubject">
    <w:name w:val="annotation subject"/>
    <w:basedOn w:val="CommentText"/>
    <w:next w:val="CommentText"/>
    <w:link w:val="CommentSubjectChar"/>
    <w:uiPriority w:val="99"/>
    <w:semiHidden/>
    <w:unhideWhenUsed/>
    <w:rsid w:val="00957CDD"/>
    <w:rPr>
      <w:b/>
      <w:bCs/>
    </w:rPr>
  </w:style>
  <w:style w:type="character" w:customStyle="1" w:styleId="CommentSubjectChar">
    <w:name w:val="Comment Subject Char"/>
    <w:basedOn w:val="CommentTextChar"/>
    <w:link w:val="CommentSubject"/>
    <w:uiPriority w:val="99"/>
    <w:semiHidden/>
    <w:rsid w:val="00957CDD"/>
    <w:rPr>
      <w:b/>
      <w:bCs/>
      <w:sz w:val="20"/>
      <w:szCs w:val="20"/>
    </w:rPr>
  </w:style>
  <w:style w:type="character" w:customStyle="1" w:styleId="Heading1Char">
    <w:name w:val="Heading 1 Char"/>
    <w:basedOn w:val="DefaultParagraphFont"/>
    <w:link w:val="Heading1"/>
    <w:uiPriority w:val="9"/>
    <w:rsid w:val="001858C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34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7F2410B97EB947A0006B0E3128DE23" ma:contentTypeVersion="2" ma:contentTypeDescription="Create a new document." ma:contentTypeScope="" ma:versionID="3257b268218630fef805ee3b5218d40b">
  <xsd:schema xmlns:xsd="http://www.w3.org/2001/XMLSchema" xmlns:xs="http://www.w3.org/2001/XMLSchema" xmlns:p="http://schemas.microsoft.com/office/2006/metadata/properties" xmlns:ns2="5e5ab823-ab83-43d4-aa4e-e27973b60eb3" targetNamespace="http://schemas.microsoft.com/office/2006/metadata/properties" ma:root="true" ma:fieldsID="f4b75ae15b852f50a073fe4cad26cdd8" ns2:_="">
    <xsd:import namespace="5e5ab823-ab83-43d4-aa4e-e27973b60eb3"/>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5ab823-ab83-43d4-aa4e-e27973b60eb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84D90-23C6-4653-A8D6-C41B95650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5ab823-ab83-43d4-aa4e-e27973b60e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0AAA46-6C5D-45D7-8F01-5F7BA79E71C5}">
  <ds:schemaRefs>
    <ds:schemaRef ds:uri="http://schemas.microsoft.com/sharepoint/v3/contenttype/forms"/>
  </ds:schemaRefs>
</ds:datastoreItem>
</file>

<file path=customXml/itemProps3.xml><?xml version="1.0" encoding="utf-8"?>
<ds:datastoreItem xmlns:ds="http://schemas.openxmlformats.org/officeDocument/2006/customXml" ds:itemID="{28EFEEC2-545A-40B3-802E-50D1FA855ABB}">
  <ds:schemaRefs>
    <ds:schemaRef ds:uri="http://purl.org/dc/terms/"/>
    <ds:schemaRef ds:uri="http://schemas.openxmlformats.org/package/2006/metadata/core-properties"/>
    <ds:schemaRef ds:uri="http://schemas.microsoft.com/office/2006/documentManagement/types"/>
    <ds:schemaRef ds:uri="5e5ab823-ab83-43d4-aa4e-e27973b60eb3"/>
    <ds:schemaRef ds:uri="http://purl.org/dc/elements/1.1/"/>
    <ds:schemaRef ds:uri="http://www.w3.org/XML/1998/namespace"/>
    <ds:schemaRef ds:uri="http://schemas.microsoft.com/office/infopath/2007/PartnerControl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B36D0371-BFF8-4E36-AE70-5804D0CA2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603</Words>
  <Characters>3442</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4037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kdebell</dc:creator>
  <cp:lastModifiedBy>Freeman, Emily</cp:lastModifiedBy>
  <cp:revision>2</cp:revision>
  <cp:lastPrinted>2016-02-24T19:55:00Z</cp:lastPrinted>
  <dcterms:created xsi:type="dcterms:W3CDTF">2016-06-21T19:26:00Z</dcterms:created>
  <dcterms:modified xsi:type="dcterms:W3CDTF">2016-06-21T19:26:00Z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0x010100C87F2410B97EB947A0006B0E3128DE23</vt:lpwstr>
  </property>
</Properties>
</file>