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6D7BC" w14:textId="2AC990C3" w:rsidR="00AF6C98" w:rsidRDefault="00ED59B1" w:rsidP="00915BF9">
      <w:pPr>
        <w:pStyle w:val="Heading2"/>
        <w:ind w:left="1260" w:right="2304"/>
        <w:jc w:val="center"/>
        <w:rPr>
          <w:rFonts w:ascii="Times New Roman" w:hAnsi="Times New Roman"/>
          <w:sz w:val="36"/>
          <w:szCs w:val="36"/>
        </w:rPr>
      </w:pPr>
      <w:r w:rsidRPr="00BF31C4">
        <w:rPr>
          <w:noProof/>
          <w:sz w:val="36"/>
          <w:szCs w:val="36"/>
        </w:rPr>
        <w:drawing>
          <wp:anchor distT="0" distB="0" distL="114300" distR="114300" simplePos="0" relativeHeight="251666432" behindDoc="0" locked="0" layoutInCell="1" allowOverlap="1" wp14:anchorId="269317A1" wp14:editId="4BB2E92A">
            <wp:simplePos x="0" y="0"/>
            <wp:positionH relativeFrom="column">
              <wp:posOffset>6000750</wp:posOffset>
            </wp:positionH>
            <wp:positionV relativeFrom="paragraph">
              <wp:posOffset>215265</wp:posOffset>
            </wp:positionV>
            <wp:extent cx="974725" cy="441325"/>
            <wp:effectExtent l="0" t="0" r="0" b="0"/>
            <wp:wrapNone/>
            <wp:docPr id="2" name="Picture 2" descr="CB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BTRUS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441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31C4">
        <w:rPr>
          <w:noProof/>
          <w:sz w:val="36"/>
          <w:szCs w:val="36"/>
        </w:rPr>
        <w:drawing>
          <wp:anchor distT="0" distB="0" distL="114300" distR="114300" simplePos="0" relativeHeight="251668480" behindDoc="0" locked="0" layoutInCell="1" allowOverlap="1" wp14:anchorId="48650712" wp14:editId="11C356EB">
            <wp:simplePos x="0" y="0"/>
            <wp:positionH relativeFrom="column">
              <wp:posOffset>5220970</wp:posOffset>
            </wp:positionH>
            <wp:positionV relativeFrom="paragraph">
              <wp:posOffset>40640</wp:posOffset>
            </wp:positionV>
            <wp:extent cx="777240" cy="731520"/>
            <wp:effectExtent l="0" t="0" r="3810" b="0"/>
            <wp:wrapNone/>
            <wp:docPr id="11" name="Picture 11" descr="http://assets.inhabitat.com/wp-content/blogs.dir/1/files/2010/04/Epa-Logo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assets.inhabitat.com/wp-content/blogs.dir/1/files/2010/04/Epa-Logo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71" r="14873"/>
                    <a:stretch/>
                  </pic:blipFill>
                  <pic:spPr bwMode="auto">
                    <a:xfrm>
                      <a:off x="0" y="0"/>
                      <a:ext cx="77724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6C98" w:rsidRPr="00BF31C4">
        <w:rPr>
          <w:noProof/>
          <w:sz w:val="36"/>
          <w:szCs w:val="36"/>
        </w:rPr>
        <w:drawing>
          <wp:anchor distT="0" distB="0" distL="114300" distR="114300" simplePos="0" relativeHeight="251667456" behindDoc="0" locked="0" layoutInCell="1" allowOverlap="1" wp14:anchorId="647707D7" wp14:editId="3E27D378">
            <wp:simplePos x="0" y="0"/>
            <wp:positionH relativeFrom="column">
              <wp:posOffset>-251460</wp:posOffset>
            </wp:positionH>
            <wp:positionV relativeFrom="paragraph">
              <wp:posOffset>-212725</wp:posOffset>
            </wp:positionV>
            <wp:extent cx="1390650" cy="1228725"/>
            <wp:effectExtent l="0" t="0" r="0" b="9525"/>
            <wp:wrapNone/>
            <wp:docPr id="3" name="Picture 3" descr="Chesapeake Bay Pr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esapeake Bay Program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644"/>
                    <a:stretch/>
                  </pic:blipFill>
                  <pic:spPr bwMode="auto">
                    <a:xfrm>
                      <a:off x="0" y="0"/>
                      <a:ext cx="13906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5837">
        <w:rPr>
          <w:rFonts w:ascii="Times New Roman" w:hAnsi="Times New Roman"/>
          <w:sz w:val="36"/>
          <w:szCs w:val="36"/>
        </w:rPr>
        <w:t xml:space="preserve"> </w:t>
      </w:r>
    </w:p>
    <w:p w14:paraId="57A45FCA" w14:textId="52AEFD2B" w:rsidR="00C15837" w:rsidRDefault="00C15837" w:rsidP="00915BF9">
      <w:pPr>
        <w:pStyle w:val="Heading2"/>
        <w:ind w:left="1260" w:right="2304"/>
        <w:jc w:val="center"/>
        <w:rPr>
          <w:rFonts w:ascii="Times New Roman" w:hAnsi="Times New Roman"/>
          <w:sz w:val="36"/>
          <w:szCs w:val="36"/>
        </w:rPr>
      </w:pPr>
      <w:r w:rsidRPr="00BF31C4">
        <w:rPr>
          <w:rFonts w:ascii="Times New Roman" w:hAnsi="Times New Roman"/>
          <w:sz w:val="36"/>
          <w:szCs w:val="36"/>
        </w:rPr>
        <w:t>Guidance</w:t>
      </w:r>
      <w:r w:rsidR="00915BF9">
        <w:rPr>
          <w:rFonts w:ascii="Times New Roman" w:hAnsi="Times New Roman"/>
          <w:sz w:val="36"/>
          <w:szCs w:val="36"/>
        </w:rPr>
        <w:t xml:space="preserve"> to Develop RFP Content</w:t>
      </w:r>
      <w:r>
        <w:rPr>
          <w:rFonts w:ascii="Times New Roman" w:hAnsi="Times New Roman"/>
          <w:sz w:val="36"/>
          <w:szCs w:val="36"/>
        </w:rPr>
        <w:t xml:space="preserve"> for the</w:t>
      </w:r>
    </w:p>
    <w:p w14:paraId="113E8E2B" w14:textId="6C34CEBF" w:rsidR="00E95F28" w:rsidRPr="00BF31C4" w:rsidRDefault="00C15837" w:rsidP="00915BF9">
      <w:pPr>
        <w:pStyle w:val="Heading2"/>
        <w:ind w:left="1260" w:right="2304"/>
        <w:jc w:val="center"/>
        <w:rPr>
          <w:rFonts w:ascii="Times New Roman" w:hAnsi="Times New Roman"/>
          <w:sz w:val="36"/>
          <w:szCs w:val="36"/>
        </w:rPr>
      </w:pPr>
      <w:r w:rsidRPr="00BF31C4">
        <w:rPr>
          <w:rFonts w:ascii="Times New Roman" w:hAnsi="Times New Roman"/>
          <w:sz w:val="36"/>
          <w:szCs w:val="36"/>
        </w:rPr>
        <w:t>2016 Goal Implementation Team</w:t>
      </w:r>
      <w:r>
        <w:rPr>
          <w:rFonts w:ascii="Times New Roman" w:hAnsi="Times New Roman"/>
          <w:sz w:val="36"/>
          <w:szCs w:val="36"/>
        </w:rPr>
        <w:t xml:space="preserve"> Projects </w:t>
      </w:r>
    </w:p>
    <w:p w14:paraId="27E0D0D4" w14:textId="7D1902E3" w:rsidR="008A2371" w:rsidRDefault="008A2371" w:rsidP="00BF31C4">
      <w:pPr>
        <w:pStyle w:val="NormalWeb"/>
        <w:tabs>
          <w:tab w:val="left" w:pos="1080"/>
        </w:tabs>
        <w:spacing w:before="60" w:after="0" w:line="240" w:lineRule="auto"/>
        <w:jc w:val="center"/>
        <w:rPr>
          <w:b/>
          <w:sz w:val="22"/>
        </w:rPr>
      </w:pPr>
    </w:p>
    <w:p w14:paraId="76B81A3F" w14:textId="57B7CAF4" w:rsidR="00E95F28" w:rsidRDefault="00E95F28" w:rsidP="00990EC7">
      <w:pPr>
        <w:pStyle w:val="NormalWeb"/>
        <w:tabs>
          <w:tab w:val="left" w:pos="1080"/>
          <w:tab w:val="left" w:pos="2880"/>
        </w:tabs>
        <w:spacing w:before="60" w:after="0" w:line="240" w:lineRule="auto"/>
        <w:ind w:left="2880" w:hanging="900"/>
        <w:rPr>
          <w:b/>
          <w:sz w:val="22"/>
        </w:rPr>
      </w:pPr>
    </w:p>
    <w:p w14:paraId="0FD3DCCC" w14:textId="7A59560F" w:rsidR="00E95F28" w:rsidRDefault="003967A2" w:rsidP="00545002">
      <w:pPr>
        <w:tabs>
          <w:tab w:val="left" w:pos="7020"/>
          <w:tab w:val="left" w:pos="8910"/>
        </w:tabs>
        <w:ind w:left="2880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296" distR="114296" simplePos="0" relativeHeight="251655168" behindDoc="0" locked="0" layoutInCell="1" allowOverlap="1" wp14:anchorId="7D7B7BF0" wp14:editId="04C83440">
                <wp:simplePos x="0" y="0"/>
                <wp:positionH relativeFrom="column">
                  <wp:posOffset>-171450</wp:posOffset>
                </wp:positionH>
                <wp:positionV relativeFrom="paragraph">
                  <wp:posOffset>54610</wp:posOffset>
                </wp:positionV>
                <wp:extent cx="0" cy="3973830"/>
                <wp:effectExtent l="0" t="0" r="19050" b="2667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73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B6D412" id="Line 8" o:spid="_x0000_s1026" style="position:absolute;z-index:251655168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from="-13.5pt,4.3pt" to="-13.5pt,3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" strokecolor="blue"/>
            </w:pict>
          </mc:Fallback>
        </mc:AlternateContent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54144" behindDoc="0" locked="0" layoutInCell="1" allowOverlap="1" wp14:anchorId="32D3F8C9" wp14:editId="15F42191">
                <wp:simplePos x="0" y="0"/>
                <wp:positionH relativeFrom="column">
                  <wp:posOffset>-161925</wp:posOffset>
                </wp:positionH>
                <wp:positionV relativeFrom="paragraph">
                  <wp:posOffset>102235</wp:posOffset>
                </wp:positionV>
                <wp:extent cx="2286000" cy="3961765"/>
                <wp:effectExtent l="0" t="0" r="0" b="635"/>
                <wp:wrapSquare wrapText="bothSides"/>
                <wp:docPr id="8" name="Canvas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2960" y="742950"/>
                            <a:ext cx="2203515" cy="3183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141CC4" w14:textId="77777777" w:rsidR="00E95F28" w:rsidRDefault="00C43330">
                              <w:r>
                                <w:t xml:space="preserve">This solicitation is focused on projects </w:t>
                              </w:r>
                              <w:r w:rsidR="00FD713B">
                                <w:t xml:space="preserve">that remove barriers </w:t>
                              </w:r>
                              <w:r w:rsidR="00467127">
                                <w:t>limit</w:t>
                              </w:r>
                              <w:r w:rsidR="00623452">
                                <w:t>ing</w:t>
                              </w:r>
                              <w:r w:rsidR="00467127">
                                <w:t xml:space="preserve"> accomplishment of M</w:t>
                              </w:r>
                              <w:r w:rsidR="00FD713B">
                                <w:t>an</w:t>
                              </w:r>
                              <w:r w:rsidR="00467127">
                                <w:t>agement Strategies/Work Plans</w:t>
                              </w:r>
                              <w:r w:rsidR="00FD713B">
                                <w:t>.  This funding is not intended to support implementation of restoration, protection, or stewardship projects; rather, it is intended</w:t>
                              </w:r>
                              <w:r w:rsidR="00E95F28">
                                <w:t xml:space="preserve"> </w:t>
                              </w:r>
                              <w:r w:rsidR="00FD713B">
                                <w:t>to support tools or analyses that will make restoration, protection, and stewardship easier in the future.</w:t>
                              </w:r>
                            </w:p>
                            <w:p w14:paraId="23042C6A" w14:textId="77777777" w:rsidR="003967A2" w:rsidRDefault="003967A2"/>
                            <w:p w14:paraId="7228A7DC" w14:textId="02F747F4" w:rsidR="003967A2" w:rsidRDefault="003967A2">
                              <w:r>
                                <w:t xml:space="preserve">This document provides guidance to provide robust project details that will result in better responses to the RFP </w:t>
                              </w:r>
                              <w:r w:rsidR="00C04A86">
                                <w:t>for your project.</w:t>
                              </w:r>
                            </w:p>
                            <w:p w14:paraId="14A07395" w14:textId="77777777" w:rsidR="00E95F28" w:rsidRDefault="00E95F28"/>
                            <w:p w14:paraId="0F8924B0" w14:textId="77777777" w:rsidR="003967A2" w:rsidRDefault="003967A2" w:rsidP="00454A9C">
                              <w:pPr>
                                <w:rPr>
                                  <w:b/>
                                </w:rPr>
                              </w:pPr>
                            </w:p>
                            <w:p w14:paraId="6A7EE694" w14:textId="61A6614B" w:rsidR="00FD713B" w:rsidRDefault="00FD713B" w:rsidP="00454A9C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Who</w:t>
                              </w:r>
                              <w:r w:rsidR="00977E6A">
                                <w:rPr>
                                  <w:b/>
                                </w:rPr>
                                <w:t xml:space="preserve"> </w:t>
                              </w:r>
                              <w:r w:rsidR="00B538D1">
                                <w:rPr>
                                  <w:b/>
                                </w:rPr>
                                <w:t xml:space="preserve">is eligible to </w:t>
                              </w:r>
                              <w:proofErr w:type="gramStart"/>
                              <w:r w:rsidR="00B538D1">
                                <w:rPr>
                                  <w:b/>
                                </w:rPr>
                                <w:t>participate</w:t>
                              </w:r>
                              <w:r>
                                <w:rPr>
                                  <w:b/>
                                </w:rPr>
                                <w:t>:</w:t>
                              </w:r>
                              <w:proofErr w:type="gramEnd"/>
                            </w:p>
                            <w:p w14:paraId="2160B899" w14:textId="5544931C" w:rsidR="00FD713B" w:rsidRPr="00FD713B" w:rsidRDefault="00977E6A" w:rsidP="00454A9C">
                              <w:r>
                                <w:t xml:space="preserve">Members of </w:t>
                              </w:r>
                              <w:r w:rsidR="00FD713B">
                                <w:t>Goal Implementation Team</w:t>
                              </w:r>
                              <w:r w:rsidR="00B66A32">
                                <w:t>s</w:t>
                              </w:r>
                              <w:r w:rsidR="00FD713B">
                                <w:t xml:space="preserve"> (GIT</w:t>
                              </w:r>
                              <w:r w:rsidR="00B66A32">
                                <w:t>s</w:t>
                              </w:r>
                              <w:r w:rsidR="00FD713B">
                                <w:t>)</w:t>
                              </w:r>
                              <w:r w:rsidR="0084116F">
                                <w:t xml:space="preserve"> and GIT work groups</w:t>
                              </w:r>
                              <w:r w:rsidR="00B66A32">
                                <w:t xml:space="preserve"> </w:t>
                              </w:r>
                            </w:p>
                            <w:p w14:paraId="16969097" w14:textId="77777777" w:rsidR="00FD713B" w:rsidRDefault="00FD713B" w:rsidP="00454A9C">
                              <w:pPr>
                                <w:rPr>
                                  <w:b/>
                                </w:rPr>
                              </w:pPr>
                            </w:p>
                            <w:p w14:paraId="5CA8B08F" w14:textId="77777777" w:rsidR="00FD713B" w:rsidRDefault="00FD713B" w:rsidP="00454A9C"/>
                            <w:p w14:paraId="4E8A56CF" w14:textId="77777777" w:rsidR="00FD713B" w:rsidRDefault="00FD713B" w:rsidP="00454A9C"/>
                            <w:p w14:paraId="2C311C84" w14:textId="77777777" w:rsidR="00FD713B" w:rsidRDefault="00FD713B" w:rsidP="00454A9C"/>
                            <w:p w14:paraId="731FBB35" w14:textId="77777777" w:rsidR="00FD713B" w:rsidRDefault="00FD713B" w:rsidP="00454A9C"/>
                            <w:p w14:paraId="235DD67E" w14:textId="77777777" w:rsidR="00E95F28" w:rsidRDefault="00E95F28"/>
                            <w:p w14:paraId="61FA6B86" w14:textId="77777777" w:rsidR="00E95F28" w:rsidRDefault="00E95F28"/>
                            <w:p w14:paraId="5EFBE605" w14:textId="77777777" w:rsidR="00E95F28" w:rsidRPr="000374AA" w:rsidRDefault="00E95F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WordArt 1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49580" y="0"/>
                            <a:ext cx="1463040" cy="575310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B705D8D" w14:textId="77777777" w:rsidR="004064FC" w:rsidRPr="00C832DB" w:rsidRDefault="004064FC" w:rsidP="004064FC">
                              <w:pPr>
                                <w:pStyle w:val="NormalWeb"/>
                                <w:spacing w:before="0" w:after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832DB">
                                <w:rPr>
                                  <w:rFonts w:ascii="ITC Officina Sans Std Book" w:hAnsi="ITC Officina Sans Std Book"/>
                                  <w:color w:val="0000FF"/>
                                  <w:sz w:val="28"/>
                                  <w:szCs w:val="28"/>
                                </w:rPr>
                                <w:t>AT A GLANCE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SlantUp">
                            <a:avLst>
                              <a:gd name="adj" fmla="val 55556"/>
                            </a:avLst>
                          </a:prstTxWarp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3F8C9" id="Canvas 8" o:spid="_x0000_s1026" editas="canvas" style="position:absolute;left:0;text-align:left;margin-left:-12.75pt;margin-top:8.05pt;width:180pt;height:311.95pt;z-index:251654144" coordsize="22860,39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2860;height:3961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left:729;top:7429;width:22035;height:31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14:paraId="6E141CC4" w14:textId="77777777" w:rsidR="00E95F28" w:rsidRDefault="00C43330">
                        <w:r>
                          <w:t xml:space="preserve">This solicitation is focused on projects </w:t>
                        </w:r>
                        <w:r w:rsidR="00FD713B">
                          <w:t xml:space="preserve">that remove barriers </w:t>
                        </w:r>
                        <w:r w:rsidR="00467127">
                          <w:t>limit</w:t>
                        </w:r>
                        <w:r w:rsidR="00623452">
                          <w:t>ing</w:t>
                        </w:r>
                        <w:r w:rsidR="00467127">
                          <w:t xml:space="preserve"> accomplishment of M</w:t>
                        </w:r>
                        <w:r w:rsidR="00FD713B">
                          <w:t>an</w:t>
                        </w:r>
                        <w:r w:rsidR="00467127">
                          <w:t>agement Strategies/Work Plans</w:t>
                        </w:r>
                        <w:r w:rsidR="00FD713B">
                          <w:t>.  This funding is not intended to support implementation of restoration, protection, or stewardship projects; rather, it is intended</w:t>
                        </w:r>
                        <w:r w:rsidR="00E95F28">
                          <w:t xml:space="preserve"> </w:t>
                        </w:r>
                        <w:r w:rsidR="00FD713B">
                          <w:t>to support tools or analyses that will make restoration, protection, and stewardship easier in the future.</w:t>
                        </w:r>
                      </w:p>
                      <w:p w14:paraId="23042C6A" w14:textId="77777777" w:rsidR="003967A2" w:rsidRDefault="003967A2"/>
                      <w:p w14:paraId="7228A7DC" w14:textId="02F747F4" w:rsidR="003967A2" w:rsidRDefault="003967A2">
                        <w:r>
                          <w:t xml:space="preserve">This document provides guidance to provide robust project details that will result in better responses to the RFP </w:t>
                        </w:r>
                        <w:r w:rsidR="00C04A86">
                          <w:t>for your project.</w:t>
                        </w:r>
                      </w:p>
                      <w:p w14:paraId="14A07395" w14:textId="77777777" w:rsidR="00E95F28" w:rsidRDefault="00E95F28"/>
                      <w:p w14:paraId="0F8924B0" w14:textId="77777777" w:rsidR="003967A2" w:rsidRDefault="003967A2" w:rsidP="00454A9C">
                        <w:pPr>
                          <w:rPr>
                            <w:b/>
                          </w:rPr>
                        </w:pPr>
                      </w:p>
                      <w:p w14:paraId="6A7EE694" w14:textId="61A6614B" w:rsidR="00FD713B" w:rsidRDefault="00FD713B" w:rsidP="00454A9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Who</w:t>
                        </w:r>
                        <w:r w:rsidR="00977E6A">
                          <w:rPr>
                            <w:b/>
                          </w:rPr>
                          <w:t xml:space="preserve"> </w:t>
                        </w:r>
                        <w:r w:rsidR="00B538D1">
                          <w:rPr>
                            <w:b/>
                          </w:rPr>
                          <w:t xml:space="preserve">is eligible to </w:t>
                        </w:r>
                        <w:proofErr w:type="gramStart"/>
                        <w:r w:rsidR="00B538D1">
                          <w:rPr>
                            <w:b/>
                          </w:rPr>
                          <w:t>participate</w:t>
                        </w:r>
                        <w:r>
                          <w:rPr>
                            <w:b/>
                          </w:rPr>
                          <w:t>:</w:t>
                        </w:r>
                        <w:proofErr w:type="gramEnd"/>
                      </w:p>
                      <w:p w14:paraId="2160B899" w14:textId="5544931C" w:rsidR="00FD713B" w:rsidRPr="00FD713B" w:rsidRDefault="00977E6A" w:rsidP="00454A9C">
                        <w:r>
                          <w:t xml:space="preserve">Members of </w:t>
                        </w:r>
                        <w:r w:rsidR="00FD713B">
                          <w:t>Goal Implementation Team</w:t>
                        </w:r>
                        <w:r w:rsidR="00B66A32">
                          <w:t>s</w:t>
                        </w:r>
                        <w:r w:rsidR="00FD713B">
                          <w:t xml:space="preserve"> (GIT</w:t>
                        </w:r>
                        <w:r w:rsidR="00B66A32">
                          <w:t>s</w:t>
                        </w:r>
                        <w:r w:rsidR="00FD713B">
                          <w:t>)</w:t>
                        </w:r>
                        <w:r w:rsidR="0084116F">
                          <w:t xml:space="preserve"> and GIT work groups</w:t>
                        </w:r>
                        <w:r w:rsidR="00B66A32">
                          <w:t xml:space="preserve"> </w:t>
                        </w:r>
                      </w:p>
                      <w:p w14:paraId="16969097" w14:textId="77777777" w:rsidR="00FD713B" w:rsidRDefault="00FD713B" w:rsidP="00454A9C">
                        <w:pPr>
                          <w:rPr>
                            <w:b/>
                          </w:rPr>
                        </w:pPr>
                      </w:p>
                      <w:p w14:paraId="5CA8B08F" w14:textId="77777777" w:rsidR="00FD713B" w:rsidRDefault="00FD713B" w:rsidP="00454A9C"/>
                      <w:p w14:paraId="4E8A56CF" w14:textId="77777777" w:rsidR="00FD713B" w:rsidRDefault="00FD713B" w:rsidP="00454A9C"/>
                      <w:p w14:paraId="2C311C84" w14:textId="77777777" w:rsidR="00FD713B" w:rsidRDefault="00FD713B" w:rsidP="00454A9C"/>
                      <w:p w14:paraId="731FBB35" w14:textId="77777777" w:rsidR="00FD713B" w:rsidRDefault="00FD713B" w:rsidP="00454A9C"/>
                      <w:p w14:paraId="235DD67E" w14:textId="77777777" w:rsidR="00E95F28" w:rsidRDefault="00E95F28"/>
                      <w:p w14:paraId="61FA6B86" w14:textId="77777777" w:rsidR="00E95F28" w:rsidRDefault="00E95F28"/>
                      <w:p w14:paraId="5EFBE605" w14:textId="77777777" w:rsidR="00E95F28" w:rsidRPr="000374AA" w:rsidRDefault="00E95F28"/>
                    </w:txbxContent>
                  </v:textbox>
                </v:shape>
                <v:shape id="WordArt 11" o:spid="_x0000_s1029" type="#_x0000_t202" style="position:absolute;left:4495;width:14631;height:5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stroke joinstyle="round"/>
                  <o:lock v:ext="edit" shapetype="t"/>
                  <v:textbox style="mso-fit-shape-to-text:t">
                    <w:txbxContent>
                      <w:p w14:paraId="1B705D8D" w14:textId="77777777" w:rsidR="004064FC" w:rsidRPr="00C832DB" w:rsidRDefault="004064FC" w:rsidP="004064FC">
                        <w:pPr>
                          <w:pStyle w:val="NormalWeb"/>
                          <w:spacing w:before="0" w:after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C832DB">
                          <w:rPr>
                            <w:rFonts w:ascii="ITC Officina Sans Std Book" w:hAnsi="ITC Officina Sans Std Book"/>
                            <w:color w:val="0000FF"/>
                            <w:sz w:val="28"/>
                            <w:szCs w:val="28"/>
                          </w:rPr>
                          <w:t>AT A GLANCE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FD49D4">
        <w:rPr>
          <w:b/>
          <w:bCs/>
          <w:color w:val="FFFF00"/>
          <w:sz w:val="32"/>
          <w:szCs w:val="22"/>
          <w:highlight w:val="blue"/>
        </w:rPr>
        <w:t xml:space="preserve">I. </w:t>
      </w:r>
      <w:r w:rsidR="00043231">
        <w:rPr>
          <w:b/>
          <w:bCs/>
          <w:color w:val="FFFF00"/>
          <w:sz w:val="32"/>
          <w:szCs w:val="22"/>
          <w:highlight w:val="blue"/>
        </w:rPr>
        <w:t>Overview</w:t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</w:p>
    <w:p w14:paraId="4DCA45F7" w14:textId="77777777" w:rsidR="00C43330" w:rsidRDefault="00C43330" w:rsidP="00043231">
      <w:pPr>
        <w:rPr>
          <w:sz w:val="22"/>
          <w:szCs w:val="22"/>
        </w:rPr>
      </w:pPr>
    </w:p>
    <w:p w14:paraId="63EAF5FC" w14:textId="7A4D5472" w:rsidR="00043231" w:rsidRPr="00C04A86" w:rsidRDefault="00043231" w:rsidP="00043231">
      <w:r w:rsidRPr="00BF45CB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Environmental Protection Agency </w:t>
      </w:r>
      <w:r w:rsidR="00B66A32">
        <w:rPr>
          <w:sz w:val="24"/>
          <w:szCs w:val="24"/>
        </w:rPr>
        <w:t xml:space="preserve">Chesapeake Bay Program Office </w:t>
      </w:r>
      <w:r w:rsidR="00A3687E">
        <w:rPr>
          <w:sz w:val="24"/>
          <w:szCs w:val="24"/>
        </w:rPr>
        <w:t xml:space="preserve">(CBPO) </w:t>
      </w:r>
      <w:r>
        <w:rPr>
          <w:sz w:val="24"/>
          <w:szCs w:val="24"/>
        </w:rPr>
        <w:t xml:space="preserve">has made funding available for </w:t>
      </w:r>
      <w:r w:rsidR="00C43330">
        <w:rPr>
          <w:sz w:val="24"/>
          <w:szCs w:val="24"/>
        </w:rPr>
        <w:t>key</w:t>
      </w:r>
      <w:r>
        <w:rPr>
          <w:sz w:val="24"/>
          <w:szCs w:val="24"/>
        </w:rPr>
        <w:t xml:space="preserve"> projects intended to </w:t>
      </w:r>
      <w:r w:rsidR="00C43330">
        <w:rPr>
          <w:sz w:val="24"/>
          <w:szCs w:val="24"/>
        </w:rPr>
        <w:t>accelerate</w:t>
      </w:r>
      <w:r>
        <w:rPr>
          <w:sz w:val="24"/>
          <w:szCs w:val="24"/>
        </w:rPr>
        <w:t xml:space="preserve"> accomplishment of the Management Strategies developed under the 2014 Chesapeake Watershed Agreement.  </w:t>
      </w:r>
      <w:r w:rsidR="00703D81">
        <w:rPr>
          <w:sz w:val="24"/>
          <w:szCs w:val="24"/>
        </w:rPr>
        <w:t>The goal of these funds is to identify and remove key barriers that are hindering accomplishment of manag</w:t>
      </w:r>
      <w:r w:rsidR="00FD49D4">
        <w:rPr>
          <w:sz w:val="24"/>
          <w:szCs w:val="24"/>
        </w:rPr>
        <w:t>ement strategies and work plans.</w:t>
      </w:r>
      <w:r w:rsidR="00915BF9">
        <w:rPr>
          <w:sz w:val="24"/>
          <w:szCs w:val="24"/>
        </w:rPr>
        <w:t xml:space="preserve"> Chesapeake Bay Program</w:t>
      </w:r>
      <w:r w:rsidR="00915BF9" w:rsidRPr="00BF45CB">
        <w:rPr>
          <w:sz w:val="24"/>
          <w:szCs w:val="24"/>
        </w:rPr>
        <w:t xml:space="preserve"> Goal Implementation Teams (GITs)</w:t>
      </w:r>
      <w:r w:rsidR="00915BF9">
        <w:rPr>
          <w:sz w:val="24"/>
          <w:szCs w:val="24"/>
        </w:rPr>
        <w:t xml:space="preserve"> and Workgroups are eligible to participate. Members of the GITs submitted </w:t>
      </w:r>
      <w:r w:rsidR="00EB2CD3">
        <w:rPr>
          <w:sz w:val="24"/>
          <w:szCs w:val="24"/>
        </w:rPr>
        <w:t>their project ideas</w:t>
      </w:r>
      <w:r w:rsidR="00915BF9">
        <w:rPr>
          <w:sz w:val="24"/>
          <w:szCs w:val="24"/>
        </w:rPr>
        <w:t xml:space="preserve"> and the priority projects were identified to include in the 2016 Request for Proposals (RFP</w:t>
      </w:r>
      <w:r w:rsidR="00AF6C98">
        <w:rPr>
          <w:sz w:val="24"/>
          <w:szCs w:val="24"/>
        </w:rPr>
        <w:t>s</w:t>
      </w:r>
      <w:r w:rsidR="00915BF9">
        <w:rPr>
          <w:sz w:val="24"/>
          <w:szCs w:val="24"/>
        </w:rPr>
        <w:t>).</w:t>
      </w:r>
      <w:r w:rsidR="008D2B27">
        <w:rPr>
          <w:sz w:val="24"/>
          <w:szCs w:val="24"/>
        </w:rPr>
        <w:t xml:space="preserve"> The next step is for the successful GIT project ideas to provide robust project details that will be used to solicit contractors</w:t>
      </w:r>
      <w:r w:rsidR="003967A2">
        <w:rPr>
          <w:sz w:val="24"/>
          <w:szCs w:val="24"/>
        </w:rPr>
        <w:t>.</w:t>
      </w:r>
      <w:r w:rsidR="00C04A86" w:rsidRPr="00C04A86">
        <w:t xml:space="preserve"> </w:t>
      </w:r>
      <w:r w:rsidR="00C04A86" w:rsidRPr="00C04A86">
        <w:rPr>
          <w:sz w:val="24"/>
          <w:szCs w:val="24"/>
        </w:rPr>
        <w:t xml:space="preserve">This document provides guidance </w:t>
      </w:r>
      <w:r w:rsidR="00EB2CD3">
        <w:rPr>
          <w:sz w:val="24"/>
          <w:szCs w:val="24"/>
        </w:rPr>
        <w:t xml:space="preserve">for those </w:t>
      </w:r>
      <w:r w:rsidR="00C04A86" w:rsidRPr="00C04A86">
        <w:rPr>
          <w:sz w:val="24"/>
          <w:szCs w:val="24"/>
        </w:rPr>
        <w:t>project details that will result in better responses to the RFP for your project.</w:t>
      </w:r>
      <w:r w:rsidR="008D2B27">
        <w:rPr>
          <w:sz w:val="24"/>
          <w:szCs w:val="24"/>
        </w:rPr>
        <w:t xml:space="preserve"> </w:t>
      </w:r>
    </w:p>
    <w:p w14:paraId="47EBBBE8" w14:textId="77777777" w:rsidR="00FD49D4" w:rsidRDefault="00FD49D4" w:rsidP="00043231">
      <w:pPr>
        <w:rPr>
          <w:sz w:val="24"/>
          <w:szCs w:val="24"/>
        </w:rPr>
      </w:pPr>
    </w:p>
    <w:p w14:paraId="39949AAF" w14:textId="4493F21E" w:rsidR="00FD49D4" w:rsidRDefault="00FD49D4" w:rsidP="00FD49D4">
      <w:pPr>
        <w:tabs>
          <w:tab w:val="left" w:pos="7020"/>
          <w:tab w:val="left" w:pos="8910"/>
        </w:tabs>
        <w:ind w:left="2880"/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 xml:space="preserve">II. </w:t>
      </w:r>
      <w:r w:rsidR="00915BF9">
        <w:rPr>
          <w:b/>
          <w:bCs/>
          <w:color w:val="FFFF00"/>
          <w:sz w:val="32"/>
          <w:szCs w:val="22"/>
          <w:highlight w:val="blue"/>
        </w:rPr>
        <w:t>RFP Content Template (Table 2</w:t>
      </w:r>
      <w:r w:rsidR="00AF6C98">
        <w:rPr>
          <w:b/>
          <w:bCs/>
          <w:color w:val="FFFF00"/>
          <w:sz w:val="32"/>
          <w:szCs w:val="22"/>
          <w:highlight w:val="blue"/>
        </w:rPr>
        <w:t>: Project Details</w:t>
      </w:r>
      <w:r w:rsidR="00915BF9">
        <w:rPr>
          <w:b/>
          <w:bCs/>
          <w:color w:val="FFFF00"/>
          <w:sz w:val="32"/>
          <w:szCs w:val="22"/>
          <w:highlight w:val="blue"/>
        </w:rPr>
        <w:t>)</w:t>
      </w:r>
    </w:p>
    <w:p w14:paraId="14FEF887" w14:textId="77777777" w:rsidR="00FD49D4" w:rsidRDefault="00FD49D4" w:rsidP="00FD49D4">
      <w:pPr>
        <w:rPr>
          <w:sz w:val="22"/>
          <w:szCs w:val="22"/>
        </w:rPr>
      </w:pPr>
    </w:p>
    <w:p w14:paraId="14911B6D" w14:textId="51AC7391" w:rsidR="00FD49D4" w:rsidRDefault="00915BF9" w:rsidP="00043231">
      <w:pPr>
        <w:rPr>
          <w:sz w:val="24"/>
          <w:szCs w:val="24"/>
        </w:rPr>
      </w:pPr>
      <w:r>
        <w:rPr>
          <w:sz w:val="24"/>
          <w:szCs w:val="24"/>
        </w:rPr>
        <w:t xml:space="preserve">The projects that will be included in the 2016 </w:t>
      </w:r>
      <w:r w:rsidR="00C15837">
        <w:rPr>
          <w:sz w:val="24"/>
          <w:szCs w:val="24"/>
        </w:rPr>
        <w:t xml:space="preserve">RFP each have a </w:t>
      </w:r>
      <w:r>
        <w:rPr>
          <w:sz w:val="24"/>
          <w:szCs w:val="24"/>
        </w:rPr>
        <w:t xml:space="preserve">GIT Technical Lead. </w:t>
      </w:r>
      <w:del w:id="0" w:author="Allen, Greg" w:date="2016-09-05T22:19:00Z">
        <w:r w:rsidR="00EB2CD3" w:rsidDel="006E0682">
          <w:rPr>
            <w:sz w:val="24"/>
            <w:szCs w:val="24"/>
          </w:rPr>
          <w:delText xml:space="preserve">If the GIT project idea is selected for funding, </w:delText>
        </w:r>
        <w:r w:rsidDel="006E0682">
          <w:rPr>
            <w:sz w:val="24"/>
            <w:szCs w:val="24"/>
          </w:rPr>
          <w:delText>t</w:delText>
        </w:r>
      </w:del>
      <w:ins w:id="1" w:author="Allen, Greg" w:date="2016-09-05T22:19:00Z">
        <w:r w:rsidR="006E0682">
          <w:rPr>
            <w:sz w:val="24"/>
            <w:szCs w:val="24"/>
          </w:rPr>
          <w:t>T</w:t>
        </w:r>
      </w:ins>
      <w:r>
        <w:rPr>
          <w:sz w:val="24"/>
          <w:szCs w:val="24"/>
        </w:rPr>
        <w:t>he GIT Tech</w:t>
      </w:r>
      <w:r w:rsidR="00C15837">
        <w:rPr>
          <w:sz w:val="24"/>
          <w:szCs w:val="24"/>
        </w:rPr>
        <w:t>nical</w:t>
      </w:r>
      <w:r>
        <w:rPr>
          <w:sz w:val="24"/>
          <w:szCs w:val="24"/>
        </w:rPr>
        <w:t xml:space="preserve"> Lead </w:t>
      </w:r>
      <w:r w:rsidR="00EB2CD3">
        <w:rPr>
          <w:sz w:val="24"/>
          <w:szCs w:val="24"/>
        </w:rPr>
        <w:t>will</w:t>
      </w:r>
      <w:r>
        <w:rPr>
          <w:sz w:val="24"/>
          <w:szCs w:val="24"/>
        </w:rPr>
        <w:t xml:space="preserve"> work with the GITs to provide the</w:t>
      </w:r>
      <w:r w:rsidR="003967A2">
        <w:rPr>
          <w:sz w:val="24"/>
          <w:szCs w:val="24"/>
        </w:rPr>
        <w:t xml:space="preserve"> </w:t>
      </w:r>
      <w:r>
        <w:rPr>
          <w:sz w:val="24"/>
          <w:szCs w:val="24"/>
        </w:rPr>
        <w:t>requested</w:t>
      </w:r>
      <w:r w:rsidR="003967A2">
        <w:rPr>
          <w:sz w:val="24"/>
          <w:szCs w:val="24"/>
        </w:rPr>
        <w:t xml:space="preserve"> project details </w:t>
      </w:r>
      <w:r w:rsidR="00C04A86">
        <w:rPr>
          <w:sz w:val="24"/>
          <w:szCs w:val="24"/>
        </w:rPr>
        <w:t>that are listed in</w:t>
      </w:r>
      <w:r w:rsidR="003967A2">
        <w:rPr>
          <w:sz w:val="24"/>
          <w:szCs w:val="24"/>
        </w:rPr>
        <w:t xml:space="preserve"> Table 2</w:t>
      </w:r>
      <w:r w:rsidR="00C04A86">
        <w:rPr>
          <w:sz w:val="24"/>
          <w:szCs w:val="24"/>
        </w:rPr>
        <w:t xml:space="preserve"> (copied below)</w:t>
      </w:r>
      <w:r w:rsidR="003967A2">
        <w:rPr>
          <w:sz w:val="24"/>
          <w:szCs w:val="24"/>
        </w:rPr>
        <w:t xml:space="preserve"> of the “2016 Goal Implementation Team Projects Process for Project Funding and Request for Ideas.”</w:t>
      </w:r>
      <w:r w:rsidR="00C15837">
        <w:rPr>
          <w:sz w:val="24"/>
          <w:szCs w:val="24"/>
        </w:rPr>
        <w:t xml:space="preserve"> </w:t>
      </w:r>
      <w:r w:rsidR="00C04A86">
        <w:rPr>
          <w:sz w:val="24"/>
          <w:szCs w:val="24"/>
        </w:rPr>
        <w:t>These project details are</w:t>
      </w:r>
      <w:r w:rsidR="00C15837">
        <w:rPr>
          <w:sz w:val="24"/>
          <w:szCs w:val="24"/>
        </w:rPr>
        <w:t xml:space="preserve"> the basis for the content provided in the RFP </w:t>
      </w:r>
      <w:r w:rsidR="00C04A86">
        <w:rPr>
          <w:sz w:val="24"/>
          <w:szCs w:val="24"/>
        </w:rPr>
        <w:t xml:space="preserve">and </w:t>
      </w:r>
      <w:r w:rsidR="00C15837">
        <w:rPr>
          <w:sz w:val="24"/>
          <w:szCs w:val="24"/>
        </w:rPr>
        <w:t xml:space="preserve">will be used </w:t>
      </w:r>
      <w:r w:rsidRPr="00915BF9">
        <w:rPr>
          <w:sz w:val="24"/>
          <w:szCs w:val="24"/>
        </w:rPr>
        <w:t>to procure a contractor</w:t>
      </w:r>
      <w:r>
        <w:rPr>
          <w:sz w:val="24"/>
          <w:szCs w:val="24"/>
        </w:rPr>
        <w:t>.</w:t>
      </w:r>
      <w:r w:rsidR="003967A2">
        <w:rPr>
          <w:sz w:val="24"/>
          <w:szCs w:val="24"/>
        </w:rPr>
        <w:t xml:space="preserve"> The more specific and detailed </w:t>
      </w:r>
      <w:del w:id="2" w:author="Allen, Greg" w:date="2016-09-05T22:19:00Z">
        <w:r w:rsidR="003967A2" w:rsidDel="006E0682">
          <w:rPr>
            <w:sz w:val="24"/>
            <w:szCs w:val="24"/>
          </w:rPr>
          <w:delText xml:space="preserve">your </w:delText>
        </w:r>
      </w:del>
      <w:ins w:id="3" w:author="Allen, Greg" w:date="2016-09-05T22:19:00Z">
        <w:r w:rsidR="006E0682">
          <w:rPr>
            <w:sz w:val="24"/>
            <w:szCs w:val="24"/>
          </w:rPr>
          <w:t xml:space="preserve">the </w:t>
        </w:r>
      </w:ins>
      <w:r w:rsidR="00C04A86">
        <w:rPr>
          <w:sz w:val="24"/>
          <w:szCs w:val="24"/>
        </w:rPr>
        <w:t>project details are</w:t>
      </w:r>
      <w:r w:rsidR="003967A2">
        <w:rPr>
          <w:sz w:val="24"/>
          <w:szCs w:val="24"/>
        </w:rPr>
        <w:t>, the more closely the responding entity can match the</w:t>
      </w:r>
      <w:r w:rsidR="00C04A86">
        <w:rPr>
          <w:sz w:val="24"/>
          <w:szCs w:val="24"/>
        </w:rPr>
        <w:t>ir</w:t>
      </w:r>
      <w:r w:rsidR="003967A2">
        <w:rPr>
          <w:sz w:val="24"/>
          <w:szCs w:val="24"/>
        </w:rPr>
        <w:t xml:space="preserve"> scope of work, data gathered, deliverables, timeline, etc.</w:t>
      </w:r>
      <w:r w:rsidR="00EB2CD3">
        <w:rPr>
          <w:sz w:val="24"/>
          <w:szCs w:val="24"/>
        </w:rPr>
        <w:t xml:space="preserve"> to meet your needs.</w:t>
      </w:r>
      <w:r>
        <w:rPr>
          <w:sz w:val="24"/>
          <w:szCs w:val="24"/>
        </w:rPr>
        <w:t xml:space="preserve"> </w:t>
      </w:r>
      <w:r w:rsidR="00C15837">
        <w:rPr>
          <w:sz w:val="24"/>
          <w:szCs w:val="24"/>
        </w:rPr>
        <w:t xml:space="preserve">The Chesapeake Bay Trust requests </w:t>
      </w:r>
      <w:r w:rsidR="00C04A86">
        <w:rPr>
          <w:sz w:val="24"/>
          <w:szCs w:val="24"/>
        </w:rPr>
        <w:t xml:space="preserve">this </w:t>
      </w:r>
      <w:r w:rsidR="00C15837">
        <w:rPr>
          <w:sz w:val="24"/>
          <w:szCs w:val="24"/>
        </w:rPr>
        <w:t>detailed information in order to receive thorough proposals from potential contractors and deliver products th</w:t>
      </w:r>
      <w:r w:rsidR="00C04A86">
        <w:rPr>
          <w:sz w:val="24"/>
          <w:szCs w:val="24"/>
        </w:rPr>
        <w:t>at closely match the</w:t>
      </w:r>
      <w:r w:rsidR="00C15837">
        <w:rPr>
          <w:sz w:val="24"/>
          <w:szCs w:val="24"/>
        </w:rPr>
        <w:t xml:space="preserve"> GIT</w:t>
      </w:r>
      <w:r w:rsidR="00C04A86">
        <w:rPr>
          <w:sz w:val="24"/>
          <w:szCs w:val="24"/>
        </w:rPr>
        <w:t>’</w:t>
      </w:r>
      <w:r w:rsidR="00C15837">
        <w:rPr>
          <w:sz w:val="24"/>
          <w:szCs w:val="24"/>
        </w:rPr>
        <w:t>s request.</w:t>
      </w:r>
    </w:p>
    <w:p w14:paraId="1B65F408" w14:textId="77777777" w:rsidR="00AF6C98" w:rsidRDefault="00AF6C98" w:rsidP="00915BF9">
      <w:pPr>
        <w:rPr>
          <w:b/>
          <w:sz w:val="24"/>
          <w:szCs w:val="24"/>
        </w:rPr>
      </w:pPr>
    </w:p>
    <w:tbl>
      <w:tblPr>
        <w:tblStyle w:val="TableGrid"/>
        <w:tblW w:w="10818" w:type="dxa"/>
        <w:tblLayout w:type="fixed"/>
        <w:tblLook w:val="04A0" w:firstRow="1" w:lastRow="0" w:firstColumn="1" w:lastColumn="0" w:noHBand="0" w:noVBand="1"/>
      </w:tblPr>
      <w:tblGrid>
        <w:gridCol w:w="10818"/>
      </w:tblGrid>
      <w:tr w:rsidR="00AF6C98" w14:paraId="1C8E8A25" w14:textId="77777777" w:rsidTr="000140E2">
        <w:tc>
          <w:tcPr>
            <w:tcW w:w="10818" w:type="dxa"/>
          </w:tcPr>
          <w:p w14:paraId="0B75BB69" w14:textId="63B71117" w:rsidR="00AF6C98" w:rsidRPr="00AF6C98" w:rsidRDefault="00AF6C98" w:rsidP="00D434C2">
            <w:pPr>
              <w:rPr>
                <w:sz w:val="24"/>
                <w:szCs w:val="24"/>
              </w:rPr>
            </w:pPr>
            <w:r w:rsidRPr="0074111E">
              <w:rPr>
                <w:b/>
                <w:sz w:val="24"/>
                <w:szCs w:val="24"/>
              </w:rPr>
              <w:t>Table 2: Project Details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04A86">
              <w:rPr>
                <w:sz w:val="24"/>
                <w:szCs w:val="24"/>
              </w:rPr>
              <w:t>(from the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“2016 Goal Implementation Team Projects Process for Project Funding and Request for Ideas”)</w:t>
            </w:r>
          </w:p>
        </w:tc>
      </w:tr>
      <w:tr w:rsidR="00AF6C98" w14:paraId="699CCD7C" w14:textId="77777777" w:rsidTr="00AF6C98">
        <w:tc>
          <w:tcPr>
            <w:tcW w:w="10818" w:type="dxa"/>
          </w:tcPr>
          <w:p w14:paraId="05500357" w14:textId="676AB8AD" w:rsidR="00AF6C98" w:rsidRDefault="00AF6C98" w:rsidP="00D434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GIT Lead Name:</w:t>
            </w:r>
          </w:p>
        </w:tc>
      </w:tr>
      <w:tr w:rsidR="00AF6C98" w14:paraId="4C6EF132" w14:textId="77777777" w:rsidTr="000140E2">
        <w:tc>
          <w:tcPr>
            <w:tcW w:w="10818" w:type="dxa"/>
          </w:tcPr>
          <w:p w14:paraId="23565D9F" w14:textId="77777777" w:rsidR="00AF6C98" w:rsidRPr="00F52ECA" w:rsidRDefault="00AF6C98" w:rsidP="00D434C2">
            <w:pPr>
              <w:rPr>
                <w:b/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 xml:space="preserve">Goal </w:t>
            </w:r>
            <w:r>
              <w:rPr>
                <w:b/>
                <w:sz w:val="24"/>
                <w:szCs w:val="24"/>
              </w:rPr>
              <w:t>Implementation Team:</w:t>
            </w:r>
            <w:r w:rsidRPr="00F52ECA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AF6C98" w14:paraId="1CA6C2AF" w14:textId="77777777" w:rsidTr="000140E2">
        <w:tc>
          <w:tcPr>
            <w:tcW w:w="10818" w:type="dxa"/>
          </w:tcPr>
          <w:p w14:paraId="5727EF44" w14:textId="77777777" w:rsidR="00AF6C98" w:rsidRPr="00DA08B2" w:rsidRDefault="00AF6C98" w:rsidP="00D434C2">
            <w:pPr>
              <w:widowControl w:val="0"/>
              <w:rPr>
                <w:b/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>Project Title</w:t>
            </w:r>
            <w:r>
              <w:rPr>
                <w:b/>
                <w:sz w:val="24"/>
                <w:szCs w:val="24"/>
              </w:rPr>
              <w:t>:</w:t>
            </w:r>
          </w:p>
        </w:tc>
      </w:tr>
      <w:tr w:rsidR="00AF6C98" w14:paraId="7FDF811C" w14:textId="77777777" w:rsidTr="000140E2">
        <w:tc>
          <w:tcPr>
            <w:tcW w:w="10818" w:type="dxa"/>
          </w:tcPr>
          <w:p w14:paraId="44876866" w14:textId="30E2DCD6" w:rsidR="00AF6C98" w:rsidDel="00991A4B" w:rsidRDefault="00AF6C98" w:rsidP="00D434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Refined Cost Estimate: </w:t>
            </w:r>
            <w:r w:rsidRPr="000140E2">
              <w:rPr>
                <w:sz w:val="24"/>
                <w:szCs w:val="24"/>
              </w:rPr>
              <w:t>Provide</w:t>
            </w:r>
            <w:r>
              <w:rPr>
                <w:sz w:val="24"/>
                <w:szCs w:val="24"/>
              </w:rPr>
              <w:t xml:space="preserve"> the level of funding needed to complete the scope of work. </w:t>
            </w:r>
          </w:p>
        </w:tc>
      </w:tr>
      <w:tr w:rsidR="00AF6C98" w14:paraId="2D6A9C5B" w14:textId="77777777" w:rsidTr="000140E2">
        <w:tc>
          <w:tcPr>
            <w:tcW w:w="10818" w:type="dxa"/>
          </w:tcPr>
          <w:p w14:paraId="3C690A81" w14:textId="0A3ED7F6" w:rsidR="00AF6C98" w:rsidRPr="001458AB" w:rsidRDefault="00AF6C98" w:rsidP="00D434C2">
            <w:pPr>
              <w:rPr>
                <w:b/>
                <w:sz w:val="24"/>
                <w:szCs w:val="24"/>
              </w:rPr>
            </w:pPr>
            <w:r w:rsidDel="00991A4B">
              <w:rPr>
                <w:b/>
                <w:sz w:val="24"/>
                <w:szCs w:val="24"/>
              </w:rPr>
              <w:t xml:space="preserve">Estimated </w:t>
            </w:r>
            <w:r w:rsidRPr="00F52ECA" w:rsidDel="00991A4B">
              <w:rPr>
                <w:b/>
                <w:sz w:val="24"/>
                <w:szCs w:val="24"/>
              </w:rPr>
              <w:t>Project Duration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0140E2">
              <w:rPr>
                <w:sz w:val="24"/>
                <w:szCs w:val="24"/>
              </w:rPr>
              <w:t>Detail the project timeline, including the end date.</w:t>
            </w:r>
          </w:p>
        </w:tc>
      </w:tr>
      <w:tr w:rsidR="00AF6C98" w14:paraId="6332B3F6" w14:textId="77777777" w:rsidTr="000140E2">
        <w:tc>
          <w:tcPr>
            <w:tcW w:w="10818" w:type="dxa"/>
          </w:tcPr>
          <w:p w14:paraId="6DFD2B4B" w14:textId="55D6358E" w:rsidR="00AF6C98" w:rsidRPr="001458AB" w:rsidRDefault="00AF6C98" w:rsidP="00D434C2">
            <w:pPr>
              <w:rPr>
                <w:b/>
                <w:sz w:val="24"/>
                <w:szCs w:val="24"/>
              </w:rPr>
            </w:pPr>
            <w:r w:rsidRPr="001458AB">
              <w:rPr>
                <w:b/>
                <w:sz w:val="24"/>
                <w:szCs w:val="24"/>
              </w:rPr>
              <w:t>Statement of Work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614140">
              <w:rPr>
                <w:sz w:val="24"/>
                <w:szCs w:val="24"/>
              </w:rPr>
              <w:t>Provide</w:t>
            </w:r>
            <w:r>
              <w:rPr>
                <w:sz w:val="24"/>
                <w:szCs w:val="24"/>
              </w:rPr>
              <w:t xml:space="preserve"> a detailed scope of work to be accomplished by the contractor, including information on methods, stakeholder participants, </w:t>
            </w:r>
            <w:ins w:id="4" w:author="Allen, Greg" w:date="2016-09-05T22:22:00Z">
              <w:r w:rsidR="006E0682">
                <w:rPr>
                  <w:sz w:val="24"/>
                  <w:szCs w:val="24"/>
                </w:rPr>
                <w:t xml:space="preserve">specific </w:t>
              </w:r>
            </w:ins>
            <w:r>
              <w:rPr>
                <w:sz w:val="24"/>
                <w:szCs w:val="24"/>
              </w:rPr>
              <w:t>deliverables</w:t>
            </w:r>
            <w:ins w:id="5" w:author="Allen, Greg" w:date="2016-09-05T22:22:00Z">
              <w:r w:rsidR="006E0682">
                <w:rPr>
                  <w:sz w:val="24"/>
                  <w:szCs w:val="24"/>
                </w:rPr>
                <w:t>/products</w:t>
              </w:r>
            </w:ins>
            <w:r>
              <w:rPr>
                <w:sz w:val="24"/>
                <w:szCs w:val="24"/>
              </w:rPr>
              <w:t xml:space="preserve">, due dates and intended uses of the products. </w:t>
            </w:r>
          </w:p>
        </w:tc>
      </w:tr>
      <w:tr w:rsidR="00AF6C98" w:rsidDel="006E0682" w14:paraId="59E016F0" w14:textId="38170091" w:rsidTr="000140E2">
        <w:trPr>
          <w:del w:id="6" w:author="Allen, Greg" w:date="2016-09-05T22:22:00Z"/>
        </w:trPr>
        <w:tc>
          <w:tcPr>
            <w:tcW w:w="10818" w:type="dxa"/>
          </w:tcPr>
          <w:p w14:paraId="2B2EBE95" w14:textId="20ECD0E7" w:rsidR="00AF6C98" w:rsidRPr="001458AB" w:rsidDel="006E0682" w:rsidRDefault="00AF6C98" w:rsidP="00D434C2">
            <w:pPr>
              <w:rPr>
                <w:del w:id="7" w:author="Allen, Greg" w:date="2016-09-05T22:22:00Z"/>
                <w:b/>
                <w:sz w:val="24"/>
                <w:szCs w:val="24"/>
              </w:rPr>
            </w:pPr>
            <w:del w:id="8" w:author="Allen, Greg" w:date="2016-09-05T22:22:00Z">
              <w:r w:rsidDel="006E0682">
                <w:rPr>
                  <w:b/>
                  <w:sz w:val="24"/>
                  <w:szCs w:val="24"/>
                </w:rPr>
                <w:delText>List specific deliverables/products to be provided by the contractor:</w:delText>
              </w:r>
            </w:del>
          </w:p>
        </w:tc>
      </w:tr>
      <w:tr w:rsidR="00AF6C98" w14:paraId="5256469A" w14:textId="77777777" w:rsidTr="000140E2">
        <w:tc>
          <w:tcPr>
            <w:tcW w:w="10818" w:type="dxa"/>
          </w:tcPr>
          <w:p w14:paraId="04DCEBA7" w14:textId="77777777" w:rsidR="00AF6C98" w:rsidRPr="00614140" w:rsidDel="00991A4B" w:rsidRDefault="00AF6C98" w:rsidP="00D434C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QAPP: </w:t>
            </w:r>
            <w:r>
              <w:rPr>
                <w:sz w:val="24"/>
                <w:szCs w:val="24"/>
              </w:rPr>
              <w:t>Will environmental data be generated, and will a quality assurance plan be required?</w:t>
            </w:r>
          </w:p>
        </w:tc>
      </w:tr>
      <w:tr w:rsidR="00AF6C98" w14:paraId="0C2A98C0" w14:textId="77777777" w:rsidTr="000140E2">
        <w:tc>
          <w:tcPr>
            <w:tcW w:w="10818" w:type="dxa"/>
          </w:tcPr>
          <w:p w14:paraId="52DF6C31" w14:textId="77777777" w:rsidR="00AF6C98" w:rsidRPr="001458AB" w:rsidRDefault="00AF6C98" w:rsidP="00D434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Qualifications: </w:t>
            </w:r>
            <w:r>
              <w:rPr>
                <w:sz w:val="24"/>
                <w:szCs w:val="24"/>
              </w:rPr>
              <w:t>List skills and experience r</w:t>
            </w:r>
            <w:r w:rsidRPr="00614140">
              <w:rPr>
                <w:sz w:val="24"/>
                <w:szCs w:val="24"/>
              </w:rPr>
              <w:t>equired of winning bidder:</w:t>
            </w:r>
          </w:p>
        </w:tc>
      </w:tr>
      <w:tr w:rsidR="00AF6C98" w14:paraId="78A4C698" w14:textId="77777777" w:rsidTr="000140E2">
        <w:tc>
          <w:tcPr>
            <w:tcW w:w="10818" w:type="dxa"/>
          </w:tcPr>
          <w:p w14:paraId="5932AAEE" w14:textId="77777777" w:rsidR="00AF6C98" w:rsidRPr="00614140" w:rsidRDefault="00AF6C98" w:rsidP="00D434C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Bidders List: </w:t>
            </w:r>
            <w:r>
              <w:rPr>
                <w:sz w:val="24"/>
                <w:szCs w:val="24"/>
              </w:rPr>
              <w:t>Due to federal procurement guidelines, project ideas MUST be open to competitive bidding. List at least three entities to include in the request for proposals</w:t>
            </w:r>
          </w:p>
        </w:tc>
      </w:tr>
      <w:tr w:rsidR="00AF6C98" w14:paraId="194EAB90" w14:textId="77777777" w:rsidTr="000140E2">
        <w:tc>
          <w:tcPr>
            <w:tcW w:w="10818" w:type="dxa"/>
          </w:tcPr>
          <w:p w14:paraId="6463B0B3" w14:textId="77777777" w:rsidR="00AF6C98" w:rsidRPr="00614140" w:rsidRDefault="00AF6C98" w:rsidP="00D434C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Reviewers List: </w:t>
            </w:r>
            <w:r>
              <w:rPr>
                <w:sz w:val="24"/>
                <w:szCs w:val="24"/>
              </w:rPr>
              <w:t xml:space="preserve">The Trust will use external review to evaluate bids.  List at least 3 potential reviewers </w:t>
            </w:r>
            <w:r>
              <w:rPr>
                <w:sz w:val="24"/>
                <w:szCs w:val="24"/>
              </w:rPr>
              <w:lastRenderedPageBreak/>
              <w:t>without a conflict of interest with likely bidders.</w:t>
            </w:r>
          </w:p>
        </w:tc>
      </w:tr>
    </w:tbl>
    <w:p w14:paraId="1A0E8B7D" w14:textId="77777777" w:rsidR="00915BF9" w:rsidRDefault="00915BF9" w:rsidP="00043231">
      <w:pPr>
        <w:rPr>
          <w:sz w:val="24"/>
          <w:szCs w:val="24"/>
        </w:rPr>
      </w:pPr>
    </w:p>
    <w:p w14:paraId="327B43CC" w14:textId="016CFA2A" w:rsidR="0018237A" w:rsidRDefault="0018237A" w:rsidP="0018237A">
      <w:pPr>
        <w:tabs>
          <w:tab w:val="left" w:pos="7020"/>
          <w:tab w:val="left" w:pos="8910"/>
        </w:tabs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 xml:space="preserve">III. </w:t>
      </w:r>
      <w:r w:rsidR="00915BF9">
        <w:rPr>
          <w:b/>
          <w:bCs/>
          <w:color w:val="FFFF00"/>
          <w:sz w:val="32"/>
          <w:szCs w:val="22"/>
          <w:highlight w:val="blue"/>
        </w:rPr>
        <w:t>Statement of Work</w:t>
      </w:r>
      <w:r>
        <w:rPr>
          <w:b/>
          <w:bCs/>
          <w:color w:val="FFFF00"/>
          <w:sz w:val="32"/>
          <w:szCs w:val="22"/>
          <w:highlight w:val="blue"/>
        </w:rPr>
        <w:tab/>
      </w:r>
      <w:r w:rsidR="00ED59B1"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</w:p>
    <w:p w14:paraId="3DE4ACC5" w14:textId="77777777" w:rsidR="0018237A" w:rsidRDefault="0018237A" w:rsidP="0018237A">
      <w:pPr>
        <w:rPr>
          <w:sz w:val="22"/>
          <w:szCs w:val="22"/>
        </w:rPr>
      </w:pPr>
    </w:p>
    <w:p w14:paraId="67101292" w14:textId="15E38497" w:rsidR="00BD0290" w:rsidRDefault="00915BF9" w:rsidP="00915BF9">
      <w:pPr>
        <w:tabs>
          <w:tab w:val="left" w:pos="450"/>
        </w:tabs>
        <w:rPr>
          <w:sz w:val="24"/>
          <w:szCs w:val="24"/>
        </w:rPr>
      </w:pPr>
      <w:r>
        <w:rPr>
          <w:sz w:val="24"/>
          <w:szCs w:val="24"/>
        </w:rPr>
        <w:t xml:space="preserve">The statement of work </w:t>
      </w:r>
      <w:del w:id="9" w:author="Allen, Greg" w:date="2016-09-05T22:23:00Z">
        <w:r w:rsidR="00BD0290" w:rsidDel="006E0682">
          <w:rPr>
            <w:sz w:val="24"/>
            <w:szCs w:val="24"/>
          </w:rPr>
          <w:delText xml:space="preserve">you develop </w:delText>
        </w:r>
      </w:del>
      <w:r>
        <w:rPr>
          <w:sz w:val="24"/>
          <w:szCs w:val="24"/>
        </w:rPr>
        <w:t xml:space="preserve">should clearly define the expectations of the </w:t>
      </w:r>
      <w:r w:rsidR="00C15837">
        <w:rPr>
          <w:sz w:val="24"/>
          <w:szCs w:val="24"/>
        </w:rPr>
        <w:t>anticipated work</w:t>
      </w:r>
      <w:r>
        <w:rPr>
          <w:sz w:val="24"/>
          <w:szCs w:val="24"/>
        </w:rPr>
        <w:t xml:space="preserve"> for each project. </w:t>
      </w:r>
      <w:r w:rsidR="00C04A86">
        <w:rPr>
          <w:sz w:val="24"/>
          <w:szCs w:val="24"/>
        </w:rPr>
        <w:t xml:space="preserve">The statement of work </w:t>
      </w:r>
      <w:del w:id="10" w:author="Allen, Greg" w:date="2016-09-05T22:24:00Z">
        <w:r w:rsidR="00C04A86" w:rsidDel="006E0682">
          <w:rPr>
            <w:sz w:val="24"/>
            <w:szCs w:val="24"/>
          </w:rPr>
          <w:delText xml:space="preserve">is your chance to </w:delText>
        </w:r>
      </w:del>
      <w:ins w:id="11" w:author="Allen, Greg" w:date="2016-09-05T22:24:00Z">
        <w:r w:rsidR="006E0682">
          <w:rPr>
            <w:sz w:val="24"/>
            <w:szCs w:val="24"/>
          </w:rPr>
          <w:t xml:space="preserve">must </w:t>
        </w:r>
      </w:ins>
      <w:r w:rsidR="00C04A86">
        <w:rPr>
          <w:sz w:val="24"/>
          <w:szCs w:val="24"/>
        </w:rPr>
        <w:t xml:space="preserve">outline exactly what </w:t>
      </w:r>
      <w:del w:id="12" w:author="Allen, Greg" w:date="2016-09-05T22:24:00Z">
        <w:r w:rsidR="00C04A86" w:rsidDel="006E0682">
          <w:rPr>
            <w:sz w:val="24"/>
            <w:szCs w:val="24"/>
          </w:rPr>
          <w:delText xml:space="preserve">you want </w:delText>
        </w:r>
      </w:del>
      <w:r w:rsidR="00C04A86">
        <w:rPr>
          <w:sz w:val="24"/>
          <w:szCs w:val="24"/>
        </w:rPr>
        <w:t xml:space="preserve">this work </w:t>
      </w:r>
      <w:ins w:id="13" w:author="Allen, Greg" w:date="2016-09-05T22:24:00Z">
        <w:r w:rsidR="006E0682">
          <w:rPr>
            <w:sz w:val="24"/>
            <w:szCs w:val="24"/>
          </w:rPr>
          <w:t xml:space="preserve">is </w:t>
        </w:r>
      </w:ins>
      <w:bookmarkStart w:id="14" w:name="_GoBack"/>
      <w:bookmarkEnd w:id="14"/>
      <w:r w:rsidR="00C04A86">
        <w:rPr>
          <w:sz w:val="24"/>
          <w:szCs w:val="24"/>
        </w:rPr>
        <w:t>to accomplish, why the project is important, what methods should be used, how the work will be used, identify any common obstacles in the field,</w:t>
      </w:r>
      <w:r w:rsidR="00BD0290">
        <w:rPr>
          <w:sz w:val="24"/>
          <w:szCs w:val="24"/>
        </w:rPr>
        <w:t xml:space="preserve"> provide</w:t>
      </w:r>
      <w:r w:rsidR="00C04A86">
        <w:rPr>
          <w:sz w:val="24"/>
          <w:szCs w:val="24"/>
        </w:rPr>
        <w:t xml:space="preserve"> timeline and milestones, and </w:t>
      </w:r>
      <w:r w:rsidR="00BD0290">
        <w:rPr>
          <w:sz w:val="24"/>
          <w:szCs w:val="24"/>
        </w:rPr>
        <w:t>detail</w:t>
      </w:r>
      <w:r w:rsidR="00C04A86">
        <w:rPr>
          <w:sz w:val="24"/>
          <w:szCs w:val="24"/>
        </w:rPr>
        <w:t xml:space="preserve"> the deliverables</w:t>
      </w:r>
      <w:r w:rsidR="00BD0290">
        <w:rPr>
          <w:sz w:val="24"/>
          <w:szCs w:val="24"/>
        </w:rPr>
        <w:t xml:space="preserve"> required</w:t>
      </w:r>
      <w:r w:rsidR="00C04A86">
        <w:rPr>
          <w:sz w:val="24"/>
          <w:szCs w:val="24"/>
        </w:rPr>
        <w:t xml:space="preserve">. </w:t>
      </w:r>
      <w:r w:rsidR="00BD0290">
        <w:rPr>
          <w:sz w:val="24"/>
          <w:szCs w:val="24"/>
        </w:rPr>
        <w:t>The table below provides the</w:t>
      </w:r>
      <w:r w:rsidR="007C09FF">
        <w:rPr>
          <w:sz w:val="24"/>
          <w:szCs w:val="24"/>
        </w:rPr>
        <w:t xml:space="preserve"> content to </w:t>
      </w:r>
      <w:r w:rsidR="00BD0290">
        <w:rPr>
          <w:sz w:val="24"/>
          <w:szCs w:val="24"/>
        </w:rPr>
        <w:t xml:space="preserve">include in your statement of work. The table also includes </w:t>
      </w:r>
      <w:r w:rsidR="007C09FF">
        <w:rPr>
          <w:sz w:val="24"/>
          <w:szCs w:val="24"/>
        </w:rPr>
        <w:t xml:space="preserve">guidance and examples to support those content pieces. </w:t>
      </w:r>
    </w:p>
    <w:p w14:paraId="55C0585E" w14:textId="77777777" w:rsidR="00BD0290" w:rsidRDefault="00BD0290" w:rsidP="00915BF9">
      <w:pPr>
        <w:tabs>
          <w:tab w:val="left" w:pos="450"/>
        </w:tabs>
        <w:rPr>
          <w:sz w:val="24"/>
          <w:szCs w:val="24"/>
        </w:rPr>
      </w:pPr>
    </w:p>
    <w:p w14:paraId="3A7221E8" w14:textId="23105A25" w:rsidR="0084116F" w:rsidRDefault="00BD0290" w:rsidP="00915BF9">
      <w:pPr>
        <w:tabs>
          <w:tab w:val="left" w:pos="450"/>
        </w:tabs>
        <w:rPr>
          <w:sz w:val="24"/>
          <w:szCs w:val="24"/>
        </w:rPr>
      </w:pPr>
      <w:r>
        <w:rPr>
          <w:sz w:val="24"/>
          <w:szCs w:val="24"/>
        </w:rPr>
        <w:t xml:space="preserve">As you develop the statement of work, </w:t>
      </w:r>
      <w:r w:rsidR="007C09FF">
        <w:rPr>
          <w:sz w:val="24"/>
          <w:szCs w:val="24"/>
        </w:rPr>
        <w:t>fully consider the project, the work needed to successfully complete the project, and the final product tha</w:t>
      </w:r>
      <w:r>
        <w:rPr>
          <w:sz w:val="24"/>
          <w:szCs w:val="24"/>
        </w:rPr>
        <w:t>t will result from this effort. A review by a colleague not as familiar with the topic will identify areas where the scope of work may be vague to a contractor responding to the RFP. The Trust can serve as a reviewer for draft scopes of work, if needed. Finally, t</w:t>
      </w:r>
      <w:r w:rsidR="007C09FF">
        <w:rPr>
          <w:sz w:val="24"/>
          <w:szCs w:val="24"/>
        </w:rPr>
        <w:t xml:space="preserve">he most successful statements of work will clearly convey to the potential applicant </w:t>
      </w:r>
      <w:r>
        <w:rPr>
          <w:sz w:val="24"/>
          <w:szCs w:val="24"/>
        </w:rPr>
        <w:t>what you need the work to accomplish</w:t>
      </w:r>
      <w:r w:rsidR="007C09FF">
        <w:rPr>
          <w:sz w:val="24"/>
          <w:szCs w:val="24"/>
        </w:rPr>
        <w:t xml:space="preserve"> </w:t>
      </w:r>
      <w:r>
        <w:rPr>
          <w:sz w:val="24"/>
          <w:szCs w:val="24"/>
        </w:rPr>
        <w:t>in order for them to</w:t>
      </w:r>
      <w:r w:rsidR="007C09FF">
        <w:rPr>
          <w:sz w:val="24"/>
          <w:szCs w:val="24"/>
        </w:rPr>
        <w:t xml:space="preserve"> </w:t>
      </w:r>
      <w:r>
        <w:rPr>
          <w:sz w:val="24"/>
          <w:szCs w:val="24"/>
        </w:rPr>
        <w:t>compile the appropriate team members to complete</w:t>
      </w:r>
      <w:r w:rsidR="007C09FF">
        <w:rPr>
          <w:sz w:val="24"/>
          <w:szCs w:val="24"/>
        </w:rPr>
        <w:t xml:space="preserve"> a scope of work</w:t>
      </w:r>
      <w:r>
        <w:rPr>
          <w:sz w:val="24"/>
          <w:szCs w:val="24"/>
        </w:rPr>
        <w:t xml:space="preserve"> with in the budget allotted and develop the deliverables you need.</w:t>
      </w:r>
    </w:p>
    <w:p w14:paraId="1CFA7F98" w14:textId="77777777" w:rsidR="00C04A86" w:rsidRDefault="00C04A86" w:rsidP="00915BF9">
      <w:pPr>
        <w:tabs>
          <w:tab w:val="left" w:pos="450"/>
        </w:tabs>
        <w:rPr>
          <w:sz w:val="24"/>
          <w:szCs w:val="24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2178"/>
        <w:gridCol w:w="8460"/>
      </w:tblGrid>
      <w:tr w:rsidR="00915BF9" w14:paraId="691EDCFB" w14:textId="77777777" w:rsidTr="00ED59B1">
        <w:trPr>
          <w:tblHeader/>
        </w:trPr>
        <w:tc>
          <w:tcPr>
            <w:tcW w:w="2178" w:type="dxa"/>
            <w:shd w:val="clear" w:color="auto" w:fill="BFBFBF" w:themeFill="background1" w:themeFillShade="BF"/>
          </w:tcPr>
          <w:p w14:paraId="2B271961" w14:textId="17EEA0F1" w:rsidR="00915BF9" w:rsidRPr="00D80549" w:rsidRDefault="00915BF9" w:rsidP="00D80549">
            <w:pPr>
              <w:tabs>
                <w:tab w:val="left" w:pos="450"/>
              </w:tabs>
              <w:jc w:val="center"/>
              <w:rPr>
                <w:b/>
                <w:sz w:val="24"/>
                <w:szCs w:val="24"/>
              </w:rPr>
            </w:pPr>
            <w:r w:rsidRPr="00D80549">
              <w:rPr>
                <w:b/>
                <w:sz w:val="24"/>
                <w:szCs w:val="24"/>
              </w:rPr>
              <w:t>Content</w:t>
            </w:r>
          </w:p>
        </w:tc>
        <w:tc>
          <w:tcPr>
            <w:tcW w:w="8460" w:type="dxa"/>
            <w:shd w:val="clear" w:color="auto" w:fill="BFBFBF" w:themeFill="background1" w:themeFillShade="BF"/>
          </w:tcPr>
          <w:p w14:paraId="16056C77" w14:textId="52C4A756" w:rsidR="00915BF9" w:rsidRPr="00D80549" w:rsidRDefault="0056772B" w:rsidP="00D80549">
            <w:pPr>
              <w:tabs>
                <w:tab w:val="left" w:pos="450"/>
              </w:tabs>
              <w:jc w:val="center"/>
              <w:rPr>
                <w:b/>
                <w:sz w:val="24"/>
                <w:szCs w:val="24"/>
              </w:rPr>
            </w:pPr>
            <w:r w:rsidRPr="00D80549">
              <w:rPr>
                <w:b/>
                <w:sz w:val="24"/>
                <w:szCs w:val="24"/>
              </w:rPr>
              <w:t xml:space="preserve">Guidance and </w:t>
            </w:r>
            <w:r w:rsidR="00915BF9" w:rsidRPr="00D80549">
              <w:rPr>
                <w:b/>
                <w:sz w:val="24"/>
                <w:szCs w:val="24"/>
              </w:rPr>
              <w:t>Example</w:t>
            </w:r>
            <w:r w:rsidRPr="00D80549">
              <w:rPr>
                <w:b/>
                <w:sz w:val="24"/>
                <w:szCs w:val="24"/>
              </w:rPr>
              <w:t>s</w:t>
            </w:r>
          </w:p>
        </w:tc>
      </w:tr>
      <w:tr w:rsidR="00915BF9" w14:paraId="3738FCD5" w14:textId="77777777" w:rsidTr="00ED59B1">
        <w:tc>
          <w:tcPr>
            <w:tcW w:w="2178" w:type="dxa"/>
            <w:vAlign w:val="center"/>
          </w:tcPr>
          <w:p w14:paraId="60107B86" w14:textId="379B64E6" w:rsidR="00915BF9" w:rsidRDefault="00915BF9" w:rsidP="00ED59B1">
            <w:pPr>
              <w:tabs>
                <w:tab w:val="left" w:pos="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Overview and purpose of the project</w:t>
            </w:r>
          </w:p>
        </w:tc>
        <w:tc>
          <w:tcPr>
            <w:tcW w:w="8460" w:type="dxa"/>
          </w:tcPr>
          <w:p w14:paraId="6BE48C17" w14:textId="7BD23497" w:rsidR="00915BF9" w:rsidRPr="00065187" w:rsidRDefault="00D80549" w:rsidP="00915BF9">
            <w:pPr>
              <w:tabs>
                <w:tab w:val="left" w:pos="450"/>
              </w:tabs>
              <w:rPr>
                <w:b/>
                <w:sz w:val="24"/>
                <w:szCs w:val="24"/>
              </w:rPr>
            </w:pPr>
            <w:r w:rsidRPr="00065187">
              <w:rPr>
                <w:b/>
                <w:sz w:val="24"/>
                <w:szCs w:val="24"/>
              </w:rPr>
              <w:t>Explain the overview</w:t>
            </w:r>
            <w:r w:rsidR="007C09FF">
              <w:rPr>
                <w:b/>
                <w:sz w:val="24"/>
                <w:szCs w:val="24"/>
              </w:rPr>
              <w:t xml:space="preserve"> of the subject</w:t>
            </w:r>
            <w:r w:rsidRPr="00065187">
              <w:rPr>
                <w:b/>
                <w:sz w:val="24"/>
                <w:szCs w:val="24"/>
              </w:rPr>
              <w:t xml:space="preserve"> and purpose of the project</w:t>
            </w:r>
            <w:r w:rsidR="007C09FF">
              <w:rPr>
                <w:b/>
                <w:sz w:val="24"/>
                <w:szCs w:val="24"/>
              </w:rPr>
              <w:t>. B</w:t>
            </w:r>
            <w:r w:rsidRPr="00065187">
              <w:rPr>
                <w:b/>
                <w:sz w:val="24"/>
                <w:szCs w:val="24"/>
              </w:rPr>
              <w:t xml:space="preserve">e as detailed as possible. </w:t>
            </w:r>
          </w:p>
          <w:p w14:paraId="4284699E" w14:textId="77777777" w:rsidR="00065187" w:rsidRDefault="00065187" w:rsidP="00915BF9">
            <w:pPr>
              <w:tabs>
                <w:tab w:val="left" w:pos="450"/>
              </w:tabs>
              <w:rPr>
                <w:sz w:val="24"/>
                <w:szCs w:val="24"/>
              </w:rPr>
            </w:pPr>
          </w:p>
          <w:p w14:paraId="3B6E3DBB" w14:textId="6170F9F4" w:rsidR="00065187" w:rsidRDefault="00065187" w:rsidP="00915BF9">
            <w:pPr>
              <w:tabs>
                <w:tab w:val="left" w:pos="450"/>
              </w:tabs>
              <w:rPr>
                <w:sz w:val="24"/>
                <w:szCs w:val="24"/>
              </w:rPr>
            </w:pPr>
            <w:r w:rsidRPr="00065187">
              <w:rPr>
                <w:sz w:val="24"/>
                <w:szCs w:val="24"/>
                <w:u w:val="single"/>
              </w:rPr>
              <w:t>Goals of the project</w:t>
            </w:r>
            <w:r>
              <w:rPr>
                <w:sz w:val="24"/>
                <w:szCs w:val="24"/>
              </w:rPr>
              <w:t xml:space="preserve"> – What </w:t>
            </w:r>
            <w:r w:rsidR="00BD0290">
              <w:rPr>
                <w:sz w:val="24"/>
                <w:szCs w:val="24"/>
              </w:rPr>
              <w:t>do you want</w:t>
            </w:r>
            <w:r>
              <w:rPr>
                <w:sz w:val="24"/>
                <w:szCs w:val="24"/>
              </w:rPr>
              <w:t xml:space="preserve"> this project accomplish?</w:t>
            </w:r>
          </w:p>
          <w:p w14:paraId="3DD6BF37" w14:textId="4631E673" w:rsidR="00065187" w:rsidRDefault="00065187" w:rsidP="00065187">
            <w:pPr>
              <w:tabs>
                <w:tab w:val="left" w:pos="450"/>
              </w:tabs>
              <w:rPr>
                <w:sz w:val="24"/>
                <w:szCs w:val="24"/>
              </w:rPr>
            </w:pPr>
            <w:r w:rsidRPr="00065187">
              <w:rPr>
                <w:sz w:val="24"/>
                <w:szCs w:val="24"/>
                <w:u w:val="single"/>
              </w:rPr>
              <w:t>Background and importance of the work</w:t>
            </w:r>
            <w:r>
              <w:rPr>
                <w:sz w:val="24"/>
                <w:szCs w:val="24"/>
              </w:rPr>
              <w:t xml:space="preserve"> –Why is this work needed?  </w:t>
            </w:r>
            <w:r w:rsidR="00BD0290">
              <w:rPr>
                <w:sz w:val="24"/>
                <w:szCs w:val="24"/>
              </w:rPr>
              <w:t xml:space="preserve">How does this project relate to current GIT efforts? </w:t>
            </w:r>
            <w:r>
              <w:rPr>
                <w:sz w:val="24"/>
                <w:szCs w:val="24"/>
              </w:rPr>
              <w:t>Has any sentinel work been completed that would support this effort</w:t>
            </w:r>
            <w:r w:rsidR="00BD0290">
              <w:rPr>
                <w:sz w:val="24"/>
                <w:szCs w:val="24"/>
              </w:rPr>
              <w:t xml:space="preserve"> or be a starting point for the responding team</w:t>
            </w:r>
            <w:r>
              <w:rPr>
                <w:sz w:val="24"/>
                <w:szCs w:val="24"/>
              </w:rPr>
              <w:t>? If so, please provide references.</w:t>
            </w:r>
            <w:r w:rsidR="007C09FF">
              <w:rPr>
                <w:sz w:val="24"/>
                <w:szCs w:val="24"/>
              </w:rPr>
              <w:t xml:space="preserve"> Are there any known barriers or obstacles</w:t>
            </w:r>
            <w:r w:rsidR="00BD0290">
              <w:rPr>
                <w:sz w:val="24"/>
                <w:szCs w:val="24"/>
              </w:rPr>
              <w:t xml:space="preserve"> for the proposed work</w:t>
            </w:r>
            <w:r w:rsidR="007C09FF">
              <w:rPr>
                <w:sz w:val="24"/>
                <w:szCs w:val="24"/>
              </w:rPr>
              <w:t>? If so, please pro</w:t>
            </w:r>
            <w:r w:rsidR="00BD0290">
              <w:rPr>
                <w:sz w:val="24"/>
                <w:szCs w:val="24"/>
              </w:rPr>
              <w:t>vide these barriers or obstacles</w:t>
            </w:r>
            <w:r w:rsidR="007C09FF">
              <w:rPr>
                <w:sz w:val="24"/>
                <w:szCs w:val="24"/>
              </w:rPr>
              <w:t>.</w:t>
            </w:r>
          </w:p>
          <w:p w14:paraId="20F6F9B8" w14:textId="54D8D3DC" w:rsidR="00065187" w:rsidRDefault="00065187" w:rsidP="00915BF9">
            <w:pPr>
              <w:tabs>
                <w:tab w:val="left" w:pos="450"/>
              </w:tabs>
              <w:rPr>
                <w:sz w:val="24"/>
                <w:szCs w:val="24"/>
              </w:rPr>
            </w:pPr>
            <w:r w:rsidRPr="00065187">
              <w:rPr>
                <w:sz w:val="24"/>
                <w:szCs w:val="24"/>
                <w:u w:val="single"/>
              </w:rPr>
              <w:t>Anticipated Outcomes</w:t>
            </w:r>
            <w:r>
              <w:rPr>
                <w:sz w:val="24"/>
                <w:szCs w:val="24"/>
              </w:rPr>
              <w:t xml:space="preserve"> –What do you expect the awarded contractor to </w:t>
            </w:r>
            <w:r w:rsidR="00BD0290">
              <w:rPr>
                <w:sz w:val="24"/>
                <w:szCs w:val="24"/>
              </w:rPr>
              <w:t>accomplish? What do you need to be</w:t>
            </w:r>
            <w:r w:rsidR="007C09FF">
              <w:rPr>
                <w:sz w:val="24"/>
                <w:szCs w:val="24"/>
              </w:rPr>
              <w:t xml:space="preserve"> provide</w:t>
            </w:r>
            <w:r w:rsidR="00BD0290">
              <w:rPr>
                <w:sz w:val="24"/>
                <w:szCs w:val="24"/>
              </w:rPr>
              <w:t>d</w:t>
            </w:r>
            <w:r w:rsidR="007C09FF">
              <w:rPr>
                <w:sz w:val="24"/>
                <w:szCs w:val="24"/>
              </w:rPr>
              <w:t xml:space="preserve"> to you as an outcome of the work</w:t>
            </w:r>
            <w:r>
              <w:rPr>
                <w:sz w:val="24"/>
                <w:szCs w:val="24"/>
              </w:rPr>
              <w:t xml:space="preserve">? </w:t>
            </w:r>
            <w:r w:rsidR="007C09FF">
              <w:rPr>
                <w:sz w:val="24"/>
                <w:szCs w:val="24"/>
              </w:rPr>
              <w:t>Detail how this product will be used by the GIT. Outline the appr</w:t>
            </w:r>
            <w:r w:rsidR="00BD0290">
              <w:rPr>
                <w:sz w:val="24"/>
                <w:szCs w:val="24"/>
              </w:rPr>
              <w:t xml:space="preserve">opriate scale of the project to assist </w:t>
            </w:r>
            <w:r w:rsidR="007C09FF">
              <w:rPr>
                <w:sz w:val="24"/>
                <w:szCs w:val="24"/>
              </w:rPr>
              <w:t xml:space="preserve">the applicant </w:t>
            </w:r>
            <w:r w:rsidR="00BD0290">
              <w:rPr>
                <w:sz w:val="24"/>
                <w:szCs w:val="24"/>
              </w:rPr>
              <w:t>to meet the project purpose and stay within the budget guidelines.</w:t>
            </w:r>
            <w:r w:rsidR="007C09FF">
              <w:rPr>
                <w:sz w:val="24"/>
                <w:szCs w:val="24"/>
              </w:rPr>
              <w:t xml:space="preserve"> </w:t>
            </w:r>
          </w:p>
          <w:p w14:paraId="735FA48F" w14:textId="39DF3F93" w:rsidR="00065187" w:rsidRDefault="00065187" w:rsidP="00915BF9">
            <w:pPr>
              <w:tabs>
                <w:tab w:val="left" w:pos="450"/>
              </w:tabs>
              <w:rPr>
                <w:sz w:val="24"/>
                <w:szCs w:val="24"/>
              </w:rPr>
            </w:pPr>
          </w:p>
        </w:tc>
      </w:tr>
      <w:tr w:rsidR="00915BF9" w14:paraId="23F37FF8" w14:textId="77777777" w:rsidTr="00ED59B1">
        <w:tc>
          <w:tcPr>
            <w:tcW w:w="2178" w:type="dxa"/>
            <w:vAlign w:val="center"/>
          </w:tcPr>
          <w:p w14:paraId="20484D06" w14:textId="53AED5B2" w:rsidR="00915BF9" w:rsidRDefault="00915BF9" w:rsidP="00ED59B1">
            <w:pPr>
              <w:tabs>
                <w:tab w:val="left" w:pos="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Methods</w:t>
            </w:r>
          </w:p>
        </w:tc>
        <w:tc>
          <w:tcPr>
            <w:tcW w:w="8460" w:type="dxa"/>
          </w:tcPr>
          <w:p w14:paraId="7A2AFAAC" w14:textId="7AD93AB6" w:rsidR="00715B29" w:rsidRDefault="002E477A" w:rsidP="002E477A">
            <w:pPr>
              <w:tabs>
                <w:tab w:val="left" w:pos="450"/>
              </w:tabs>
              <w:rPr>
                <w:sz w:val="24"/>
                <w:szCs w:val="24"/>
              </w:rPr>
            </w:pPr>
            <w:r w:rsidRPr="002E477A">
              <w:rPr>
                <w:b/>
                <w:sz w:val="24"/>
                <w:szCs w:val="24"/>
              </w:rPr>
              <w:t>What methods do you want the contractor to use?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C09FF">
              <w:rPr>
                <w:sz w:val="24"/>
                <w:szCs w:val="24"/>
              </w:rPr>
              <w:t>Detail any</w:t>
            </w:r>
            <w:r w:rsidR="007C09FF" w:rsidRPr="000140E2">
              <w:rPr>
                <w:sz w:val="24"/>
                <w:szCs w:val="24"/>
              </w:rPr>
              <w:t xml:space="preserve"> </w:t>
            </w:r>
            <w:r w:rsidR="007C09FF" w:rsidRPr="007C09FF">
              <w:rPr>
                <w:sz w:val="24"/>
                <w:szCs w:val="24"/>
              </w:rPr>
              <w:t xml:space="preserve">standard operating procedures or </w:t>
            </w:r>
            <w:r w:rsidR="00715B29">
              <w:rPr>
                <w:sz w:val="24"/>
                <w:szCs w:val="24"/>
              </w:rPr>
              <w:t xml:space="preserve">best practices in the field </w:t>
            </w:r>
            <w:r w:rsidR="00715B29" w:rsidRPr="007C09FF">
              <w:rPr>
                <w:sz w:val="24"/>
                <w:szCs w:val="24"/>
              </w:rPr>
              <w:t>that must be followed</w:t>
            </w:r>
            <w:r w:rsidR="00715B29">
              <w:rPr>
                <w:sz w:val="24"/>
                <w:szCs w:val="24"/>
              </w:rPr>
              <w:t>. Also, list any methods or data that should be avoided.</w:t>
            </w:r>
            <w:r w:rsidR="00793376">
              <w:rPr>
                <w:sz w:val="24"/>
                <w:szCs w:val="24"/>
              </w:rPr>
              <w:t xml:space="preserve"> This is where you detail what methods are known to work for the body of work needed.</w:t>
            </w:r>
            <w:r w:rsidR="00715B29">
              <w:rPr>
                <w:sz w:val="24"/>
                <w:szCs w:val="24"/>
              </w:rPr>
              <w:t xml:space="preserve"> </w:t>
            </w:r>
          </w:p>
          <w:p w14:paraId="748216A6" w14:textId="0914B330" w:rsidR="004A305D" w:rsidRDefault="007C09FF" w:rsidP="002E477A">
            <w:pPr>
              <w:tabs>
                <w:tab w:val="left" w:pos="450"/>
              </w:tabs>
              <w:rPr>
                <w:b/>
                <w:sz w:val="24"/>
                <w:szCs w:val="24"/>
              </w:rPr>
            </w:pPr>
            <w:r w:rsidRPr="007C09FF">
              <w:rPr>
                <w:b/>
                <w:sz w:val="24"/>
                <w:szCs w:val="24"/>
              </w:rPr>
              <w:t xml:space="preserve"> </w:t>
            </w:r>
          </w:p>
          <w:p w14:paraId="41C97AAB" w14:textId="5EA47AC4" w:rsidR="002E477A" w:rsidRPr="00065187" w:rsidRDefault="002E477A" w:rsidP="002E477A">
            <w:pPr>
              <w:tabs>
                <w:tab w:val="left" w:pos="450"/>
              </w:tabs>
              <w:rPr>
                <w:b/>
                <w:sz w:val="24"/>
                <w:szCs w:val="24"/>
              </w:rPr>
            </w:pPr>
            <w:r w:rsidRPr="00065187">
              <w:rPr>
                <w:b/>
                <w:sz w:val="24"/>
                <w:szCs w:val="24"/>
              </w:rPr>
              <w:t>How do you expect this project to be completed?</w:t>
            </w:r>
          </w:p>
          <w:p w14:paraId="13D4B368" w14:textId="387C998C" w:rsidR="002E477A" w:rsidRPr="002E477A" w:rsidRDefault="00715B29" w:rsidP="00915BF9">
            <w:pPr>
              <w:tabs>
                <w:tab w:val="left" w:pos="45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Detail the steps that will be needed to </w:t>
            </w:r>
            <w:r w:rsidR="00793376">
              <w:rPr>
                <w:sz w:val="24"/>
                <w:szCs w:val="24"/>
                <w:u w:val="single"/>
              </w:rPr>
              <w:t>develop the deliverable(s)</w:t>
            </w:r>
            <w:r>
              <w:rPr>
                <w:sz w:val="24"/>
                <w:szCs w:val="24"/>
                <w:u w:val="single"/>
              </w:rPr>
              <w:t>. List any process methods</w:t>
            </w:r>
            <w:r w:rsidR="00793376">
              <w:rPr>
                <w:sz w:val="24"/>
                <w:szCs w:val="24"/>
                <w:u w:val="single"/>
              </w:rPr>
              <w:t xml:space="preserve"> (e.g., perform a literature review, conduct a workshop with experts in the field, develop the final recommendations)</w:t>
            </w:r>
            <w:r>
              <w:rPr>
                <w:sz w:val="24"/>
                <w:szCs w:val="24"/>
                <w:u w:val="single"/>
              </w:rPr>
              <w:t xml:space="preserve"> that should be included in the effort. </w:t>
            </w:r>
          </w:p>
          <w:p w14:paraId="4E608564" w14:textId="77777777" w:rsidR="002E477A" w:rsidRDefault="002E477A" w:rsidP="00915BF9">
            <w:pPr>
              <w:tabs>
                <w:tab w:val="left" w:pos="450"/>
              </w:tabs>
              <w:rPr>
                <w:sz w:val="24"/>
                <w:szCs w:val="24"/>
              </w:rPr>
            </w:pPr>
          </w:p>
          <w:p w14:paraId="6973B987" w14:textId="77777777" w:rsidR="002E477A" w:rsidRDefault="002E477A" w:rsidP="002E477A">
            <w:pPr>
              <w:tabs>
                <w:tab w:val="left" w:pos="450"/>
              </w:tabs>
              <w:rPr>
                <w:sz w:val="24"/>
                <w:szCs w:val="24"/>
              </w:rPr>
            </w:pPr>
          </w:p>
          <w:p w14:paraId="1E2B0D54" w14:textId="5B4AA9A3" w:rsidR="00715B29" w:rsidRDefault="002E477A" w:rsidP="00715B29">
            <w:pPr>
              <w:tabs>
                <w:tab w:val="left" w:pos="450"/>
              </w:tabs>
              <w:rPr>
                <w:b/>
                <w:sz w:val="24"/>
                <w:szCs w:val="24"/>
              </w:rPr>
            </w:pPr>
            <w:r w:rsidRPr="002E477A">
              <w:rPr>
                <w:b/>
                <w:sz w:val="24"/>
                <w:szCs w:val="24"/>
              </w:rPr>
              <w:t xml:space="preserve">Will data be collected? If so, </w:t>
            </w:r>
            <w:r w:rsidR="00715B29">
              <w:rPr>
                <w:b/>
                <w:sz w:val="24"/>
                <w:szCs w:val="24"/>
              </w:rPr>
              <w:t>list what</w:t>
            </w:r>
            <w:r w:rsidR="00715B29" w:rsidRPr="002E477A">
              <w:rPr>
                <w:b/>
                <w:sz w:val="24"/>
                <w:szCs w:val="24"/>
              </w:rPr>
              <w:t xml:space="preserve"> </w:t>
            </w:r>
            <w:r w:rsidRPr="002E477A">
              <w:rPr>
                <w:b/>
                <w:sz w:val="24"/>
                <w:szCs w:val="24"/>
              </w:rPr>
              <w:t xml:space="preserve">kind of data will be gathered and what type of protocols </w:t>
            </w:r>
            <w:r w:rsidR="00715B29">
              <w:rPr>
                <w:b/>
                <w:sz w:val="24"/>
                <w:szCs w:val="24"/>
              </w:rPr>
              <w:t>should be</w:t>
            </w:r>
            <w:r w:rsidRPr="002E477A">
              <w:rPr>
                <w:b/>
                <w:sz w:val="24"/>
                <w:szCs w:val="24"/>
              </w:rPr>
              <w:t xml:space="preserve"> </w:t>
            </w:r>
            <w:r w:rsidR="00715B29">
              <w:rPr>
                <w:b/>
                <w:sz w:val="24"/>
                <w:szCs w:val="24"/>
              </w:rPr>
              <w:t>used</w:t>
            </w:r>
            <w:r w:rsidR="00793376">
              <w:rPr>
                <w:b/>
                <w:sz w:val="24"/>
                <w:szCs w:val="24"/>
              </w:rPr>
              <w:t xml:space="preserve"> for data compilation and analysis</w:t>
            </w:r>
            <w:r w:rsidRPr="002E477A">
              <w:rPr>
                <w:b/>
                <w:sz w:val="24"/>
                <w:szCs w:val="24"/>
              </w:rPr>
              <w:t>?</w:t>
            </w:r>
            <w:r w:rsidR="00511CA9">
              <w:rPr>
                <w:b/>
                <w:sz w:val="24"/>
                <w:szCs w:val="24"/>
              </w:rPr>
              <w:t xml:space="preserve"> </w:t>
            </w:r>
            <w:r w:rsidR="00715B29">
              <w:rPr>
                <w:b/>
                <w:sz w:val="24"/>
                <w:szCs w:val="24"/>
              </w:rPr>
              <w:t xml:space="preserve">Will this data gathering effort require a Quality Assurance Project Plan (QAPP) (see </w:t>
            </w:r>
            <w:r w:rsidR="00793376">
              <w:rPr>
                <w:b/>
                <w:sz w:val="24"/>
                <w:szCs w:val="24"/>
              </w:rPr>
              <w:t>also Section V QAPP</w:t>
            </w:r>
            <w:r w:rsidR="00715B29">
              <w:rPr>
                <w:b/>
                <w:sz w:val="24"/>
                <w:szCs w:val="24"/>
              </w:rPr>
              <w:t>)?</w:t>
            </w:r>
            <w:r w:rsidR="00C82AEB">
              <w:rPr>
                <w:b/>
                <w:sz w:val="24"/>
                <w:szCs w:val="24"/>
              </w:rPr>
              <w:t xml:space="preserve"> </w:t>
            </w:r>
            <w:r w:rsidR="00C82AEB" w:rsidRPr="000140E2">
              <w:rPr>
                <w:sz w:val="24"/>
                <w:szCs w:val="24"/>
              </w:rPr>
              <w:t xml:space="preserve">Consider requesting an experimental design to ensure that the applicant will </w:t>
            </w:r>
            <w:r w:rsidR="00092607" w:rsidRPr="000140E2">
              <w:rPr>
                <w:sz w:val="24"/>
                <w:szCs w:val="24"/>
              </w:rPr>
              <w:t>measure and monitor the project in a scientifically valid manner that produces robust results.</w:t>
            </w:r>
            <w:r w:rsidR="00793376">
              <w:rPr>
                <w:sz w:val="24"/>
                <w:szCs w:val="24"/>
              </w:rPr>
              <w:t xml:space="preserve"> A QAPP may be required for your scope of work (see Section V QAPP for more details).</w:t>
            </w:r>
          </w:p>
          <w:p w14:paraId="5F81DD3D" w14:textId="77777777" w:rsidR="00715B29" w:rsidRDefault="00715B29" w:rsidP="00715B29">
            <w:pPr>
              <w:tabs>
                <w:tab w:val="left" w:pos="450"/>
              </w:tabs>
              <w:rPr>
                <w:b/>
                <w:sz w:val="24"/>
                <w:szCs w:val="24"/>
              </w:rPr>
            </w:pPr>
          </w:p>
          <w:p w14:paraId="14114966" w14:textId="77777777" w:rsidR="00715B29" w:rsidRDefault="00715B29" w:rsidP="00715B29">
            <w:p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Examples:</w:t>
            </w:r>
          </w:p>
          <w:p w14:paraId="76399888" w14:textId="7922E43A" w:rsidR="00715B29" w:rsidRDefault="00715B29" w:rsidP="00715B29">
            <w:pPr>
              <w:pStyle w:val="ListParagraph"/>
              <w:numPr>
                <w:ilvl w:val="0"/>
                <w:numId w:val="27"/>
              </w:num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Stakeholder meetings will be used to vet the product</w:t>
            </w:r>
            <w:r w:rsidR="00793376">
              <w:rPr>
                <w:sz w:val="24"/>
                <w:szCs w:val="24"/>
              </w:rPr>
              <w:t xml:space="preserve"> and receive end user feedback for final product refinement</w:t>
            </w:r>
          </w:p>
          <w:p w14:paraId="1A9D8861" w14:textId="2F2A7682" w:rsidR="00715B29" w:rsidRDefault="00715B29" w:rsidP="00715B29">
            <w:pPr>
              <w:pStyle w:val="ListParagraph"/>
              <w:numPr>
                <w:ilvl w:val="0"/>
                <w:numId w:val="27"/>
              </w:num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Research will be conducted on rainfall patterns in the coastal zone </w:t>
            </w:r>
          </w:p>
          <w:p w14:paraId="2885A52A" w14:textId="1167228E" w:rsidR="00715B29" w:rsidRDefault="00715B29" w:rsidP="00715B29">
            <w:pPr>
              <w:pStyle w:val="ListParagraph"/>
              <w:numPr>
                <w:ilvl w:val="0"/>
                <w:numId w:val="27"/>
              </w:num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Workshops will be held to bring experts in the field together and reach consensus on “X” issue</w:t>
            </w:r>
          </w:p>
          <w:p w14:paraId="2A1E1161" w14:textId="565E6DB2" w:rsidR="00715B29" w:rsidRPr="00511CA9" w:rsidRDefault="00715B29" w:rsidP="00715B29">
            <w:pPr>
              <w:pStyle w:val="ListParagraph"/>
              <w:numPr>
                <w:ilvl w:val="0"/>
                <w:numId w:val="27"/>
              </w:num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Investigate abundance of fish</w:t>
            </w:r>
            <w:r w:rsidR="00793376">
              <w:rPr>
                <w:sz w:val="24"/>
                <w:szCs w:val="24"/>
              </w:rPr>
              <w:t xml:space="preserve"> for living shoreline practices compared to bulkheads over the last ten years. De</w:t>
            </w:r>
            <w:r>
              <w:rPr>
                <w:sz w:val="24"/>
                <w:szCs w:val="24"/>
              </w:rPr>
              <w:t>liver the raw data on a USB drive with the final report</w:t>
            </w:r>
            <w:r w:rsidR="00793376">
              <w:rPr>
                <w:sz w:val="24"/>
                <w:szCs w:val="24"/>
              </w:rPr>
              <w:t xml:space="preserve"> to the GIT</w:t>
            </w:r>
          </w:p>
          <w:p w14:paraId="10BFAA43" w14:textId="6478DBE4" w:rsidR="00511CA9" w:rsidRPr="00511CA9" w:rsidRDefault="00511CA9" w:rsidP="00715B29">
            <w:pPr>
              <w:tabs>
                <w:tab w:val="left" w:pos="450"/>
              </w:tabs>
              <w:rPr>
                <w:b/>
                <w:sz w:val="24"/>
                <w:szCs w:val="24"/>
              </w:rPr>
            </w:pPr>
          </w:p>
        </w:tc>
      </w:tr>
      <w:tr w:rsidR="00915BF9" w14:paraId="71A5A316" w14:textId="77777777" w:rsidTr="00ED59B1">
        <w:tc>
          <w:tcPr>
            <w:tcW w:w="2178" w:type="dxa"/>
            <w:vAlign w:val="center"/>
          </w:tcPr>
          <w:p w14:paraId="4F810657" w14:textId="5DDF8833" w:rsidR="00915BF9" w:rsidRDefault="00915BF9" w:rsidP="00ED59B1">
            <w:pPr>
              <w:tabs>
                <w:tab w:val="left" w:pos="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Stakeholder participants</w:t>
            </w:r>
          </w:p>
        </w:tc>
        <w:tc>
          <w:tcPr>
            <w:tcW w:w="8460" w:type="dxa"/>
          </w:tcPr>
          <w:p w14:paraId="1E369E6C" w14:textId="7CF1D8E7" w:rsidR="00915BF9" w:rsidRDefault="00065187" w:rsidP="00065187">
            <w:pPr>
              <w:tabs>
                <w:tab w:val="left" w:pos="450"/>
              </w:tabs>
              <w:rPr>
                <w:b/>
                <w:sz w:val="24"/>
                <w:szCs w:val="24"/>
              </w:rPr>
            </w:pPr>
            <w:r w:rsidRPr="002E477A">
              <w:rPr>
                <w:b/>
                <w:sz w:val="24"/>
                <w:szCs w:val="24"/>
              </w:rPr>
              <w:t xml:space="preserve">Who do you think should be involved with the project? </w:t>
            </w:r>
            <w:r w:rsidR="002E477A">
              <w:rPr>
                <w:b/>
                <w:sz w:val="24"/>
                <w:szCs w:val="24"/>
              </w:rPr>
              <w:t>Who is the audience? Are there certain audiences that should be targeted for this effort?</w:t>
            </w:r>
          </w:p>
          <w:p w14:paraId="1B26AEE8" w14:textId="77777777" w:rsidR="00715B29" w:rsidRDefault="00715B29" w:rsidP="00065187">
            <w:pPr>
              <w:tabs>
                <w:tab w:val="left" w:pos="450"/>
              </w:tabs>
              <w:rPr>
                <w:b/>
                <w:sz w:val="24"/>
                <w:szCs w:val="24"/>
              </w:rPr>
            </w:pPr>
          </w:p>
          <w:p w14:paraId="3068560C" w14:textId="77777777" w:rsidR="002E477A" w:rsidRDefault="002E477A" w:rsidP="00065187">
            <w:p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Examples:</w:t>
            </w:r>
          </w:p>
          <w:p w14:paraId="2EA4BE68" w14:textId="651B131F" w:rsidR="002E477A" w:rsidRDefault="002E477A" w:rsidP="002E477A">
            <w:pPr>
              <w:pStyle w:val="ListParagraph"/>
              <w:numPr>
                <w:ilvl w:val="0"/>
                <w:numId w:val="29"/>
              </w:num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Local </w:t>
            </w:r>
            <w:r w:rsidR="00793376">
              <w:rPr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overnments</w:t>
            </w:r>
          </w:p>
          <w:p w14:paraId="2EDA0334" w14:textId="77777777" w:rsidR="002E477A" w:rsidRDefault="002E477A" w:rsidP="002E477A">
            <w:pPr>
              <w:pStyle w:val="ListParagraph"/>
              <w:numPr>
                <w:ilvl w:val="0"/>
                <w:numId w:val="29"/>
              </w:num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Communities vulnerable to sea level rise </w:t>
            </w:r>
          </w:p>
          <w:p w14:paraId="696AF8FE" w14:textId="47DF07CF" w:rsidR="00715B29" w:rsidRDefault="00715B29" w:rsidP="002E477A">
            <w:pPr>
              <w:pStyle w:val="ListParagraph"/>
              <w:numPr>
                <w:ilvl w:val="0"/>
                <w:numId w:val="29"/>
              </w:num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Researchers that specialize in fish abundance of the Chesapeake Bay coastal zone</w:t>
            </w:r>
          </w:p>
          <w:p w14:paraId="214407C3" w14:textId="77777777" w:rsidR="002E477A" w:rsidRDefault="002E477A" w:rsidP="002E477A">
            <w:pPr>
              <w:tabs>
                <w:tab w:val="left" w:pos="450"/>
              </w:tabs>
              <w:rPr>
                <w:sz w:val="24"/>
                <w:szCs w:val="24"/>
              </w:rPr>
            </w:pPr>
          </w:p>
          <w:p w14:paraId="23DD08C1" w14:textId="0BBDBD95" w:rsidR="00715B29" w:rsidRPr="002E477A" w:rsidRDefault="002E477A" w:rsidP="002E477A">
            <w:pPr>
              <w:tabs>
                <w:tab w:val="left" w:pos="450"/>
              </w:tabs>
              <w:rPr>
                <w:b/>
                <w:sz w:val="24"/>
                <w:szCs w:val="24"/>
              </w:rPr>
            </w:pPr>
            <w:r w:rsidRPr="002E477A">
              <w:rPr>
                <w:b/>
                <w:sz w:val="24"/>
                <w:szCs w:val="24"/>
              </w:rPr>
              <w:t>What outcomes will be developed with the stakeholder participants?</w:t>
            </w:r>
            <w:r w:rsidR="00715B29">
              <w:rPr>
                <w:b/>
                <w:sz w:val="24"/>
                <w:szCs w:val="24"/>
              </w:rPr>
              <w:t xml:space="preserve"> </w:t>
            </w:r>
            <w:r w:rsidR="00715B29" w:rsidRPr="00715B29">
              <w:rPr>
                <w:sz w:val="24"/>
                <w:szCs w:val="24"/>
              </w:rPr>
              <w:t>List any anticipated or required stakeholder groups that should be included in the study.</w:t>
            </w:r>
            <w:r w:rsidR="00715B2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15BF9" w14:paraId="7390E002" w14:textId="77777777" w:rsidTr="00ED59B1">
        <w:tc>
          <w:tcPr>
            <w:tcW w:w="2178" w:type="dxa"/>
            <w:vAlign w:val="center"/>
          </w:tcPr>
          <w:p w14:paraId="5743CC3B" w14:textId="5228A203" w:rsidR="00915BF9" w:rsidRDefault="00915BF9" w:rsidP="00ED59B1">
            <w:pPr>
              <w:tabs>
                <w:tab w:val="left" w:pos="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Due Dates</w:t>
            </w:r>
          </w:p>
        </w:tc>
        <w:tc>
          <w:tcPr>
            <w:tcW w:w="8460" w:type="dxa"/>
          </w:tcPr>
          <w:p w14:paraId="2C4E100F" w14:textId="5AB97A2E" w:rsidR="002E477A" w:rsidRDefault="00715B29" w:rsidP="00915BF9">
            <w:p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Provide</w:t>
            </w:r>
            <w:r w:rsidR="0056772B" w:rsidRPr="002E477A">
              <w:rPr>
                <w:b/>
                <w:sz w:val="24"/>
                <w:szCs w:val="24"/>
              </w:rPr>
              <w:t xml:space="preserve"> dates of requested deliverables and project end dates.</w:t>
            </w:r>
            <w:r w:rsidR="0056772B">
              <w:rPr>
                <w:sz w:val="24"/>
                <w:szCs w:val="24"/>
              </w:rPr>
              <w:t xml:space="preserve"> </w:t>
            </w:r>
          </w:p>
          <w:p w14:paraId="043CFD69" w14:textId="77777777" w:rsidR="002E477A" w:rsidRDefault="002E477A" w:rsidP="00915BF9">
            <w:pPr>
              <w:tabs>
                <w:tab w:val="left" w:pos="450"/>
              </w:tabs>
              <w:rPr>
                <w:sz w:val="24"/>
                <w:szCs w:val="24"/>
              </w:rPr>
            </w:pPr>
          </w:p>
          <w:p w14:paraId="2CBE78FD" w14:textId="18912276" w:rsidR="004A305D" w:rsidRDefault="0056772B" w:rsidP="00915BF9">
            <w:p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you requested a final report as one of the deliverables, please account for time before the project end date for revisions between contractor and GIT</w:t>
            </w:r>
            <w:r w:rsidR="00715B29">
              <w:rPr>
                <w:sz w:val="24"/>
                <w:szCs w:val="24"/>
              </w:rPr>
              <w:t>,</w:t>
            </w:r>
            <w:r w:rsidR="002E477A">
              <w:rPr>
                <w:sz w:val="24"/>
                <w:szCs w:val="24"/>
              </w:rPr>
              <w:t xml:space="preserve"> if </w:t>
            </w:r>
            <w:r w:rsidR="00793376">
              <w:rPr>
                <w:sz w:val="24"/>
                <w:szCs w:val="24"/>
              </w:rPr>
              <w:t>you anticipate and want to provide comments that will be addressed and included in the deliverable(s)</w:t>
            </w:r>
            <w:r>
              <w:rPr>
                <w:sz w:val="24"/>
                <w:szCs w:val="24"/>
              </w:rPr>
              <w:t>.</w:t>
            </w:r>
          </w:p>
          <w:p w14:paraId="48CE3EAE" w14:textId="77777777" w:rsidR="004A305D" w:rsidRDefault="004A305D" w:rsidP="00915BF9">
            <w:pPr>
              <w:tabs>
                <w:tab w:val="left" w:pos="450"/>
              </w:tabs>
              <w:rPr>
                <w:sz w:val="24"/>
                <w:szCs w:val="24"/>
              </w:rPr>
            </w:pPr>
          </w:p>
          <w:p w14:paraId="0D216918" w14:textId="12E3C3FD" w:rsidR="00915BF9" w:rsidRDefault="004A305D" w:rsidP="004A305D">
            <w:p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Consider developing due dates based on any upcoming GIT meetings or any other internal milestones where this information could be use</w:t>
            </w:r>
            <w:r w:rsidR="00715B29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 xml:space="preserve">. </w:t>
            </w:r>
          </w:p>
          <w:p w14:paraId="55C96847" w14:textId="77777777" w:rsidR="004A305D" w:rsidRDefault="004A305D" w:rsidP="004A305D">
            <w:pPr>
              <w:tabs>
                <w:tab w:val="left" w:pos="450"/>
              </w:tabs>
              <w:rPr>
                <w:sz w:val="24"/>
                <w:szCs w:val="24"/>
              </w:rPr>
            </w:pPr>
          </w:p>
          <w:p w14:paraId="5EFEE480" w14:textId="46E28073" w:rsidR="004A305D" w:rsidRDefault="004A305D" w:rsidP="004A305D">
            <w:p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Please note</w:t>
            </w:r>
            <w:r w:rsidR="00715B29">
              <w:rPr>
                <w:sz w:val="24"/>
                <w:szCs w:val="24"/>
              </w:rPr>
              <w:t xml:space="preserve"> that</w:t>
            </w:r>
            <w:r>
              <w:rPr>
                <w:sz w:val="24"/>
                <w:szCs w:val="24"/>
              </w:rPr>
              <w:t xml:space="preserve"> the Chesapeake Bay Trust requires contractors to submit status reports accompanied by invoices at least quarterly.</w:t>
            </w:r>
            <w:r w:rsidR="00793376">
              <w:rPr>
                <w:sz w:val="24"/>
                <w:szCs w:val="24"/>
              </w:rPr>
              <w:t xml:space="preserve"> All </w:t>
            </w:r>
            <w:r w:rsidR="00004F5F">
              <w:rPr>
                <w:sz w:val="24"/>
                <w:szCs w:val="24"/>
              </w:rPr>
              <w:t>invoices require the GIT Technical</w:t>
            </w:r>
            <w:r w:rsidR="00793376">
              <w:rPr>
                <w:sz w:val="24"/>
                <w:szCs w:val="24"/>
              </w:rPr>
              <w:t xml:space="preserve"> Lead’s review and approval prior to reimbursement. This is a great way to stay up-to-date on the project progress and is a required role of the </w:t>
            </w:r>
            <w:r w:rsidR="00004F5F">
              <w:rPr>
                <w:sz w:val="24"/>
                <w:szCs w:val="24"/>
              </w:rPr>
              <w:t>GIT Technical</w:t>
            </w:r>
            <w:r w:rsidR="00793376">
              <w:rPr>
                <w:sz w:val="24"/>
                <w:szCs w:val="24"/>
              </w:rPr>
              <w:t xml:space="preserve"> Lead.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915BF9" w14:paraId="3EBD1FD5" w14:textId="77777777" w:rsidTr="00ED59B1">
        <w:tc>
          <w:tcPr>
            <w:tcW w:w="2178" w:type="dxa"/>
            <w:vAlign w:val="center"/>
          </w:tcPr>
          <w:p w14:paraId="3210A379" w14:textId="53A13550" w:rsidR="00915BF9" w:rsidRDefault="0056772B" w:rsidP="00ED59B1">
            <w:pPr>
              <w:tabs>
                <w:tab w:val="left" w:pos="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Intended uses of the products</w:t>
            </w:r>
          </w:p>
        </w:tc>
        <w:tc>
          <w:tcPr>
            <w:tcW w:w="8460" w:type="dxa"/>
          </w:tcPr>
          <w:p w14:paraId="27EFA028" w14:textId="7A6696D0" w:rsidR="00AF6C98" w:rsidRDefault="004A305D" w:rsidP="00915BF9">
            <w:pPr>
              <w:tabs>
                <w:tab w:val="left" w:pos="450"/>
              </w:tabs>
              <w:rPr>
                <w:sz w:val="24"/>
                <w:szCs w:val="24"/>
              </w:rPr>
            </w:pPr>
            <w:r w:rsidRPr="004A305D">
              <w:rPr>
                <w:b/>
                <w:sz w:val="24"/>
                <w:szCs w:val="24"/>
              </w:rPr>
              <w:t>Why do</w:t>
            </w:r>
            <w:r>
              <w:rPr>
                <w:b/>
                <w:sz w:val="24"/>
                <w:szCs w:val="24"/>
              </w:rPr>
              <w:t>es</w:t>
            </w:r>
            <w:r w:rsidRPr="004A305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the GIT </w:t>
            </w:r>
            <w:r w:rsidRPr="004A305D">
              <w:rPr>
                <w:b/>
                <w:sz w:val="24"/>
                <w:szCs w:val="24"/>
              </w:rPr>
              <w:t>need this product? How will the GIT use the final product?</w:t>
            </w:r>
            <w:r w:rsidR="00715B29">
              <w:rPr>
                <w:b/>
                <w:sz w:val="24"/>
                <w:szCs w:val="24"/>
              </w:rPr>
              <w:t xml:space="preserve"> </w:t>
            </w:r>
            <w:r w:rsidR="00715B29">
              <w:rPr>
                <w:sz w:val="24"/>
                <w:szCs w:val="24"/>
              </w:rPr>
              <w:t>Provide the potential applicant with the background information that will help them understand why this information is requested and how it will be used.</w:t>
            </w:r>
            <w:r w:rsidR="00793376">
              <w:rPr>
                <w:sz w:val="24"/>
                <w:szCs w:val="24"/>
              </w:rPr>
              <w:t xml:space="preserve"> This background inf</w:t>
            </w:r>
            <w:r w:rsidR="00F00244">
              <w:rPr>
                <w:sz w:val="24"/>
                <w:szCs w:val="24"/>
              </w:rPr>
              <w:t>ormation will help the contractor refine their scope of work to better fit the final product you need.</w:t>
            </w:r>
            <w:r w:rsidR="00715B29">
              <w:rPr>
                <w:sz w:val="24"/>
                <w:szCs w:val="24"/>
              </w:rPr>
              <w:t xml:space="preserve"> </w:t>
            </w:r>
          </w:p>
          <w:p w14:paraId="5E206A86" w14:textId="77777777" w:rsidR="00AF6C98" w:rsidRDefault="00AF6C98" w:rsidP="00915BF9">
            <w:pPr>
              <w:tabs>
                <w:tab w:val="left" w:pos="450"/>
              </w:tabs>
              <w:rPr>
                <w:sz w:val="24"/>
                <w:szCs w:val="24"/>
              </w:rPr>
            </w:pPr>
          </w:p>
          <w:p w14:paraId="435C15CD" w14:textId="0E4BE734" w:rsidR="004A305D" w:rsidRPr="000140E2" w:rsidRDefault="00AF6C98" w:rsidP="00915BF9">
            <w:p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Example: T</w:t>
            </w:r>
            <w:r w:rsidR="00071575">
              <w:rPr>
                <w:sz w:val="24"/>
                <w:szCs w:val="24"/>
              </w:rPr>
              <w:t>he final report will be presented to the Urban Stormwater Workgroup to support a future panel</w:t>
            </w:r>
            <w:r>
              <w:rPr>
                <w:sz w:val="24"/>
                <w:szCs w:val="24"/>
              </w:rPr>
              <w:t>’s</w:t>
            </w:r>
            <w:r w:rsidR="00F00244">
              <w:rPr>
                <w:sz w:val="24"/>
                <w:szCs w:val="24"/>
              </w:rPr>
              <w:t xml:space="preserve"> work on the floating wetlands</w:t>
            </w:r>
            <w:r>
              <w:rPr>
                <w:sz w:val="24"/>
                <w:szCs w:val="24"/>
              </w:rPr>
              <w:t xml:space="preserve"> studied</w:t>
            </w:r>
            <w:r w:rsidR="00071575">
              <w:rPr>
                <w:sz w:val="24"/>
                <w:szCs w:val="24"/>
              </w:rPr>
              <w:t>.</w:t>
            </w:r>
          </w:p>
        </w:tc>
      </w:tr>
    </w:tbl>
    <w:p w14:paraId="1ABFB1AA" w14:textId="77777777" w:rsidR="00ED59B1" w:rsidRPr="00ED59B1" w:rsidRDefault="00ED59B1" w:rsidP="00ED59B1">
      <w:pPr>
        <w:tabs>
          <w:tab w:val="left" w:pos="450"/>
        </w:tabs>
        <w:rPr>
          <w:sz w:val="24"/>
          <w:szCs w:val="24"/>
        </w:rPr>
      </w:pPr>
    </w:p>
    <w:p w14:paraId="50E5C248" w14:textId="5CA6254E" w:rsidR="00AD0E6A" w:rsidRDefault="0018237A" w:rsidP="00FD49D4">
      <w:pPr>
        <w:tabs>
          <w:tab w:val="left" w:pos="7020"/>
          <w:tab w:val="left" w:pos="8910"/>
        </w:tabs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 xml:space="preserve">IV. </w:t>
      </w:r>
      <w:r w:rsidR="0056772B">
        <w:rPr>
          <w:b/>
          <w:bCs/>
          <w:color w:val="FFFF00"/>
          <w:sz w:val="32"/>
          <w:szCs w:val="22"/>
          <w:highlight w:val="blue"/>
        </w:rPr>
        <w:t>Deliverables</w:t>
      </w:r>
      <w:r w:rsidR="00FD49D4">
        <w:rPr>
          <w:b/>
          <w:bCs/>
          <w:color w:val="FFFF00"/>
          <w:sz w:val="32"/>
          <w:szCs w:val="22"/>
          <w:highlight w:val="blue"/>
        </w:rPr>
        <w:tab/>
      </w:r>
      <w:r w:rsidR="00ED59B1">
        <w:rPr>
          <w:b/>
          <w:bCs/>
          <w:color w:val="FFFF00"/>
          <w:sz w:val="32"/>
          <w:szCs w:val="22"/>
          <w:highlight w:val="blue"/>
        </w:rPr>
        <w:tab/>
      </w:r>
      <w:r w:rsidR="00FD49D4">
        <w:rPr>
          <w:b/>
          <w:bCs/>
          <w:color w:val="FFFF00"/>
          <w:sz w:val="32"/>
          <w:szCs w:val="22"/>
          <w:highlight w:val="blue"/>
        </w:rPr>
        <w:tab/>
      </w:r>
      <w:r w:rsidR="00FD49D4">
        <w:rPr>
          <w:b/>
          <w:bCs/>
          <w:color w:val="FFFF00"/>
          <w:sz w:val="32"/>
          <w:szCs w:val="22"/>
          <w:highlight w:val="blue"/>
        </w:rPr>
        <w:tab/>
      </w:r>
      <w:r w:rsidR="00AD0E6A">
        <w:rPr>
          <w:b/>
          <w:bCs/>
          <w:color w:val="FFFF00"/>
          <w:sz w:val="32"/>
          <w:szCs w:val="22"/>
          <w:highlight w:val="blue"/>
        </w:rPr>
        <w:tab/>
      </w:r>
    </w:p>
    <w:p w14:paraId="195B248E" w14:textId="77777777" w:rsidR="00C43330" w:rsidRDefault="00C43330" w:rsidP="00043231">
      <w:pPr>
        <w:rPr>
          <w:sz w:val="24"/>
          <w:szCs w:val="24"/>
        </w:rPr>
      </w:pPr>
    </w:p>
    <w:p w14:paraId="0F4063DA" w14:textId="16410594" w:rsidR="0056772B" w:rsidRDefault="00ED59B1" w:rsidP="00043231">
      <w:pPr>
        <w:rPr>
          <w:sz w:val="24"/>
          <w:szCs w:val="24"/>
        </w:rPr>
      </w:pPr>
      <w:r>
        <w:rPr>
          <w:sz w:val="24"/>
          <w:szCs w:val="24"/>
        </w:rPr>
        <w:t>In the scope of work</w:t>
      </w:r>
      <w:r w:rsidR="0056772B">
        <w:rPr>
          <w:sz w:val="24"/>
          <w:szCs w:val="24"/>
        </w:rPr>
        <w:t xml:space="preserve">, list and explain any specific deliverables that </w:t>
      </w:r>
      <w:r>
        <w:rPr>
          <w:sz w:val="24"/>
          <w:szCs w:val="24"/>
        </w:rPr>
        <w:t>are</w:t>
      </w:r>
      <w:r w:rsidR="0056772B">
        <w:rPr>
          <w:sz w:val="24"/>
          <w:szCs w:val="24"/>
        </w:rPr>
        <w:t xml:space="preserve"> requested by the GIT. </w:t>
      </w:r>
      <w:r w:rsidR="004A305D">
        <w:rPr>
          <w:sz w:val="24"/>
          <w:szCs w:val="24"/>
        </w:rPr>
        <w:t xml:space="preserve">This is where you need to let the contractor know </w:t>
      </w:r>
      <w:r w:rsidR="00F00244">
        <w:rPr>
          <w:sz w:val="24"/>
          <w:szCs w:val="24"/>
        </w:rPr>
        <w:t>the deliverables required</w:t>
      </w:r>
      <w:r w:rsidR="004A305D">
        <w:rPr>
          <w:sz w:val="24"/>
          <w:szCs w:val="24"/>
        </w:rPr>
        <w:t xml:space="preserve"> and what format </w:t>
      </w:r>
      <w:r w:rsidR="00071575">
        <w:rPr>
          <w:sz w:val="24"/>
          <w:szCs w:val="24"/>
        </w:rPr>
        <w:t>this information should</w:t>
      </w:r>
      <w:r w:rsidR="004A305D">
        <w:rPr>
          <w:sz w:val="24"/>
          <w:szCs w:val="24"/>
        </w:rPr>
        <w:t xml:space="preserve"> be delivered as a final product</w:t>
      </w:r>
      <w:r w:rsidR="00071575">
        <w:rPr>
          <w:sz w:val="24"/>
          <w:szCs w:val="24"/>
        </w:rPr>
        <w:t xml:space="preserve"> </w:t>
      </w:r>
      <w:r w:rsidR="00F00244">
        <w:rPr>
          <w:sz w:val="24"/>
          <w:szCs w:val="24"/>
        </w:rPr>
        <w:t xml:space="preserve">to the GIT </w:t>
      </w:r>
      <w:r w:rsidR="00071575">
        <w:rPr>
          <w:sz w:val="24"/>
          <w:szCs w:val="24"/>
        </w:rPr>
        <w:t>at the project’s conclusion</w:t>
      </w:r>
      <w:r w:rsidR="004A305D">
        <w:rPr>
          <w:sz w:val="24"/>
          <w:szCs w:val="24"/>
        </w:rPr>
        <w:t xml:space="preserve">. In addition, the contractor needs to know what </w:t>
      </w:r>
      <w:r w:rsidR="004A305D">
        <w:rPr>
          <w:sz w:val="24"/>
          <w:szCs w:val="24"/>
        </w:rPr>
        <w:lastRenderedPageBreak/>
        <w:t>interaction and follow-up responses</w:t>
      </w:r>
      <w:r w:rsidR="00F00244">
        <w:rPr>
          <w:sz w:val="24"/>
          <w:szCs w:val="24"/>
        </w:rPr>
        <w:t>, if any,</w:t>
      </w:r>
      <w:r w:rsidR="004A305D">
        <w:rPr>
          <w:sz w:val="24"/>
          <w:szCs w:val="24"/>
        </w:rPr>
        <w:t xml:space="preserve"> </w:t>
      </w:r>
      <w:r w:rsidR="00071575">
        <w:rPr>
          <w:sz w:val="24"/>
          <w:szCs w:val="24"/>
        </w:rPr>
        <w:t>they will be required to have</w:t>
      </w:r>
      <w:r w:rsidR="004A305D">
        <w:rPr>
          <w:sz w:val="24"/>
          <w:szCs w:val="24"/>
        </w:rPr>
        <w:t xml:space="preserve"> with the GIT </w:t>
      </w:r>
      <w:r w:rsidR="00071575">
        <w:rPr>
          <w:sz w:val="24"/>
          <w:szCs w:val="24"/>
        </w:rPr>
        <w:t>during the</w:t>
      </w:r>
      <w:r w:rsidR="004A305D">
        <w:rPr>
          <w:sz w:val="24"/>
          <w:szCs w:val="24"/>
        </w:rPr>
        <w:t xml:space="preserve"> development of the product. </w:t>
      </w:r>
      <w:r w:rsidR="00071575">
        <w:rPr>
          <w:sz w:val="24"/>
          <w:szCs w:val="24"/>
        </w:rPr>
        <w:t>Finally, i</w:t>
      </w:r>
      <w:r w:rsidR="004A305D">
        <w:rPr>
          <w:sz w:val="24"/>
          <w:szCs w:val="24"/>
        </w:rPr>
        <w:t>f data is generated, provide guidance on data delivery to the GIT.</w:t>
      </w:r>
    </w:p>
    <w:p w14:paraId="40BF6E4E" w14:textId="77777777" w:rsidR="004A305D" w:rsidRDefault="004A305D" w:rsidP="00043231">
      <w:pPr>
        <w:rPr>
          <w:sz w:val="24"/>
          <w:szCs w:val="24"/>
        </w:rPr>
      </w:pPr>
    </w:p>
    <w:tbl>
      <w:tblPr>
        <w:tblStyle w:val="TableGrid"/>
        <w:tblW w:w="10620" w:type="dxa"/>
        <w:tblInd w:w="198" w:type="dxa"/>
        <w:tblLook w:val="04A0" w:firstRow="1" w:lastRow="0" w:firstColumn="1" w:lastColumn="0" w:noHBand="0" w:noVBand="1"/>
      </w:tblPr>
      <w:tblGrid>
        <w:gridCol w:w="2160"/>
        <w:gridCol w:w="8460"/>
      </w:tblGrid>
      <w:tr w:rsidR="00071575" w:rsidRPr="00D80549" w14:paraId="686A9890" w14:textId="77777777" w:rsidTr="00ED59B1">
        <w:trPr>
          <w:tblHeader/>
        </w:trPr>
        <w:tc>
          <w:tcPr>
            <w:tcW w:w="2160" w:type="dxa"/>
            <w:shd w:val="clear" w:color="auto" w:fill="BFBFBF" w:themeFill="background1" w:themeFillShade="BF"/>
          </w:tcPr>
          <w:p w14:paraId="0E653117" w14:textId="77777777" w:rsidR="00071575" w:rsidRPr="00D80549" w:rsidRDefault="00071575" w:rsidP="00995931">
            <w:pPr>
              <w:tabs>
                <w:tab w:val="left" w:pos="450"/>
              </w:tabs>
              <w:jc w:val="center"/>
              <w:rPr>
                <w:b/>
                <w:sz w:val="24"/>
                <w:szCs w:val="24"/>
              </w:rPr>
            </w:pPr>
            <w:r w:rsidRPr="00D80549">
              <w:rPr>
                <w:b/>
                <w:sz w:val="24"/>
                <w:szCs w:val="24"/>
              </w:rPr>
              <w:t>Content</w:t>
            </w:r>
          </w:p>
        </w:tc>
        <w:tc>
          <w:tcPr>
            <w:tcW w:w="8460" w:type="dxa"/>
            <w:shd w:val="clear" w:color="auto" w:fill="BFBFBF" w:themeFill="background1" w:themeFillShade="BF"/>
          </w:tcPr>
          <w:p w14:paraId="5B18FB39" w14:textId="77777777" w:rsidR="00071575" w:rsidRPr="00D80549" w:rsidRDefault="00071575" w:rsidP="00995931">
            <w:pPr>
              <w:tabs>
                <w:tab w:val="left" w:pos="450"/>
              </w:tabs>
              <w:jc w:val="center"/>
              <w:rPr>
                <w:b/>
                <w:sz w:val="24"/>
                <w:szCs w:val="24"/>
              </w:rPr>
            </w:pPr>
            <w:r w:rsidRPr="00D80549">
              <w:rPr>
                <w:b/>
                <w:sz w:val="24"/>
                <w:szCs w:val="24"/>
              </w:rPr>
              <w:t>Guidance and Examples</w:t>
            </w:r>
          </w:p>
        </w:tc>
      </w:tr>
      <w:tr w:rsidR="00071575" w14:paraId="258BD3ED" w14:textId="77777777" w:rsidTr="00ED59B1">
        <w:tc>
          <w:tcPr>
            <w:tcW w:w="2160" w:type="dxa"/>
            <w:vAlign w:val="center"/>
          </w:tcPr>
          <w:p w14:paraId="5C6BCADD" w14:textId="03F1D2D9" w:rsidR="00071575" w:rsidRDefault="00071575" w:rsidP="00ED59B1">
            <w:pPr>
              <w:tabs>
                <w:tab w:val="left" w:pos="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Deliverables</w:t>
            </w:r>
          </w:p>
        </w:tc>
        <w:tc>
          <w:tcPr>
            <w:tcW w:w="8460" w:type="dxa"/>
          </w:tcPr>
          <w:p w14:paraId="347B0B98" w14:textId="60F2074F" w:rsidR="00071575" w:rsidRDefault="00071575" w:rsidP="00071575">
            <w:pPr>
              <w:tabs>
                <w:tab w:val="left" w:pos="450"/>
              </w:tabs>
              <w:rPr>
                <w:b/>
                <w:sz w:val="24"/>
                <w:szCs w:val="24"/>
              </w:rPr>
            </w:pPr>
            <w:r w:rsidRPr="00065187">
              <w:rPr>
                <w:b/>
                <w:sz w:val="24"/>
                <w:szCs w:val="24"/>
              </w:rPr>
              <w:t>What format is expected for the information to be delivered to the GITs?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71575">
              <w:rPr>
                <w:sz w:val="24"/>
                <w:szCs w:val="24"/>
              </w:rPr>
              <w:t>If you have a specific data requirement, state it so that the contractor is well aware of your needs and will develop their scope of work and budget to accommodate them.</w:t>
            </w:r>
          </w:p>
          <w:p w14:paraId="400F54F0" w14:textId="77777777" w:rsidR="00071575" w:rsidRPr="00065187" w:rsidRDefault="00071575" w:rsidP="00071575">
            <w:pPr>
              <w:tabs>
                <w:tab w:val="left" w:pos="450"/>
              </w:tabs>
              <w:rPr>
                <w:b/>
                <w:sz w:val="24"/>
                <w:szCs w:val="24"/>
              </w:rPr>
            </w:pPr>
          </w:p>
          <w:p w14:paraId="6F789EA2" w14:textId="77777777" w:rsidR="00071575" w:rsidRDefault="00071575" w:rsidP="00071575">
            <w:p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Examples:</w:t>
            </w:r>
          </w:p>
          <w:p w14:paraId="016A9395" w14:textId="2288898F" w:rsidR="00071575" w:rsidRDefault="00071575" w:rsidP="00071575">
            <w:pPr>
              <w:pStyle w:val="ListParagraph"/>
              <w:numPr>
                <w:ilvl w:val="0"/>
                <w:numId w:val="26"/>
              </w:num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Map</w:t>
            </w:r>
            <w:r w:rsidR="00F0024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 the sample sites</w:t>
            </w:r>
            <w:r w:rsidR="00F00244">
              <w:rPr>
                <w:sz w:val="24"/>
                <w:szCs w:val="24"/>
              </w:rPr>
              <w:t xml:space="preserve"> and the GIS files associated with the map</w:t>
            </w:r>
          </w:p>
          <w:p w14:paraId="70AC6FCD" w14:textId="77777777" w:rsidR="00071575" w:rsidRDefault="00071575" w:rsidP="00071575">
            <w:pPr>
              <w:pStyle w:val="ListParagraph"/>
              <w:numPr>
                <w:ilvl w:val="0"/>
                <w:numId w:val="26"/>
              </w:num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White paper with annotated bibliography</w:t>
            </w:r>
          </w:p>
          <w:p w14:paraId="65C96A08" w14:textId="07F668E5" w:rsidR="00071575" w:rsidRDefault="00071575" w:rsidP="000140E2">
            <w:pPr>
              <w:pStyle w:val="ListParagraph"/>
              <w:numPr>
                <w:ilvl w:val="1"/>
                <w:numId w:val="26"/>
              </w:num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Supporting research should be from the last 10 years only</w:t>
            </w:r>
          </w:p>
          <w:p w14:paraId="40CA75E4" w14:textId="77777777" w:rsidR="00F00244" w:rsidRDefault="00071575" w:rsidP="00071575">
            <w:pPr>
              <w:pStyle w:val="ListParagraph"/>
              <w:numPr>
                <w:ilvl w:val="0"/>
                <w:numId w:val="26"/>
              </w:num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Presentation to the GIT on X date</w:t>
            </w:r>
          </w:p>
          <w:p w14:paraId="0BEB7D5E" w14:textId="61FD69BD" w:rsidR="00071575" w:rsidRPr="000140E2" w:rsidRDefault="00F00244" w:rsidP="00F00244">
            <w:pPr>
              <w:pStyle w:val="ListParagraph"/>
              <w:numPr>
                <w:ilvl w:val="0"/>
                <w:numId w:val="26"/>
              </w:num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Final report </w:t>
            </w:r>
            <w:r w:rsidR="00071575" w:rsidRPr="000140E2">
              <w:rPr>
                <w:sz w:val="24"/>
                <w:szCs w:val="24"/>
              </w:rPr>
              <w:t xml:space="preserve"> </w:t>
            </w:r>
          </w:p>
          <w:p w14:paraId="64352BF4" w14:textId="77777777" w:rsidR="00071575" w:rsidRDefault="00071575" w:rsidP="00071575">
            <w:pPr>
              <w:tabs>
                <w:tab w:val="left" w:pos="450"/>
              </w:tabs>
              <w:rPr>
                <w:sz w:val="24"/>
                <w:szCs w:val="24"/>
              </w:rPr>
            </w:pPr>
          </w:p>
          <w:p w14:paraId="66E4214E" w14:textId="1198F306" w:rsidR="00071575" w:rsidRDefault="00071575" w:rsidP="00071575">
            <w:pPr>
              <w:tabs>
                <w:tab w:val="left" w:pos="450"/>
              </w:tabs>
              <w:rPr>
                <w:b/>
                <w:sz w:val="24"/>
                <w:szCs w:val="24"/>
              </w:rPr>
            </w:pPr>
            <w:r w:rsidRPr="00065187">
              <w:rPr>
                <w:b/>
                <w:sz w:val="24"/>
                <w:szCs w:val="24"/>
              </w:rPr>
              <w:t>Do you want to see draft deliverables before the project end date</w:t>
            </w:r>
            <w:r>
              <w:rPr>
                <w:b/>
                <w:sz w:val="24"/>
                <w:szCs w:val="24"/>
              </w:rPr>
              <w:t xml:space="preserve">? Do you want </w:t>
            </w:r>
            <w:r w:rsidRPr="00065187">
              <w:rPr>
                <w:b/>
                <w:sz w:val="24"/>
                <w:szCs w:val="24"/>
              </w:rPr>
              <w:t xml:space="preserve">the contractor </w:t>
            </w:r>
            <w:r>
              <w:rPr>
                <w:b/>
                <w:sz w:val="24"/>
                <w:szCs w:val="24"/>
              </w:rPr>
              <w:t xml:space="preserve">to </w:t>
            </w:r>
            <w:r w:rsidRPr="00065187">
              <w:rPr>
                <w:b/>
                <w:sz w:val="24"/>
                <w:szCs w:val="24"/>
              </w:rPr>
              <w:t>respond</w:t>
            </w:r>
            <w:r>
              <w:rPr>
                <w:b/>
                <w:sz w:val="24"/>
                <w:szCs w:val="24"/>
              </w:rPr>
              <w:t xml:space="preserve"> to your feedback </w:t>
            </w:r>
            <w:r w:rsidR="00F00244">
              <w:rPr>
                <w:b/>
                <w:sz w:val="24"/>
                <w:szCs w:val="24"/>
              </w:rPr>
              <w:t>and update their deliverable(s)</w:t>
            </w:r>
            <w:r>
              <w:rPr>
                <w:b/>
                <w:sz w:val="24"/>
                <w:szCs w:val="24"/>
              </w:rPr>
              <w:t xml:space="preserve"> accordingly</w:t>
            </w:r>
            <w:r w:rsidRPr="00065187">
              <w:rPr>
                <w:b/>
                <w:sz w:val="24"/>
                <w:szCs w:val="24"/>
              </w:rPr>
              <w:t xml:space="preserve">? </w:t>
            </w:r>
            <w:r>
              <w:rPr>
                <w:b/>
                <w:sz w:val="24"/>
                <w:szCs w:val="24"/>
              </w:rPr>
              <w:t>If so, provide phased deliverables that the contractor can build into scope of work and timeline.</w:t>
            </w:r>
          </w:p>
          <w:p w14:paraId="2B0343D7" w14:textId="77777777" w:rsidR="00071575" w:rsidRDefault="00071575" w:rsidP="00071575">
            <w:pPr>
              <w:tabs>
                <w:tab w:val="left" w:pos="450"/>
              </w:tabs>
              <w:rPr>
                <w:b/>
                <w:sz w:val="24"/>
                <w:szCs w:val="24"/>
              </w:rPr>
            </w:pPr>
          </w:p>
          <w:p w14:paraId="58DE9C3B" w14:textId="77777777" w:rsidR="00071575" w:rsidRDefault="00071575" w:rsidP="00071575">
            <w:p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Examples:</w:t>
            </w:r>
          </w:p>
          <w:p w14:paraId="6F1C56AD" w14:textId="5A5D111E" w:rsidR="00071575" w:rsidRDefault="00071575" w:rsidP="00071575">
            <w:pPr>
              <w:pStyle w:val="ListParagraph"/>
              <w:numPr>
                <w:ilvl w:val="0"/>
                <w:numId w:val="28"/>
              </w:num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Phase I: Contractor provides draft recommendations from workshop</w:t>
            </w:r>
            <w:r w:rsidR="00F00244">
              <w:rPr>
                <w:sz w:val="24"/>
                <w:szCs w:val="24"/>
              </w:rPr>
              <w:t xml:space="preserve"> convening </w:t>
            </w:r>
            <w:r w:rsidR="000D4D95">
              <w:rPr>
                <w:sz w:val="24"/>
                <w:szCs w:val="24"/>
              </w:rPr>
              <w:t>coastal erosion</w:t>
            </w:r>
            <w:r w:rsidR="00F00244">
              <w:rPr>
                <w:sz w:val="24"/>
                <w:szCs w:val="24"/>
              </w:rPr>
              <w:t xml:space="preserve"> experts</w:t>
            </w:r>
          </w:p>
          <w:p w14:paraId="2D36237C" w14:textId="77777777" w:rsidR="00071575" w:rsidRDefault="00071575" w:rsidP="00071575">
            <w:pPr>
              <w:pStyle w:val="ListParagraph"/>
              <w:numPr>
                <w:ilvl w:val="0"/>
                <w:numId w:val="28"/>
              </w:num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Phase II: GIT responds to draft recommendations</w:t>
            </w:r>
          </w:p>
          <w:p w14:paraId="10FC1076" w14:textId="3F669985" w:rsidR="00071575" w:rsidRPr="00065187" w:rsidRDefault="00071575" w:rsidP="00071575">
            <w:pPr>
              <w:pStyle w:val="ListParagraph"/>
              <w:numPr>
                <w:ilvl w:val="0"/>
                <w:numId w:val="28"/>
              </w:num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Phase III: Contractor revises and provides final recommendations</w:t>
            </w:r>
            <w:r w:rsidR="00F00244">
              <w:rPr>
                <w:sz w:val="24"/>
                <w:szCs w:val="24"/>
              </w:rPr>
              <w:t xml:space="preserve"> in a presentation to the GIT and a final report</w:t>
            </w:r>
          </w:p>
          <w:p w14:paraId="31102C20" w14:textId="77777777" w:rsidR="00071575" w:rsidRDefault="00071575" w:rsidP="00071575">
            <w:pPr>
              <w:tabs>
                <w:tab w:val="left" w:pos="450"/>
              </w:tabs>
              <w:rPr>
                <w:b/>
                <w:sz w:val="24"/>
                <w:szCs w:val="24"/>
              </w:rPr>
            </w:pPr>
          </w:p>
          <w:p w14:paraId="54799660" w14:textId="5E1C5330" w:rsidR="00071575" w:rsidRDefault="00071575" w:rsidP="00071575">
            <w:pPr>
              <w:tabs>
                <w:tab w:val="left" w:pos="45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If </w:t>
            </w:r>
            <w:r w:rsidR="00F00244">
              <w:rPr>
                <w:b/>
                <w:sz w:val="24"/>
                <w:szCs w:val="24"/>
              </w:rPr>
              <w:t xml:space="preserve">the </w:t>
            </w:r>
            <w:r>
              <w:rPr>
                <w:b/>
                <w:sz w:val="24"/>
                <w:szCs w:val="24"/>
              </w:rPr>
              <w:t>project collects data, do you want the data and what format would you like the data delivered?</w:t>
            </w:r>
            <w:r w:rsidR="00C82AEB">
              <w:rPr>
                <w:b/>
                <w:sz w:val="24"/>
                <w:szCs w:val="24"/>
              </w:rPr>
              <w:t xml:space="preserve"> </w:t>
            </w:r>
            <w:r w:rsidR="00C82AEB" w:rsidRPr="000140E2">
              <w:rPr>
                <w:sz w:val="24"/>
                <w:szCs w:val="24"/>
              </w:rPr>
              <w:t xml:space="preserve">You may consider </w:t>
            </w:r>
            <w:r w:rsidR="000D4D95">
              <w:rPr>
                <w:sz w:val="24"/>
                <w:szCs w:val="24"/>
              </w:rPr>
              <w:t>requesting</w:t>
            </w:r>
            <w:r w:rsidR="00C82AEB" w:rsidRPr="000140E2">
              <w:rPr>
                <w:sz w:val="24"/>
                <w:szCs w:val="24"/>
              </w:rPr>
              <w:t xml:space="preserve"> an experimental design</w:t>
            </w:r>
            <w:r w:rsidR="00C82AEB">
              <w:rPr>
                <w:sz w:val="24"/>
                <w:szCs w:val="24"/>
              </w:rPr>
              <w:t xml:space="preserve"> in the methods section</w:t>
            </w:r>
            <w:r w:rsidR="00C82AEB" w:rsidRPr="000140E2">
              <w:rPr>
                <w:sz w:val="24"/>
                <w:szCs w:val="24"/>
              </w:rPr>
              <w:t xml:space="preserve"> to make sure that the applicant captures all the factors needed to answer the question posed.</w:t>
            </w:r>
            <w:r w:rsidR="000D4D95">
              <w:rPr>
                <w:sz w:val="24"/>
                <w:szCs w:val="24"/>
              </w:rPr>
              <w:t xml:space="preserve"> Consider if the </w:t>
            </w:r>
            <w:r w:rsidR="006B10D4">
              <w:rPr>
                <w:sz w:val="24"/>
                <w:szCs w:val="24"/>
              </w:rPr>
              <w:t xml:space="preserve">project will use or collect </w:t>
            </w:r>
            <w:r w:rsidR="000D4D95">
              <w:rPr>
                <w:sz w:val="24"/>
                <w:szCs w:val="24"/>
              </w:rPr>
              <w:t xml:space="preserve">data </w:t>
            </w:r>
            <w:r w:rsidR="006B10D4">
              <w:rPr>
                <w:sz w:val="24"/>
                <w:szCs w:val="24"/>
              </w:rPr>
              <w:t>that will be required to develop a</w:t>
            </w:r>
            <w:r w:rsidR="000D4D95">
              <w:rPr>
                <w:sz w:val="24"/>
                <w:szCs w:val="24"/>
              </w:rPr>
              <w:t xml:space="preserve"> Quality Assurance Project Plan (Q</w:t>
            </w:r>
            <w:r w:rsidR="003E6CCD">
              <w:rPr>
                <w:sz w:val="24"/>
                <w:szCs w:val="24"/>
              </w:rPr>
              <w:t xml:space="preserve">APP). </w:t>
            </w:r>
            <w:r w:rsidR="006B10D4">
              <w:rPr>
                <w:sz w:val="24"/>
                <w:szCs w:val="24"/>
              </w:rPr>
              <w:t>QAPPs</w:t>
            </w:r>
            <w:r w:rsidR="000D4D95">
              <w:rPr>
                <w:sz w:val="24"/>
                <w:szCs w:val="24"/>
              </w:rPr>
              <w:t xml:space="preserve"> are covered in the Section V. Finally, the experimental design, methods, data collected, and data analysis must be carefully considered and conducted to produce useful deliverables for your project. </w:t>
            </w:r>
            <w:r w:rsidR="00C82AEB">
              <w:rPr>
                <w:b/>
                <w:sz w:val="24"/>
                <w:szCs w:val="24"/>
              </w:rPr>
              <w:t xml:space="preserve"> </w:t>
            </w:r>
          </w:p>
          <w:p w14:paraId="283A5232" w14:textId="77777777" w:rsidR="00C82AEB" w:rsidRDefault="00C82AEB" w:rsidP="00071575">
            <w:pPr>
              <w:tabs>
                <w:tab w:val="left" w:pos="450"/>
              </w:tabs>
              <w:rPr>
                <w:b/>
                <w:sz w:val="24"/>
                <w:szCs w:val="24"/>
              </w:rPr>
            </w:pPr>
          </w:p>
          <w:p w14:paraId="578AB70B" w14:textId="77777777" w:rsidR="00071575" w:rsidRPr="002E477A" w:rsidRDefault="00071575" w:rsidP="00071575">
            <w:pPr>
              <w:tabs>
                <w:tab w:val="left" w:pos="450"/>
              </w:tabs>
              <w:rPr>
                <w:sz w:val="24"/>
                <w:szCs w:val="24"/>
              </w:rPr>
            </w:pPr>
            <w:r w:rsidRPr="002E477A">
              <w:rPr>
                <w:sz w:val="24"/>
                <w:szCs w:val="24"/>
              </w:rPr>
              <w:t>Examples:</w:t>
            </w:r>
          </w:p>
          <w:p w14:paraId="7F9CF67C" w14:textId="4437E730" w:rsidR="00071575" w:rsidRPr="002E477A" w:rsidRDefault="00071575" w:rsidP="00071575">
            <w:pPr>
              <w:pStyle w:val="ListParagraph"/>
              <w:numPr>
                <w:ilvl w:val="0"/>
                <w:numId w:val="30"/>
              </w:numPr>
              <w:tabs>
                <w:tab w:val="left" w:pos="45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Raw data</w:t>
            </w:r>
            <w:r w:rsidR="00C82AEB">
              <w:rPr>
                <w:sz w:val="24"/>
                <w:szCs w:val="24"/>
              </w:rPr>
              <w:t xml:space="preserve"> is required with the final report </w:t>
            </w:r>
          </w:p>
          <w:p w14:paraId="43A8FCEA" w14:textId="332E8E24" w:rsidR="00071575" w:rsidRPr="002E477A" w:rsidRDefault="00071575" w:rsidP="00071575">
            <w:pPr>
              <w:pStyle w:val="ListParagraph"/>
              <w:numPr>
                <w:ilvl w:val="0"/>
                <w:numId w:val="30"/>
              </w:numPr>
              <w:tabs>
                <w:tab w:val="left" w:pos="45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Summary of data that was used for the findings</w:t>
            </w:r>
            <w:r w:rsidR="00C82AEB">
              <w:rPr>
                <w:sz w:val="24"/>
                <w:szCs w:val="24"/>
              </w:rPr>
              <w:t xml:space="preserve"> is required with the final report submission</w:t>
            </w:r>
          </w:p>
          <w:p w14:paraId="1C0FBFA4" w14:textId="7FB04A66" w:rsidR="00C82AEB" w:rsidRPr="000140E2" w:rsidRDefault="00071575" w:rsidP="00C82AEB">
            <w:pPr>
              <w:pStyle w:val="ListParagraph"/>
              <w:numPr>
                <w:ilvl w:val="0"/>
                <w:numId w:val="30"/>
              </w:numPr>
              <w:tabs>
                <w:tab w:val="left" w:pos="45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Map </w:t>
            </w:r>
            <w:r w:rsidR="00C82AEB">
              <w:rPr>
                <w:sz w:val="24"/>
                <w:szCs w:val="24"/>
              </w:rPr>
              <w:t>of the study area including the sample sites</w:t>
            </w:r>
            <w:r w:rsidR="00F00244">
              <w:rPr>
                <w:sz w:val="24"/>
                <w:szCs w:val="24"/>
              </w:rPr>
              <w:t xml:space="preserve"> and associated GIS files are required with the final deliverables</w:t>
            </w:r>
          </w:p>
          <w:p w14:paraId="2550BDBD" w14:textId="77777777" w:rsidR="00071575" w:rsidRDefault="00071575" w:rsidP="00995931">
            <w:pPr>
              <w:tabs>
                <w:tab w:val="left" w:pos="450"/>
              </w:tabs>
              <w:rPr>
                <w:sz w:val="24"/>
                <w:szCs w:val="24"/>
              </w:rPr>
            </w:pPr>
          </w:p>
        </w:tc>
      </w:tr>
    </w:tbl>
    <w:p w14:paraId="3A498505" w14:textId="77777777" w:rsidR="00ED59B1" w:rsidRDefault="00ED59B1" w:rsidP="00043231">
      <w:pPr>
        <w:rPr>
          <w:sz w:val="24"/>
          <w:szCs w:val="24"/>
        </w:rPr>
      </w:pPr>
    </w:p>
    <w:p w14:paraId="5484465D" w14:textId="7ABC39D1" w:rsidR="00556C86" w:rsidRDefault="0018237A" w:rsidP="00556C86">
      <w:pPr>
        <w:ind w:right="-36"/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 xml:space="preserve">V. </w:t>
      </w:r>
      <w:r w:rsidR="00511CA9">
        <w:rPr>
          <w:b/>
          <w:bCs/>
          <w:color w:val="FFFF00"/>
          <w:sz w:val="32"/>
          <w:szCs w:val="22"/>
          <w:highlight w:val="blue"/>
        </w:rPr>
        <w:t>Quality Assurance Project Plan</w:t>
      </w:r>
      <w:r w:rsidR="003E6CCD">
        <w:rPr>
          <w:b/>
          <w:bCs/>
          <w:color w:val="FFFF00"/>
          <w:sz w:val="32"/>
          <w:szCs w:val="22"/>
          <w:highlight w:val="blue"/>
        </w:rPr>
        <w:t xml:space="preserve"> </w:t>
      </w:r>
      <w:r w:rsidR="006B10D4">
        <w:rPr>
          <w:b/>
          <w:bCs/>
          <w:color w:val="FFFF00"/>
          <w:sz w:val="32"/>
          <w:szCs w:val="22"/>
          <w:highlight w:val="blue"/>
        </w:rPr>
        <w:t>(QAPP)</w:t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 w:rsidR="00556C86">
        <w:rPr>
          <w:b/>
          <w:bCs/>
          <w:color w:val="FFFF00"/>
          <w:sz w:val="32"/>
          <w:szCs w:val="22"/>
          <w:highlight w:val="blue"/>
        </w:rPr>
        <w:tab/>
      </w:r>
    </w:p>
    <w:p w14:paraId="718C408A" w14:textId="77777777" w:rsidR="00556C86" w:rsidRDefault="00556C86" w:rsidP="00556C86">
      <w:pPr>
        <w:rPr>
          <w:sz w:val="22"/>
          <w:szCs w:val="22"/>
        </w:rPr>
      </w:pPr>
    </w:p>
    <w:p w14:paraId="7F4F8236" w14:textId="2651BB51" w:rsidR="000D4D95" w:rsidRPr="00F00244" w:rsidRDefault="00DE7629" w:rsidP="00556C86">
      <w:pPr>
        <w:rPr>
          <w:sz w:val="24"/>
          <w:szCs w:val="24"/>
        </w:rPr>
      </w:pPr>
      <w:r w:rsidRPr="00F00244">
        <w:rPr>
          <w:sz w:val="24"/>
          <w:szCs w:val="24"/>
        </w:rPr>
        <w:t>Environmental d</w:t>
      </w:r>
      <w:r w:rsidR="00AF6C98" w:rsidRPr="00F00244">
        <w:rPr>
          <w:sz w:val="24"/>
          <w:szCs w:val="24"/>
        </w:rPr>
        <w:t>ata gathered</w:t>
      </w:r>
      <w:r w:rsidRPr="00F00244">
        <w:rPr>
          <w:sz w:val="24"/>
          <w:szCs w:val="24"/>
        </w:rPr>
        <w:t xml:space="preserve"> (e.g., measurements of pollutants, land use, fish, etc.)</w:t>
      </w:r>
      <w:r w:rsidR="00801040">
        <w:rPr>
          <w:sz w:val="24"/>
          <w:szCs w:val="24"/>
        </w:rPr>
        <w:t xml:space="preserve"> used by</w:t>
      </w:r>
      <w:r w:rsidRPr="00F00244">
        <w:rPr>
          <w:sz w:val="24"/>
          <w:szCs w:val="24"/>
        </w:rPr>
        <w:t xml:space="preserve"> the Chesapeake Bay scientists, researchers, and policy makers</w:t>
      </w:r>
      <w:r w:rsidR="00AF6C98" w:rsidRPr="00F00244">
        <w:rPr>
          <w:sz w:val="24"/>
          <w:szCs w:val="24"/>
        </w:rPr>
        <w:t xml:space="preserve"> must be technically sound and s</w:t>
      </w:r>
      <w:r w:rsidR="000D4D95" w:rsidRPr="00F00244">
        <w:rPr>
          <w:sz w:val="24"/>
          <w:szCs w:val="24"/>
        </w:rPr>
        <w:t>cientifically defensible</w:t>
      </w:r>
      <w:r w:rsidR="00AF6C98" w:rsidRPr="00F00244">
        <w:rPr>
          <w:sz w:val="24"/>
          <w:szCs w:val="24"/>
        </w:rPr>
        <w:t xml:space="preserve">. </w:t>
      </w:r>
      <w:r w:rsidR="006B10D4" w:rsidRPr="00F00244">
        <w:rPr>
          <w:sz w:val="24"/>
          <w:szCs w:val="24"/>
        </w:rPr>
        <w:t xml:space="preserve">Organizations funded by EPA that generate, compile, or use existing environmental data are required to establish and implement a quality system. </w:t>
      </w:r>
    </w:p>
    <w:p w14:paraId="3753B1BB" w14:textId="77777777" w:rsidR="000D4D95" w:rsidRPr="00F00244" w:rsidRDefault="000D4D95" w:rsidP="00556C86">
      <w:pPr>
        <w:rPr>
          <w:sz w:val="24"/>
          <w:szCs w:val="24"/>
        </w:rPr>
      </w:pPr>
    </w:p>
    <w:p w14:paraId="6739E57A" w14:textId="18AC57D9" w:rsidR="00DE7629" w:rsidRDefault="000D4D95" w:rsidP="00556C86">
      <w:pPr>
        <w:rPr>
          <w:sz w:val="24"/>
          <w:szCs w:val="24"/>
        </w:rPr>
      </w:pPr>
      <w:r w:rsidRPr="00F00244">
        <w:rPr>
          <w:sz w:val="24"/>
          <w:szCs w:val="24"/>
        </w:rPr>
        <w:lastRenderedPageBreak/>
        <w:t>The</w:t>
      </w:r>
      <w:r w:rsidR="00DE7629" w:rsidRPr="00F00244">
        <w:rPr>
          <w:sz w:val="24"/>
          <w:szCs w:val="24"/>
        </w:rPr>
        <w:t xml:space="preserve"> </w:t>
      </w:r>
      <w:r w:rsidRPr="00F00244">
        <w:rPr>
          <w:sz w:val="24"/>
          <w:szCs w:val="24"/>
        </w:rPr>
        <w:t xml:space="preserve">QAPP is developed by the contractor and approved by the Quality Assurance </w:t>
      </w:r>
      <w:r w:rsidR="006B10D4" w:rsidRPr="00F00244">
        <w:rPr>
          <w:sz w:val="24"/>
          <w:szCs w:val="24"/>
        </w:rPr>
        <w:t>Program</w:t>
      </w:r>
      <w:r w:rsidRPr="00F00244">
        <w:rPr>
          <w:sz w:val="24"/>
          <w:szCs w:val="24"/>
        </w:rPr>
        <w:t xml:space="preserve"> at the CBPO. </w:t>
      </w:r>
      <w:r w:rsidR="003E6CCD" w:rsidRPr="00F00244">
        <w:rPr>
          <w:sz w:val="24"/>
          <w:szCs w:val="24"/>
        </w:rPr>
        <w:t xml:space="preserve">The QAPP describes the activities of environmental data operations </w:t>
      </w:r>
      <w:r w:rsidR="001B64AD" w:rsidRPr="00F00244">
        <w:rPr>
          <w:sz w:val="24"/>
          <w:szCs w:val="24"/>
        </w:rPr>
        <w:t xml:space="preserve">for projects involved with acquisition of environmental information whether generated from direct measurements, collected from other sources, or compiled from computerized databases. </w:t>
      </w:r>
      <w:r w:rsidRPr="00F00244">
        <w:rPr>
          <w:sz w:val="24"/>
          <w:szCs w:val="24"/>
        </w:rPr>
        <w:t>The QAPP documents the</w:t>
      </w:r>
      <w:r w:rsidR="001B64AD" w:rsidRPr="00F00244">
        <w:rPr>
          <w:sz w:val="24"/>
          <w:szCs w:val="24"/>
        </w:rPr>
        <w:t xml:space="preserve"> results of the technical planning process in one place (i.e., the QAPP) to provide a clear and complete plan for the environmental data operation and the quality objectives. The QAPP provides</w:t>
      </w:r>
      <w:r w:rsidR="003E6CCD" w:rsidRPr="00F00244">
        <w:rPr>
          <w:sz w:val="24"/>
          <w:szCs w:val="24"/>
        </w:rPr>
        <w:t xml:space="preserve"> project specific details </w:t>
      </w:r>
      <w:r w:rsidR="001B64AD" w:rsidRPr="00F00244">
        <w:rPr>
          <w:sz w:val="24"/>
          <w:szCs w:val="24"/>
        </w:rPr>
        <w:t>that include</w:t>
      </w:r>
      <w:r w:rsidR="003E6CCD" w:rsidRPr="00F00244">
        <w:rPr>
          <w:sz w:val="24"/>
          <w:szCs w:val="24"/>
        </w:rPr>
        <w:t xml:space="preserve"> project</w:t>
      </w:r>
      <w:r w:rsidR="006B10D4" w:rsidRPr="00F00244">
        <w:rPr>
          <w:sz w:val="24"/>
          <w:szCs w:val="24"/>
        </w:rPr>
        <w:t xml:space="preserve"> management, data sources and acquisition, assessment and oversight, and data review and usability. The </w:t>
      </w:r>
      <w:r w:rsidR="001B64AD" w:rsidRPr="00F00244">
        <w:rPr>
          <w:sz w:val="24"/>
          <w:szCs w:val="24"/>
        </w:rPr>
        <w:t>QAPP provides up-front planning that is clearly communicated to all parties the specifications for implementation of the project to ensure the quality objectives are met.</w:t>
      </w:r>
      <w:r w:rsidR="006B10D4" w:rsidRPr="00F00244">
        <w:rPr>
          <w:sz w:val="24"/>
          <w:szCs w:val="24"/>
        </w:rPr>
        <w:t xml:space="preserve"> </w:t>
      </w:r>
    </w:p>
    <w:p w14:paraId="31ACC750" w14:textId="77777777" w:rsidR="00004F5F" w:rsidRDefault="00004F5F" w:rsidP="00556C86">
      <w:pPr>
        <w:rPr>
          <w:sz w:val="24"/>
          <w:szCs w:val="24"/>
        </w:rPr>
      </w:pPr>
    </w:p>
    <w:p w14:paraId="4C671AA2" w14:textId="6FA7A9CB" w:rsidR="00004F5F" w:rsidRPr="00F00244" w:rsidRDefault="00004F5F" w:rsidP="00556C86">
      <w:pPr>
        <w:rPr>
          <w:sz w:val="24"/>
          <w:szCs w:val="24"/>
        </w:rPr>
      </w:pPr>
      <w:r>
        <w:rPr>
          <w:sz w:val="24"/>
          <w:szCs w:val="24"/>
        </w:rPr>
        <w:t>The QAPP is an important tool. C</w:t>
      </w:r>
      <w:r w:rsidRPr="00F00244">
        <w:rPr>
          <w:sz w:val="24"/>
          <w:szCs w:val="24"/>
        </w:rPr>
        <w:t xml:space="preserve">onsider if your project will use existing data or collect new data in the proposed scope of work. If so, the contractor should describe their quality systems in an approved </w:t>
      </w:r>
      <w:r>
        <w:rPr>
          <w:sz w:val="24"/>
          <w:szCs w:val="24"/>
        </w:rPr>
        <w:t>QAPP</w:t>
      </w:r>
      <w:r w:rsidRPr="00F00244">
        <w:rPr>
          <w:sz w:val="24"/>
          <w:szCs w:val="24"/>
        </w:rPr>
        <w:t xml:space="preserve">. QAPPs must be approved prior to the start </w:t>
      </w:r>
      <w:r>
        <w:rPr>
          <w:sz w:val="24"/>
          <w:szCs w:val="24"/>
        </w:rPr>
        <w:t>of the project’s data collection. If a</w:t>
      </w:r>
      <w:r w:rsidRPr="00F00244">
        <w:rPr>
          <w:sz w:val="24"/>
          <w:szCs w:val="24"/>
        </w:rPr>
        <w:t xml:space="preserve"> QAPP</w:t>
      </w:r>
      <w:r>
        <w:rPr>
          <w:sz w:val="24"/>
          <w:szCs w:val="24"/>
        </w:rPr>
        <w:t xml:space="preserve"> is or may be required, this</w:t>
      </w:r>
      <w:r w:rsidRPr="00F00244">
        <w:rPr>
          <w:sz w:val="24"/>
          <w:szCs w:val="24"/>
        </w:rPr>
        <w:t xml:space="preserve"> requirement should be stated in your scope of work in order for the contractor to add the time and budget necessary to </w:t>
      </w:r>
      <w:r>
        <w:rPr>
          <w:sz w:val="24"/>
          <w:szCs w:val="24"/>
        </w:rPr>
        <w:t>develop and finalize the QAPP</w:t>
      </w:r>
      <w:r w:rsidRPr="00F00244">
        <w:rPr>
          <w:sz w:val="24"/>
          <w:szCs w:val="24"/>
        </w:rPr>
        <w:t>.</w:t>
      </w:r>
    </w:p>
    <w:p w14:paraId="3C5E21C3" w14:textId="77777777" w:rsidR="00DE7629" w:rsidRPr="00F00244" w:rsidRDefault="00DE7629" w:rsidP="00556C86">
      <w:pPr>
        <w:rPr>
          <w:sz w:val="24"/>
          <w:szCs w:val="24"/>
        </w:rPr>
      </w:pPr>
    </w:p>
    <w:p w14:paraId="42EA3115" w14:textId="5A219BA9" w:rsidR="00511CA9" w:rsidRPr="00F00244" w:rsidRDefault="00DE7629" w:rsidP="00556C86">
      <w:pPr>
        <w:rPr>
          <w:sz w:val="24"/>
          <w:szCs w:val="24"/>
        </w:rPr>
      </w:pPr>
      <w:r w:rsidRPr="00F00244">
        <w:rPr>
          <w:sz w:val="24"/>
          <w:szCs w:val="24"/>
        </w:rPr>
        <w:t xml:space="preserve">See the Chesapeake Bay Quality Assurance Program website for more QMP and QAPP details at </w:t>
      </w:r>
      <w:hyperlink r:id="rId12" w:history="1">
        <w:r w:rsidRPr="00F00244">
          <w:rPr>
            <w:rStyle w:val="Hyperlink"/>
            <w:sz w:val="24"/>
            <w:szCs w:val="24"/>
          </w:rPr>
          <w:t>http://www.chesapeakebay.net/about/programs/qa</w:t>
        </w:r>
      </w:hyperlink>
      <w:r w:rsidRPr="00F00244">
        <w:rPr>
          <w:sz w:val="24"/>
          <w:szCs w:val="24"/>
        </w:rPr>
        <w:t xml:space="preserve"> </w:t>
      </w:r>
    </w:p>
    <w:p w14:paraId="4494D6DC" w14:textId="77777777" w:rsidR="00556C86" w:rsidRPr="00D0195E" w:rsidRDefault="00556C86" w:rsidP="00D0195E">
      <w:pPr>
        <w:rPr>
          <w:sz w:val="22"/>
          <w:szCs w:val="22"/>
        </w:rPr>
      </w:pPr>
      <w:r>
        <w:rPr>
          <w:sz w:val="22"/>
          <w:szCs w:val="22"/>
        </w:rPr>
        <w:t>.</w:t>
      </w:r>
    </w:p>
    <w:p w14:paraId="2E4FCAC3" w14:textId="0536E7A1" w:rsidR="00E95F28" w:rsidRDefault="0018237A">
      <w:pPr>
        <w:ind w:right="-36"/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 xml:space="preserve">VI. </w:t>
      </w:r>
      <w:r w:rsidR="0056772B">
        <w:rPr>
          <w:b/>
          <w:bCs/>
          <w:color w:val="FFFF00"/>
          <w:sz w:val="32"/>
          <w:szCs w:val="22"/>
          <w:highlight w:val="blue"/>
        </w:rPr>
        <w:t>Qualifications</w:t>
      </w:r>
      <w:r w:rsidR="006E1AA9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D59B1">
        <w:rPr>
          <w:b/>
          <w:bCs/>
          <w:color w:val="FFFF00"/>
          <w:sz w:val="32"/>
          <w:szCs w:val="22"/>
          <w:highlight w:val="blue"/>
        </w:rPr>
        <w:tab/>
      </w:r>
      <w:r w:rsidR="00ED59B1">
        <w:rPr>
          <w:b/>
          <w:bCs/>
          <w:color w:val="FFFF00"/>
          <w:sz w:val="32"/>
          <w:szCs w:val="22"/>
          <w:highlight w:val="blue"/>
        </w:rPr>
        <w:tab/>
      </w:r>
      <w:r w:rsidR="00ED59B1">
        <w:rPr>
          <w:b/>
          <w:bCs/>
          <w:color w:val="FFFF00"/>
          <w:sz w:val="32"/>
          <w:szCs w:val="22"/>
          <w:highlight w:val="blue"/>
        </w:rPr>
        <w:tab/>
      </w:r>
      <w:r w:rsidR="00ED59B1">
        <w:rPr>
          <w:b/>
          <w:bCs/>
          <w:color w:val="FFFF00"/>
          <w:sz w:val="32"/>
          <w:szCs w:val="22"/>
          <w:highlight w:val="blue"/>
        </w:rPr>
        <w:tab/>
      </w:r>
      <w:r w:rsidR="00ED59B1">
        <w:rPr>
          <w:b/>
          <w:bCs/>
          <w:color w:val="FFFF00"/>
          <w:sz w:val="32"/>
          <w:szCs w:val="22"/>
          <w:highlight w:val="blue"/>
        </w:rPr>
        <w:tab/>
      </w:r>
      <w:r w:rsidR="00ED59B1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color w:val="FFFF00"/>
          <w:sz w:val="32"/>
          <w:szCs w:val="22"/>
          <w:highlight w:val="blue"/>
        </w:rPr>
        <w:tab/>
      </w:r>
      <w:r w:rsidR="00ED59B1">
        <w:rPr>
          <w:color w:val="FFFF00"/>
          <w:sz w:val="32"/>
          <w:szCs w:val="22"/>
        </w:rPr>
        <w:tab/>
      </w:r>
    </w:p>
    <w:p w14:paraId="52C20E09" w14:textId="2660C6C2" w:rsidR="00511CA9" w:rsidRDefault="00004F5F">
      <w:pPr>
        <w:ind w:right="-36"/>
        <w:rPr>
          <w:sz w:val="22"/>
          <w:szCs w:val="22"/>
        </w:rPr>
      </w:pPr>
      <w:r>
        <w:rPr>
          <w:sz w:val="22"/>
          <w:szCs w:val="22"/>
        </w:rPr>
        <w:t>Provide the</w:t>
      </w:r>
      <w:r w:rsidR="00511CA9">
        <w:rPr>
          <w:sz w:val="22"/>
          <w:szCs w:val="22"/>
        </w:rPr>
        <w:t xml:space="preserve"> expertise and qualifications of the team</w:t>
      </w:r>
      <w:r w:rsidR="00092607">
        <w:rPr>
          <w:sz w:val="22"/>
          <w:szCs w:val="22"/>
        </w:rPr>
        <w:t xml:space="preserve"> of experts</w:t>
      </w:r>
      <w:r w:rsidR="00511CA9">
        <w:rPr>
          <w:sz w:val="22"/>
          <w:szCs w:val="22"/>
        </w:rPr>
        <w:t xml:space="preserve"> that will </w:t>
      </w:r>
      <w:r w:rsidR="00092607">
        <w:rPr>
          <w:sz w:val="22"/>
          <w:szCs w:val="22"/>
        </w:rPr>
        <w:t xml:space="preserve">be needed </w:t>
      </w:r>
      <w:r w:rsidR="00511CA9">
        <w:rPr>
          <w:sz w:val="22"/>
          <w:szCs w:val="22"/>
        </w:rPr>
        <w:t>to do this work. Describe the exper</w:t>
      </w:r>
      <w:r w:rsidR="00092607">
        <w:rPr>
          <w:sz w:val="22"/>
          <w:szCs w:val="22"/>
        </w:rPr>
        <w:t>tise</w:t>
      </w:r>
      <w:r w:rsidR="00511CA9">
        <w:rPr>
          <w:sz w:val="22"/>
          <w:szCs w:val="22"/>
        </w:rPr>
        <w:t xml:space="preserve"> that will be</w:t>
      </w:r>
      <w:r w:rsidR="00092607">
        <w:rPr>
          <w:sz w:val="22"/>
          <w:szCs w:val="22"/>
        </w:rPr>
        <w:t xml:space="preserve"> needed</w:t>
      </w:r>
      <w:r w:rsidR="00511CA9">
        <w:rPr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 w:rsidR="00511CA9">
        <w:rPr>
          <w:sz w:val="22"/>
          <w:szCs w:val="22"/>
        </w:rPr>
        <w:t xml:space="preserve"> the project</w:t>
      </w:r>
      <w:r w:rsidR="00092607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Determine and list the skills that are needed to successfully conduct the work. </w:t>
      </w:r>
    </w:p>
    <w:p w14:paraId="77190B28" w14:textId="77777777" w:rsidR="00C82AEB" w:rsidRDefault="00C82AEB">
      <w:pPr>
        <w:ind w:right="-36"/>
        <w:rPr>
          <w:sz w:val="22"/>
          <w:szCs w:val="22"/>
        </w:rPr>
      </w:pPr>
    </w:p>
    <w:tbl>
      <w:tblPr>
        <w:tblStyle w:val="TableGrid"/>
        <w:tblW w:w="10620" w:type="dxa"/>
        <w:tblInd w:w="198" w:type="dxa"/>
        <w:tblLook w:val="04A0" w:firstRow="1" w:lastRow="0" w:firstColumn="1" w:lastColumn="0" w:noHBand="0" w:noVBand="1"/>
      </w:tblPr>
      <w:tblGrid>
        <w:gridCol w:w="2160"/>
        <w:gridCol w:w="8460"/>
      </w:tblGrid>
      <w:tr w:rsidR="00C82AEB" w:rsidRPr="00D80549" w14:paraId="1BFC4009" w14:textId="77777777" w:rsidTr="00ED59B1">
        <w:trPr>
          <w:tblHeader/>
        </w:trPr>
        <w:tc>
          <w:tcPr>
            <w:tcW w:w="2160" w:type="dxa"/>
            <w:shd w:val="clear" w:color="auto" w:fill="BFBFBF" w:themeFill="background1" w:themeFillShade="BF"/>
          </w:tcPr>
          <w:p w14:paraId="75C2DB87" w14:textId="77777777" w:rsidR="00C82AEB" w:rsidRPr="00D80549" w:rsidRDefault="00C82AEB" w:rsidP="00995931">
            <w:pPr>
              <w:tabs>
                <w:tab w:val="left" w:pos="450"/>
              </w:tabs>
              <w:jc w:val="center"/>
              <w:rPr>
                <w:b/>
                <w:sz w:val="24"/>
                <w:szCs w:val="24"/>
              </w:rPr>
            </w:pPr>
            <w:r w:rsidRPr="00D80549">
              <w:rPr>
                <w:b/>
                <w:sz w:val="24"/>
                <w:szCs w:val="24"/>
              </w:rPr>
              <w:t>Content</w:t>
            </w:r>
          </w:p>
        </w:tc>
        <w:tc>
          <w:tcPr>
            <w:tcW w:w="8460" w:type="dxa"/>
            <w:shd w:val="clear" w:color="auto" w:fill="BFBFBF" w:themeFill="background1" w:themeFillShade="BF"/>
          </w:tcPr>
          <w:p w14:paraId="4F6CCCDE" w14:textId="77777777" w:rsidR="00C82AEB" w:rsidRPr="00D80549" w:rsidRDefault="00C82AEB" w:rsidP="00995931">
            <w:pPr>
              <w:tabs>
                <w:tab w:val="left" w:pos="450"/>
              </w:tabs>
              <w:jc w:val="center"/>
              <w:rPr>
                <w:b/>
                <w:sz w:val="24"/>
                <w:szCs w:val="24"/>
              </w:rPr>
            </w:pPr>
            <w:r w:rsidRPr="00D80549">
              <w:rPr>
                <w:b/>
                <w:sz w:val="24"/>
                <w:szCs w:val="24"/>
              </w:rPr>
              <w:t>Guidance and Examples</w:t>
            </w:r>
          </w:p>
        </w:tc>
      </w:tr>
      <w:tr w:rsidR="00C82AEB" w14:paraId="479751AB" w14:textId="77777777" w:rsidTr="00ED59B1">
        <w:tc>
          <w:tcPr>
            <w:tcW w:w="2160" w:type="dxa"/>
            <w:vAlign w:val="center"/>
          </w:tcPr>
          <w:p w14:paraId="37315583" w14:textId="0C51C0FD" w:rsidR="00C82AEB" w:rsidRDefault="00C82AEB" w:rsidP="00ED59B1">
            <w:pPr>
              <w:tabs>
                <w:tab w:val="left" w:pos="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Qualifications</w:t>
            </w:r>
          </w:p>
        </w:tc>
        <w:tc>
          <w:tcPr>
            <w:tcW w:w="8460" w:type="dxa"/>
          </w:tcPr>
          <w:p w14:paraId="09430715" w14:textId="4E62841E" w:rsidR="00C82AEB" w:rsidRDefault="00C82AEB" w:rsidP="000140E2">
            <w:pPr>
              <w:tabs>
                <w:tab w:val="left" w:pos="450"/>
              </w:tabs>
              <w:rPr>
                <w:sz w:val="24"/>
                <w:szCs w:val="24"/>
              </w:rPr>
            </w:pPr>
            <w:r w:rsidRPr="000140E2">
              <w:rPr>
                <w:sz w:val="24"/>
                <w:szCs w:val="24"/>
              </w:rPr>
              <w:t xml:space="preserve">List the </w:t>
            </w:r>
            <w:r>
              <w:rPr>
                <w:sz w:val="24"/>
                <w:szCs w:val="24"/>
              </w:rPr>
              <w:t>qualifications needed by the project team to successfully complete the work.</w:t>
            </w:r>
            <w:r w:rsidR="00092607">
              <w:rPr>
                <w:sz w:val="24"/>
                <w:szCs w:val="24"/>
              </w:rPr>
              <w:t xml:space="preserve"> </w:t>
            </w:r>
            <w:r w:rsidR="00004F5F">
              <w:rPr>
                <w:sz w:val="22"/>
                <w:szCs w:val="22"/>
              </w:rPr>
              <w:t>For example, if your scope of work requires understanding and using the Chesapeake Bay model, then the project team will require knowledge of the Chesapeake Bay model and a team with expertise in modeling.</w:t>
            </w:r>
          </w:p>
          <w:p w14:paraId="45FFAA20" w14:textId="77777777" w:rsidR="00092607" w:rsidRDefault="00092607" w:rsidP="000140E2">
            <w:pPr>
              <w:tabs>
                <w:tab w:val="left" w:pos="450"/>
              </w:tabs>
              <w:rPr>
                <w:sz w:val="24"/>
                <w:szCs w:val="24"/>
              </w:rPr>
            </w:pPr>
          </w:p>
          <w:p w14:paraId="1980C636" w14:textId="77777777" w:rsidR="00092607" w:rsidRDefault="00092607" w:rsidP="000140E2">
            <w:p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Examples:</w:t>
            </w:r>
          </w:p>
          <w:p w14:paraId="7C40B38B" w14:textId="4E52D9C2" w:rsidR="00092607" w:rsidRDefault="00004F5F" w:rsidP="000140E2">
            <w:pPr>
              <w:pStyle w:val="ListParagraph"/>
              <w:numPr>
                <w:ilvl w:val="0"/>
                <w:numId w:val="32"/>
              </w:num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092607">
              <w:rPr>
                <w:sz w:val="24"/>
                <w:szCs w:val="24"/>
              </w:rPr>
              <w:t>rofessional engineer is needed to review the data gathered and compile the final recommendations</w:t>
            </w:r>
          </w:p>
          <w:p w14:paraId="21A4DA58" w14:textId="5F3BB82E" w:rsidR="00092607" w:rsidRDefault="00004F5F" w:rsidP="000140E2">
            <w:pPr>
              <w:pStyle w:val="ListParagraph"/>
              <w:numPr>
                <w:ilvl w:val="0"/>
                <w:numId w:val="32"/>
              </w:num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092607">
              <w:rPr>
                <w:sz w:val="24"/>
                <w:szCs w:val="24"/>
              </w:rPr>
              <w:t>roject team must include one or more modeler(s) that are famil</w:t>
            </w:r>
            <w:r>
              <w:rPr>
                <w:sz w:val="24"/>
                <w:szCs w:val="24"/>
              </w:rPr>
              <w:t>iar with the CBPO Estuary Model</w:t>
            </w:r>
          </w:p>
          <w:p w14:paraId="13222ADC" w14:textId="49FD6C40" w:rsidR="00092607" w:rsidRPr="000140E2" w:rsidRDefault="00004F5F" w:rsidP="000140E2">
            <w:pPr>
              <w:pStyle w:val="ListParagraph"/>
              <w:numPr>
                <w:ilvl w:val="0"/>
                <w:numId w:val="32"/>
              </w:num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092607">
              <w:rPr>
                <w:sz w:val="24"/>
                <w:szCs w:val="24"/>
              </w:rPr>
              <w:t>ehavior change professional must conduct this work</w:t>
            </w:r>
          </w:p>
          <w:p w14:paraId="6B737689" w14:textId="77777777" w:rsidR="00C82AEB" w:rsidRDefault="00C82AEB" w:rsidP="00995931">
            <w:pPr>
              <w:tabs>
                <w:tab w:val="left" w:pos="450"/>
              </w:tabs>
              <w:rPr>
                <w:sz w:val="24"/>
                <w:szCs w:val="24"/>
              </w:rPr>
            </w:pPr>
          </w:p>
        </w:tc>
      </w:tr>
    </w:tbl>
    <w:p w14:paraId="12FDDEC0" w14:textId="77777777" w:rsidR="00E95F28" w:rsidRDefault="00E95F28">
      <w:pPr>
        <w:ind w:right="-36"/>
        <w:rPr>
          <w:sz w:val="22"/>
          <w:szCs w:val="22"/>
        </w:rPr>
      </w:pPr>
    </w:p>
    <w:p w14:paraId="30571FD4" w14:textId="7B5FAF19" w:rsidR="00E95F28" w:rsidRDefault="0018237A">
      <w:pPr>
        <w:ind w:right="-36"/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 xml:space="preserve">VII. </w:t>
      </w:r>
      <w:r w:rsidR="0056772B">
        <w:rPr>
          <w:b/>
          <w:bCs/>
          <w:color w:val="FFFF00"/>
          <w:sz w:val="32"/>
          <w:szCs w:val="22"/>
          <w:highlight w:val="blue"/>
        </w:rPr>
        <w:t>Bidders List</w:t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043231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color w:val="FFFF00"/>
          <w:sz w:val="32"/>
          <w:szCs w:val="22"/>
          <w:highlight w:val="blue"/>
        </w:rPr>
        <w:tab/>
      </w:r>
      <w:r w:rsidR="00ED59B1">
        <w:rPr>
          <w:color w:val="FFFF00"/>
          <w:sz w:val="32"/>
          <w:szCs w:val="22"/>
          <w:highlight w:val="blue"/>
        </w:rPr>
        <w:tab/>
      </w:r>
      <w:r w:rsidR="00ED59B1">
        <w:rPr>
          <w:color w:val="FFFF00"/>
          <w:sz w:val="32"/>
          <w:szCs w:val="22"/>
          <w:highlight w:val="blue"/>
        </w:rPr>
        <w:tab/>
      </w:r>
      <w:r w:rsidR="00ED59B1">
        <w:rPr>
          <w:color w:val="FFFF00"/>
          <w:sz w:val="32"/>
          <w:szCs w:val="22"/>
          <w:highlight w:val="blue"/>
        </w:rPr>
        <w:tab/>
      </w:r>
      <w:r w:rsidR="00ED59B1">
        <w:rPr>
          <w:color w:val="FFFF00"/>
          <w:sz w:val="32"/>
          <w:szCs w:val="22"/>
          <w:highlight w:val="blue"/>
        </w:rPr>
        <w:tab/>
      </w:r>
      <w:r w:rsidR="00ED59B1">
        <w:rPr>
          <w:color w:val="FFFF00"/>
          <w:sz w:val="32"/>
          <w:szCs w:val="22"/>
          <w:highlight w:val="blue"/>
        </w:rPr>
        <w:tab/>
      </w:r>
      <w:r w:rsidR="00ED59B1">
        <w:rPr>
          <w:color w:val="FFFF00"/>
          <w:sz w:val="32"/>
          <w:szCs w:val="22"/>
          <w:highlight w:val="blue"/>
        </w:rPr>
        <w:tab/>
      </w:r>
      <w:r w:rsidR="00E95F28">
        <w:rPr>
          <w:color w:val="FFFF00"/>
          <w:sz w:val="32"/>
          <w:szCs w:val="22"/>
          <w:highlight w:val="blue"/>
        </w:rPr>
        <w:tab/>
      </w:r>
      <w:r w:rsidR="00ED59B1">
        <w:rPr>
          <w:color w:val="FFFF00"/>
          <w:sz w:val="32"/>
          <w:szCs w:val="22"/>
        </w:rPr>
        <w:tab/>
      </w:r>
      <w:r w:rsidR="00ED59B1">
        <w:rPr>
          <w:color w:val="FFFF00"/>
          <w:sz w:val="32"/>
          <w:szCs w:val="22"/>
        </w:rPr>
        <w:tab/>
      </w:r>
    </w:p>
    <w:p w14:paraId="196CC4B6" w14:textId="455F127C" w:rsidR="00E95F28" w:rsidRDefault="002F5110">
      <w:pPr>
        <w:ind w:right="-36"/>
        <w:rPr>
          <w:sz w:val="22"/>
          <w:szCs w:val="22"/>
        </w:rPr>
      </w:pPr>
      <w:r>
        <w:rPr>
          <w:sz w:val="22"/>
          <w:szCs w:val="22"/>
        </w:rPr>
        <w:t xml:space="preserve">Please provide contact information for at least </w:t>
      </w:r>
      <w:r w:rsidR="00092607">
        <w:rPr>
          <w:sz w:val="22"/>
          <w:szCs w:val="22"/>
        </w:rPr>
        <w:t>three (</w:t>
      </w:r>
      <w:r>
        <w:rPr>
          <w:sz w:val="22"/>
          <w:szCs w:val="22"/>
        </w:rPr>
        <w:t>3</w:t>
      </w:r>
      <w:r w:rsidR="00092607">
        <w:rPr>
          <w:sz w:val="22"/>
          <w:szCs w:val="22"/>
        </w:rPr>
        <w:t>)</w:t>
      </w:r>
      <w:r>
        <w:rPr>
          <w:sz w:val="22"/>
          <w:szCs w:val="22"/>
        </w:rPr>
        <w:t xml:space="preserve"> entities or groups that you think can do this work successfully. The C</w:t>
      </w:r>
      <w:r w:rsidR="00092607">
        <w:rPr>
          <w:sz w:val="22"/>
          <w:szCs w:val="22"/>
        </w:rPr>
        <w:t>hesapeake Bay Trust</w:t>
      </w:r>
      <w:r>
        <w:rPr>
          <w:sz w:val="22"/>
          <w:szCs w:val="22"/>
        </w:rPr>
        <w:t xml:space="preserve"> will then provide the RFP to these groups</w:t>
      </w:r>
      <w:r w:rsidR="00092607">
        <w:rPr>
          <w:sz w:val="22"/>
          <w:szCs w:val="22"/>
        </w:rPr>
        <w:t>. Per the federal procurement guidelines, the project ideas MUST</w:t>
      </w:r>
      <w:r w:rsidR="00004F5F">
        <w:rPr>
          <w:sz w:val="22"/>
          <w:szCs w:val="22"/>
        </w:rPr>
        <w:t xml:space="preserve"> be open to competitive bidding</w:t>
      </w:r>
      <w:r w:rsidR="009D76E1">
        <w:rPr>
          <w:sz w:val="22"/>
          <w:szCs w:val="22"/>
        </w:rPr>
        <w:t>.</w:t>
      </w:r>
    </w:p>
    <w:p w14:paraId="3180D1EE" w14:textId="77777777" w:rsidR="00ED59B1" w:rsidRDefault="00ED59B1">
      <w:pPr>
        <w:ind w:right="-36"/>
        <w:rPr>
          <w:sz w:val="22"/>
          <w:szCs w:val="22"/>
        </w:rPr>
      </w:pPr>
    </w:p>
    <w:p w14:paraId="4F0F67E0" w14:textId="20CD5CC7" w:rsidR="00E95F28" w:rsidRDefault="0018237A">
      <w:pPr>
        <w:tabs>
          <w:tab w:val="left" w:pos="270"/>
        </w:tabs>
        <w:ind w:right="-36"/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 xml:space="preserve">VIII. </w:t>
      </w:r>
      <w:r w:rsidR="0056772B">
        <w:rPr>
          <w:b/>
          <w:bCs/>
          <w:color w:val="FFFF00"/>
          <w:sz w:val="32"/>
          <w:szCs w:val="22"/>
          <w:highlight w:val="blue"/>
        </w:rPr>
        <w:t>Reviewers List</w:t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color w:val="FFFF00"/>
          <w:sz w:val="32"/>
          <w:szCs w:val="22"/>
          <w:highlight w:val="blue"/>
        </w:rPr>
        <w:tab/>
      </w:r>
      <w:r w:rsidR="00ED59B1">
        <w:rPr>
          <w:color w:val="FFFF00"/>
          <w:sz w:val="32"/>
          <w:szCs w:val="22"/>
          <w:highlight w:val="blue"/>
        </w:rPr>
        <w:tab/>
      </w:r>
      <w:r w:rsidR="00ED59B1">
        <w:rPr>
          <w:color w:val="FFFF00"/>
          <w:sz w:val="32"/>
          <w:szCs w:val="22"/>
          <w:highlight w:val="blue"/>
        </w:rPr>
        <w:tab/>
      </w:r>
      <w:r w:rsidR="00ED59B1">
        <w:rPr>
          <w:color w:val="FFFF00"/>
          <w:sz w:val="32"/>
          <w:szCs w:val="22"/>
          <w:highlight w:val="blue"/>
        </w:rPr>
        <w:tab/>
      </w:r>
      <w:r w:rsidR="00ED59B1">
        <w:rPr>
          <w:color w:val="FFFF00"/>
          <w:sz w:val="32"/>
          <w:szCs w:val="22"/>
          <w:highlight w:val="blue"/>
        </w:rPr>
        <w:tab/>
      </w:r>
      <w:r w:rsidR="00ED59B1">
        <w:rPr>
          <w:color w:val="FFFF00"/>
          <w:sz w:val="32"/>
          <w:szCs w:val="22"/>
          <w:highlight w:val="blue"/>
        </w:rPr>
        <w:tab/>
      </w:r>
      <w:r w:rsidR="00E95F28">
        <w:rPr>
          <w:color w:val="FFFF00"/>
          <w:sz w:val="32"/>
          <w:szCs w:val="22"/>
          <w:highlight w:val="blue"/>
        </w:rPr>
        <w:tab/>
      </w:r>
      <w:r w:rsidR="00E95F28">
        <w:rPr>
          <w:color w:val="FFFF00"/>
          <w:sz w:val="32"/>
          <w:szCs w:val="22"/>
          <w:highlight w:val="blue"/>
        </w:rPr>
        <w:tab/>
      </w:r>
    </w:p>
    <w:p w14:paraId="03430456" w14:textId="77777777" w:rsidR="00614140" w:rsidRPr="002F5110" w:rsidRDefault="00614140" w:rsidP="00C43330">
      <w:pPr>
        <w:rPr>
          <w:sz w:val="22"/>
          <w:szCs w:val="22"/>
        </w:rPr>
      </w:pPr>
    </w:p>
    <w:p w14:paraId="00F4BF8C" w14:textId="4A4DCAB1" w:rsidR="00E95F28" w:rsidRPr="002F5110" w:rsidRDefault="002F5110" w:rsidP="0020654E">
      <w:pPr>
        <w:spacing w:after="200" w:line="276" w:lineRule="auto"/>
        <w:rPr>
          <w:sz w:val="22"/>
          <w:szCs w:val="22"/>
        </w:rPr>
      </w:pPr>
      <w:r w:rsidRPr="002F5110">
        <w:rPr>
          <w:sz w:val="22"/>
          <w:szCs w:val="22"/>
        </w:rPr>
        <w:t xml:space="preserve">Please provide contact information for at least </w:t>
      </w:r>
      <w:r w:rsidR="00092607">
        <w:rPr>
          <w:sz w:val="22"/>
          <w:szCs w:val="22"/>
        </w:rPr>
        <w:t>three (</w:t>
      </w:r>
      <w:r w:rsidRPr="002F5110">
        <w:rPr>
          <w:sz w:val="22"/>
          <w:szCs w:val="22"/>
        </w:rPr>
        <w:t>3</w:t>
      </w:r>
      <w:r w:rsidR="00092607">
        <w:rPr>
          <w:sz w:val="22"/>
          <w:szCs w:val="22"/>
        </w:rPr>
        <w:t>)</w:t>
      </w:r>
      <w:r w:rsidRPr="002F5110">
        <w:rPr>
          <w:sz w:val="22"/>
          <w:szCs w:val="22"/>
        </w:rPr>
        <w:t xml:space="preserve"> potential reviewers beyond the GIT Technical Lead. These reviewers should be experts in the field. In addition, these reviewers should not have a conflict of interest with the potential bidders</w:t>
      </w:r>
      <w:r w:rsidR="00092607">
        <w:rPr>
          <w:sz w:val="22"/>
          <w:szCs w:val="22"/>
        </w:rPr>
        <w:t>, such as a financial stake in the potential bidder company or be on the staff of a potential bidder</w:t>
      </w:r>
      <w:r w:rsidRPr="002F5110">
        <w:rPr>
          <w:sz w:val="22"/>
          <w:szCs w:val="22"/>
        </w:rPr>
        <w:t>. The C</w:t>
      </w:r>
      <w:r w:rsidR="00092607">
        <w:rPr>
          <w:sz w:val="22"/>
          <w:szCs w:val="22"/>
        </w:rPr>
        <w:t>hesapeake Bay Trust</w:t>
      </w:r>
      <w:r w:rsidRPr="002F5110">
        <w:rPr>
          <w:sz w:val="22"/>
          <w:szCs w:val="22"/>
        </w:rPr>
        <w:t xml:space="preserve"> will reach out to the</w:t>
      </w:r>
      <w:r w:rsidR="00092607">
        <w:rPr>
          <w:sz w:val="22"/>
          <w:szCs w:val="22"/>
        </w:rPr>
        <w:t xml:space="preserve"> reviewers</w:t>
      </w:r>
      <w:r w:rsidRPr="002F5110">
        <w:rPr>
          <w:sz w:val="22"/>
          <w:szCs w:val="22"/>
        </w:rPr>
        <w:t xml:space="preserve"> to complete reviews in order to select the most qualified bidder. </w:t>
      </w:r>
    </w:p>
    <w:sectPr w:rsidR="00E95F28" w:rsidRPr="002F5110" w:rsidSect="00ED59B1">
      <w:headerReference w:type="default" r:id="rId13"/>
      <w:footerReference w:type="default" r:id="rId14"/>
      <w:pgSz w:w="12240" w:h="15840" w:code="1"/>
      <w:pgMar w:top="450" w:right="540" w:bottom="270" w:left="900" w:header="360" w:footer="0" w:gutter="0"/>
      <w:pgNumType w:start="1"/>
      <w:cols w:space="28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FFDB1A" w14:textId="77777777" w:rsidR="00220852" w:rsidRDefault="00220852">
      <w:r>
        <w:separator/>
      </w:r>
    </w:p>
  </w:endnote>
  <w:endnote w:type="continuationSeparator" w:id="0">
    <w:p w14:paraId="03CB502D" w14:textId="77777777" w:rsidR="00220852" w:rsidRDefault="00220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Janson Text">
    <w:altName w:val="Janson Tex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TC Officina Sans Std Book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89208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CF4875" w14:textId="77777777" w:rsidR="00D73315" w:rsidRDefault="00D73315" w:rsidP="00D7331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068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21B9787" w14:textId="77777777" w:rsidR="00D73315" w:rsidRDefault="00D733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711FC" w14:textId="77777777" w:rsidR="00220852" w:rsidRDefault="00220852">
      <w:r>
        <w:separator/>
      </w:r>
    </w:p>
  </w:footnote>
  <w:footnote w:type="continuationSeparator" w:id="0">
    <w:p w14:paraId="4BDC5AA3" w14:textId="77777777" w:rsidR="00220852" w:rsidRDefault="002208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9ED4D" w14:textId="77777777" w:rsidR="00E95F28" w:rsidRDefault="00E95F28">
    <w:pPr>
      <w:pStyle w:val="Header"/>
      <w:rPr>
        <w:b/>
      </w:rPr>
    </w:pPr>
    <w:r>
      <w:rPr>
        <w:b/>
      </w:rPr>
      <w:tab/>
      <w:t xml:space="preserve">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7444F"/>
    <w:multiLevelType w:val="hybridMultilevel"/>
    <w:tmpl w:val="52E6941E"/>
    <w:lvl w:ilvl="0" w:tplc="427A8F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711F7"/>
    <w:multiLevelType w:val="hybridMultilevel"/>
    <w:tmpl w:val="EBB2B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4446D"/>
    <w:multiLevelType w:val="hybridMultilevel"/>
    <w:tmpl w:val="B7E8C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D7A04"/>
    <w:multiLevelType w:val="hybridMultilevel"/>
    <w:tmpl w:val="8D76834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925D13"/>
    <w:multiLevelType w:val="hybridMultilevel"/>
    <w:tmpl w:val="F1AE5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F22C0"/>
    <w:multiLevelType w:val="hybridMultilevel"/>
    <w:tmpl w:val="726AD4B8"/>
    <w:lvl w:ilvl="0" w:tplc="F59AAC5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21796"/>
    <w:multiLevelType w:val="hybridMultilevel"/>
    <w:tmpl w:val="03925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A4058"/>
    <w:multiLevelType w:val="hybridMultilevel"/>
    <w:tmpl w:val="523C2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90EAC"/>
    <w:multiLevelType w:val="hybridMultilevel"/>
    <w:tmpl w:val="0A329C9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62E2F"/>
    <w:multiLevelType w:val="hybridMultilevel"/>
    <w:tmpl w:val="C60E9A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1059E"/>
    <w:multiLevelType w:val="hybridMultilevel"/>
    <w:tmpl w:val="429609BE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2DB82408"/>
    <w:multiLevelType w:val="hybridMultilevel"/>
    <w:tmpl w:val="9C04BB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93CAD"/>
    <w:multiLevelType w:val="hybridMultilevel"/>
    <w:tmpl w:val="83F256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26343"/>
    <w:multiLevelType w:val="hybridMultilevel"/>
    <w:tmpl w:val="99526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A25DFD"/>
    <w:multiLevelType w:val="hybridMultilevel"/>
    <w:tmpl w:val="11D0D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8529BB"/>
    <w:multiLevelType w:val="hybridMultilevel"/>
    <w:tmpl w:val="52C84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FB5663"/>
    <w:multiLevelType w:val="hybridMultilevel"/>
    <w:tmpl w:val="2E388A14"/>
    <w:lvl w:ilvl="0" w:tplc="B1766F26">
      <w:start w:val="1"/>
      <w:numFmt w:val="bullet"/>
      <w:lvlText w:val=""/>
      <w:lvlJc w:val="left"/>
      <w:pPr>
        <w:tabs>
          <w:tab w:val="num" w:pos="0"/>
        </w:tabs>
      </w:pPr>
      <w:rPr>
        <w:rFonts w:ascii="Wingdings" w:hAnsi="Wingdings" w:hint="default"/>
        <w:color w:val="auto"/>
        <w:spacing w:val="-20"/>
        <w:sz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pacing w:val="-2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106467"/>
    <w:multiLevelType w:val="hybridMultilevel"/>
    <w:tmpl w:val="3816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487893"/>
    <w:multiLevelType w:val="hybridMultilevel"/>
    <w:tmpl w:val="F646A028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9" w15:restartNumberingAfterBreak="0">
    <w:nsid w:val="4EC77E6D"/>
    <w:multiLevelType w:val="hybridMultilevel"/>
    <w:tmpl w:val="00DEA0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0230216"/>
    <w:multiLevelType w:val="hybridMultilevel"/>
    <w:tmpl w:val="709C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B600BA"/>
    <w:multiLevelType w:val="hybridMultilevel"/>
    <w:tmpl w:val="0D861FF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CE6852"/>
    <w:multiLevelType w:val="hybridMultilevel"/>
    <w:tmpl w:val="993E5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90EC4"/>
    <w:multiLevelType w:val="hybridMultilevel"/>
    <w:tmpl w:val="404AC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E07AAA"/>
    <w:multiLevelType w:val="hybridMultilevel"/>
    <w:tmpl w:val="B4D4A13E"/>
    <w:lvl w:ilvl="0" w:tplc="2E8E4F46">
      <w:start w:val="1"/>
      <w:numFmt w:val="decimal"/>
      <w:lvlText w:val="%1."/>
      <w:lvlJc w:val="left"/>
      <w:pPr>
        <w:tabs>
          <w:tab w:val="num" w:pos="936"/>
        </w:tabs>
        <w:ind w:left="1008" w:hanging="504"/>
      </w:pPr>
      <w:rPr>
        <w:rFonts w:ascii="Times New Roman" w:hAnsi="Times New Roman"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224"/>
        </w:tabs>
        <w:ind w:left="12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84"/>
        </w:tabs>
        <w:ind w:left="33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04"/>
        </w:tabs>
        <w:ind w:left="41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24"/>
        </w:tabs>
        <w:ind w:left="48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</w:abstractNum>
  <w:abstractNum w:abstractNumId="25" w15:restartNumberingAfterBreak="0">
    <w:nsid w:val="69C6141B"/>
    <w:multiLevelType w:val="hybridMultilevel"/>
    <w:tmpl w:val="14985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483989"/>
    <w:multiLevelType w:val="hybridMultilevel"/>
    <w:tmpl w:val="E16ED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4C4A6C"/>
    <w:multiLevelType w:val="hybridMultilevel"/>
    <w:tmpl w:val="1BEA397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3AA537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D95B39"/>
    <w:multiLevelType w:val="hybridMultilevel"/>
    <w:tmpl w:val="F10299B0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79685EC1"/>
    <w:multiLevelType w:val="hybridMultilevel"/>
    <w:tmpl w:val="D6449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03A5B"/>
    <w:multiLevelType w:val="hybridMultilevel"/>
    <w:tmpl w:val="9C04BB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3B5596"/>
    <w:multiLevelType w:val="hybridMultilevel"/>
    <w:tmpl w:val="40FA3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8"/>
  </w:num>
  <w:num w:numId="4">
    <w:abstractNumId w:val="12"/>
  </w:num>
  <w:num w:numId="5">
    <w:abstractNumId w:val="18"/>
  </w:num>
  <w:num w:numId="6">
    <w:abstractNumId w:val="16"/>
  </w:num>
  <w:num w:numId="7">
    <w:abstractNumId w:val="27"/>
  </w:num>
  <w:num w:numId="8">
    <w:abstractNumId w:val="8"/>
  </w:num>
  <w:num w:numId="9">
    <w:abstractNumId w:val="2"/>
  </w:num>
  <w:num w:numId="10">
    <w:abstractNumId w:val="11"/>
  </w:num>
  <w:num w:numId="11">
    <w:abstractNumId w:val="30"/>
  </w:num>
  <w:num w:numId="12">
    <w:abstractNumId w:val="9"/>
  </w:num>
  <w:num w:numId="13">
    <w:abstractNumId w:val="25"/>
  </w:num>
  <w:num w:numId="14">
    <w:abstractNumId w:val="4"/>
  </w:num>
  <w:num w:numId="15">
    <w:abstractNumId w:val="0"/>
  </w:num>
  <w:num w:numId="16">
    <w:abstractNumId w:val="22"/>
  </w:num>
  <w:num w:numId="17">
    <w:abstractNumId w:val="29"/>
  </w:num>
  <w:num w:numId="18">
    <w:abstractNumId w:val="5"/>
  </w:num>
  <w:num w:numId="19">
    <w:abstractNumId w:val="3"/>
  </w:num>
  <w:num w:numId="20">
    <w:abstractNumId w:val="19"/>
  </w:num>
  <w:num w:numId="21">
    <w:abstractNumId w:val="10"/>
  </w:num>
  <w:num w:numId="22">
    <w:abstractNumId w:val="6"/>
  </w:num>
  <w:num w:numId="23">
    <w:abstractNumId w:val="15"/>
  </w:num>
  <w:num w:numId="24">
    <w:abstractNumId w:val="13"/>
  </w:num>
  <w:num w:numId="25">
    <w:abstractNumId w:val="31"/>
  </w:num>
  <w:num w:numId="26">
    <w:abstractNumId w:val="26"/>
  </w:num>
  <w:num w:numId="27">
    <w:abstractNumId w:val="1"/>
  </w:num>
  <w:num w:numId="28">
    <w:abstractNumId w:val="14"/>
  </w:num>
  <w:num w:numId="29">
    <w:abstractNumId w:val="20"/>
  </w:num>
  <w:num w:numId="30">
    <w:abstractNumId w:val="7"/>
  </w:num>
  <w:num w:numId="31">
    <w:abstractNumId w:val="17"/>
  </w:num>
  <w:num w:numId="32">
    <w:abstractNumId w:val="23"/>
  </w:num>
  <w:numIdMacAtCleanup w:val="1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len, Greg">
    <w15:presenceInfo w15:providerId="AD" w15:userId="S-1-5-21-1339303556-449845944-1601390327-869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D20"/>
    <w:rsid w:val="00000E60"/>
    <w:rsid w:val="00004F5F"/>
    <w:rsid w:val="000140E2"/>
    <w:rsid w:val="00015544"/>
    <w:rsid w:val="00020C7A"/>
    <w:rsid w:val="00031DFB"/>
    <w:rsid w:val="00036CE7"/>
    <w:rsid w:val="000374AA"/>
    <w:rsid w:val="000412BB"/>
    <w:rsid w:val="000412D7"/>
    <w:rsid w:val="00043231"/>
    <w:rsid w:val="00044DAF"/>
    <w:rsid w:val="00050B38"/>
    <w:rsid w:val="00051D5C"/>
    <w:rsid w:val="00052108"/>
    <w:rsid w:val="000562CE"/>
    <w:rsid w:val="000579D3"/>
    <w:rsid w:val="00060A10"/>
    <w:rsid w:val="000642D4"/>
    <w:rsid w:val="00064D1D"/>
    <w:rsid w:val="00065187"/>
    <w:rsid w:val="000668B0"/>
    <w:rsid w:val="00071575"/>
    <w:rsid w:val="000730BD"/>
    <w:rsid w:val="0007627D"/>
    <w:rsid w:val="00086DE4"/>
    <w:rsid w:val="00092607"/>
    <w:rsid w:val="000A27FF"/>
    <w:rsid w:val="000A515C"/>
    <w:rsid w:val="000A66E4"/>
    <w:rsid w:val="000B253B"/>
    <w:rsid w:val="000C6E0E"/>
    <w:rsid w:val="000D4D95"/>
    <w:rsid w:val="000D5E2C"/>
    <w:rsid w:val="000D62AF"/>
    <w:rsid w:val="000F1CEA"/>
    <w:rsid w:val="000F37A4"/>
    <w:rsid w:val="00100B32"/>
    <w:rsid w:val="00104D22"/>
    <w:rsid w:val="00106063"/>
    <w:rsid w:val="00106B96"/>
    <w:rsid w:val="001075ED"/>
    <w:rsid w:val="00121E3D"/>
    <w:rsid w:val="00126E55"/>
    <w:rsid w:val="001348DB"/>
    <w:rsid w:val="00141AAF"/>
    <w:rsid w:val="00141C7C"/>
    <w:rsid w:val="00141FAA"/>
    <w:rsid w:val="00142592"/>
    <w:rsid w:val="00143770"/>
    <w:rsid w:val="001459B9"/>
    <w:rsid w:val="001476D7"/>
    <w:rsid w:val="00150451"/>
    <w:rsid w:val="001539CC"/>
    <w:rsid w:val="00156AEC"/>
    <w:rsid w:val="00162869"/>
    <w:rsid w:val="0016456A"/>
    <w:rsid w:val="00164D92"/>
    <w:rsid w:val="0016714C"/>
    <w:rsid w:val="00171CD2"/>
    <w:rsid w:val="00174F44"/>
    <w:rsid w:val="00180E22"/>
    <w:rsid w:val="0018237A"/>
    <w:rsid w:val="001845C6"/>
    <w:rsid w:val="00184FBC"/>
    <w:rsid w:val="001856CD"/>
    <w:rsid w:val="00185E41"/>
    <w:rsid w:val="00190B6F"/>
    <w:rsid w:val="00190F7E"/>
    <w:rsid w:val="001A4E8F"/>
    <w:rsid w:val="001A6071"/>
    <w:rsid w:val="001A646E"/>
    <w:rsid w:val="001B2268"/>
    <w:rsid w:val="001B29D0"/>
    <w:rsid w:val="001B3E34"/>
    <w:rsid w:val="001B64AD"/>
    <w:rsid w:val="001C1488"/>
    <w:rsid w:val="001C1C35"/>
    <w:rsid w:val="001C52F6"/>
    <w:rsid w:val="001C661C"/>
    <w:rsid w:val="001D21A2"/>
    <w:rsid w:val="001D5387"/>
    <w:rsid w:val="001E1F1B"/>
    <w:rsid w:val="001E2751"/>
    <w:rsid w:val="001E3F11"/>
    <w:rsid w:val="001E3F82"/>
    <w:rsid w:val="001E4D7C"/>
    <w:rsid w:val="001F0BB2"/>
    <w:rsid w:val="001F2887"/>
    <w:rsid w:val="001F4219"/>
    <w:rsid w:val="001F794E"/>
    <w:rsid w:val="00205543"/>
    <w:rsid w:val="00206394"/>
    <w:rsid w:val="0020654E"/>
    <w:rsid w:val="00206F8F"/>
    <w:rsid w:val="00220852"/>
    <w:rsid w:val="00223419"/>
    <w:rsid w:val="00223812"/>
    <w:rsid w:val="002310E6"/>
    <w:rsid w:val="002340DD"/>
    <w:rsid w:val="002368D0"/>
    <w:rsid w:val="002629B4"/>
    <w:rsid w:val="00264442"/>
    <w:rsid w:val="00273B39"/>
    <w:rsid w:val="002822ED"/>
    <w:rsid w:val="00284292"/>
    <w:rsid w:val="00284401"/>
    <w:rsid w:val="002846DC"/>
    <w:rsid w:val="002853A7"/>
    <w:rsid w:val="00286487"/>
    <w:rsid w:val="00286677"/>
    <w:rsid w:val="00290918"/>
    <w:rsid w:val="00290FA9"/>
    <w:rsid w:val="00292A9A"/>
    <w:rsid w:val="002A1971"/>
    <w:rsid w:val="002A199F"/>
    <w:rsid w:val="002A6B17"/>
    <w:rsid w:val="002A6DCD"/>
    <w:rsid w:val="002A7611"/>
    <w:rsid w:val="002B0A0C"/>
    <w:rsid w:val="002B458A"/>
    <w:rsid w:val="002C30BB"/>
    <w:rsid w:val="002C3A9B"/>
    <w:rsid w:val="002C52C6"/>
    <w:rsid w:val="002D171C"/>
    <w:rsid w:val="002D7FF8"/>
    <w:rsid w:val="002E477A"/>
    <w:rsid w:val="002F40F5"/>
    <w:rsid w:val="002F5110"/>
    <w:rsid w:val="002F75FA"/>
    <w:rsid w:val="00303A0C"/>
    <w:rsid w:val="00305954"/>
    <w:rsid w:val="00315586"/>
    <w:rsid w:val="00326F95"/>
    <w:rsid w:val="003300B5"/>
    <w:rsid w:val="00333269"/>
    <w:rsid w:val="003341E5"/>
    <w:rsid w:val="00336FB0"/>
    <w:rsid w:val="0033717C"/>
    <w:rsid w:val="003404CC"/>
    <w:rsid w:val="00342907"/>
    <w:rsid w:val="00344F98"/>
    <w:rsid w:val="003457F4"/>
    <w:rsid w:val="00345937"/>
    <w:rsid w:val="00350BC8"/>
    <w:rsid w:val="00352FE8"/>
    <w:rsid w:val="003629CA"/>
    <w:rsid w:val="0037217F"/>
    <w:rsid w:val="00376909"/>
    <w:rsid w:val="00383589"/>
    <w:rsid w:val="00385410"/>
    <w:rsid w:val="00386643"/>
    <w:rsid w:val="003916F7"/>
    <w:rsid w:val="003924F7"/>
    <w:rsid w:val="003967A2"/>
    <w:rsid w:val="003974B3"/>
    <w:rsid w:val="003A1AE5"/>
    <w:rsid w:val="003A7921"/>
    <w:rsid w:val="003B360F"/>
    <w:rsid w:val="003B55B1"/>
    <w:rsid w:val="003C0222"/>
    <w:rsid w:val="003C07F2"/>
    <w:rsid w:val="003C183B"/>
    <w:rsid w:val="003C74F4"/>
    <w:rsid w:val="003D2BDF"/>
    <w:rsid w:val="003E6CCD"/>
    <w:rsid w:val="003F0062"/>
    <w:rsid w:val="004015B8"/>
    <w:rsid w:val="004057AC"/>
    <w:rsid w:val="004064FC"/>
    <w:rsid w:val="00421456"/>
    <w:rsid w:val="00421DCA"/>
    <w:rsid w:val="00421FE7"/>
    <w:rsid w:val="0042469D"/>
    <w:rsid w:val="00425617"/>
    <w:rsid w:val="00431D2E"/>
    <w:rsid w:val="00435F9F"/>
    <w:rsid w:val="00440ED4"/>
    <w:rsid w:val="004506A3"/>
    <w:rsid w:val="00453009"/>
    <w:rsid w:val="0045415C"/>
    <w:rsid w:val="00454A9C"/>
    <w:rsid w:val="00456611"/>
    <w:rsid w:val="00457397"/>
    <w:rsid w:val="00457E89"/>
    <w:rsid w:val="00461F73"/>
    <w:rsid w:val="00467127"/>
    <w:rsid w:val="004725DE"/>
    <w:rsid w:val="00476A5F"/>
    <w:rsid w:val="00483E39"/>
    <w:rsid w:val="00486765"/>
    <w:rsid w:val="0048754C"/>
    <w:rsid w:val="0049043D"/>
    <w:rsid w:val="00490841"/>
    <w:rsid w:val="0049248B"/>
    <w:rsid w:val="0049689E"/>
    <w:rsid w:val="004A305D"/>
    <w:rsid w:val="004A4180"/>
    <w:rsid w:val="004C218C"/>
    <w:rsid w:val="004C401D"/>
    <w:rsid w:val="004C5B13"/>
    <w:rsid w:val="004D608E"/>
    <w:rsid w:val="004E0E09"/>
    <w:rsid w:val="004E0E73"/>
    <w:rsid w:val="004F6E69"/>
    <w:rsid w:val="0050398E"/>
    <w:rsid w:val="00503A7D"/>
    <w:rsid w:val="005050C1"/>
    <w:rsid w:val="00505D10"/>
    <w:rsid w:val="00511CA9"/>
    <w:rsid w:val="005142C0"/>
    <w:rsid w:val="00514BDC"/>
    <w:rsid w:val="00514D82"/>
    <w:rsid w:val="00515284"/>
    <w:rsid w:val="0052165F"/>
    <w:rsid w:val="00530545"/>
    <w:rsid w:val="005308FB"/>
    <w:rsid w:val="00541D8A"/>
    <w:rsid w:val="00545002"/>
    <w:rsid w:val="005532CD"/>
    <w:rsid w:val="00556C86"/>
    <w:rsid w:val="00557E68"/>
    <w:rsid w:val="0056772B"/>
    <w:rsid w:val="00572A92"/>
    <w:rsid w:val="0057465E"/>
    <w:rsid w:val="00575433"/>
    <w:rsid w:val="005766F4"/>
    <w:rsid w:val="005770D5"/>
    <w:rsid w:val="005804E2"/>
    <w:rsid w:val="005838E6"/>
    <w:rsid w:val="00594C7A"/>
    <w:rsid w:val="005A12F9"/>
    <w:rsid w:val="005A1324"/>
    <w:rsid w:val="005A53A8"/>
    <w:rsid w:val="005B030C"/>
    <w:rsid w:val="005B038B"/>
    <w:rsid w:val="005B0A27"/>
    <w:rsid w:val="005B69FE"/>
    <w:rsid w:val="005C4A36"/>
    <w:rsid w:val="005D6D6D"/>
    <w:rsid w:val="005E1EA8"/>
    <w:rsid w:val="005F672B"/>
    <w:rsid w:val="005F7786"/>
    <w:rsid w:val="0061270D"/>
    <w:rsid w:val="00613EE3"/>
    <w:rsid w:val="00614140"/>
    <w:rsid w:val="0061472E"/>
    <w:rsid w:val="00617EFA"/>
    <w:rsid w:val="00623452"/>
    <w:rsid w:val="00641829"/>
    <w:rsid w:val="00651A2E"/>
    <w:rsid w:val="0065378A"/>
    <w:rsid w:val="006538F2"/>
    <w:rsid w:val="006568FD"/>
    <w:rsid w:val="00671A06"/>
    <w:rsid w:val="00680C27"/>
    <w:rsid w:val="00682FF6"/>
    <w:rsid w:val="00692F03"/>
    <w:rsid w:val="00693535"/>
    <w:rsid w:val="00694DCF"/>
    <w:rsid w:val="00695E63"/>
    <w:rsid w:val="006A128F"/>
    <w:rsid w:val="006A3268"/>
    <w:rsid w:val="006A409C"/>
    <w:rsid w:val="006B10D4"/>
    <w:rsid w:val="006B7E39"/>
    <w:rsid w:val="006C2DC6"/>
    <w:rsid w:val="006C64B9"/>
    <w:rsid w:val="006D1829"/>
    <w:rsid w:val="006E0682"/>
    <w:rsid w:val="006E1AA9"/>
    <w:rsid w:val="006E31E2"/>
    <w:rsid w:val="006F1B7F"/>
    <w:rsid w:val="006F5440"/>
    <w:rsid w:val="006F6F87"/>
    <w:rsid w:val="006F75AD"/>
    <w:rsid w:val="00703D81"/>
    <w:rsid w:val="0070579B"/>
    <w:rsid w:val="00713F48"/>
    <w:rsid w:val="00715B29"/>
    <w:rsid w:val="00716FF1"/>
    <w:rsid w:val="00726A56"/>
    <w:rsid w:val="007504C2"/>
    <w:rsid w:val="00760F6B"/>
    <w:rsid w:val="00762ED0"/>
    <w:rsid w:val="00765D30"/>
    <w:rsid w:val="00765DAB"/>
    <w:rsid w:val="00767F1B"/>
    <w:rsid w:val="0077447B"/>
    <w:rsid w:val="0077619F"/>
    <w:rsid w:val="00777E1C"/>
    <w:rsid w:val="00783ABA"/>
    <w:rsid w:val="00784F27"/>
    <w:rsid w:val="00785227"/>
    <w:rsid w:val="00791268"/>
    <w:rsid w:val="00793038"/>
    <w:rsid w:val="00793376"/>
    <w:rsid w:val="007A5272"/>
    <w:rsid w:val="007A5C20"/>
    <w:rsid w:val="007B39E8"/>
    <w:rsid w:val="007B504E"/>
    <w:rsid w:val="007C09FF"/>
    <w:rsid w:val="007C77AA"/>
    <w:rsid w:val="007D1BFF"/>
    <w:rsid w:val="007D5E26"/>
    <w:rsid w:val="007D6D63"/>
    <w:rsid w:val="007E2DB4"/>
    <w:rsid w:val="007E339A"/>
    <w:rsid w:val="007E4C0F"/>
    <w:rsid w:val="007F4636"/>
    <w:rsid w:val="007F4C0F"/>
    <w:rsid w:val="007F77BD"/>
    <w:rsid w:val="00801040"/>
    <w:rsid w:val="008010EB"/>
    <w:rsid w:val="00805C7E"/>
    <w:rsid w:val="008076E8"/>
    <w:rsid w:val="00807A21"/>
    <w:rsid w:val="00810EF8"/>
    <w:rsid w:val="00813FAC"/>
    <w:rsid w:val="00822833"/>
    <w:rsid w:val="00823496"/>
    <w:rsid w:val="0082778C"/>
    <w:rsid w:val="008310CF"/>
    <w:rsid w:val="00833A6F"/>
    <w:rsid w:val="0084116F"/>
    <w:rsid w:val="00842899"/>
    <w:rsid w:val="008462DB"/>
    <w:rsid w:val="00846A96"/>
    <w:rsid w:val="00853ADA"/>
    <w:rsid w:val="008546E0"/>
    <w:rsid w:val="008553BC"/>
    <w:rsid w:val="008572CD"/>
    <w:rsid w:val="008670DE"/>
    <w:rsid w:val="00867AB2"/>
    <w:rsid w:val="00872B46"/>
    <w:rsid w:val="00876642"/>
    <w:rsid w:val="00877C4A"/>
    <w:rsid w:val="008816B8"/>
    <w:rsid w:val="008865C7"/>
    <w:rsid w:val="008912DD"/>
    <w:rsid w:val="00893EA1"/>
    <w:rsid w:val="008A2371"/>
    <w:rsid w:val="008A3284"/>
    <w:rsid w:val="008B673F"/>
    <w:rsid w:val="008C1B1C"/>
    <w:rsid w:val="008C3579"/>
    <w:rsid w:val="008C358C"/>
    <w:rsid w:val="008C361E"/>
    <w:rsid w:val="008D2B27"/>
    <w:rsid w:val="008E14BE"/>
    <w:rsid w:val="008E5C44"/>
    <w:rsid w:val="008E7E01"/>
    <w:rsid w:val="008F3BF0"/>
    <w:rsid w:val="0090504F"/>
    <w:rsid w:val="00907FE1"/>
    <w:rsid w:val="0091027E"/>
    <w:rsid w:val="00915BF9"/>
    <w:rsid w:val="00916316"/>
    <w:rsid w:val="00920546"/>
    <w:rsid w:val="00924982"/>
    <w:rsid w:val="00931330"/>
    <w:rsid w:val="00935887"/>
    <w:rsid w:val="00944A29"/>
    <w:rsid w:val="009470B3"/>
    <w:rsid w:val="00950F7F"/>
    <w:rsid w:val="00953EE6"/>
    <w:rsid w:val="00964301"/>
    <w:rsid w:val="00974F4F"/>
    <w:rsid w:val="009756AA"/>
    <w:rsid w:val="00975750"/>
    <w:rsid w:val="00977159"/>
    <w:rsid w:val="00977E6A"/>
    <w:rsid w:val="0099009E"/>
    <w:rsid w:val="00990EC7"/>
    <w:rsid w:val="009947FC"/>
    <w:rsid w:val="009B7A16"/>
    <w:rsid w:val="009B7E2C"/>
    <w:rsid w:val="009C0142"/>
    <w:rsid w:val="009C2A56"/>
    <w:rsid w:val="009C2D6C"/>
    <w:rsid w:val="009C38AC"/>
    <w:rsid w:val="009C4DF1"/>
    <w:rsid w:val="009C6A42"/>
    <w:rsid w:val="009D76E1"/>
    <w:rsid w:val="009E4D45"/>
    <w:rsid w:val="009F2D5E"/>
    <w:rsid w:val="009F45AF"/>
    <w:rsid w:val="009F4F82"/>
    <w:rsid w:val="00A00A66"/>
    <w:rsid w:val="00A03056"/>
    <w:rsid w:val="00A03BB0"/>
    <w:rsid w:val="00A062C9"/>
    <w:rsid w:val="00A06977"/>
    <w:rsid w:val="00A12D62"/>
    <w:rsid w:val="00A13D5C"/>
    <w:rsid w:val="00A1734D"/>
    <w:rsid w:val="00A1777A"/>
    <w:rsid w:val="00A2121D"/>
    <w:rsid w:val="00A25310"/>
    <w:rsid w:val="00A31686"/>
    <w:rsid w:val="00A33B66"/>
    <w:rsid w:val="00A35AF6"/>
    <w:rsid w:val="00A3687E"/>
    <w:rsid w:val="00A36E8C"/>
    <w:rsid w:val="00A522B8"/>
    <w:rsid w:val="00A52CC1"/>
    <w:rsid w:val="00A549CF"/>
    <w:rsid w:val="00A60AC5"/>
    <w:rsid w:val="00A63A37"/>
    <w:rsid w:val="00A65E20"/>
    <w:rsid w:val="00A72CF7"/>
    <w:rsid w:val="00A82778"/>
    <w:rsid w:val="00A843FE"/>
    <w:rsid w:val="00A85050"/>
    <w:rsid w:val="00A864C3"/>
    <w:rsid w:val="00A920AC"/>
    <w:rsid w:val="00A928F4"/>
    <w:rsid w:val="00A95FF8"/>
    <w:rsid w:val="00A97EC1"/>
    <w:rsid w:val="00AA0056"/>
    <w:rsid w:val="00AA7F9C"/>
    <w:rsid w:val="00AB35A7"/>
    <w:rsid w:val="00AB6F17"/>
    <w:rsid w:val="00AC48BF"/>
    <w:rsid w:val="00AC4B71"/>
    <w:rsid w:val="00AD0AC2"/>
    <w:rsid w:val="00AD0E6A"/>
    <w:rsid w:val="00AE2B8C"/>
    <w:rsid w:val="00AE5D7E"/>
    <w:rsid w:val="00AF1F9A"/>
    <w:rsid w:val="00AF5368"/>
    <w:rsid w:val="00AF5887"/>
    <w:rsid w:val="00AF6C98"/>
    <w:rsid w:val="00B01C84"/>
    <w:rsid w:val="00B01D98"/>
    <w:rsid w:val="00B122D9"/>
    <w:rsid w:val="00B155B6"/>
    <w:rsid w:val="00B20EAC"/>
    <w:rsid w:val="00B2728A"/>
    <w:rsid w:val="00B27A5A"/>
    <w:rsid w:val="00B322CB"/>
    <w:rsid w:val="00B40E05"/>
    <w:rsid w:val="00B476BA"/>
    <w:rsid w:val="00B508BC"/>
    <w:rsid w:val="00B520E9"/>
    <w:rsid w:val="00B538D1"/>
    <w:rsid w:val="00B615F3"/>
    <w:rsid w:val="00B6218E"/>
    <w:rsid w:val="00B62943"/>
    <w:rsid w:val="00B63517"/>
    <w:rsid w:val="00B65694"/>
    <w:rsid w:val="00B66A32"/>
    <w:rsid w:val="00B67243"/>
    <w:rsid w:val="00B750CC"/>
    <w:rsid w:val="00B82602"/>
    <w:rsid w:val="00B9206A"/>
    <w:rsid w:val="00B95ADE"/>
    <w:rsid w:val="00BA0A66"/>
    <w:rsid w:val="00BA3468"/>
    <w:rsid w:val="00BB31E2"/>
    <w:rsid w:val="00BC6CB3"/>
    <w:rsid w:val="00BC7630"/>
    <w:rsid w:val="00BD0290"/>
    <w:rsid w:val="00BE0E0D"/>
    <w:rsid w:val="00BE26A6"/>
    <w:rsid w:val="00BE6117"/>
    <w:rsid w:val="00BF31C4"/>
    <w:rsid w:val="00BF617F"/>
    <w:rsid w:val="00C009A3"/>
    <w:rsid w:val="00C04A86"/>
    <w:rsid w:val="00C10A97"/>
    <w:rsid w:val="00C11B22"/>
    <w:rsid w:val="00C13A3E"/>
    <w:rsid w:val="00C13B8B"/>
    <w:rsid w:val="00C15837"/>
    <w:rsid w:val="00C16B8D"/>
    <w:rsid w:val="00C21685"/>
    <w:rsid w:val="00C31EF5"/>
    <w:rsid w:val="00C43330"/>
    <w:rsid w:val="00C43E97"/>
    <w:rsid w:val="00C46F1A"/>
    <w:rsid w:val="00C47D52"/>
    <w:rsid w:val="00C50CF6"/>
    <w:rsid w:val="00C5405B"/>
    <w:rsid w:val="00C556A8"/>
    <w:rsid w:val="00C60315"/>
    <w:rsid w:val="00C61FBA"/>
    <w:rsid w:val="00C66751"/>
    <w:rsid w:val="00C70D20"/>
    <w:rsid w:val="00C7404C"/>
    <w:rsid w:val="00C74383"/>
    <w:rsid w:val="00C8102F"/>
    <w:rsid w:val="00C82257"/>
    <w:rsid w:val="00C82AEB"/>
    <w:rsid w:val="00C82E7E"/>
    <w:rsid w:val="00C832DB"/>
    <w:rsid w:val="00C86040"/>
    <w:rsid w:val="00C86F3B"/>
    <w:rsid w:val="00C94E6E"/>
    <w:rsid w:val="00CA172C"/>
    <w:rsid w:val="00CA1EF7"/>
    <w:rsid w:val="00CA2B42"/>
    <w:rsid w:val="00CA2D80"/>
    <w:rsid w:val="00CA5435"/>
    <w:rsid w:val="00CB219A"/>
    <w:rsid w:val="00CB4F18"/>
    <w:rsid w:val="00CB59DB"/>
    <w:rsid w:val="00CB5AC5"/>
    <w:rsid w:val="00CB66CB"/>
    <w:rsid w:val="00CC3079"/>
    <w:rsid w:val="00CC6D93"/>
    <w:rsid w:val="00CD38E9"/>
    <w:rsid w:val="00CD4DBF"/>
    <w:rsid w:val="00CD7838"/>
    <w:rsid w:val="00CE1777"/>
    <w:rsid w:val="00CE2844"/>
    <w:rsid w:val="00CE6EAE"/>
    <w:rsid w:val="00CF30C1"/>
    <w:rsid w:val="00D0195E"/>
    <w:rsid w:val="00D07F37"/>
    <w:rsid w:val="00D11695"/>
    <w:rsid w:val="00D12485"/>
    <w:rsid w:val="00D12A7A"/>
    <w:rsid w:val="00D13CA8"/>
    <w:rsid w:val="00D13EA6"/>
    <w:rsid w:val="00D14A65"/>
    <w:rsid w:val="00D219AA"/>
    <w:rsid w:val="00D24844"/>
    <w:rsid w:val="00D31920"/>
    <w:rsid w:val="00D420C4"/>
    <w:rsid w:val="00D4275C"/>
    <w:rsid w:val="00D430F4"/>
    <w:rsid w:val="00D45EB5"/>
    <w:rsid w:val="00D50E9F"/>
    <w:rsid w:val="00D51661"/>
    <w:rsid w:val="00D61C79"/>
    <w:rsid w:val="00D63755"/>
    <w:rsid w:val="00D65BA8"/>
    <w:rsid w:val="00D66B0C"/>
    <w:rsid w:val="00D73315"/>
    <w:rsid w:val="00D73CAC"/>
    <w:rsid w:val="00D80549"/>
    <w:rsid w:val="00D821A5"/>
    <w:rsid w:val="00D86CE0"/>
    <w:rsid w:val="00D9470F"/>
    <w:rsid w:val="00D94B83"/>
    <w:rsid w:val="00D96DA1"/>
    <w:rsid w:val="00DA106C"/>
    <w:rsid w:val="00DA29B4"/>
    <w:rsid w:val="00DB2A0B"/>
    <w:rsid w:val="00DB51B1"/>
    <w:rsid w:val="00DB76D5"/>
    <w:rsid w:val="00DC058B"/>
    <w:rsid w:val="00DC405D"/>
    <w:rsid w:val="00DC7BEC"/>
    <w:rsid w:val="00DD1337"/>
    <w:rsid w:val="00DD2ECA"/>
    <w:rsid w:val="00DD4321"/>
    <w:rsid w:val="00DD7711"/>
    <w:rsid w:val="00DE1427"/>
    <w:rsid w:val="00DE52EE"/>
    <w:rsid w:val="00DE7629"/>
    <w:rsid w:val="00DF2098"/>
    <w:rsid w:val="00E00A4C"/>
    <w:rsid w:val="00E06CD1"/>
    <w:rsid w:val="00E1392A"/>
    <w:rsid w:val="00E224A3"/>
    <w:rsid w:val="00E2697B"/>
    <w:rsid w:val="00E31BE4"/>
    <w:rsid w:val="00E32BE4"/>
    <w:rsid w:val="00E33B69"/>
    <w:rsid w:val="00E34282"/>
    <w:rsid w:val="00E358A3"/>
    <w:rsid w:val="00E35969"/>
    <w:rsid w:val="00E35B82"/>
    <w:rsid w:val="00E43486"/>
    <w:rsid w:val="00E44EB1"/>
    <w:rsid w:val="00E506AF"/>
    <w:rsid w:val="00E51D84"/>
    <w:rsid w:val="00E52B4F"/>
    <w:rsid w:val="00E555C2"/>
    <w:rsid w:val="00E674A2"/>
    <w:rsid w:val="00E72C93"/>
    <w:rsid w:val="00E73E13"/>
    <w:rsid w:val="00E75415"/>
    <w:rsid w:val="00E759BB"/>
    <w:rsid w:val="00E7694A"/>
    <w:rsid w:val="00E76EF2"/>
    <w:rsid w:val="00E83250"/>
    <w:rsid w:val="00E83362"/>
    <w:rsid w:val="00E837CD"/>
    <w:rsid w:val="00E87338"/>
    <w:rsid w:val="00E95F28"/>
    <w:rsid w:val="00EA0198"/>
    <w:rsid w:val="00EA7346"/>
    <w:rsid w:val="00EB0170"/>
    <w:rsid w:val="00EB2CD3"/>
    <w:rsid w:val="00ED59B1"/>
    <w:rsid w:val="00EE318F"/>
    <w:rsid w:val="00EE3899"/>
    <w:rsid w:val="00EE4961"/>
    <w:rsid w:val="00EE70DB"/>
    <w:rsid w:val="00EF0689"/>
    <w:rsid w:val="00EF1AE6"/>
    <w:rsid w:val="00EF3D2C"/>
    <w:rsid w:val="00EF4488"/>
    <w:rsid w:val="00F00244"/>
    <w:rsid w:val="00F06F2F"/>
    <w:rsid w:val="00F1053D"/>
    <w:rsid w:val="00F119FE"/>
    <w:rsid w:val="00F1462A"/>
    <w:rsid w:val="00F1579B"/>
    <w:rsid w:val="00F2656B"/>
    <w:rsid w:val="00F2773C"/>
    <w:rsid w:val="00F30F10"/>
    <w:rsid w:val="00F356C5"/>
    <w:rsid w:val="00F36388"/>
    <w:rsid w:val="00F42AB9"/>
    <w:rsid w:val="00F52011"/>
    <w:rsid w:val="00F612E4"/>
    <w:rsid w:val="00F71F88"/>
    <w:rsid w:val="00F75B9B"/>
    <w:rsid w:val="00F77C30"/>
    <w:rsid w:val="00F80094"/>
    <w:rsid w:val="00F912BC"/>
    <w:rsid w:val="00F957E9"/>
    <w:rsid w:val="00FA5459"/>
    <w:rsid w:val="00FA5785"/>
    <w:rsid w:val="00FB009F"/>
    <w:rsid w:val="00FB1462"/>
    <w:rsid w:val="00FC17A0"/>
    <w:rsid w:val="00FC63FA"/>
    <w:rsid w:val="00FD187A"/>
    <w:rsid w:val="00FD1C83"/>
    <w:rsid w:val="00FD31A7"/>
    <w:rsid w:val="00FD3250"/>
    <w:rsid w:val="00FD3F35"/>
    <w:rsid w:val="00FD49D4"/>
    <w:rsid w:val="00FD713B"/>
    <w:rsid w:val="00FD7D40"/>
    <w:rsid w:val="00FE174F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37AB06"/>
  <w15:docId w15:val="{D299016E-991D-462C-A543-92CD414A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844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C4B71"/>
    <w:pPr>
      <w:keepNext/>
      <w:ind w:left="1980"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C4B71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C4B71"/>
    <w:pPr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415C"/>
    <w:rPr>
      <w:rFonts w:ascii="Cambria" w:hAnsi="Cambria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5415C"/>
    <w:rPr>
      <w:rFonts w:ascii="Cambria" w:hAnsi="Cambria"/>
      <w:b/>
      <w:sz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5415C"/>
    <w:rPr>
      <w:rFonts w:ascii="Calibri" w:hAnsi="Calibri"/>
      <w:b/>
      <w:i/>
      <w:sz w:val="26"/>
    </w:rPr>
  </w:style>
  <w:style w:type="paragraph" w:styleId="NormalWeb">
    <w:name w:val="Normal (Web)"/>
    <w:basedOn w:val="Normal"/>
    <w:uiPriority w:val="99"/>
    <w:rsid w:val="00AC4B71"/>
    <w:pPr>
      <w:spacing w:before="100" w:after="100" w:line="762" w:lineRule="atLeast"/>
    </w:pPr>
    <w:rPr>
      <w:sz w:val="24"/>
    </w:rPr>
  </w:style>
  <w:style w:type="character" w:styleId="Hyperlink">
    <w:name w:val="Hyperlink"/>
    <w:basedOn w:val="DefaultParagraphFont"/>
    <w:uiPriority w:val="99"/>
    <w:rsid w:val="00AC4B71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C4B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5415C"/>
    <w:rPr>
      <w:sz w:val="20"/>
    </w:rPr>
  </w:style>
  <w:style w:type="paragraph" w:styleId="Footer">
    <w:name w:val="footer"/>
    <w:basedOn w:val="Normal"/>
    <w:link w:val="FooterChar"/>
    <w:uiPriority w:val="99"/>
    <w:rsid w:val="00AC4B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5415C"/>
    <w:rPr>
      <w:sz w:val="20"/>
    </w:rPr>
  </w:style>
  <w:style w:type="character" w:styleId="PageNumber">
    <w:name w:val="page number"/>
    <w:basedOn w:val="DefaultParagraphFont"/>
    <w:uiPriority w:val="99"/>
    <w:rsid w:val="00AC4B71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AC4B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45415C"/>
    <w:rPr>
      <w:rFonts w:ascii="Courier New" w:hAnsi="Courier New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D24844"/>
    <w:rPr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4844"/>
    <w:rPr>
      <w:sz w:val="16"/>
      <w:szCs w:val="20"/>
    </w:rPr>
  </w:style>
  <w:style w:type="character" w:styleId="CommentReference">
    <w:name w:val="annotation reference"/>
    <w:basedOn w:val="DefaultParagraphFont"/>
    <w:uiPriority w:val="99"/>
    <w:semiHidden/>
    <w:rsid w:val="0028429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84292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5415C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84292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5415C"/>
    <w:rPr>
      <w:b/>
      <w:sz w:val="20"/>
    </w:rPr>
  </w:style>
  <w:style w:type="character" w:styleId="FollowedHyperlink">
    <w:name w:val="FollowedHyperlink"/>
    <w:basedOn w:val="DefaultParagraphFont"/>
    <w:uiPriority w:val="99"/>
    <w:rsid w:val="001A646E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F119FE"/>
    <w:pPr>
      <w:autoSpaceDE w:val="0"/>
      <w:autoSpaceDN w:val="0"/>
      <w:adjustRightInd w:val="0"/>
    </w:pPr>
    <w:rPr>
      <w:rFonts w:ascii="Janson Text" w:hAnsi="Janson Text" w:cs="Janson Text"/>
      <w:color w:val="000000"/>
      <w:sz w:val="24"/>
      <w:szCs w:val="24"/>
    </w:rPr>
  </w:style>
  <w:style w:type="table" w:styleId="TableGrid">
    <w:name w:val="Table Grid"/>
    <w:basedOn w:val="TableNormal"/>
    <w:uiPriority w:val="59"/>
    <w:locked/>
    <w:rsid w:val="00AD0A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6F17"/>
    <w:pPr>
      <w:ind w:left="720"/>
      <w:contextualSpacing/>
    </w:pPr>
  </w:style>
  <w:style w:type="paragraph" w:styleId="Revision">
    <w:name w:val="Revision"/>
    <w:hidden/>
    <w:uiPriority w:val="99"/>
    <w:semiHidden/>
    <w:rsid w:val="00EF0689"/>
    <w:rPr>
      <w:sz w:val="20"/>
      <w:szCs w:val="20"/>
    </w:rPr>
  </w:style>
  <w:style w:type="character" w:styleId="Emphasis">
    <w:name w:val="Emphasis"/>
    <w:basedOn w:val="DefaultParagraphFont"/>
    <w:uiPriority w:val="20"/>
    <w:qFormat/>
    <w:locked/>
    <w:rsid w:val="00440E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8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hesapeakebay.net/about/programs/q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/url?sa=i&amp;rct=j&amp;q=&amp;esrc=s&amp;source=images&amp;cd=&amp;cad=rja&amp;uact=8&amp;ved=0ahUKEwiejti57b7MAhXETCYKHS4LBs0QjRwIBw&amp;url=http://inhabitat.com/14-buildings-compete-in-epas-biggest-energy-loser-competition/epa-logo/&amp;psig=AFQjCNEdcvGGQeqZcqU1sR2IJI7D8JGUcA&amp;ust=1462397523482504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1FEEA-1A59-44BA-A239-EC3E704AD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2213</Words>
  <Characters>12617</Characters>
  <Application>Microsoft Office Word</Application>
  <DocSecurity>4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2007-2008 Stewardship Grants Program Application Package</vt:lpstr>
    </vt:vector>
  </TitlesOfParts>
  <Company>US-EPA</Company>
  <LinksUpToDate>false</LinksUpToDate>
  <CharactersWithSpaces>14801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Stewardship Grants Program Application Package</dc:title>
  <dc:creator>dluecken</dc:creator>
  <cp:lastModifiedBy>Allen, Greg</cp:lastModifiedBy>
  <cp:revision>2</cp:revision>
  <cp:lastPrinted>2015-11-04T17:21:00Z</cp:lastPrinted>
  <dcterms:created xsi:type="dcterms:W3CDTF">2016-09-06T02:28:00Z</dcterms:created>
  <dcterms:modified xsi:type="dcterms:W3CDTF">2016-09-06T02:28:00Z</dcterms:modified>
</cp:coreProperties>
</file>