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To:</w:t>
        <w:tab/>
        <w:t xml:space="preserve">     Citizens Advisory Committee</w:t>
        <w:tab/>
      </w:r>
      <w:r w:rsidDel="00000000" w:rsidR="00000000" w:rsidRPr="00000000">
        <w:drawing>
          <wp:anchor allowOverlap="1" behindDoc="0" distB="0" distT="0" distL="114300" distR="114300" hidden="0" layoutInCell="1" locked="0" relativeHeight="0" simplePos="0">
            <wp:simplePos x="0" y="0"/>
            <wp:positionH relativeFrom="column">
              <wp:posOffset>-274319</wp:posOffset>
            </wp:positionH>
            <wp:positionV relativeFrom="paragraph">
              <wp:posOffset>7620</wp:posOffset>
            </wp:positionV>
            <wp:extent cx="2514600" cy="1160780"/>
            <wp:effectExtent b="0" l="0" r="0" t="0"/>
            <wp:wrapSquare wrapText="bothSides" distB="0" distT="0" distL="114300" distR="114300"/>
            <wp:docPr descr="caclogo" id="3" name="image1.jpg"/>
            <a:graphic>
              <a:graphicData uri="http://schemas.openxmlformats.org/drawingml/2006/picture">
                <pic:pic>
                  <pic:nvPicPr>
                    <pic:cNvPr descr="caclogo" id="0" name="image1.jpg"/>
                    <pic:cNvPicPr preferRelativeResize="0"/>
                  </pic:nvPicPr>
                  <pic:blipFill>
                    <a:blip r:embed="rId7"/>
                    <a:srcRect b="0" l="0" r="0" t="0"/>
                    <a:stretch>
                      <a:fillRect/>
                    </a:stretch>
                  </pic:blipFill>
                  <pic:spPr>
                    <a:xfrm>
                      <a:off x="0" y="0"/>
                      <a:ext cx="2514600" cy="1160780"/>
                    </a:xfrm>
                    <a:prstGeom prst="rect"/>
                    <a:ln/>
                  </pic:spPr>
                </pic:pic>
              </a:graphicData>
            </a:graphic>
          </wp:anchor>
        </w:drawing>
      </w:r>
    </w:p>
    <w:p w:rsidR="00000000" w:rsidDel="00000000" w:rsidP="00000000" w:rsidRDefault="00000000" w:rsidRPr="00000000" w14:paraId="00000002">
      <w:pPr>
        <w:spacing w:line="240" w:lineRule="auto"/>
        <w:ind w:left="720" w:firstLine="7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240" w:lineRule="auto"/>
        <w:ind w:left="43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From:</w:t>
        <w:tab/>
        <w:t xml:space="preserve">     Governance and Membership Subcommittee</w:t>
      </w:r>
    </w:p>
    <w:p w:rsidR="00000000" w:rsidDel="00000000" w:rsidP="00000000" w:rsidRDefault="00000000" w:rsidRPr="00000000" w14:paraId="00000004">
      <w:pPr>
        <w:spacing w:line="240" w:lineRule="auto"/>
        <w:ind w:left="720" w:firstLine="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ab/>
      </w:r>
    </w:p>
    <w:p w:rsidR="00000000" w:rsidDel="00000000" w:rsidP="00000000" w:rsidRDefault="00000000" w:rsidRPr="00000000" w14:paraId="0000000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Date:</w:t>
        <w:tab/>
        <w:t xml:space="preserve">     May 17, 2019</w:t>
      </w:r>
    </w:p>
    <w:p w:rsidR="00000000" w:rsidDel="00000000" w:rsidP="00000000" w:rsidRDefault="00000000" w:rsidRPr="00000000" w14:paraId="00000006">
      <w:pPr>
        <w:spacing w:line="240" w:lineRule="auto"/>
        <w:ind w:left="720" w:firstLine="7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pacing w:line="240" w:lineRule="auto"/>
        <w:ind w:left="5760" w:hanging="1440"/>
        <w:rPr>
          <w:b w:val="1"/>
          <w:sz w:val="24"/>
          <w:szCs w:val="24"/>
        </w:rPr>
      </w:pPr>
      <w:r w:rsidDel="00000000" w:rsidR="00000000" w:rsidRPr="00000000">
        <w:rPr>
          <w:rFonts w:ascii="Times New Roman" w:cs="Times New Roman" w:eastAsia="Times New Roman" w:hAnsi="Times New Roman"/>
          <w:b w:val="1"/>
          <w:sz w:val="24"/>
          <w:szCs w:val="24"/>
          <w:highlight w:val="white"/>
          <w:rtl w:val="0"/>
        </w:rPr>
        <w:t xml:space="preserve"> Re:          Adding language to the CAC Bylaws for additional clarity on Expenses and Principles    </w:t>
      </w:r>
      <w:r w:rsidDel="00000000" w:rsidR="00000000" w:rsidRPr="00000000">
        <w:rPr>
          <w:rtl w:val="0"/>
        </w:rPr>
      </w:r>
    </w:p>
    <w:p w:rsidR="00000000" w:rsidDel="00000000" w:rsidP="00000000" w:rsidRDefault="00000000" w:rsidRPr="00000000" w14:paraId="00000008">
      <w:pPr>
        <w:spacing w:line="240" w:lineRule="auto"/>
        <w:jc w:val="right"/>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highlight w:val="white"/>
          <w:u w:val="single"/>
          <w:rtl w:val="0"/>
        </w:rPr>
        <w:t xml:space="preserve">Travel Expense Reimbursement</w:t>
      </w: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Existing Language in the Bylaws: </w:t>
      </w:r>
      <w:r w:rsidDel="00000000" w:rsidR="00000000" w:rsidRPr="00000000">
        <w:rPr>
          <w:rFonts w:ascii="Times New Roman" w:cs="Times New Roman" w:eastAsia="Times New Roman" w:hAnsi="Times New Roman"/>
          <w:sz w:val="24"/>
          <w:szCs w:val="24"/>
          <w:rtl w:val="0"/>
        </w:rPr>
        <w:t xml:space="preserve">Article III Section 3 Expenses</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97"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All members shall serve without compensation. Members may be reimbursed for the following expenses related to attending official CAC functions: mileage or transportation costs, meals, lodging, tolls, and parking. Completed CAC Volunteer Hours &amp; Travel Reimbursement Forms are required and receipts are necessary.</w:t>
      </w:r>
    </w:p>
    <w:p w:rsidR="00000000" w:rsidDel="00000000" w:rsidP="00000000" w:rsidRDefault="00000000" w:rsidRPr="00000000" w14:paraId="0000000D">
      <w:pPr>
        <w:spacing w:line="260" w:lineRule="auto"/>
        <w:rPr>
          <w:sz w:val="26"/>
          <w:szCs w:val="26"/>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7"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All CAC members may be reimbursed under the above guidelines when attending other committee or organizational functions for which they are representing the CAC in an official capacity. While attendance at other meetings for general interest is encouraged, reimbursement for these activities are generally not covered, but may be pre-authorized on a limited basis as funds are available. Guidance in these situations may be requested of the Administrator (Alliance CAC Coordinator).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lightGray"/>
          <w:rtl w:val="0"/>
        </w:rPr>
        <w:t xml:space="preserve">Proposed additional language to be added to the bylaws for clarity:</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11">
      <w:pPr>
        <w:rPr/>
      </w:pPr>
      <w:r w:rsidDel="00000000" w:rsidR="00000000" w:rsidRPr="00000000">
        <w:rPr>
          <w:rFonts w:ascii="Times New Roman" w:cs="Times New Roman" w:eastAsia="Times New Roman" w:hAnsi="Times New Roman"/>
          <w:b w:val="1"/>
          <w:sz w:val="24"/>
          <w:szCs w:val="24"/>
          <w:rtl w:val="0"/>
        </w:rPr>
        <w:t xml:space="preserve">Reasonable Expenses</w:t>
      </w:r>
      <w:r w:rsidDel="00000000" w:rsidR="00000000" w:rsidRPr="00000000">
        <w:rPr>
          <w:rtl w:val="0"/>
        </w:rPr>
      </w:r>
    </w:p>
    <w:p w:rsidR="00000000" w:rsidDel="00000000" w:rsidP="00000000" w:rsidRDefault="00000000" w:rsidRPr="00000000" w14:paraId="00000012">
      <w:pPr>
        <w:jc w:val="both"/>
        <w:rPr/>
      </w:pPr>
      <w:r w:rsidDel="00000000" w:rsidR="00000000" w:rsidRPr="00000000">
        <w:rPr>
          <w:rFonts w:ascii="Times New Roman" w:cs="Times New Roman" w:eastAsia="Times New Roman" w:hAnsi="Times New Roman"/>
          <w:sz w:val="24"/>
          <w:szCs w:val="24"/>
          <w:rtl w:val="0"/>
        </w:rPr>
        <w:t xml:space="preserve">Reasonable expenses include transportation costs (e.g. current mileage rate, train, rental car, airfare, etc.), meals (breakfast on first day of meeting if you stayed overnight), lodging (for non-CAC quarterly meetings), tolls, and parking associated with attendance at CAC quarterly meetings or other meetings/events attended in fulfillment of your obligations as a CAC member. Any travel not associated with a CAC quarterly meeting and airfare reimbursement must be pre-approved by the Alliance Coordinator.  The CAC grant uses the government per diem rates found on </w:t>
      </w:r>
      <w:hyperlink r:id="rId8">
        <w:r w:rsidDel="00000000" w:rsidR="00000000" w:rsidRPr="00000000">
          <w:rPr>
            <w:rFonts w:ascii="Times New Roman" w:cs="Times New Roman" w:eastAsia="Times New Roman" w:hAnsi="Times New Roman"/>
            <w:color w:val="1155cc"/>
            <w:sz w:val="24"/>
            <w:szCs w:val="24"/>
            <w:u w:val="single"/>
            <w:rtl w:val="0"/>
          </w:rPr>
          <w:t xml:space="preserve">www.gsa.gov</w:t>
        </w:r>
      </w:hyperlink>
      <w:r w:rsidDel="00000000" w:rsidR="00000000" w:rsidRPr="00000000">
        <w:rPr>
          <w:rFonts w:ascii="Times New Roman" w:cs="Times New Roman" w:eastAsia="Times New Roman" w:hAnsi="Times New Roman"/>
          <w:sz w:val="24"/>
          <w:szCs w:val="24"/>
          <w:rtl w:val="0"/>
        </w:rPr>
        <w:t xml:space="preserve"> as a general guideline to reasonable cost for meals and lodging.</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Fonts w:ascii="Times New Roman" w:cs="Times New Roman" w:eastAsia="Times New Roman" w:hAnsi="Times New Roman"/>
          <w:b w:val="1"/>
          <w:sz w:val="24"/>
          <w:szCs w:val="24"/>
          <w:rtl w:val="0"/>
        </w:rPr>
        <w:t xml:space="preserve">Overnight Accommodations</w:t>
      </w:r>
      <w:r w:rsidDel="00000000" w:rsidR="00000000" w:rsidRPr="00000000">
        <w:rPr>
          <w:rtl w:val="0"/>
        </w:rPr>
      </w:r>
    </w:p>
    <w:p w:rsidR="00000000" w:rsidDel="00000000" w:rsidP="00000000" w:rsidRDefault="00000000" w:rsidRPr="00000000" w14:paraId="0000001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Lodging will be provided for members attending CAC meetings.  Lodging will be provided the night before the first day of the meeting for members who must travel long distances (generally defined as two (2) hours or more). Lodging will be provided the night before the second day of the meeting for members who must travel more than 30 minutes. </w:t>
      </w:r>
    </w:p>
    <w:p w:rsidR="00000000" w:rsidDel="00000000" w:rsidP="00000000" w:rsidRDefault="00000000" w:rsidRPr="00000000" w14:paraId="0000001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jc w:val="both"/>
        <w:rPr/>
      </w:pPr>
      <w:r w:rsidDel="00000000" w:rsidR="00000000" w:rsidRPr="00000000">
        <w:rPr>
          <w:rFonts w:ascii="Times New Roman" w:cs="Times New Roman" w:eastAsia="Times New Roman" w:hAnsi="Times New Roman"/>
          <w:sz w:val="24"/>
          <w:szCs w:val="24"/>
          <w:rtl w:val="0"/>
        </w:rPr>
        <w:t xml:space="preserve">Please notify CAC staff no later than 48 hours before a meeting if you need to cancel your overnight room. Notification within 48 hours of a meeting, may result with you being responsible for the cost of the hotel room and associated meals. </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Fonts w:ascii="Times New Roman" w:cs="Times New Roman" w:eastAsia="Times New Roman" w:hAnsi="Times New Roman"/>
          <w:b w:val="1"/>
          <w:sz w:val="24"/>
          <w:szCs w:val="24"/>
          <w:rtl w:val="0"/>
        </w:rPr>
        <w:t xml:space="preserve">Travel Reimbursement Vouchers</w:t>
      </w:r>
      <w:r w:rsidDel="00000000" w:rsidR="00000000" w:rsidRPr="00000000">
        <w:rPr>
          <w:rtl w:val="0"/>
        </w:rPr>
      </w:r>
    </w:p>
    <w:p w:rsidR="00000000" w:rsidDel="00000000" w:rsidP="00000000" w:rsidRDefault="00000000" w:rsidRPr="00000000" w14:paraId="0000001A">
      <w:pPr>
        <w:jc w:val="both"/>
        <w:rPr/>
      </w:pPr>
      <w:r w:rsidDel="00000000" w:rsidR="00000000" w:rsidRPr="00000000">
        <w:rPr>
          <w:rFonts w:ascii="Times New Roman" w:cs="Times New Roman" w:eastAsia="Times New Roman" w:hAnsi="Times New Roman"/>
          <w:sz w:val="24"/>
          <w:szCs w:val="24"/>
          <w:rtl w:val="0"/>
        </w:rPr>
        <w:t xml:space="preserve">The travel reimbursement vouchers are provided at each meeting and should be submitted within sixty (60) business days of the meeting. Please be sure to submit receipts along with your travel reimbursement voucher. If lost, travel reimbursement vouchers can be requested from the Alliance support staff. Vouchers submitted more than 60 days after expenses are incurred may not be approved.    </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Volunteer Hours</w:t>
      </w:r>
    </w:p>
    <w:p w:rsidR="00000000" w:rsidDel="00000000" w:rsidP="00000000" w:rsidRDefault="00000000" w:rsidRPr="00000000" w14:paraId="0000001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Even you if elect to not submit for travel reimbursement, it is important that you submit your volunteer hours on the voucher. Activities that count toward volunteer time include: meeting hours; CAC and CBP conference calls; travel time to and from meetings; and preparation time spent reading and reviewing briefing materials, draft letters, and emails. This is used to document your volunteer time and counted as in-kind match toward the EPA Chesapeake Bay Program grant that funds the work of the committee. </w:t>
      </w:r>
    </w:p>
    <w:p w:rsidR="00000000" w:rsidDel="00000000" w:rsidP="00000000" w:rsidRDefault="00000000" w:rsidRPr="00000000" w14:paraId="0000001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Principles</w:t>
      </w:r>
    </w:p>
    <w:p w:rsidR="00000000" w:rsidDel="00000000" w:rsidP="00000000" w:rsidRDefault="00000000" w:rsidRPr="00000000" w14:paraId="00000020">
      <w:pPr>
        <w:widowControl w:val="0"/>
        <w:spacing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4"/>
          <w:szCs w:val="24"/>
          <w:rtl w:val="0"/>
        </w:rPr>
        <w:t xml:space="preserve">Existing language in the Bylaws with proposed changes: </w:t>
      </w:r>
      <w:r w:rsidDel="00000000" w:rsidR="00000000" w:rsidRPr="00000000">
        <w:rPr>
          <w:rFonts w:ascii="Times New Roman" w:cs="Times New Roman" w:eastAsia="Times New Roman" w:hAnsi="Times New Roman"/>
          <w:b w:val="1"/>
          <w:color w:val="000000"/>
          <w:sz w:val="24"/>
          <w:szCs w:val="24"/>
          <w:rtl w:val="0"/>
        </w:rPr>
        <w:t xml:space="preserve">Article VI</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Principles</w:t>
      </w:r>
      <w:r w:rsidDel="00000000" w:rsidR="00000000" w:rsidRPr="00000000">
        <w:rPr>
          <w:rtl w:val="0"/>
        </w:rPr>
      </w:r>
    </w:p>
    <w:sdt>
      <w:sdtPr>
        <w:tag w:val="goog_rdk_3"/>
      </w:sdtPr>
      <w:sdtContent>
        <w:p w:rsidR="00000000" w:rsidDel="00000000" w:rsidP="00000000" w:rsidRDefault="00000000" w:rsidRPr="00000000" w14:paraId="0000002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33"/>
            </w:tabs>
            <w:spacing w:after="0" w:before="0" w:line="240" w:lineRule="auto"/>
            <w:ind w:left="0" w:right="0" w:hanging="722"/>
            <w:jc w:val="left"/>
            <w:rPr>
              <w:ins w:author="Jessica" w:id="2" w:date="2019-05-16T15:06:00Z"/>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health </w:t>
          </w:r>
          <w:sdt>
            <w:sdtPr>
              <w:tag w:val="goog_rdk_0"/>
            </w:sdtPr>
            <w:sdtContent>
              <w:ins w:author="Jessica" w:id="0" w:date="2019-05-16T15:04: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and restoration </w:t>
                </w:r>
              </w:ins>
            </w:sdtContent>
          </w:sd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of the Chesapeake Bay watershed</w:t>
          </w:r>
          <w:sdt>
            <w:sdtPr>
              <w:tag w:val="goog_rdk_1"/>
            </w:sdtPr>
            <w:sdtContent>
              <w:ins w:author="Jessica" w:id="1" w:date="2019-05-16T15:04: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is the primary goal and motivation for CAC actions and</w:t>
                </w:r>
              </w:ins>
            </w:sdtContent>
          </w:sd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comes before special and/or jurisdictional interests.</w:t>
          </w:r>
          <w:sdt>
            <w:sdtPr>
              <w:tag w:val="goog_rdk_2"/>
            </w:sdtPr>
            <w:sdtContent>
              <w:ins w:author="Jessica" w:id="2" w:date="2019-05-16T15:06:00Z">
                <w:r w:rsidDel="00000000" w:rsidR="00000000" w:rsidRPr="00000000">
                  <w:rPr>
                    <w:rtl w:val="0"/>
                  </w:rPr>
                </w:r>
              </w:ins>
            </w:sdtContent>
          </w:sdt>
        </w:p>
      </w:sdtContent>
    </w:sdt>
    <w:sdt>
      <w:sdtPr>
        <w:tag w:val="goog_rdk_5"/>
      </w:sdtPr>
      <w:sdtContent>
        <w:p w:rsidR="00000000" w:rsidDel="00000000" w:rsidP="00000000" w:rsidRDefault="00000000" w:rsidRPr="00000000" w14:paraId="0000002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33"/>
            </w:tabs>
            <w:spacing w:after="0" w:before="0" w:line="240" w:lineRule="auto"/>
            <w:ind w:left="0" w:right="0" w:hanging="722"/>
            <w:jc w:val="left"/>
            <w:rPr>
              <w:ins w:author="Jessica" w:id="2" w:date="2019-05-16T15:06:00Z"/>
              <w:rFonts w:ascii="Times New Roman" w:cs="Times New Roman" w:eastAsia="Times New Roman" w:hAnsi="Times New Roman"/>
              <w:b w:val="0"/>
              <w:i w:val="0"/>
              <w:smallCaps w:val="0"/>
              <w:strike w:val="0"/>
              <w:color w:val="000000"/>
              <w:sz w:val="24"/>
              <w:szCs w:val="24"/>
              <w:u w:val="none"/>
              <w:shd w:fill="auto" w:val="clear"/>
              <w:vertAlign w:val="baseline"/>
            </w:rPr>
          </w:pPr>
          <w:sdt>
            <w:sdtPr>
              <w:tag w:val="goog_rdk_4"/>
            </w:sdtPr>
            <w:sdtContent>
              <w:ins w:author="Jessica" w:id="2" w:date="2019-05-16T15:06: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Above all, CAC exists to advise the members of the Executive Council on matters of concern to citizen representatives to the Bay Program.  Our role includes advising members of the Principals Staff Committee, working groups and committees, senior officials of Bay jurisdictions and agencies involved in the Bay Program. Members should make it clear when they are representing CAC, as opposed to expressing their own opinion.</w:t>
                </w:r>
              </w:ins>
            </w:sdtContent>
          </w:sdt>
        </w:p>
      </w:sdtContent>
    </w:sdt>
    <w:sdt>
      <w:sdtPr>
        <w:tag w:val="goog_rdk_11"/>
      </w:sdtPr>
      <w:sdtContent>
        <w:p w:rsidR="00000000" w:rsidDel="00000000" w:rsidP="00000000" w:rsidRDefault="00000000" w:rsidRPr="00000000" w14:paraId="0000002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33"/>
            </w:tabs>
            <w:spacing w:after="0" w:before="0" w:line="240" w:lineRule="auto"/>
            <w:ind w:left="0" w:right="0" w:hanging="722"/>
            <w:jc w:val="left"/>
            <w:rPr>
              <w:ins w:author="Jessica" w:id="6" w:date="2019-05-16T15:07:00Z"/>
              <w:rFonts w:ascii="Times New Roman" w:cs="Times New Roman" w:eastAsia="Times New Roman" w:hAnsi="Times New Roman"/>
              <w:b w:val="0"/>
              <w:i w:val="0"/>
              <w:smallCaps w:val="0"/>
              <w:strike w:val="0"/>
              <w:color w:val="000000"/>
              <w:sz w:val="24"/>
              <w:szCs w:val="24"/>
              <w:u w:val="none"/>
              <w:shd w:fill="auto" w:val="clear"/>
              <w:vertAlign w:val="baseline"/>
            </w:rPr>
          </w:pPr>
          <w:sdt>
            <w:sdtPr>
              <w:tag w:val="goog_rdk_6"/>
            </w:sdtPr>
            <w:sdtContent>
              <w:ins w:author="Jessica" w:id="2" w:date="2019-05-16T15:06: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While </w:t>
                </w:r>
              </w:ins>
            </w:sdtContent>
          </w:sd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members</w:t>
          </w:r>
          <w:sdt>
            <w:sdtPr>
              <w:tag w:val="goog_rdk_7"/>
            </w:sdtPr>
            <w:sdtContent>
              <w:ins w:author="Jessica" w:id="3" w:date="2019-05-16T15:07: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bring a variety of valuable perspectives to the work of CAC, all members are expected to </w:t>
                </w:r>
              </w:ins>
            </w:sdtContent>
          </w:sd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act</w:t>
          </w:r>
          <w:sdt>
            <w:sdtPr>
              <w:tag w:val="goog_rdk_8"/>
            </w:sdtPr>
            <w:sdtContent>
              <w:ins w:author="Jessica" w:id="4" w:date="2019-05-16T15:07: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ins>
            </w:sdtContent>
          </w:sd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 the basis of </w:t>
          </w:r>
          <w:sdt>
            <w:sdtPr>
              <w:tag w:val="goog_rdk_9"/>
            </w:sdtPr>
            <w:sdtContent>
              <w:ins w:author="Jessica" w:id="5" w:date="2019-05-16T15:07: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their best </w:t>
                </w:r>
              </w:ins>
            </w:sdtContent>
          </w:sd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information and understanding </w:t>
          </w:r>
          <w:sdt>
            <w:sdtPr>
              <w:tag w:val="goog_rdk_10"/>
            </w:sdtPr>
            <w:sdtContent>
              <w:ins w:author="Jessica" w:id="6" w:date="2019-05-16T15:07: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help achieve CAC goals.  </w:t>
                </w:r>
              </w:ins>
            </w:sdtContent>
          </w:sdt>
        </w:p>
      </w:sdtContent>
    </w:sdt>
    <w:p w:rsidR="00000000" w:rsidDel="00000000" w:rsidP="00000000" w:rsidRDefault="00000000" w:rsidRPr="00000000" w14:paraId="0000002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33"/>
        </w:tabs>
        <w:spacing w:after="0" w:before="0" w:line="240" w:lineRule="auto"/>
        <w:ind w:left="0" w:right="0" w:hanging="722"/>
        <w:jc w:val="left"/>
        <w:rPr>
          <w:rFonts w:ascii="Times New Roman" w:cs="Times New Roman" w:eastAsia="Times New Roman" w:hAnsi="Times New Roman"/>
          <w:b w:val="0"/>
          <w:i w:val="0"/>
          <w:smallCaps w:val="0"/>
          <w:strike w:val="0"/>
          <w:color w:val="000000"/>
          <w:sz w:val="24"/>
          <w:szCs w:val="24"/>
          <w:u w:val="none"/>
          <w:shd w:fill="auto" w:val="clear"/>
          <w:vertAlign w:val="baseline"/>
        </w:rPr>
      </w:pPr>
      <w:sdt>
        <w:sdtPr>
          <w:tag w:val="goog_rdk_12"/>
        </w:sdtPr>
        <w:sdtContent>
          <w:ins w:author="Jessica" w:id="6" w:date="2019-05-16T15:07: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CAC members </w:t>
            </w:r>
          </w:ins>
        </w:sdtContent>
      </w:sdt>
      <w:sdt>
        <w:sdtPr>
          <w:tag w:val="goog_rdk_13"/>
        </w:sdtPr>
        <w:sdtContent>
          <w:del w:author="Jessica" w:id="6" w:date="2019-05-16T15:07: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delText xml:space="preserve">We </w:delText>
            </w:r>
          </w:del>
        </w:sdtContent>
      </w:sd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will focus our </w:t>
      </w:r>
      <w:sdt>
        <w:sdtPr>
          <w:tag w:val="goog_rdk_14"/>
        </w:sdtPr>
        <w:sdtContent>
          <w:ins w:author="Jessica" w:id="7" w:date="2019-05-16T15:09: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collective </w:t>
            </w:r>
          </w:ins>
        </w:sdtContent>
      </w:sd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efforts </w:t>
      </w:r>
      <w:sdt>
        <w:sdtPr>
          <w:tag w:val="goog_rdk_15"/>
        </w:sdtPr>
        <w:sdtContent>
          <w:ins w:author="Jessica" w:id="8" w:date="2019-05-16T15:09: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w:t>
            </w:r>
          </w:ins>
        </w:sdtContent>
      </w:sd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strategically </w:t>
      </w:r>
      <w:sdt>
        <w:sdtPr>
          <w:tag w:val="goog_rdk_16"/>
        </w:sdtPr>
        <w:sdtContent>
          <w:ins w:author="Jessica" w:id="9" w:date="2019-05-16T15:10: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and proactively </w:t>
            </w:r>
          </w:ins>
        </w:sdtContent>
      </w:sdt>
      <w:sdt>
        <w:sdtPr>
          <w:tag w:val="goog_rdk_17"/>
        </w:sdtPr>
        <w:sdtContent>
          <w:del w:author="Jessica" w:id="9" w:date="2019-05-16T15:10: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delText xml:space="preserve">to</w:delText>
            </w:r>
          </w:del>
        </w:sdtContent>
      </w:sd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achieve the greatest contribution to watershed restoration and protection that is possible.</w:t>
      </w:r>
    </w:p>
    <w:p w:rsidR="00000000" w:rsidDel="00000000" w:rsidP="00000000" w:rsidRDefault="00000000" w:rsidRPr="00000000" w14:paraId="0000002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33"/>
        </w:tabs>
        <w:spacing w:after="0" w:before="0" w:line="240" w:lineRule="auto"/>
        <w:ind w:left="0" w:right="0" w:hanging="72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 shall strive to achieve a Committee consensus </w:t>
      </w:r>
      <w:sdt>
        <w:sdtPr>
          <w:tag w:val="goog_rdk_18"/>
        </w:sdtPr>
        <w:sdtContent>
          <w:ins w:author="Jessica" w:id="10" w:date="2019-05-16T15:10: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 CAC initiatives that recognizes </w:t>
            </w:r>
          </w:ins>
        </w:sdtContent>
      </w:sdt>
      <w:sdt>
        <w:sdtPr>
          <w:tag w:val="goog_rdk_19"/>
        </w:sdtPr>
        <w:sdtContent>
          <w:del w:author="Jessica" w:id="10" w:date="2019-05-16T15:10: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delText xml:space="preserve">bringing together </w:delText>
            </w:r>
          </w:del>
        </w:sdtContent>
      </w:sd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diverse views to yield actions/recommendations important to the Bay restoration.</w:t>
      </w:r>
    </w:p>
    <w:p w:rsidR="00000000" w:rsidDel="00000000" w:rsidP="00000000" w:rsidRDefault="00000000" w:rsidRPr="00000000" w14:paraId="0000002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33"/>
        </w:tabs>
        <w:spacing w:after="0" w:before="0" w:line="240" w:lineRule="auto"/>
        <w:ind w:left="0" w:right="0" w:hanging="72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 will comment as a Committee constructively and </w:t>
      </w:r>
      <w:sdt>
        <w:sdtPr>
          <w:tag w:val="goog_rdk_20"/>
        </w:sdtPr>
        <w:sdtContent>
          <w:ins w:author="Jessica" w:id="11" w:date="2019-05-16T15:11: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always </w:t>
            </w:r>
          </w:ins>
        </w:sdtContent>
      </w:sd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with appropriate suggestions and offers of help.</w:t>
      </w:r>
    </w:p>
    <w:p w:rsidR="00000000" w:rsidDel="00000000" w:rsidP="00000000" w:rsidRDefault="00000000" w:rsidRPr="00000000" w14:paraId="0000002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33"/>
        </w:tabs>
        <w:spacing w:after="0" w:before="0" w:line="240" w:lineRule="auto"/>
        <w:ind w:left="0" w:right="0" w:hanging="72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 will collaborate with other Bay advisory committees.</w:t>
      </w:r>
    </w:p>
    <w:sdt>
      <w:sdtPr>
        <w:tag w:val="goog_rdk_23"/>
      </w:sdtPr>
      <w:sdtContent>
        <w:p w:rsidR="00000000" w:rsidDel="00000000" w:rsidP="00000000" w:rsidRDefault="00000000" w:rsidRPr="00000000" w14:paraId="0000002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33"/>
            </w:tabs>
            <w:spacing w:after="0" w:before="0" w:line="240" w:lineRule="auto"/>
            <w:ind w:left="0" w:right="0" w:hanging="722"/>
            <w:jc w:val="left"/>
            <w:rPr>
              <w:del w:author="Jessica" w:id="12" w:date="2019-05-16T15:11:00Z"/>
              <w:rFonts w:ascii="Times New Roman" w:cs="Times New Roman" w:eastAsia="Times New Roman" w:hAnsi="Times New Roman"/>
              <w:b w:val="0"/>
              <w:i w:val="0"/>
              <w:smallCaps w:val="0"/>
              <w:strike w:val="0"/>
              <w:color w:val="000000"/>
              <w:sz w:val="24"/>
              <w:szCs w:val="24"/>
              <w:u w:val="none"/>
              <w:shd w:fill="auto" w:val="clear"/>
              <w:vertAlign w:val="baseline"/>
            </w:rPr>
          </w:pPr>
          <w:sdt>
            <w:sdtPr>
              <w:tag w:val="goog_rdk_22"/>
            </w:sdtPr>
            <w:sdtContent>
              <w:del w:author="Jessica" w:id="12" w:date="2019-05-16T15:11: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delText xml:space="preserve">We will be proactive.</w:delText>
                </w:r>
              </w:del>
            </w:sdtContent>
          </w:sdt>
        </w:p>
      </w:sdtContent>
    </w:sdt>
    <w:p w:rsidR="00000000" w:rsidDel="00000000" w:rsidP="00000000" w:rsidRDefault="00000000" w:rsidRPr="00000000" w14:paraId="0000002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33"/>
        </w:tabs>
        <w:spacing w:after="0" w:before="0" w:line="240" w:lineRule="auto"/>
        <w:ind w:left="0" w:right="0" w:hanging="72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 individual members of the CAC, we shall listen to each other;</w:t>
      </w:r>
      <w:sdt>
        <w:sdtPr>
          <w:tag w:val="goog_rdk_24"/>
        </w:sdtPr>
        <w:sdtContent>
          <w:del w:author="Jessica" w:id="13" w:date="2019-05-16T15:12: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delText xml:space="preserve"> speak our beliefs</w:delText>
            </w:r>
          </w:del>
        </w:sdtContent>
      </w:sdt>
      <w:sdt>
        <w:sdtPr>
          <w:tag w:val="goog_rdk_25"/>
        </w:sdtPr>
        <w:sdtContent>
          <w:ins w:author="Jessica" w:id="13" w:date="2019-05-16T15:12: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feel free to express our views openly</w:t>
            </w:r>
          </w:ins>
        </w:sdtContent>
      </w:sd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be objective; work toward benefiting the restoration rather than special or self-interests; take on responsibility/commitments for the CAC</w:t>
      </w:r>
      <w:sdt>
        <w:sdtPr>
          <w:tag w:val="goog_rdk_26"/>
        </w:sdtPr>
        <w:sdtContent>
          <w:ins w:author="Jessica" w:id="14" w:date="2019-05-16T15:1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and </w:t>
            </w:r>
          </w:ins>
        </w:sdtContent>
      </w:sd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contribut</w:t>
      </w:r>
      <w:sdt>
        <w:sdtPr>
          <w:tag w:val="goog_rdk_27"/>
        </w:sdtPr>
        <w:sdtContent>
          <w:ins w:author="Jessica" w:id="15" w:date="2019-05-16T15:13: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w:t>
            </w:r>
          </w:ins>
        </w:sdtContent>
      </w:sd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beyond quarterly meeting attendance.</w:t>
      </w:r>
    </w:p>
    <w:sdt>
      <w:sdtPr>
        <w:tag w:val="goog_rdk_33"/>
      </w:sdtPr>
      <w:sdtContent>
        <w:p w:rsidR="00000000" w:rsidDel="00000000" w:rsidP="00000000" w:rsidRDefault="00000000" w:rsidRPr="00000000" w14:paraId="0000002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33"/>
            </w:tabs>
            <w:spacing w:after="0" w:before="0" w:line="240" w:lineRule="auto"/>
            <w:ind w:left="0" w:right="0" w:hanging="722"/>
            <w:jc w:val="left"/>
            <w:rPr>
              <w:ins w:author="Jessica" w:id="18" w:date="2019-05-16T15:16:00Z"/>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 a Committee, we shall </w:t>
          </w:r>
          <w:sdt>
            <w:sdtPr>
              <w:tag w:val="goog_rdk_28"/>
            </w:sdtPr>
            <w:sdtContent>
              <w:ins w:author="Jessica" w:id="16" w:date="2019-05-16T15:14: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adhere to the prudent use of </w:t>
                </w:r>
              </w:ins>
            </w:sdtContent>
          </w:sdt>
          <w:sdt>
            <w:sdtPr>
              <w:tag w:val="goog_rdk_29"/>
            </w:sdtPr>
            <w:sdtContent>
              <w:del w:author="Jessica" w:id="16" w:date="2019-05-16T15:14: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delText xml:space="preserve">wisely use only those </w:delText>
                </w:r>
              </w:del>
            </w:sdtContent>
          </w:sd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Bay Program </w:t>
          </w:r>
          <w:sdt>
            <w:sdtPr>
              <w:tag w:val="goog_rdk_30"/>
            </w:sdtPr>
            <w:sdtContent>
              <w:ins w:author="Jessica" w:id="17" w:date="2019-05-16T15:15: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funds </w:t>
                </w:r>
              </w:ins>
            </w:sdtContent>
          </w:sdt>
          <w:sdt>
            <w:sdtPr>
              <w:tag w:val="goog_rdk_31"/>
            </w:sdtPr>
            <w:sdtContent>
              <w:del w:author="Jessica" w:id="17" w:date="2019-05-16T15:15:00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delText xml:space="preserve">monies </w:delText>
                </w:r>
              </w:del>
            </w:sdtContent>
          </w:sd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essential for conduct of our business operations.</w:t>
          </w:r>
          <w:sdt>
            <w:sdtPr>
              <w:tag w:val="goog_rdk_32"/>
            </w:sdtPr>
            <w:sdtContent>
              <w:ins w:author="Jessica" w:id="18" w:date="2019-05-16T15:16:00Z">
                <w:r w:rsidDel="00000000" w:rsidR="00000000" w:rsidRPr="00000000">
                  <w:rPr>
                    <w:rtl w:val="0"/>
                  </w:rPr>
                </w:r>
              </w:ins>
            </w:sdtContent>
          </w:sdt>
        </w:p>
      </w:sdtContent>
    </w:sdt>
    <w:sdt>
      <w:sdtPr>
        <w:tag w:val="goog_rdk_35"/>
      </w:sdtPr>
      <w:sdtContent>
        <w:p w:rsidR="00000000" w:rsidDel="00000000" w:rsidP="00000000" w:rsidRDefault="00000000" w:rsidRPr="00000000" w14:paraId="0000002B">
          <w:pPr>
            <w:widowControl w:val="0"/>
            <w:tabs>
              <w:tab w:val="left" w:pos="833"/>
            </w:tabs>
            <w:spacing w:line="240" w:lineRule="auto"/>
            <w:ind w:left="720" w:firstLine="0"/>
            <w:rPr>
              <w:ins w:author="Jessica" w:id="18" w:date="2019-05-16T15:16:00Z"/>
              <w:rFonts w:ascii="Times New Roman" w:cs="Times New Roman" w:eastAsia="Times New Roman" w:hAnsi="Times New Roman"/>
              <w:color w:val="000000"/>
              <w:sz w:val="24"/>
              <w:szCs w:val="24"/>
            </w:rPr>
          </w:pPr>
          <w:sdt>
            <w:sdtPr>
              <w:tag w:val="goog_rdk_34"/>
            </w:sdtPr>
            <w:sdtContent>
              <w:ins w:author="Jessica" w:id="18" w:date="2019-05-16T15:16:00Z">
                <w:r w:rsidDel="00000000" w:rsidR="00000000" w:rsidRPr="00000000">
                  <w:rPr>
                    <w:rtl w:val="0"/>
                  </w:rPr>
                </w:r>
              </w:ins>
            </w:sdtContent>
          </w:sdt>
        </w:p>
      </w:sdtContent>
    </w:sdt>
    <w:p w:rsidR="00000000" w:rsidDel="00000000" w:rsidP="00000000" w:rsidRDefault="00000000" w:rsidRPr="00000000" w14:paraId="0000002C">
      <w:pPr>
        <w:widowControl w:val="0"/>
        <w:tabs>
          <w:tab w:val="left" w:pos="833"/>
        </w:tabs>
        <w:spacing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E">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lightGray"/>
          <w:rtl w:val="0"/>
        </w:rPr>
        <w:t xml:space="preserve">Proposed additional language to be added to the Bylaws for clarity:</w:t>
      </w:r>
      <w:r w:rsidDel="00000000" w:rsidR="00000000" w:rsidRPr="00000000">
        <w:rPr>
          <w:rtl w:val="0"/>
        </w:rPr>
      </w:r>
    </w:p>
    <w:p w:rsidR="00000000" w:rsidDel="00000000" w:rsidP="00000000" w:rsidRDefault="00000000" w:rsidRPr="00000000" w14:paraId="0000003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Values</w:t>
      </w:r>
    </w:p>
    <w:p w:rsidR="00000000" w:rsidDel="00000000" w:rsidP="00000000" w:rsidRDefault="00000000" w:rsidRPr="00000000" w14:paraId="00000031">
      <w:pPr>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We believe a broad base of participation and partners reflecting all of society is needed to be successful in the restoration and protection of the Chesapeake Bay watershed. Therefore, we embrace all backgrounds regardless of race, religion, age, culture, political affiliation, disability, socio-economic status, gender/gender variance and sexual identity. To this end, we treat each other, our partners, and our guests with respect, courtesy and dignity.</w:t>
      </w:r>
    </w:p>
    <w:p w:rsidR="00000000" w:rsidDel="00000000" w:rsidP="00000000" w:rsidRDefault="00000000" w:rsidRPr="00000000" w14:paraId="0000003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rPr/>
      </w:pPr>
      <w:r w:rsidDel="00000000" w:rsidR="00000000" w:rsidRPr="00000000">
        <w:rPr>
          <w:rFonts w:ascii="Times New Roman" w:cs="Times New Roman" w:eastAsia="Times New Roman" w:hAnsi="Times New Roman"/>
          <w:b w:val="1"/>
          <w:sz w:val="24"/>
          <w:szCs w:val="24"/>
          <w:rtl w:val="0"/>
        </w:rPr>
        <w:t xml:space="preserve">Code of Ethics</w:t>
      </w:r>
      <w:r w:rsidDel="00000000" w:rsidR="00000000" w:rsidRPr="00000000">
        <w:rPr>
          <w:rtl w:val="0"/>
        </w:rPr>
      </w:r>
    </w:p>
    <w:p w:rsidR="00000000" w:rsidDel="00000000" w:rsidP="00000000" w:rsidRDefault="00000000" w:rsidRPr="00000000" w14:paraId="0000003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CAC activities are to be conducted with professionalism. We foster a forum for fair and open dialogue, a culture of inclusion, and endeavor to hear from all members who wish to share their insights and opinions. We share our perspectives in a language that is accurate and respectful. We respect the Committee’s leadership and staff, honor the meeting ground rules and the aspiration of consensus. We conduct our mission as an advisory committee with positive leadership exemplified by open communication, creativity, dedication and compassion. </w:t>
      </w:r>
    </w:p>
    <w:p w:rsidR="00000000" w:rsidDel="00000000" w:rsidP="00000000" w:rsidRDefault="00000000" w:rsidRPr="00000000" w14:paraId="00000035">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6">
      <w:pPr>
        <w:jc w:val="both"/>
        <w:rPr>
          <w:rFonts w:ascii="Times New Roman" w:cs="Times New Roman" w:eastAsia="Times New Roman" w:hAnsi="Times New Roman"/>
          <w:b w:val="1"/>
          <w:sz w:val="24"/>
          <w:szCs w:val="24"/>
        </w:rPr>
      </w:pPr>
      <w:r w:rsidDel="00000000" w:rsidR="00000000" w:rsidRPr="00000000">
        <w:rPr>
          <w:rtl w:val="0"/>
        </w:rPr>
      </w:r>
    </w:p>
    <w:sectPr>
      <w:footerReference r:id="rId9" w:type="default"/>
      <w:pgSz w:h="15840" w:w="12240" w:orient="portrait"/>
      <w:pgMar w:bottom="1440" w:top="144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Times New Roman"/>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hanging="722"/>
      </w:pPr>
      <w:rPr>
        <w:rFonts w:ascii="Noto Sans Symbols" w:cs="Noto Sans Symbols" w:eastAsia="Noto Sans Symbols" w:hAnsi="Noto Sans Symbols"/>
        <w:sz w:val="24"/>
        <w:szCs w:val="24"/>
      </w:rPr>
    </w:lvl>
    <w:lvl w:ilvl="1">
      <w:start w:val="1"/>
      <w:numFmt w:val="bullet"/>
      <w:lvlText w:val="-"/>
      <w:lvlJc w:val="left"/>
      <w:pPr>
        <w:ind w:left="0" w:hanging="360"/>
      </w:pPr>
      <w:rPr>
        <w:rFonts w:ascii="Times New Roman" w:cs="Times New Roman" w:eastAsia="Times New Roman" w:hAnsi="Times New Roman"/>
        <w:sz w:val="24"/>
        <w:szCs w:val="24"/>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before="160" w:lineRule="auto"/>
    </w:pPr>
    <w:rPr>
      <w:rFonts w:ascii="Trebuchet MS" w:cs="Trebuchet MS" w:eastAsia="Trebuchet MS" w:hAnsi="Trebuchet MS"/>
      <w:color w:val="666666"/>
      <w:u w:val="single"/>
    </w:rPr>
  </w:style>
  <w:style w:type="paragraph" w:styleId="Heading5">
    <w:name w:val="heading 5"/>
    <w:basedOn w:val="Normal"/>
    <w:next w:val="Normal"/>
    <w:pPr>
      <w:keepNext w:val="1"/>
      <w:keepLines w:val="1"/>
      <w:spacing w:before="160" w:lineRule="auto"/>
    </w:pPr>
    <w:rPr>
      <w:rFonts w:ascii="Trebuchet MS" w:cs="Trebuchet MS" w:eastAsia="Trebuchet MS" w:hAnsi="Trebuchet MS"/>
      <w:color w:val="666666"/>
    </w:rPr>
  </w:style>
  <w:style w:type="paragraph" w:styleId="Heading6">
    <w:name w:val="heading 6"/>
    <w:basedOn w:val="Normal"/>
    <w:next w:val="Normal"/>
    <w:pPr>
      <w:keepNext w:val="1"/>
      <w:keepLines w:val="1"/>
      <w:spacing w:before="160" w:lineRule="auto"/>
    </w:pPr>
    <w:rPr>
      <w:rFonts w:ascii="Trebuchet MS" w:cs="Trebuchet MS" w:eastAsia="Trebuchet MS" w:hAnsi="Trebuchet MS"/>
      <w:i w:val="1"/>
      <w:color w:val="666666"/>
    </w:rPr>
  </w:style>
  <w:style w:type="paragraph" w:styleId="Title">
    <w:name w:val="Title"/>
    <w:basedOn w:val="Normal"/>
    <w:next w:val="Normal"/>
    <w:pPr>
      <w:keepNext w:val="1"/>
      <w:keepLines w:val="1"/>
    </w:pPr>
    <w:rPr>
      <w:rFonts w:ascii="Trebuchet MS" w:cs="Trebuchet MS" w:eastAsia="Trebuchet MS" w:hAnsi="Trebuchet MS"/>
      <w:sz w:val="42"/>
      <w:szCs w:val="42"/>
    </w:rPr>
  </w:style>
  <w:style w:type="paragraph" w:styleId="Normal" w:default="1">
    <w:name w:val="Normal"/>
  </w:style>
  <w:style w:type="paragraph" w:styleId="Heading1">
    <w:name w:val="heading 1"/>
    <w:basedOn w:val="Normal"/>
    <w:next w:val="Normal"/>
    <w:pPr>
      <w:keepNext w:val="1"/>
      <w:keepLines w:val="1"/>
      <w:spacing w:before="200"/>
      <w:contextualSpacing w:val="1"/>
      <w:outlineLvl w:val="0"/>
    </w:pPr>
    <w:rPr>
      <w:rFonts w:ascii="Trebuchet MS" w:cs="Trebuchet MS" w:eastAsia="Trebuchet MS" w:hAnsi="Trebuchet MS"/>
      <w:sz w:val="32"/>
    </w:rPr>
  </w:style>
  <w:style w:type="paragraph" w:styleId="Heading2">
    <w:name w:val="heading 2"/>
    <w:basedOn w:val="Normal"/>
    <w:next w:val="Normal"/>
    <w:pPr>
      <w:keepNext w:val="1"/>
      <w:keepLines w:val="1"/>
      <w:spacing w:before="200"/>
      <w:contextualSpacing w:val="1"/>
      <w:outlineLvl w:val="1"/>
    </w:pPr>
    <w:rPr>
      <w:rFonts w:ascii="Trebuchet MS" w:cs="Trebuchet MS" w:eastAsia="Trebuchet MS" w:hAnsi="Trebuchet MS"/>
      <w:b w:val="1"/>
      <w:sz w:val="26"/>
    </w:rPr>
  </w:style>
  <w:style w:type="paragraph" w:styleId="Heading3">
    <w:name w:val="heading 3"/>
    <w:basedOn w:val="Normal"/>
    <w:next w:val="Normal"/>
    <w:pPr>
      <w:keepNext w:val="1"/>
      <w:keepLines w:val="1"/>
      <w:spacing w:before="160"/>
      <w:contextualSpacing w:val="1"/>
      <w:outlineLvl w:val="2"/>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before="160"/>
      <w:contextualSpacing w:val="1"/>
      <w:outlineLvl w:val="3"/>
    </w:pPr>
    <w:rPr>
      <w:rFonts w:ascii="Trebuchet MS" w:cs="Trebuchet MS" w:eastAsia="Trebuchet MS" w:hAnsi="Trebuchet MS"/>
      <w:color w:val="666666"/>
      <w:u w:val="single"/>
    </w:rPr>
  </w:style>
  <w:style w:type="paragraph" w:styleId="Heading5">
    <w:name w:val="heading 5"/>
    <w:basedOn w:val="Normal"/>
    <w:next w:val="Normal"/>
    <w:pPr>
      <w:keepNext w:val="1"/>
      <w:keepLines w:val="1"/>
      <w:spacing w:before="160"/>
      <w:contextualSpacing w:val="1"/>
      <w:outlineLvl w:val="4"/>
    </w:pPr>
    <w:rPr>
      <w:rFonts w:ascii="Trebuchet MS" w:cs="Trebuchet MS" w:eastAsia="Trebuchet MS" w:hAnsi="Trebuchet MS"/>
      <w:color w:val="666666"/>
    </w:rPr>
  </w:style>
  <w:style w:type="paragraph" w:styleId="Heading6">
    <w:name w:val="heading 6"/>
    <w:basedOn w:val="Normal"/>
    <w:next w:val="Normal"/>
    <w:pPr>
      <w:keepNext w:val="1"/>
      <w:keepLines w:val="1"/>
      <w:spacing w:before="160"/>
      <w:contextualSpacing w:val="1"/>
      <w:outlineLvl w:val="5"/>
    </w:pPr>
    <w:rPr>
      <w:rFonts w:ascii="Trebuchet MS" w:cs="Trebuchet MS" w:eastAsia="Trebuchet MS" w:hAnsi="Trebuchet MS"/>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contextualSpacing w:val="1"/>
    </w:pPr>
    <w:rPr>
      <w:rFonts w:ascii="Trebuchet MS" w:cs="Trebuchet MS" w:eastAsia="Trebuchet MS" w:hAnsi="Trebuchet MS"/>
      <w:i w:val="1"/>
      <w:color w:val="666666"/>
      <w:sz w:val="26"/>
    </w:rPr>
  </w:style>
  <w:style w:type="paragraph" w:styleId="Header">
    <w:name w:val="header"/>
    <w:basedOn w:val="Normal"/>
    <w:link w:val="HeaderChar"/>
    <w:uiPriority w:val="99"/>
    <w:unhideWhenUsed w:val="1"/>
    <w:rsid w:val="005671D0"/>
    <w:pPr>
      <w:tabs>
        <w:tab w:val="center" w:pos="4680"/>
        <w:tab w:val="right" w:pos="9360"/>
      </w:tabs>
      <w:spacing w:line="240" w:lineRule="auto"/>
    </w:pPr>
  </w:style>
  <w:style w:type="character" w:styleId="HeaderChar" w:customStyle="1">
    <w:name w:val="Header Char"/>
    <w:basedOn w:val="DefaultParagraphFont"/>
    <w:link w:val="Header"/>
    <w:uiPriority w:val="99"/>
    <w:rsid w:val="005671D0"/>
  </w:style>
  <w:style w:type="paragraph" w:styleId="Footer">
    <w:name w:val="footer"/>
    <w:basedOn w:val="Normal"/>
    <w:link w:val="FooterChar"/>
    <w:uiPriority w:val="99"/>
    <w:unhideWhenUsed w:val="1"/>
    <w:rsid w:val="005671D0"/>
    <w:pPr>
      <w:tabs>
        <w:tab w:val="center" w:pos="4680"/>
        <w:tab w:val="right" w:pos="9360"/>
      </w:tabs>
      <w:spacing w:line="240" w:lineRule="auto"/>
    </w:pPr>
  </w:style>
  <w:style w:type="character" w:styleId="FooterChar" w:customStyle="1">
    <w:name w:val="Footer Char"/>
    <w:basedOn w:val="DefaultParagraphFont"/>
    <w:link w:val="Footer"/>
    <w:uiPriority w:val="99"/>
    <w:rsid w:val="005671D0"/>
  </w:style>
  <w:style w:type="paragraph" w:styleId="BodyText">
    <w:name w:val="Body Text"/>
    <w:basedOn w:val="Normal"/>
    <w:link w:val="BodyTextChar"/>
    <w:uiPriority w:val="1"/>
    <w:qFormat w:val="1"/>
    <w:rsid w:val="00617E1E"/>
    <w:pPr>
      <w:widowControl w:val="0"/>
      <w:spacing w:line="240" w:lineRule="auto"/>
      <w:ind w:left="112"/>
    </w:pPr>
    <w:rPr>
      <w:rFonts w:ascii="Times New Roman" w:eastAsia="Times New Roman" w:hAnsi="Times New Roman" w:cstheme="minorBidi"/>
      <w:color w:val="auto"/>
      <w:sz w:val="24"/>
      <w:szCs w:val="24"/>
    </w:rPr>
  </w:style>
  <w:style w:type="character" w:styleId="BodyTextChar" w:customStyle="1">
    <w:name w:val="Body Text Char"/>
    <w:basedOn w:val="DefaultParagraphFont"/>
    <w:link w:val="BodyText"/>
    <w:uiPriority w:val="1"/>
    <w:rsid w:val="00617E1E"/>
    <w:rPr>
      <w:rFonts w:ascii="Times New Roman" w:eastAsia="Times New Roman" w:hAnsi="Times New Roman" w:cstheme="minorBidi"/>
      <w:color w:val="auto"/>
      <w:sz w:val="24"/>
      <w:szCs w:val="24"/>
    </w:rPr>
  </w:style>
  <w:style w:type="paragraph" w:styleId="Revision">
    <w:name w:val="Revision"/>
    <w:hidden w:val="1"/>
    <w:uiPriority w:val="99"/>
    <w:semiHidden w:val="1"/>
    <w:rsid w:val="00C3290C"/>
    <w:pPr>
      <w:spacing w:line="240" w:lineRule="auto"/>
    </w:pPr>
  </w:style>
  <w:style w:type="paragraph" w:styleId="BalloonText">
    <w:name w:val="Balloon Text"/>
    <w:basedOn w:val="Normal"/>
    <w:link w:val="BalloonTextChar"/>
    <w:uiPriority w:val="99"/>
    <w:semiHidden w:val="1"/>
    <w:unhideWhenUsed w:val="1"/>
    <w:rsid w:val="00C3290C"/>
    <w:pPr>
      <w:spacing w:line="240" w:lineRule="auto"/>
    </w:pPr>
    <w:rPr>
      <w:rFonts w:ascii="Segoe UI" w:hAnsi="Segoe UI"/>
      <w:sz w:val="18"/>
      <w:szCs w:val="18"/>
    </w:rPr>
  </w:style>
  <w:style w:type="character" w:styleId="BalloonTextChar" w:customStyle="1">
    <w:name w:val="Balloon Text Char"/>
    <w:basedOn w:val="DefaultParagraphFont"/>
    <w:link w:val="BalloonText"/>
    <w:uiPriority w:val="99"/>
    <w:semiHidden w:val="1"/>
    <w:rsid w:val="00C3290C"/>
    <w:rPr>
      <w:rFonts w:ascii="Segoe UI" w:hAnsi="Segoe UI"/>
      <w:sz w:val="18"/>
      <w:szCs w:val="18"/>
    </w:rPr>
  </w:style>
  <w:style w:type="paragraph" w:styleId="ListParagraph">
    <w:name w:val="List Paragraph"/>
    <w:basedOn w:val="Normal"/>
    <w:uiPriority w:val="34"/>
    <w:qFormat w:val="1"/>
    <w:rsid w:val="00EA391A"/>
    <w:pPr>
      <w:ind w:left="720"/>
      <w:contextualSpacing w:val="1"/>
    </w:pPr>
  </w:style>
  <w:style w:type="paragraph" w:styleId="Subtitle">
    <w:name w:val="Subtitle"/>
    <w:basedOn w:val="Normal"/>
    <w:next w:val="Normal"/>
    <w:pPr>
      <w:keepNext w:val="1"/>
      <w:keepLines w:val="1"/>
      <w:spacing w:after="20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www.gs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QrJv8qX50dnq7esscsbs9yvO1Q==">AMUW2mXK7dvyHxC/tObdSZM9Zn8RNDrtu/ae35lPZ3RzjjPW3FnDcCUS1vAd004Mk54e7fJFlv+fu3XaGpxoYySNGcd2bVPnj5jTB4gqqql5Xfe+0wX8Kevd9GPcVVrVGabZWhXNvzgqG8GOG2UlxsMsqpvTjkkt3hoDJWLvKbj5IXPAgMsO/coPtXSgM7j8lBPW2g7EDPVrVq5rjAXZSQwXKYTWKK8GaEjxxxz9Ahv+D8xzbNe6Q5PSHXGzHY29mx3sTNgD1zvlz3u7IEH3BIq5GctGzM3mUfp+DbMJ0bh8JfKIge27+BeLT4RGjL5CCOch+BuGq7mr9IA9L9c4HvH3ZIeAg0UdRb4azmpsa2b1KFETSOCBnOoEoCneeSPl8SN0u1fb9mqXD3OjNWizAKvoD3uiJlbOYM61csY38LR5gcihLtOp2hOYvareZaogO+QZ7vPmyushUo8v324lcwhvC789h2lHtmbW85FPrLv2M/7//fNDRknxk840GQC68zBjHx08QgARqzLS+/VlvAnNtuiXlivbqKQEWvAdCBLpO/ksrb/IPhFz1liBceR3ZfUje4kW+4ptTXKVFLO3FibCDF+ze7uLxWwrAz+VWFjGCfQOzcTNLL2ebw2kMrFQxb8AfVQFYVqbZlrCfWcPmV4W1JtLCTRv6ownWNGQiUCyCMIC+lF2PLm8taEOfeXmHgckFq/HGDd4/NAlQ106jzuMLyiP4tjJ9Xm7DzHK2eFW4jwD2KuQVzj7TegN6tlbUkMcduIQeb9o/yMwRwsh4Kdnr8G3E+UMPsMx6Ks/2n1YoYFVhloJDp7VWFBERsrREhEi1l8nYss/Yc6GbaqqM/mOBnACfaadXfrVucn77CyEq37Wa1nxUB4eO29/2uXLx/2vhk5RGX1MPUS9/J30iaU6GFj1MOoNqkGpHXAAXy1tcKVQqd3QeR2KKomjohjOVCbnvHN5tbSW43hZdu9hKeVBRjb7aqqisPfXl8RsJ4W7LlKEZmsEXJUTiK+7B0vIoMfGBFTh0yIcs2OlK7RS8IDCl2Ja7tX4332MD99Udcjg5Bmzu2uhOL+PTmdp3MxdpI4xCTzY7keRWcFYSfOCZBU/1HUE95B/fjXiEWKT1OrYiCYaTIlt6Yy523PJwVqu7/V7/n7cfX7ZGi8vLI+j1vD+R/jfLQ3ccR4F1c4nf/2KwgPpd0s/f1sH8fXqoUr5L6MQ1XY1TRmHCI2F8J8rGxOe2Hy4cx3ywmI4zBHgjnRUPOvD0xO846/zXC+HThRqY6cuCg3XN8Opy/h+MFgdQQYY3Nr+OXEkrvAI6q4aXO/SCdMjrQnxJ6NL36BccyypUnmiU19vwuqRTNDEnackWYaGOeLUAsAeBt0R3sZe/EC48r4yJcQ6dUIdySSScnSHPBpRb/56leU+HWmPMy8f0YIVaK3pEVoqJu9v6aBJlk6O7vvNIVARq7MTuCLSbI7SysbVXibWFvwXAHSZmc5IjyLOsbHJCfbSiu9uTQ3hQbWs4x46kLFnx7rwLJ0Q7VC/CKrviWPZCtpui6ZaCKMb/I8AqRgTCWygMLUZcxY2u85l7XpUMriC6eYCmv8bju+DwYml8KZL83pUfRksJm8tG188DlnOGBXkRIQDyjnY+sWt0+cJyjUlpD7vPmV9UfgfDn9Y+J8U5f472z5DNBmDp/tZJO8t67xtNt0QhbrH9VI3MH3xeQkIMGu0EM+L7BmblvGoWGfBwuuZRNiu8SAixlue6n180YLynVZ/KQtUKWorcDYc/RW2fbTiB2hTPmGPo6VmZgFu+eVTieygMnTBPkouVVtt/G1sqTYn53vsv64rEIwTMthbgmcvtC0Ftw8kuuO4gX75fZTJfErky4HFULSt/233X4CxTLh0XFOBg8j/EEkYNFYk3jTIQ25bIZQhouTy05+RufE6hQnQ1Sh0XJlLhA9Wrscnl6jthjHBw9ockNDjGnaE/wiD+fwquvIZtZsn9OimncTZBazTQiuNvhO2hebPkOQIA3h2TiR5dswmzHPCs6nxWgWiwgadMB3wDWPQOjzHg02YF4B40E5L58oCN0gQEHgAqd6EaBp/+W0gyWz2sCYM04B1qc77DPdkCp/CK5f6ieCiBuizyDT6+B+5JRJSy1eV+WQzjQZEvglKvEneOOyssvvLPNyyyJNpuPPjd/y5qaYYk6Sh0SC/+Qvr3anDyY+fHYdUbXNA9pbF6SPwpTvA4Q9jjGy+5+KCtGRLZPbKGM5VOSyAY+yxyaJC/Ha7UjTrEcEgB80CZbrP49pb91G+iZMHl8jKnqciADnBECGnGoInSgqZVlECUkpwuJeedV2EhRfPSdhvHbQtQeeKPZgM5v+8SbBrL49XghDuQ3aOS/QkPt41L8qiGPNl22/GDGCaayTbVutOqwZvgDPCcxE8wQEYwLotF9jkSzxFedZQaOC8ys7z1oNkVcZHxUfgSt2ALN7+/nQLU1CsmlNXASkJ7/AVFKaN1bSW1M6D5uWzFJBqiFZZTsE0yYigqmXJ+4aDyWWaB43/MDOTSvxjrqDbow+YLJUrGVCMxvd3KfxiYSW1z8flH1B0MTQlJtuq4XIz7bJzlJO80ERXrs2V9JLFzCPm4c9t5f4x3FijrqExcgOSbJNPJt6ywFTP5UUByyxWScfeHq55FLInDtCx8ZKS4rXpePSNo+CSqJJBEWnCMn1wsV2tLc3FuDbISTT5OwaUhpRenEQv4an+cM8d+Q49bArQKywtZnPxz6mtziWPRdeRCRF9FwBv30bM1L18B0j2Ge9R0I2vpu36BWBwYK7eG2RSmgxdY9k4cC6xclrsceJnYhj8asSqZONC4VCwiu2w1BtB69C4KApTc8Ba/KEuCrPK+EOIU7iNEzu8uzZJ1i6iUKUmk+OJdnnxZLc8tj66kDdmTspytMLyyi66LugvTQs5f3rFW64ImyKY1phwpZbUtNO5M/3Cbp1OcFAvJn4nmQvLP2m0kor9yuf6NEVXrnx3mdmj6W8JyX2eUqyRIXLcKpZsh79tngI1jhqeqbPngfaA+U5fAv1I5e4CGyS8B58CAnRCctfb4yzYeru5lqSTFGrfIAgYZ7L5NZGTrTbCJF7egO6jZVQ4lwN0g0zmZp9gFKL9/WOsxYCzk+yGIP5EIhc/NVKWWQ8kiVIlbRBPf37b2LN3IkHYJe3j+Q526SG84wZtnk/arNV71emTDa9ZYGppbjljO9LIG722FwVETzv7SE0N57Alyynu9XuyONkjjt5N+MpEMemUGfhzdOWybtbuv00CBCr0cmrSrZ423tB5I7Cq+uto1V9JuvlyEnRHo2pVelcXuynCT97wSu3uNANYAbGKX9pcfKNzGwwMtB8mtfZFoO3+WxXyXO5B0WOrsWHhEM8L3IKnYDZFDKgs83I0wPeO8y6n4t/C1Yya9vPl4G+h1egJSAmfEbBxQfNIaDK6w9Y637n7d0RlYxixANZxTfTzF2gKCk3dQn+CPM3O3/0gJQLcBzB9gnfFZuvUoac7N0Hm5A0RwfhkIIjkh0YTiYBi6mPjzSsoV8ednzAuTZD+fnFzRCooUB2RuCqKmzcBk5MIOZWPnCASAgC71mNhvgg/PhLxl7KictHzKVV4umbUGt4xRTsuZdHcUX18Wgt+aS7ko6Ihxr2uPnpIzc0Hm5pZ2YbnIIPQj6ZkX3FIFARDunR/5qsOHRs2OFEdcWpgPdNrZLN3P2t9e6J+cpqDvQ6IJzZ4HDgwoz8/B/EuDU0YYO96QQJDt0G8t4wC8nuUzZktTN91a1/Ep04414YYF4LSj3CssWVMxA5ygLzNEAPlHNlubf7Sr9LGaCSNo6JKNQilRQqqjTzl7c0Mf9I+tpY/XyWWek81TSqSQBbV3HtSe+3DexB6bgydRBfcywL3lT7fl9DOFHNbOBcnAYWs8UblIzKhUP1VGUZFoBA7We+b+soYP0V7X4brfVPu65BQw1Jakzj/9QkvLTQQq0w5Zi4RTokZJkGEnWluqUyFdwYMHY8MeoNc7qhaeyCWecsDyvU2Etn37lxWnEX+qTOLb5wJ23VeT1QFSs1+8UhgMlQ1aYrzkieJSYBqiprbxQqwcfj99vPB35NBitzNQjMaTU45xE0/hISxgpBHufzzqvtlbqcQXOwRNu+FxsgPMuPKO+ENAyAuK7dYVBjrKYELna39bmg9noylsdnif4OfUUg60jlUmR/K2sGhex/mUEdDu863C2qvSZfNs6R2pv7B46sph8fXHPc4zRHQrGme7yz0yLLO2fZP4xrdFIfzjhX0YvMhAxt/akY7IqvdHScvKSdGwy0rly2pyhJ1CLZbTwS2uasbhOKk5T1vcUNmxYLRO7JHvS8suMAPq1+VeW4/2imW4Zhr88rYJHoO2vbEfEW3zF1JpZbFKZXrZu0t3FZZ8ekHDBk6b5rIsOBzd7HqGL/A4J9lt0+sVWbkwsCkqJO8uVRYCBSvdqDl94BRR5GTkdgBvp1L7Al+a7pn5ZVfn2zWBjfkcqw78yiFwxo+MbGVf8HTcZRFziVDH6lucJYFEwgmfXii1RHseVjBGrR7h/t3/SxxeyQ+rQxdX+vmfzjGsAheJQNc9d7cBlz9Vu+YmYJaA7094rT4Syg3alm+k7n5RjX+k4Mxws00iQuUiBVToYrA0y/TK6txhSiEmWaXKY4vRXYXh0BTmsRgfR38Hf1sYSScigIF6XsxLGpO6G02wwNbxwvsR/PylNOVCcM6zHq8TpcmKcdv9ZUVmwvLy5/W9gyAV02bS3mlRhgoQqGD+hHP0bTmjTQPpAZqox3XivC1vCI9TSvOYvw2ZQqDg5AJDMfk8iPkmBRjLcNR6+o4ogzWMg8OyuqBVuQ6UoCsuMHFld1xYiZU/t2owEeGaLzzSz4Oc+aLKkN7Tc/Bl0HDzYm/sF17CQt78cl7trpzcPY5pH61SYrqvgACk3mHbaIY4297Mkgo3TmtPk4oG9r2VopSjmNVzvg41tcAJ8LIWWrXZmVhFpSUzJVhVtCjsQ4nn3c0unPKFabdW8l2m3rTrRhcJldhp0wg/FVgUn0K2ZcKFoh0cnS2gVU13YtWVzhzlWvHJztiepuIsNop4qi4qiwH08oq3daX6CRoFH1zeK+IXPbysGcrpbhEyi+tvRwkApwXGzyzUIxsQgZBTYpjxzT5FUcpq4CgAgV0D+4iWd9WWLZ28etNv4reojOtVjWEUHgukh74UyWU46Bu4ppu0d/hWP1cw7QVEM5IJQk5pz9gWJdRcD1sVkzDt8thVrIXs5YcjItNVxSUEhCVOD8XT8YJe87vhG4xIKoCv0JvjnTRsNOj+PF/45W9NOOmmM7p3FIWrURs3ko9G2Rh6aTwpgk2k9qfA3qiT7IRhzUnAiqJQbA0RClTkrMWwvCCyczg+yILOvIjxgW8H3DhCspXsDhIumupN9HCQ1nN2dMcJozsVWmT5QBthbWeUbjI9mP4jS1/MN/9yPuItiRJhXUStIQmASsfk2nI8ofFBT05y+X9i8dj9hO6JmepcqWvRYLduywN6fc0vftHxsjdee/oJJPq+Bs9+XQw1d4VsQUum/+M8vKJXS6C8oiI6SdEmw8jQt2lNv93ZCRIXlDbJ8kZFEqFXt+zOIIQCzpR/hklL6Ryyg0Ev6DkVfvoU4eaEzgh1NDF9ISZ/eBgiZqm/oNInchRciMjOs0hS+259AmMAgCLgJ+agtLupmw3WAOQGz06jcGh9A3sLt3isjmrfbK7MMG2FgGC0CW8MtKa8Yp5p41zaqfYYx5m3JXY2P2O2K5tqmiBid/if1WgIdWKZHeV9O7LztYn/7/MxgXBskkrNLMsOqwwL2uY7X0r5AE/ToqGpjlEP4qmHZhQ4AzZt1raSFyoe7zHmKFYN0UVh8+44bLjZObF1V6Iq7mG/fv1Lz/0N2FtGt3+IKNgFxpuo5AlndBu+gp87djMmLww7B4UjhSstRmUFP6GFq0mycom9NmDCa0rzxu8ZCOlNmuaWgnBVYVO7HvTMVZZ4sA+WTYZPoc57E4u5TB3Hcmg1nltqzQxzKrCN9IRha7B08tmAxisjwxggmTOxsKvw/XxwdsSyDUm4nAlYozFFit0U+ncqLjnk92rWXhBTudk9SWA32m73B4pznU5b8p103GrvhLViIRcVpQY9B0FdtxtrpE+ZEaABepnBnK6hyk/1kpAe2nXWWBvm66GsVq7InE8xlacq0ohI9iTwF/uM6UNtOfTZ6La3Ylx2LWzg5vh+ebTcW4zEQ4BcmkTDi3bTZZKursXIGulASZOK08gF7S228fgaMOa0rP7TvMTqldvr739yEoYU++N6kYzrRyzQcTeh5MNNFxc141ocgVpDuR8McaqQTqAFnABiQ4BqjuAGzBfiKA4EFuChwALOk/WuPdRcPN1F0htLCHxnl3mRflQ+CgGBRf8G9fBWVJ5Tq+JQQ7BbeO9pnZt+4zBu1SLM0kJOCzID1Nywdseh2UAK7r0jzU9NxajsaWV7vmLC4/MkJp+Ma7rcNmjR29S5AAs7IyhwwBPwDxvx/HjBsx2NV88HaopZnxJIUlp8LLXRIqd7xlvibVa6u/6fyn/zCwsFK3CyCCLYq/ZVxklnbqqSGYe8x92X8k3ZsI5kJ1EbbBayLFO/Av3YdiJ6aaP1t4sgfdAWuaq9lz4+nxGiG8BJrZrByvQeykGbRu2cuLmiAOaSQhNSSSXJGjFi/wUB6Ia51ILu4uXjql2+tk+OyFUhy20NQM30d3m5u1xIUZGtqIsEK8bTWRv+Eq4b4W91gVA8DhQQzT6KOTcqt+iUXteft/8IJrgifLyAOrjinX5DidAG70rfZ7GNaA3eNh4j/hYSpWOYQp5Wd1bIJjOqqhLyjDrq7gpGtZJn4l2WieuCgFao3l54lnUBCbtI66X67wnwOy6a6tAxZ0wJCDUmv/uaPTJuT/LUml2HK0sh1pEYF5cSrA4XkgwMonTV7K2yX6OhSleNQAw7jvScyj6CZ1pyO65rfPxmu9eOU1AFCk5UfIwf4yidyISKmgTrajiLhcl5A1y3CUVqGW6Y4D5IQ6xkEUPpum5LujWvodsM+Zh00sIkBsqJzWH8Bn76qjeXN6sm+HDBMEJgj6qsTmoR+bT7TaNbtyGpEoK8y7r2aVBTKOaDgZ5R1yE/TsBjuvjo4hCIb4pNucAiE03UlS0tdUo6vzMV4CxjwHYx5l2Z7+FWR4ZkAo2tp5YljV1afzS/OPGmo6w+eSRmKBou4IcHHAbzWq1DMW1wJ87N+UsS933Gm+90yqdwXHGNrysV+7ALUJiG2lO5tK/pWCxIgJqMix2i9iNcw6YKAC9B2dYEJDJlB0jQNuHR8cRdk2hz/kLMBLj5NNhwObD51Vj0XWgIYr66TiUA3DRIo6l5d5RAZLv//c/oxJOZsX/+uO8PLVjjiCXRBqe7IQ3vD3w8l4IMe/nsJAakj8F5SZ2Oy6nQjjmIN/CdpSveGFDmkUmOUJ5UOXt2OaqtYGVNgz0V5JQksQKnbJKaTdf1TXVIuORKHYi3IgU3meaCnznU3qnv1bjaA8J5i6oBgoFnX7x3OVwLBpW7JpXpuoEAWB0Er2oPTmhHqFyytdzP0uGs/P0+O25EPIsasjBw+ZGKWTChJQynlylsjhgWeY/7sNETfpszTMYre0BfksjmMcXPvbOaL5AkWkQ4kjt02rKIYJ/dnYPy8bSw5YWoNlqF3PY86mAK0KOGR8eHYh3OJ79AP1JVKkXIFJ29UtUObfhDB8Xyrcv3pcZT4nv40+h8YcWGT1SfIaDBzBEcqLud0fudA2AoUDLRSVbGu8LMIIECW0+d9kOTFS7xzo4VR69topvdp2SQFNErDDijeonwkEevKK4jtH/rV4mmLGLnsOZovJ1Y2PTRpSY+E8SCgEuHJYNi8kPIQNwaUEyUxvHcsb5nvkQPHEJpQdipqckN3Xa7JVhvZsIi4ZcsnlFB0AQda+wLLWKfHZbdtQKKJoL3FkfoONFJgG2Vva8xCabHMpBXhZediaVCja6nXHGjdH1J39/EmTnyLQIYHkQd0kgvzrDlJkm/yyuyyS1BEJJnEoBXKS+KdWAA1ujlYOQWsNEkRy4cYUdE9DFlDGNKtLEEIuIUu130otfAnvgFTFrZIIydp9tLCOcpmE9pGmo9t66Q6gszCSLsVRMeErYbyZdPUDWmHap59lAkAtSCW/I95rDqIkzvXgtmivW0TBz2/GsRL16LOODeJcYrP002WX7mw8dW823Nu8fodPhO7OT91TvuZwIqm2PYC9qWo4SSXfyDYXduLKPTMKig35PqaLYYpZAmlnT0NPP1wawg3UG7vxE1wL7aAHxShkNHu5xDifREDYf/HCgxCTLORQh2+tywSIzamYRyAPRM/OcZFuf7Jfewf/z6Y1tb4XmwO35PW1jei0UfCmkn5OUVPc++P8vQ6HkF9PMfamOMj3U1rFyFOCUNDRbXLTJqr0UkIDiyT5HoJdDN/m/0kK5HOFnUBwNbYiLMxY2HJlCMF8aSMJj/s/QUmo6fDPhLAcGbplC/KyTLztXK4tYE6+1CK4X4oBixPWghU+Y2e/3fDQWT2paacAXOD2TrYl2DHakC9wjaB7/UqCtPUIwJQnUiDTn5Pa7rLqmg17cIejuhEhjLfvYMCN2hpnTr4ccr3u4heATzitF2Ojknlz+oAp7ClrQ0TdVG6aROaVQwLvyJnl5NGE/DO1KIvf7I0L5T2wGn1t37OZl5tyzf5nHgVXcAtFdL/h30ruPljxNyd7x/A/olANQ+NiGV13SU4Nx/DxLQg3rsjKghJEaG1eGeuXdYI/mA0qoVIFyvloMTGPp75V2sNuqDgQjxFecsxZx1o1BjKr97rsMrsIpRKCwR1iJVxWIM8ZEpjtwTPvwixm3Vu2HsfRuwUoghGsvypGwHk0pxldMs320FAu/WRKUmUyNdLtzpYqyYVbFYz1xtUqvQVrSbdjHx1Gp0JMtXYw4DMhHywF22eQ6mXOxzd7W+rMTo/VUBl8rMxoicoIlnwPuhrK7J09T/+IpVJQPEO11M3pFhW5JnCqTHVz9rPtwIhn1LFYJ/xYKbSSe/GWMg3GzQgY6LkPrY1z94cpwaUX8JOBj1wUoZnrVbhIGqXgQSA+6gfKlWDKtOHfznG1/WryOu8w6e/TgUKXd6WB0P0KVlGlOc56kGdtL6AocrHwM0/Fad3v8Ez0MUAwSU/KwmkNcKtxyQjoKDqNvMlhBUjBtV4QETzB2j+UYqn4NXkyYG93//iKUgJnpIk6BFmogi08djLu2rFF3kbe7L7I9bZ00skXTDxymOVPvW4ZtR351oSHYvoDrNmt5QMR7J1ByjymL6C7Yodp/41UFV5JvaXjqr3ar2nYa6BVU6cPSc8w44fMyiYmEy4y0BLIA4tvqvvWAb0P3XEUuDeLPguvh/Cr5w/VjQAWD+muTak3+OpynUEG/Q0Vsn13i+qpamVbtIYOPvYOCn1KnZgFx3qzMqDsENRi4590X+FAxyxqkR+RlKQ1APA7xdckkT17oPg43QxhTDcbse58XBjwASsXX/0EbiGN5SPTU20hWRTjgCOqVYgqMyCeThDPXa8QUr6esiR3TeHKYddS380NklE9d8eOzbGf8BjnsNwd8adXp+ZgOm0r1EURMmy5szdCpj063iHwxIKe02gTvVh5aTuapjsnewvhnqymSVZAW7CFSBzRzTmk/q4RZJgDKGZYRPnMsM4yO2AdG0hR4hMBKC1pxu1NsYtHUh/gmXQVEqJdon8rWIVrjRVokOW/jf55zJEKrjINol2NAKvmDHBIKDGkNHM2v46Za08D0GCzmil/g8hbglCsAXzAYNfAFOpQNX1yZwXwZ1+bW8YkQILgDPVDXqkLuVWPXgC0mTEaFknSdRV0jGosIhZu6mH2CAEULvR25+EE7f+CuQ+v81vktxGzMtWXYh04kUTYbclhC4yhC3a2Zhf6sgtmPe0wRYFTh2lzGFR9420DWq2eeDJ/Uksr5EF6EvNuTEwP87yrhB4wECpf7Nj3XnFWIZU0Yqmz6C8/zXv0WHCB06ZwzeWptFliXYwaZwAJMy12WS0HtmbJGkobsSwUUeb4+GgrVGU1GYd9lOusOXaMb7EzZl/W7u16Xws10O5HLxiOsxUv2HgQp3PHQu+2TBOzfmQC7xQSaDjJWgDhrLqxR2VxLUpTJTaP+tFAzhEMWi1e004eP7SEKmrWC1+QeXydX59FB4At/gMm2+vK/JpzY58cj1zGVxSa8qlhK47oDh+T8WzuLqWKlmWpDqFQTZrIKb9+iEu3se05RIRKQ7lcoGgKubBgR1QOaLlI78jawfR2JA0C0tU9dus9jsCB4NDztQHRqZLZ1Vhe6sb4MJGSD/tIqxUriLRDAxTiNRFbHg2NS3T40TWV2xbfWbr7mLWEjABNts2NfuXrpi8uniDGaV1rxRPw1wZpYplox7P60mjvqtSd+e8qzVwZFt7vhoZ/PyRNZ1yOfD10a47fMcjtzktPN/ZgMKQZM8DGl02eFscjjnzgqbaH3AD+tW1pWi5eqSG9ZJLBAndnj3e9Ap6WOZSGFkZ8ttI6RUHk6OCQOBnKseH/+9BBQ2kV67cUATjKftpFLimQguesEaArj9BCCMj+uSbe7W2lMnMV1y+OqoRVnYcWV+JUTAMRLXMmuxUQAj/wC1hsKkz0/ePmQB4qtRrLDFY8MsYgHQYe50mFq8+J9ALFDP8L3yZMv+LKzBJHBHg28eJtDi3vnvEteHMth18N7jr4VqscHAc9hyOUG9bdpuPrnYMnQIyg9JCFMfAAVwcolC4hjFgh7heNhjKbovEKfOiOUNG+BpWxSB2GhMpqIX+0p/IaQgePt5oBONDmcbCcWsVAvA/T+GyYWFoDqBgHOQFugLxLZ5gSBqJAznGlxqz3/3Kvwl7WP2EPK9KPl4eKgqGXRj2kiXk+Z+JvVmPJ3UY1bFoCwzwxSzhegt6u6iinYDE/Cd8QWyerZ/hzAGjPPAdfeUtoeFgA11f/18NsWtXzhgxB80DP8dllQfTy2FEkdFc2xvvjJ5PDvLzKmt3eRnkxFdT120QMXWJMhBEl2JlabMhW6N1frYmLN9gKVDksz4yFOBxigdoi38LjNPkIwDcNr04/P2HRX+0EDtLYfJRwe1iJMd6zHzh2zDERF3dznn4yiS2IZ3H7X1pYzRBDw1njDVOOAsQV8XaXAW8yxE7vAlqz3huMFUOfv2oDrHG9PZINgW84NW6sf4Eeqlays8dltOFkaAUBAWSYgmjU7Zm8t0ZymSlieIC6qyI845HVDRknNfra7qv90kHY+ZWd6M32gI7SdEoAeekdcZt9eULYeFUsNi4kQnIdSrQOFqIKBDCT+Md1cYIJuUARqaBSf7TaFBY24dzEKqx7NaD0W/FYPDP2qQgq7eVQ+rU4r01ENAlVSP0w0KgdJA/DxYb0Y9Zt6LIh19tNhYc7jzOXbq+v869us0egrDzivr0SnvbSQNYymBAQVs3TD4j30xSmvOOQczd7xWsYuGIhM0djm1X0zljcIk373wHI9E8LwQBdyZ/EORmHo9Ad6S973CyNUzoCu4ZiuEHfvdyaUZFF/jhi3K8+LzlhnD6vEPPRWrfDMsgIyE7Yh8VnrvADmN0YIw1B0ZOxs1OB0zl7udEwuJJXaD4ROXpz3o41IBNb5ldNxF/We6CwHB6/tc0G/etkzZ+jJ1AYo23LqpInxTDmJjtekypl/bon6djOe5XCZcYBTCBzSb3C7POL9GMeO0s5VueFFibSsMuo0lqDEXSfA9U0TwmIExnKnZVR71ixcfby2W2G51SqJaoXBhupkRf8wMyZvxAjSrLnDXHHhbYmoMIT3NGvBo+ZXw0bazcuIYiboqiWaVZ+SP/YZ+/xNmr2JxcbBUPkaYEWvL7S5Gv2DPYcWcdh9nUz8cIURyA1pNy+OU5P98JiPy3JUQllvxiDbuAWFK7Ju5waBRXllGVGHqM1r6WARD6H1YFTg4vmhoTr+5FmcXzW2jEvW5+QeB3nsvfXcOfeEABGxRZv0L2yV/A8i/0ua3+N1kYyIZh7ANRDZiBh6/6F4FYs5vXeF4qlQxPaxUWtderUUj1Nmy6NnuhFU0sXR3ArajUjfMbBk8g6+41XVNedwV+qTn1h1ypfhRA4SEcdWmYcOpCkU7/TZN4L8rGOiSp0ZAFkPGqEk3Ep6HqYOkIxx3iSgAQj+pcP6Eg3D6Pve2Z36+DLwt0mwoWdbVFOl/5D4flsDLUbSg8PVnFDao6cPeKrPyNi+HaeC2TM7E6sM+YM8yw1scDn60fFla5Ag0Ny41sTWwACeP7weYqCJr1lwVpku7qmD/7uydICwbUsnLOF03XKTKp/sisFtJMen2Raq1CcBXH3zj13iV/43JQ1lUMQ/KSREBWs6D7qyxN2tIC9iCKtaHUc7+kFh9b/V/9nXiBJzJrLctpBwm+VG0Mu7RxR5KcDLnqyhXv8YdKyo5ghmLimjIq4kEENBsS0xiElELmT0yc6BsWia45oTTYyFAhb9TVhge1cm5oPbcEfSemqD6EXThhq5obpsPDu73BrPnED7MMVkBpNwSXjKOM7xaxrF0sXOSTxEEwlkXwejF5oHGwEbuXdLXFEfq66tPa+8yevlKA9Eyj7F1ppJRvArGb5RdCVJ/T4DfuMDtAtL7ovIiFQn4w4GXk6IDk1KrFDostnlcHHw27GUdobts/pWIcKw/se/FIcSkralB9+Tl7lNaL3dhUC370n72zN8f9rMpjtSaWuPq+RGbXapgFRZTGk5pZDPsLQb0wlSZxVb5FWl1Z3wbozrwpVs+QkLYmCpQrWNbYB5znjy3NFqCGkYHlwesgyWev24P4oIeIcwIdI1GU3kf6ZZ8HpOC0pMzyOgf161BTBTZsbhAiLiOiXzBzsemTt1NcCJO1n3T9+6Cr3vMFf+gREExvljV6LsfRYAYYTGLjReu4HknEwoYdUThMdE1mPmKWm0XfqWkys9TGZPHoNVg/A2k9KzdgPNhMxzI+i6tAdJ7m5ePeO8tvnFcC0LDrHA8d7f71PkzdXUbe8iJ3npwD1npvnIOsXM/FRbhjC2ONuK657ko1npmam9sq6wXnzTS0aOmLZMSayAr9rDcoJEM3ZNeEk4bZdAzWi9N4/XuQUlsyEKCDAXYUCXr2eysbesRqnNIh8pLZCyux8sIVBpFCjhElBv8bCIUDMDfCJFT+EVtoiOmnZUVhuo9OTXwrydB3okdrxTdhJnhnvJhsWvm87gd9XpkZMRvW2jLf0L/phJ+fOn/613KyaLe57oSP+SuZPMfPWuvyE5X45ky2Npna7ROcU6nlJY1LSOb//0VTwoKNfmLbQEPx0VMdDfHYUHIbofi/LM0PhblPkhSISZ0lLcGS+rX0d6HDMcnQJUXsOYRsnuzIvGPHXkHyL0EIO7wA1hrRwN89evLmlIsBXLes1Q2K0CGCtVK0xWFGh+2uKcFggldynmmy3BOSwEA5TVaJjpb6yASHt5rrk30gkbZfaQD362L/tpABVzLGa2hCMTurnV7jbqXR69IG8rK5438D5z9oejIoFvgdxyPfQMItPuODmKcHnzKG3jsxcnOtJ0iHoQOtILvJ8HT+EMk7kAfFHjJ6Naju/7MUZvtM389TGDaKGfHtY9qp3WQwge4jaQOCI47wS2lSrKKbPq6lnZeKIJEUaoBfijdJp2bgBmbLYncC5U1lzUA3efc7CiikyZPvWPcc4wBZHVZ8CuYtfUTnejoJxwetqKGXMvVPoR5SORdqpvlSRE8CV9zgBzUk9aRp4sCRwL7lBTMLuKGL97s58DMYShYgUagZ13fb0ngsfvyG9UATH699dOqSEjBLjbtWwI3+ZCF6UR2OIer2uH9vqbhBCo23fR9x2WStp1K7fFMmVjkS+3KN6ahCo+N6zS84yFZ/DpBHY8UryqbZjUuSJCZHEQTqwI6l4JXPRXoN/ZEk09ULAk6Aa8ycA/ToW9DPOSOm2fxcpYp+hCxQ1/PvkIsGMraR5M1uuaWrhNjnJ7uVJeiGjQTHu/34srPDiPQSWtY7C6iAtman01USYBpjAKVMAiBAM7E6hQQnrP+KNS2c9eBh8j61O6565FHiE/qBO1JbLT3sK5110xskjYN+KMw5sWCWibMuDILlx4wNDDvyaCQQxIbX6d16jES6mIyDTDeIKjGRn+p9YX+PCcziEMxYtEnWyWo5MOQI+RnhVxh+UbMLMdumqNvWd/94FPIGpyQ7fAGp++B7+sRrWtF4kIi0ER2bX+rb7Sy69rpQWSbXGjo0guZzalB89lbz60zqd4NCwhPqYCwzmIVcj+5LTh6mrb+zaU53z2GbOq9bRXOrtpagUSAkrRvqKfxwDQorn/Yv6LFLYqSMoGru0FCgRS96mntk3Qz+QnSvPy84woEq5cPGjfNhEaHL2AZLtaCNUlRTOhhKJA5k8JcNIWrz2VP0xyJNoF+6V3kFO7h7CIHPF2VLujtL92RaqBG3/d4jzk8TOxT/YGG6pPT6V4cHDipS0YfjVN2VV+o3pF4ZHwGUZtpya4Z49KN4flXkKAbr7f7FZV7fxLVhffoCyXUfnmyfW+hTrbtnLwZS6f4+AAbgBT19VWJnK/fu1NxXZxaq4ycFDp/ZJsv5KaFwoi1v6+mMr1u7TrLw4aExuYGQUyrJvWtp4MIcZy3H13NE9yTyC9o1FFfpKJiIjU4/UgSU8J5EmWEZId28amwvq8d88kxkwfuMc8uXVx8NEIqdUJU7tYD7OzgwbTUwTcOqFB5QbkfFrbyRjw2pXSjEWSS7qc9ol4VI4dBppgNAt8XuXe/uStb+IklimwHLQvwLoV0G0GxVICNBJkDZH3iX/fABHIFDkir42a4c4AtqE6XxCxZPydmuNAI8Z6H/3qO2LfFbOTgSJjU/M7psid6Ycce9G4CM/V3Aak6LLmgtj3cLE3v+chEuCdo5RUsOh0OxggSNmHg3YpM6FViZJ4OyR9MoHkx3xLJlPd/z4C33WSN6rXft1CgOOe5ciyuTkIaddz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2022-02-22T17:01:00Z</dcterms:created>
  <dc:creator>ACB VA2</dc:creator>
</cp:coreProperties>
</file>