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5726E2" w14:textId="77777777" w:rsidR="00E61363" w:rsidRDefault="007F020A" w:rsidP="00173E63">
      <w:pPr>
        <w:tabs>
          <w:tab w:val="left" w:pos="504"/>
          <w:tab w:val="right" w:pos="1080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w:t>
      </w:r>
      <w:r>
        <w:rPr>
          <w:rFonts w:ascii="Times New Roman" w:eastAsia="Times New Roman" w:hAnsi="Times New Roman" w:cs="Times New Roman"/>
          <w:b/>
          <w:sz w:val="24"/>
          <w:szCs w:val="24"/>
        </w:rPr>
        <w:tab/>
      </w:r>
      <w:r w:rsidR="00894CA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Citizens’ Advisory Committee</w:t>
      </w:r>
      <w:r>
        <w:rPr>
          <w:noProof/>
        </w:rPr>
        <w:drawing>
          <wp:anchor distT="0" distB="0" distL="114300" distR="114300" simplePos="0" relativeHeight="251658240" behindDoc="0" locked="0" layoutInCell="1" hidden="0" allowOverlap="1" wp14:anchorId="533E6480" wp14:editId="1BA25E71">
            <wp:simplePos x="0" y="0"/>
            <wp:positionH relativeFrom="margin">
              <wp:posOffset>-144779</wp:posOffset>
            </wp:positionH>
            <wp:positionV relativeFrom="paragraph">
              <wp:posOffset>0</wp:posOffset>
            </wp:positionV>
            <wp:extent cx="2054225" cy="944880"/>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054225" cy="944880"/>
                    </a:xfrm>
                    <a:prstGeom prst="rect">
                      <a:avLst/>
                    </a:prstGeom>
                    <a:ln/>
                  </pic:spPr>
                </pic:pic>
              </a:graphicData>
            </a:graphic>
          </wp:anchor>
        </w:drawing>
      </w:r>
    </w:p>
    <w:p w14:paraId="627B7BE6" w14:textId="386758AF" w:rsidR="00E61363" w:rsidRDefault="007F020A" w:rsidP="00173E63">
      <w:pPr>
        <w:spacing w:after="0" w:line="240" w:lineRule="auto"/>
        <w:jc w:val="right"/>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Meeting Minutes</w:t>
      </w:r>
    </w:p>
    <w:p w14:paraId="364D118E" w14:textId="4C868E96" w:rsidR="00E61363" w:rsidRDefault="00274AF8" w:rsidP="00173E63">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Washington, DC</w:t>
      </w:r>
    </w:p>
    <w:p w14:paraId="45A736BF" w14:textId="14241670" w:rsidR="00E61363" w:rsidRDefault="00274AF8" w:rsidP="00173E63">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Nov 29-30</w:t>
      </w:r>
      <w:r w:rsidR="00055068">
        <w:rPr>
          <w:rFonts w:ascii="Times New Roman" w:eastAsia="Times New Roman" w:hAnsi="Times New Roman" w:cs="Times New Roman"/>
          <w:b/>
          <w:sz w:val="24"/>
          <w:szCs w:val="24"/>
        </w:rPr>
        <w:t>, 2018</w:t>
      </w:r>
    </w:p>
    <w:p w14:paraId="3AEC2623" w14:textId="77777777" w:rsidR="00E61363" w:rsidRDefault="007F020A" w:rsidP="00173E63">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___________________________________________________________</w:t>
      </w:r>
    </w:p>
    <w:p w14:paraId="107FE402" w14:textId="77777777" w:rsidR="00E61363" w:rsidRDefault="00E61363" w:rsidP="00173E63">
      <w:pPr>
        <w:spacing w:after="0" w:line="240" w:lineRule="auto"/>
        <w:jc w:val="right"/>
        <w:rPr>
          <w:rFonts w:ascii="Times New Roman" w:eastAsia="Times New Roman" w:hAnsi="Times New Roman" w:cs="Times New Roman"/>
          <w:b/>
          <w:sz w:val="24"/>
          <w:szCs w:val="24"/>
        </w:rPr>
      </w:pPr>
    </w:p>
    <w:p w14:paraId="5C0F5815" w14:textId="7C4D1247" w:rsidR="00E61363" w:rsidRDefault="007F020A" w:rsidP="00173E63">
      <w:pPr>
        <w:spacing w:after="0"/>
        <w:rPr>
          <w:rFonts w:ascii="Times New Roman" w:eastAsia="Times New Roman" w:hAnsi="Times New Roman" w:cs="Times New Roman"/>
          <w:sz w:val="23"/>
          <w:szCs w:val="23"/>
        </w:rPr>
      </w:pPr>
      <w:r>
        <w:rPr>
          <w:rFonts w:ascii="Times New Roman" w:eastAsia="Times New Roman" w:hAnsi="Times New Roman" w:cs="Times New Roman"/>
          <w:b/>
          <w:i/>
          <w:sz w:val="23"/>
          <w:szCs w:val="23"/>
        </w:rPr>
        <w:t xml:space="preserve">CAC Members Present: </w:t>
      </w:r>
      <w:r w:rsidR="00EB3651">
        <w:rPr>
          <w:rFonts w:ascii="Times New Roman" w:eastAsia="Times New Roman" w:hAnsi="Times New Roman" w:cs="Times New Roman"/>
          <w:b/>
          <w:i/>
          <w:sz w:val="23"/>
          <w:szCs w:val="23"/>
        </w:rPr>
        <w:t xml:space="preserve"> </w:t>
      </w:r>
      <w:r w:rsidR="00B02A08" w:rsidRPr="00B02A08">
        <w:rPr>
          <w:rFonts w:ascii="Times New Roman" w:eastAsia="Times New Roman" w:hAnsi="Times New Roman" w:cs="Times New Roman"/>
          <w:sz w:val="23"/>
          <w:szCs w:val="23"/>
        </w:rPr>
        <w:t>Meg Bradshaw</w:t>
      </w:r>
      <w:r w:rsidR="00B02A08">
        <w:rPr>
          <w:rFonts w:ascii="Times New Roman" w:eastAsia="Times New Roman" w:hAnsi="Times New Roman" w:cs="Times New Roman"/>
          <w:sz w:val="23"/>
          <w:szCs w:val="23"/>
        </w:rPr>
        <w:t xml:space="preserve">, </w:t>
      </w:r>
      <w:r w:rsidR="00290E05" w:rsidRPr="00290E05">
        <w:rPr>
          <w:rFonts w:ascii="Times New Roman" w:eastAsia="Times New Roman" w:hAnsi="Times New Roman" w:cs="Times New Roman"/>
          <w:sz w:val="23"/>
          <w:szCs w:val="23"/>
        </w:rPr>
        <w:t xml:space="preserve">Chanté </w:t>
      </w:r>
      <w:r w:rsidR="00290E05">
        <w:rPr>
          <w:rFonts w:ascii="Times New Roman" w:eastAsia="Times New Roman" w:hAnsi="Times New Roman" w:cs="Times New Roman"/>
          <w:sz w:val="23"/>
          <w:szCs w:val="23"/>
        </w:rPr>
        <w:t xml:space="preserve">Coleman, </w:t>
      </w:r>
      <w:r w:rsidR="0044626F">
        <w:rPr>
          <w:rFonts w:ascii="Times New Roman" w:eastAsia="Times New Roman" w:hAnsi="Times New Roman" w:cs="Times New Roman"/>
          <w:sz w:val="23"/>
          <w:szCs w:val="23"/>
        </w:rPr>
        <w:t xml:space="preserve">John Dawes, </w:t>
      </w:r>
      <w:r>
        <w:rPr>
          <w:rFonts w:ascii="Times New Roman" w:eastAsia="Times New Roman" w:hAnsi="Times New Roman" w:cs="Times New Roman"/>
          <w:sz w:val="23"/>
          <w:szCs w:val="23"/>
        </w:rPr>
        <w:t>Andrew Der, Bill Dickinson, Matt Ehrha</w:t>
      </w:r>
      <w:r w:rsidR="00B02A08">
        <w:rPr>
          <w:rFonts w:ascii="Times New Roman" w:eastAsia="Times New Roman" w:hAnsi="Times New Roman" w:cs="Times New Roman"/>
          <w:sz w:val="23"/>
          <w:szCs w:val="23"/>
        </w:rPr>
        <w:t>rt (CAC Vice Chair), Bill Fink</w:t>
      </w:r>
      <w:r>
        <w:rPr>
          <w:rFonts w:ascii="Times New Roman" w:eastAsia="Times New Roman" w:hAnsi="Times New Roman" w:cs="Times New Roman"/>
          <w:sz w:val="23"/>
          <w:szCs w:val="23"/>
        </w:rPr>
        <w:t>, Verna Harris</w:t>
      </w:r>
      <w:r w:rsidR="00B02A08">
        <w:rPr>
          <w:rFonts w:ascii="Times New Roman" w:eastAsia="Times New Roman" w:hAnsi="Times New Roman" w:cs="Times New Roman"/>
          <w:sz w:val="23"/>
          <w:szCs w:val="23"/>
        </w:rPr>
        <w:t>on, Charles Herrick, Paula Jasinski (CAC Chair)</w:t>
      </w:r>
      <w:r w:rsidR="00976E13">
        <w:rPr>
          <w:rFonts w:ascii="Times New Roman" w:eastAsia="Times New Roman" w:hAnsi="Times New Roman" w:cs="Times New Roman"/>
          <w:sz w:val="23"/>
          <w:szCs w:val="23"/>
        </w:rPr>
        <w:t xml:space="preserve">, </w:t>
      </w:r>
      <w:r w:rsidR="00763A8B">
        <w:rPr>
          <w:rFonts w:ascii="Times New Roman" w:eastAsia="Times New Roman" w:hAnsi="Times New Roman" w:cs="Times New Roman"/>
          <w:sz w:val="23"/>
          <w:szCs w:val="23"/>
        </w:rPr>
        <w:t xml:space="preserve">Ann Jurczyk, </w:t>
      </w:r>
      <w:r w:rsidR="00B02A08">
        <w:rPr>
          <w:rFonts w:ascii="Times New Roman" w:eastAsia="Times New Roman" w:hAnsi="Times New Roman" w:cs="Times New Roman"/>
          <w:sz w:val="23"/>
          <w:szCs w:val="23"/>
        </w:rPr>
        <w:t xml:space="preserve">Julie Lawson, </w:t>
      </w:r>
      <w:r w:rsidR="00763A8B">
        <w:rPr>
          <w:rFonts w:ascii="Times New Roman" w:eastAsia="Times New Roman" w:hAnsi="Times New Roman" w:cs="Times New Roman"/>
          <w:sz w:val="23"/>
          <w:szCs w:val="23"/>
        </w:rPr>
        <w:t xml:space="preserve">Joe Maroon, </w:t>
      </w:r>
      <w:r>
        <w:rPr>
          <w:rFonts w:ascii="Times New Roman" w:eastAsia="Times New Roman" w:hAnsi="Times New Roman" w:cs="Times New Roman"/>
          <w:sz w:val="23"/>
          <w:szCs w:val="23"/>
        </w:rPr>
        <w:t>Bill Matusze</w:t>
      </w:r>
      <w:r w:rsidR="001020A5">
        <w:rPr>
          <w:rFonts w:ascii="Times New Roman" w:eastAsia="Times New Roman" w:hAnsi="Times New Roman" w:cs="Times New Roman"/>
          <w:sz w:val="23"/>
          <w:szCs w:val="23"/>
        </w:rPr>
        <w:t>ski, Jorge Ribas, Charlie Stek</w:t>
      </w:r>
      <w:r w:rsidR="002B1BA7">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and CAC Staff Jessica Blackburn and Adam Bray</w:t>
      </w:r>
    </w:p>
    <w:p w14:paraId="08890FBF" w14:textId="77777777" w:rsidR="00D86F2C" w:rsidRPr="00DC289A" w:rsidRDefault="00D86F2C" w:rsidP="00173E63">
      <w:pPr>
        <w:spacing w:after="0"/>
        <w:rPr>
          <w:rFonts w:ascii="Times New Roman" w:eastAsia="Times New Roman" w:hAnsi="Times New Roman" w:cs="Times New Roman"/>
          <w:color w:val="auto"/>
          <w:sz w:val="16"/>
          <w:szCs w:val="16"/>
        </w:rPr>
      </w:pPr>
    </w:p>
    <w:p w14:paraId="53B3057B" w14:textId="2E880770" w:rsidR="00E61363" w:rsidRDefault="007F020A" w:rsidP="00173E63">
      <w:pPr>
        <w:spacing w:after="0" w:line="240" w:lineRule="auto"/>
        <w:rPr>
          <w:rFonts w:ascii="Times New Roman" w:eastAsia="Times New Roman" w:hAnsi="Times New Roman" w:cs="Times New Roman"/>
          <w:sz w:val="23"/>
          <w:szCs w:val="23"/>
        </w:rPr>
      </w:pPr>
      <w:r>
        <w:rPr>
          <w:rFonts w:ascii="Times New Roman" w:eastAsia="Times New Roman" w:hAnsi="Times New Roman" w:cs="Times New Roman"/>
          <w:b/>
          <w:i/>
          <w:sz w:val="23"/>
          <w:szCs w:val="23"/>
        </w:rPr>
        <w:t xml:space="preserve">Speakers/Guests Present: </w:t>
      </w:r>
      <w:r>
        <w:rPr>
          <w:rFonts w:ascii="Times New Roman" w:eastAsia="Times New Roman" w:hAnsi="Times New Roman" w:cs="Times New Roman"/>
          <w:sz w:val="23"/>
          <w:szCs w:val="23"/>
        </w:rPr>
        <w:t xml:space="preserve"> </w:t>
      </w:r>
      <w:r w:rsidR="006969F9">
        <w:rPr>
          <w:rFonts w:ascii="Times New Roman" w:eastAsia="Times New Roman" w:hAnsi="Times New Roman" w:cs="Times New Roman"/>
          <w:sz w:val="23"/>
          <w:szCs w:val="23"/>
        </w:rPr>
        <w:t>Katherine</w:t>
      </w:r>
      <w:r w:rsidR="00B82E9C">
        <w:rPr>
          <w:rFonts w:ascii="Times New Roman" w:eastAsia="Times New Roman" w:hAnsi="Times New Roman" w:cs="Times New Roman"/>
          <w:sz w:val="23"/>
          <w:szCs w:val="23"/>
        </w:rPr>
        <w:t xml:space="preserve"> </w:t>
      </w:r>
      <w:proofErr w:type="spellStart"/>
      <w:r w:rsidR="00B82E9C">
        <w:rPr>
          <w:rFonts w:ascii="Times New Roman" w:eastAsia="Times New Roman" w:hAnsi="Times New Roman" w:cs="Times New Roman"/>
          <w:sz w:val="23"/>
          <w:szCs w:val="23"/>
        </w:rPr>
        <w:t>Antos</w:t>
      </w:r>
      <w:proofErr w:type="spellEnd"/>
      <w:r w:rsidR="00B82E9C">
        <w:rPr>
          <w:rFonts w:ascii="Times New Roman" w:eastAsia="Times New Roman" w:hAnsi="Times New Roman" w:cs="Times New Roman"/>
          <w:sz w:val="23"/>
          <w:szCs w:val="23"/>
        </w:rPr>
        <w:t xml:space="preserve">, </w:t>
      </w:r>
      <w:r w:rsidR="00B02A08">
        <w:rPr>
          <w:rFonts w:ascii="Times New Roman" w:eastAsia="Times New Roman" w:hAnsi="Times New Roman" w:cs="Times New Roman"/>
          <w:sz w:val="23"/>
          <w:szCs w:val="23"/>
        </w:rPr>
        <w:t xml:space="preserve">Jim Edward, </w:t>
      </w:r>
      <w:r w:rsidR="00B82E9C">
        <w:rPr>
          <w:rFonts w:ascii="Times New Roman" w:eastAsia="Times New Roman" w:hAnsi="Times New Roman" w:cs="Times New Roman"/>
          <w:sz w:val="23"/>
          <w:szCs w:val="23"/>
        </w:rPr>
        <w:t xml:space="preserve">Brandon Flora, </w:t>
      </w:r>
      <w:r w:rsidR="00B02A08">
        <w:rPr>
          <w:rFonts w:ascii="Times New Roman" w:eastAsia="Times New Roman" w:hAnsi="Times New Roman" w:cs="Times New Roman"/>
          <w:sz w:val="23"/>
          <w:szCs w:val="23"/>
        </w:rPr>
        <w:t xml:space="preserve">Nicki Kasi, </w:t>
      </w:r>
      <w:r w:rsidR="00E442D2">
        <w:rPr>
          <w:rFonts w:ascii="Times New Roman" w:eastAsia="Times New Roman" w:hAnsi="Times New Roman" w:cs="Times New Roman"/>
          <w:sz w:val="23"/>
          <w:szCs w:val="23"/>
        </w:rPr>
        <w:t xml:space="preserve">Rachel Felver, </w:t>
      </w:r>
      <w:r w:rsidR="00C765C2">
        <w:rPr>
          <w:rFonts w:ascii="Times New Roman" w:eastAsia="Times New Roman" w:hAnsi="Times New Roman" w:cs="Times New Roman"/>
          <w:sz w:val="23"/>
          <w:szCs w:val="23"/>
        </w:rPr>
        <w:t>Kate Fritz</w:t>
      </w:r>
      <w:r w:rsidR="008215A5">
        <w:rPr>
          <w:rFonts w:ascii="Times New Roman" w:eastAsia="Times New Roman" w:hAnsi="Times New Roman" w:cs="Times New Roman"/>
          <w:sz w:val="23"/>
          <w:szCs w:val="23"/>
        </w:rPr>
        <w:t xml:space="preserve">, </w:t>
      </w:r>
      <w:r w:rsidR="00B82E9C">
        <w:rPr>
          <w:rFonts w:ascii="Times New Roman" w:eastAsia="Times New Roman" w:hAnsi="Times New Roman" w:cs="Times New Roman"/>
          <w:sz w:val="23"/>
          <w:szCs w:val="23"/>
        </w:rPr>
        <w:t xml:space="preserve">Tommy Lawrence, Vaughn Perry, Kristen </w:t>
      </w:r>
      <w:proofErr w:type="spellStart"/>
      <w:r w:rsidR="00B82E9C">
        <w:rPr>
          <w:rFonts w:ascii="Times New Roman" w:eastAsia="Times New Roman" w:hAnsi="Times New Roman" w:cs="Times New Roman"/>
          <w:sz w:val="23"/>
          <w:szCs w:val="23"/>
        </w:rPr>
        <w:t>Schlyer</w:t>
      </w:r>
      <w:proofErr w:type="spellEnd"/>
      <w:r w:rsidR="00B82E9C">
        <w:rPr>
          <w:rFonts w:ascii="Times New Roman" w:eastAsia="Times New Roman" w:hAnsi="Times New Roman" w:cs="Times New Roman"/>
          <w:sz w:val="23"/>
          <w:szCs w:val="23"/>
        </w:rPr>
        <w:t xml:space="preserve">, Randy Stotts, </w:t>
      </w:r>
      <w:r w:rsidR="00274AF8">
        <w:rPr>
          <w:rFonts w:ascii="Times New Roman" w:eastAsia="Times New Roman" w:hAnsi="Times New Roman" w:cs="Times New Roman"/>
          <w:sz w:val="23"/>
          <w:szCs w:val="23"/>
        </w:rPr>
        <w:t>Neil Wilkie</w:t>
      </w:r>
    </w:p>
    <w:p w14:paraId="15E61016" w14:textId="77777777" w:rsidR="00E61363" w:rsidRPr="00DC289A" w:rsidRDefault="00E61363" w:rsidP="00173E63">
      <w:pPr>
        <w:spacing w:after="0" w:line="240" w:lineRule="auto"/>
        <w:rPr>
          <w:rFonts w:ascii="Times New Roman" w:eastAsia="Times New Roman" w:hAnsi="Times New Roman" w:cs="Times New Roman"/>
          <w:sz w:val="16"/>
          <w:szCs w:val="16"/>
        </w:rPr>
      </w:pPr>
    </w:p>
    <w:p w14:paraId="3603CBA6" w14:textId="1A29EFF6" w:rsidR="00E61363" w:rsidRDefault="007F020A" w:rsidP="00173E63">
      <w:pPr>
        <w:spacing w:after="0" w:line="240" w:lineRule="auto"/>
      </w:pPr>
      <w:r>
        <w:rPr>
          <w:rFonts w:ascii="Times New Roman" w:eastAsia="Times New Roman" w:hAnsi="Times New Roman" w:cs="Times New Roman"/>
          <w:b/>
          <w:sz w:val="24"/>
          <w:szCs w:val="24"/>
        </w:rPr>
        <w:t xml:space="preserve">Meeting presentations and materials are located at: </w:t>
      </w:r>
    </w:p>
    <w:p w14:paraId="4AA866DC" w14:textId="389D2A87" w:rsidR="00E61363" w:rsidRDefault="0050386C" w:rsidP="00173E63">
      <w:pPr>
        <w:spacing w:after="0" w:line="240" w:lineRule="auto"/>
      </w:pPr>
      <w:hyperlink r:id="rId9" w:history="1">
        <w:r w:rsidR="00274AF8" w:rsidRPr="00750653">
          <w:rPr>
            <w:rStyle w:val="Hyperlink"/>
          </w:rPr>
          <w:t>https://www.chesapeakebay.net/what/event/citizens_advisory_committee_quarterly_meeting_november_2018</w:t>
        </w:r>
      </w:hyperlink>
    </w:p>
    <w:p w14:paraId="56BC938E" w14:textId="77777777" w:rsidR="00274AF8" w:rsidRDefault="00274AF8" w:rsidP="00173E63">
      <w:pPr>
        <w:spacing w:after="0" w:line="240" w:lineRule="auto"/>
        <w:rPr>
          <w:rFonts w:ascii="Times New Roman" w:eastAsia="Times New Roman" w:hAnsi="Times New Roman" w:cs="Times New Roman"/>
          <w:b/>
          <w:sz w:val="16"/>
          <w:szCs w:val="16"/>
        </w:rPr>
      </w:pPr>
    </w:p>
    <w:p w14:paraId="397EF1AB" w14:textId="118B4ED7" w:rsidR="00E61363" w:rsidRDefault="00274AF8" w:rsidP="00173E63">
      <w:pPr>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Thur</w:t>
      </w:r>
      <w:r w:rsidR="001020A5">
        <w:rPr>
          <w:rFonts w:ascii="Times New Roman" w:eastAsia="Times New Roman" w:hAnsi="Times New Roman" w:cs="Times New Roman"/>
          <w:b/>
          <w:sz w:val="24"/>
          <w:szCs w:val="24"/>
          <w:u w:val="single"/>
        </w:rPr>
        <w:t>s</w:t>
      </w:r>
      <w:r w:rsidR="007F020A">
        <w:rPr>
          <w:rFonts w:ascii="Times New Roman" w:eastAsia="Times New Roman" w:hAnsi="Times New Roman" w:cs="Times New Roman"/>
          <w:b/>
          <w:sz w:val="24"/>
          <w:szCs w:val="24"/>
          <w:u w:val="single"/>
        </w:rPr>
        <w:t xml:space="preserve">day, </w:t>
      </w:r>
      <w:r>
        <w:rPr>
          <w:rFonts w:ascii="Times New Roman" w:eastAsia="Times New Roman" w:hAnsi="Times New Roman" w:cs="Times New Roman"/>
          <w:b/>
          <w:sz w:val="24"/>
          <w:szCs w:val="24"/>
          <w:u w:val="single"/>
        </w:rPr>
        <w:t>Nov 29</w:t>
      </w:r>
      <w:r w:rsidR="00F27F2D">
        <w:rPr>
          <w:rFonts w:ascii="Times New Roman" w:eastAsia="Times New Roman" w:hAnsi="Times New Roman" w:cs="Times New Roman"/>
          <w:b/>
          <w:sz w:val="24"/>
          <w:szCs w:val="24"/>
          <w:u w:val="single"/>
        </w:rPr>
        <w:t xml:space="preserve">, 2018 – </w:t>
      </w:r>
      <w:r>
        <w:rPr>
          <w:rFonts w:ascii="Times New Roman" w:eastAsia="Times New Roman" w:hAnsi="Times New Roman" w:cs="Times New Roman"/>
          <w:b/>
          <w:sz w:val="24"/>
          <w:szCs w:val="24"/>
          <w:u w:val="single"/>
        </w:rPr>
        <w:t>Earth Conservation Corp – Monique Johnson Pumphouse</w:t>
      </w:r>
      <w:r w:rsidR="003B117E">
        <w:rPr>
          <w:rFonts w:ascii="Times New Roman" w:eastAsia="Times New Roman" w:hAnsi="Times New Roman" w:cs="Times New Roman"/>
          <w:b/>
          <w:sz w:val="24"/>
          <w:szCs w:val="24"/>
          <w:u w:val="single"/>
        </w:rPr>
        <w:t xml:space="preserve"> </w:t>
      </w:r>
    </w:p>
    <w:p w14:paraId="6CE73311" w14:textId="25C24F71" w:rsidR="0044626F" w:rsidRPr="0003265A" w:rsidRDefault="007F020A" w:rsidP="00173E6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CAC Chair, Paula Jasinski, called t</w:t>
      </w:r>
      <w:r w:rsidR="001020A5">
        <w:rPr>
          <w:rFonts w:ascii="Times New Roman" w:eastAsia="Times New Roman" w:hAnsi="Times New Roman" w:cs="Times New Roman"/>
          <w:sz w:val="24"/>
          <w:szCs w:val="24"/>
        </w:rPr>
        <w:t>he meeting to order at 11</w:t>
      </w:r>
      <w:r w:rsidR="0044532D">
        <w:rPr>
          <w:rFonts w:ascii="Times New Roman" w:eastAsia="Times New Roman" w:hAnsi="Times New Roman" w:cs="Times New Roman"/>
          <w:sz w:val="24"/>
          <w:szCs w:val="24"/>
        </w:rPr>
        <w:t>:</w:t>
      </w:r>
      <w:r w:rsidR="00B82E9C">
        <w:rPr>
          <w:rFonts w:ascii="Times New Roman" w:eastAsia="Times New Roman" w:hAnsi="Times New Roman" w:cs="Times New Roman"/>
          <w:sz w:val="24"/>
          <w:szCs w:val="24"/>
        </w:rPr>
        <w:t>10</w:t>
      </w:r>
      <w:r w:rsidR="00FF2847">
        <w:rPr>
          <w:rFonts w:ascii="Times New Roman" w:eastAsia="Times New Roman" w:hAnsi="Times New Roman" w:cs="Times New Roman"/>
          <w:sz w:val="24"/>
          <w:szCs w:val="24"/>
        </w:rPr>
        <w:t xml:space="preserve"> AM</w:t>
      </w:r>
      <w:r w:rsidR="00B82E9C">
        <w:rPr>
          <w:rFonts w:ascii="Times New Roman" w:eastAsia="Times New Roman" w:hAnsi="Times New Roman" w:cs="Times New Roman"/>
          <w:sz w:val="24"/>
          <w:szCs w:val="24"/>
        </w:rPr>
        <w:t xml:space="preserve">. </w:t>
      </w:r>
      <w:r w:rsidR="00A919AC" w:rsidRPr="00504982">
        <w:rPr>
          <w:rFonts w:ascii="Times New Roman" w:eastAsia="Times New Roman" w:hAnsi="Times New Roman" w:cs="Times New Roman"/>
          <w:sz w:val="24"/>
          <w:szCs w:val="24"/>
        </w:rPr>
        <w:t>Paula introduced the th</w:t>
      </w:r>
      <w:r w:rsidR="00A919AC">
        <w:rPr>
          <w:rFonts w:ascii="Times New Roman" w:eastAsia="Times New Roman" w:hAnsi="Times New Roman" w:cs="Times New Roman"/>
          <w:sz w:val="24"/>
          <w:szCs w:val="24"/>
        </w:rPr>
        <w:t xml:space="preserve">eme </w:t>
      </w:r>
      <w:r w:rsidR="00A919AC" w:rsidRPr="00504982">
        <w:rPr>
          <w:rFonts w:ascii="Times New Roman" w:eastAsia="Times New Roman" w:hAnsi="Times New Roman" w:cs="Times New Roman"/>
          <w:sz w:val="24"/>
          <w:szCs w:val="24"/>
        </w:rPr>
        <w:t xml:space="preserve">of the meeting: </w:t>
      </w:r>
      <w:r w:rsidR="00A919AC">
        <w:rPr>
          <w:rFonts w:ascii="Times New Roman" w:eastAsia="Times New Roman" w:hAnsi="Times New Roman" w:cs="Times New Roman"/>
          <w:sz w:val="24"/>
          <w:szCs w:val="24"/>
        </w:rPr>
        <w:t>“A Tale of Two Cities: How the use and restoration of the Anacostia River divide or unify communities with each other and with nature."</w:t>
      </w:r>
      <w:ins w:id="1" w:author="Charles Herrick" w:date="2019-01-22T08:50:00Z">
        <w:r w:rsidR="007C684B">
          <w:rPr>
            <w:rFonts w:ascii="Times New Roman" w:eastAsia="Times New Roman" w:hAnsi="Times New Roman" w:cs="Times New Roman"/>
            <w:sz w:val="24"/>
            <w:szCs w:val="24"/>
          </w:rPr>
          <w:t xml:space="preserve"> </w:t>
        </w:r>
      </w:ins>
      <w:r w:rsidR="00B82E9C">
        <w:rPr>
          <w:rFonts w:ascii="Times New Roman" w:eastAsia="Times New Roman" w:hAnsi="Times New Roman" w:cs="Times New Roman"/>
          <w:sz w:val="24"/>
          <w:szCs w:val="24"/>
        </w:rPr>
        <w:t xml:space="preserve">The DC Delegation welcomed the group to DC and shared their perspectives about living </w:t>
      </w:r>
      <w:r w:rsidR="00173E63">
        <w:rPr>
          <w:rFonts w:ascii="Times New Roman" w:eastAsia="Times New Roman" w:hAnsi="Times New Roman" w:cs="Times New Roman"/>
          <w:sz w:val="24"/>
          <w:szCs w:val="24"/>
        </w:rPr>
        <w:t xml:space="preserve">in </w:t>
      </w:r>
      <w:r w:rsidR="00B82E9C">
        <w:rPr>
          <w:rFonts w:ascii="Times New Roman" w:eastAsia="Times New Roman" w:hAnsi="Times New Roman" w:cs="Times New Roman"/>
          <w:sz w:val="24"/>
          <w:szCs w:val="24"/>
        </w:rPr>
        <w:t xml:space="preserve">DC </w:t>
      </w:r>
      <w:r w:rsidR="00173E63">
        <w:rPr>
          <w:rFonts w:ascii="Times New Roman" w:eastAsia="Times New Roman" w:hAnsi="Times New Roman" w:cs="Times New Roman"/>
          <w:sz w:val="24"/>
          <w:szCs w:val="24"/>
        </w:rPr>
        <w:t xml:space="preserve">and the importance of the </w:t>
      </w:r>
      <w:r w:rsidR="00B82E9C">
        <w:rPr>
          <w:rFonts w:ascii="Times New Roman" w:eastAsia="Times New Roman" w:hAnsi="Times New Roman" w:cs="Times New Roman"/>
          <w:sz w:val="24"/>
          <w:szCs w:val="24"/>
        </w:rPr>
        <w:t>“Year of the Anacostia” which celebrates the 100</w:t>
      </w:r>
      <w:r w:rsidR="00B82E9C" w:rsidRPr="00B82E9C">
        <w:rPr>
          <w:rFonts w:ascii="Times New Roman" w:eastAsia="Times New Roman" w:hAnsi="Times New Roman" w:cs="Times New Roman"/>
          <w:sz w:val="24"/>
          <w:szCs w:val="24"/>
          <w:vertAlign w:val="superscript"/>
        </w:rPr>
        <w:t>th</w:t>
      </w:r>
      <w:r w:rsidR="00B82E9C">
        <w:rPr>
          <w:rFonts w:ascii="Times New Roman" w:eastAsia="Times New Roman" w:hAnsi="Times New Roman" w:cs="Times New Roman"/>
          <w:sz w:val="24"/>
          <w:szCs w:val="24"/>
        </w:rPr>
        <w:t xml:space="preserve"> anniversary of the park along the Anacostia River. DC members shared their pride in the remarkable turnaround of the Anacostia and how the city is making the river’s transformation a priority. </w:t>
      </w:r>
    </w:p>
    <w:p w14:paraId="1B515CF9" w14:textId="77777777" w:rsidR="00F27F2D" w:rsidRDefault="00F27F2D" w:rsidP="00173E63">
      <w:pPr>
        <w:spacing w:after="0" w:line="240" w:lineRule="auto"/>
        <w:jc w:val="both"/>
        <w:rPr>
          <w:rFonts w:ascii="Times New Roman" w:eastAsia="Times New Roman" w:hAnsi="Times New Roman" w:cs="Times New Roman"/>
          <w:sz w:val="24"/>
          <w:szCs w:val="24"/>
        </w:rPr>
      </w:pPr>
    </w:p>
    <w:p w14:paraId="6EF98316" w14:textId="5E218D01" w:rsidR="001020A5" w:rsidRDefault="00274AF8" w:rsidP="00173E6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Story of the Anacostia</w:t>
      </w:r>
    </w:p>
    <w:p w14:paraId="7526C72B" w14:textId="7403D32D" w:rsidR="00E61363" w:rsidRDefault="00274AF8" w:rsidP="00173E63">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Krista </w:t>
      </w:r>
      <w:proofErr w:type="spellStart"/>
      <w:r>
        <w:rPr>
          <w:rFonts w:ascii="Times New Roman" w:eastAsia="Times New Roman" w:hAnsi="Times New Roman" w:cs="Times New Roman"/>
          <w:i/>
          <w:sz w:val="24"/>
          <w:szCs w:val="24"/>
        </w:rPr>
        <w:t>Schlyer</w:t>
      </w:r>
      <w:proofErr w:type="spellEnd"/>
      <w:r>
        <w:rPr>
          <w:rFonts w:ascii="Times New Roman" w:eastAsia="Times New Roman" w:hAnsi="Times New Roman" w:cs="Times New Roman"/>
          <w:i/>
          <w:sz w:val="24"/>
          <w:szCs w:val="24"/>
        </w:rPr>
        <w:t>, Conservation Photographer and Writer</w:t>
      </w:r>
    </w:p>
    <w:p w14:paraId="5CEA6DE3" w14:textId="77777777" w:rsidR="0003265A" w:rsidRPr="002A6A5C" w:rsidRDefault="0003265A" w:rsidP="00173E63">
      <w:pPr>
        <w:spacing w:after="0" w:line="240" w:lineRule="auto"/>
        <w:rPr>
          <w:rFonts w:ascii="Times New Roman" w:eastAsia="Times New Roman" w:hAnsi="Times New Roman" w:cs="Times New Roman"/>
          <w:i/>
          <w:sz w:val="16"/>
          <w:szCs w:val="16"/>
        </w:rPr>
      </w:pPr>
    </w:p>
    <w:p w14:paraId="56A73532" w14:textId="1E383819" w:rsidR="008D23E4" w:rsidRDefault="008D23E4" w:rsidP="002A6A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Krista, a multimedia journalist and artist, has </w:t>
      </w:r>
      <w:r w:rsidR="00430FE3">
        <w:rPr>
          <w:rFonts w:ascii="Times New Roman" w:eastAsia="Times New Roman" w:hAnsi="Times New Roman" w:cs="Times New Roman"/>
          <w:sz w:val="24"/>
          <w:szCs w:val="24"/>
        </w:rPr>
        <w:t xml:space="preserve">captured </w:t>
      </w:r>
      <w:r>
        <w:rPr>
          <w:rFonts w:ascii="Times New Roman" w:eastAsia="Times New Roman" w:hAnsi="Times New Roman" w:cs="Times New Roman"/>
          <w:sz w:val="24"/>
          <w:szCs w:val="24"/>
        </w:rPr>
        <w:t xml:space="preserve">over 10,000 images and stories of the Anacostia River throughout the years. </w:t>
      </w:r>
      <w:r w:rsidR="00173E63">
        <w:rPr>
          <w:rFonts w:ascii="Times New Roman" w:eastAsia="Times New Roman" w:hAnsi="Times New Roman" w:cs="Times New Roman"/>
          <w:sz w:val="24"/>
          <w:szCs w:val="24"/>
        </w:rPr>
        <w:t>R</w:t>
      </w:r>
      <w:r w:rsidR="00763A8B" w:rsidRPr="008D23E4">
        <w:rPr>
          <w:rFonts w:ascii="Times New Roman" w:eastAsia="Times New Roman" w:hAnsi="Times New Roman" w:cs="Times New Roman"/>
          <w:sz w:val="24"/>
          <w:szCs w:val="24"/>
        </w:rPr>
        <w:t xml:space="preserve">iver restoration advocates can use </w:t>
      </w:r>
      <w:r w:rsidR="00430FE3">
        <w:rPr>
          <w:rFonts w:ascii="Times New Roman" w:eastAsia="Times New Roman" w:hAnsi="Times New Roman" w:cs="Times New Roman"/>
          <w:sz w:val="24"/>
          <w:szCs w:val="24"/>
        </w:rPr>
        <w:t xml:space="preserve">her collection of </w:t>
      </w:r>
      <w:r>
        <w:rPr>
          <w:rFonts w:ascii="Times New Roman" w:eastAsia="Times New Roman" w:hAnsi="Times New Roman" w:cs="Times New Roman"/>
          <w:sz w:val="24"/>
          <w:szCs w:val="24"/>
        </w:rPr>
        <w:t>images</w:t>
      </w:r>
      <w:r w:rsidR="00FC0098">
        <w:rPr>
          <w:rFonts w:ascii="Times New Roman" w:eastAsia="Times New Roman" w:hAnsi="Times New Roman" w:cs="Times New Roman"/>
          <w:sz w:val="24"/>
          <w:szCs w:val="24"/>
        </w:rPr>
        <w:t xml:space="preserve"> and stories</w:t>
      </w:r>
      <w:r>
        <w:rPr>
          <w:rFonts w:ascii="Times New Roman" w:eastAsia="Times New Roman" w:hAnsi="Times New Roman" w:cs="Times New Roman"/>
          <w:sz w:val="24"/>
          <w:szCs w:val="24"/>
        </w:rPr>
        <w:t xml:space="preserve"> for free to tell the story of the river and help people engage by promoting </w:t>
      </w:r>
      <w:r w:rsidR="00763A8B" w:rsidRPr="008D23E4">
        <w:rPr>
          <w:rFonts w:ascii="Times New Roman" w:eastAsia="Times New Roman" w:hAnsi="Times New Roman" w:cs="Times New Roman"/>
          <w:sz w:val="24"/>
          <w:szCs w:val="24"/>
        </w:rPr>
        <w:t>rec</w:t>
      </w:r>
      <w:r w:rsidR="00502C77">
        <w:rPr>
          <w:rFonts w:ascii="Times New Roman" w:eastAsia="Times New Roman" w:hAnsi="Times New Roman" w:cs="Times New Roman"/>
          <w:sz w:val="24"/>
          <w:szCs w:val="24"/>
        </w:rPr>
        <w:t>reation, restoration, wildlife and water quality</w:t>
      </w:r>
      <w:r>
        <w:rPr>
          <w:rFonts w:ascii="Times New Roman" w:eastAsia="Times New Roman" w:hAnsi="Times New Roman" w:cs="Times New Roman"/>
          <w:sz w:val="24"/>
          <w:szCs w:val="24"/>
        </w:rPr>
        <w:t xml:space="preserve">. She shared with CAC two </w:t>
      </w:r>
      <w:r w:rsidR="00FC0098">
        <w:rPr>
          <w:rFonts w:ascii="Times New Roman" w:eastAsia="Times New Roman" w:hAnsi="Times New Roman" w:cs="Times New Roman"/>
          <w:sz w:val="24"/>
          <w:szCs w:val="24"/>
        </w:rPr>
        <w:t xml:space="preserve">of her </w:t>
      </w:r>
      <w:r>
        <w:rPr>
          <w:rFonts w:ascii="Times New Roman" w:eastAsia="Times New Roman" w:hAnsi="Times New Roman" w:cs="Times New Roman"/>
          <w:sz w:val="24"/>
          <w:szCs w:val="24"/>
        </w:rPr>
        <w:t>projects</w:t>
      </w:r>
      <w:r w:rsidR="00FC0098">
        <w:rPr>
          <w:rFonts w:ascii="Times New Roman" w:eastAsia="Times New Roman" w:hAnsi="Times New Roman" w:cs="Times New Roman"/>
          <w:sz w:val="24"/>
          <w:szCs w:val="24"/>
        </w:rPr>
        <w:t xml:space="preserve">: </w:t>
      </w:r>
      <w:r w:rsidRPr="008D23E4">
        <w:rPr>
          <w:rFonts w:ascii="Times New Roman" w:eastAsia="Times New Roman" w:hAnsi="Times New Roman" w:cs="Times New Roman"/>
          <w:i/>
          <w:sz w:val="24"/>
          <w:szCs w:val="24"/>
        </w:rPr>
        <w:t>River of Resilience</w:t>
      </w:r>
      <w:r>
        <w:rPr>
          <w:rFonts w:ascii="Times New Roman" w:eastAsia="Times New Roman" w:hAnsi="Times New Roman" w:cs="Times New Roman"/>
          <w:sz w:val="24"/>
          <w:szCs w:val="24"/>
        </w:rPr>
        <w:t xml:space="preserve"> and </w:t>
      </w:r>
      <w:r w:rsidRPr="008D23E4">
        <w:rPr>
          <w:rFonts w:ascii="Times New Roman" w:eastAsia="Times New Roman" w:hAnsi="Times New Roman" w:cs="Times New Roman"/>
          <w:i/>
          <w:sz w:val="24"/>
          <w:szCs w:val="24"/>
        </w:rPr>
        <w:t>River of Redemption</w:t>
      </w:r>
      <w:r>
        <w:rPr>
          <w:rFonts w:ascii="Times New Roman" w:eastAsia="Times New Roman" w:hAnsi="Times New Roman" w:cs="Times New Roman"/>
          <w:sz w:val="24"/>
          <w:szCs w:val="24"/>
        </w:rPr>
        <w:t xml:space="preserve">. </w:t>
      </w:r>
      <w:hyperlink r:id="rId10" w:history="1">
        <w:r w:rsidRPr="008D23E4">
          <w:rPr>
            <w:rStyle w:val="Hyperlink"/>
            <w:rFonts w:ascii="Times New Roman" w:eastAsia="Times New Roman" w:hAnsi="Times New Roman" w:cs="Times New Roman"/>
            <w:i/>
            <w:sz w:val="24"/>
            <w:szCs w:val="24"/>
          </w:rPr>
          <w:t>River of Resilience</w:t>
        </w:r>
      </w:hyperlink>
      <w:r>
        <w:rPr>
          <w:rFonts w:ascii="Times New Roman" w:eastAsia="Times New Roman" w:hAnsi="Times New Roman" w:cs="Times New Roman"/>
          <w:sz w:val="24"/>
          <w:szCs w:val="24"/>
        </w:rPr>
        <w:t xml:space="preserve"> is a multimedia web-story map</w:t>
      </w:r>
      <w:r w:rsidR="00FC0098">
        <w:rPr>
          <w:rFonts w:ascii="Times New Roman" w:eastAsia="Times New Roman" w:hAnsi="Times New Roman" w:cs="Times New Roman"/>
          <w:sz w:val="24"/>
          <w:szCs w:val="24"/>
        </w:rPr>
        <w:t xml:space="preserve">, funded by DOEE and the Anacostia Waterfront </w:t>
      </w:r>
      <w:r w:rsidR="00A919AC">
        <w:rPr>
          <w:rFonts w:ascii="Times New Roman" w:eastAsia="Times New Roman" w:hAnsi="Times New Roman" w:cs="Times New Roman"/>
          <w:sz w:val="24"/>
          <w:szCs w:val="24"/>
        </w:rPr>
        <w:t>Trust, which</w:t>
      </w:r>
      <w:r>
        <w:rPr>
          <w:rFonts w:ascii="Times New Roman" w:eastAsia="Times New Roman" w:hAnsi="Times New Roman" w:cs="Times New Roman"/>
          <w:sz w:val="24"/>
          <w:szCs w:val="24"/>
        </w:rPr>
        <w:t xml:space="preserve"> shares the history and restoration of the river watershe</w:t>
      </w:r>
      <w:r w:rsidR="00FC0098">
        <w:rPr>
          <w:rFonts w:ascii="Times New Roman" w:eastAsia="Times New Roman" w:hAnsi="Times New Roman" w:cs="Times New Roman"/>
          <w:sz w:val="24"/>
          <w:szCs w:val="24"/>
        </w:rPr>
        <w:t xml:space="preserve">d. </w:t>
      </w:r>
      <w:hyperlink r:id="rId11" w:history="1">
        <w:r w:rsidRPr="00F669D9">
          <w:rPr>
            <w:rStyle w:val="Hyperlink"/>
            <w:rFonts w:ascii="Times New Roman" w:eastAsia="Times New Roman" w:hAnsi="Times New Roman" w:cs="Times New Roman"/>
            <w:i/>
            <w:sz w:val="24"/>
            <w:szCs w:val="24"/>
          </w:rPr>
          <w:t xml:space="preserve">The River of </w:t>
        </w:r>
        <w:r w:rsidR="00BF688A" w:rsidRPr="00F669D9">
          <w:rPr>
            <w:rStyle w:val="Hyperlink"/>
            <w:rFonts w:ascii="Times New Roman" w:eastAsia="Times New Roman" w:hAnsi="Times New Roman" w:cs="Times New Roman"/>
            <w:i/>
            <w:sz w:val="24"/>
            <w:szCs w:val="24"/>
          </w:rPr>
          <w:t>Redemption</w:t>
        </w:r>
      </w:hyperlink>
      <w:r w:rsidR="00BF688A">
        <w:rPr>
          <w:rFonts w:ascii="Times New Roman" w:eastAsia="Times New Roman" w:hAnsi="Times New Roman" w:cs="Times New Roman"/>
          <w:sz w:val="24"/>
          <w:szCs w:val="24"/>
        </w:rPr>
        <w:t xml:space="preserve"> </w:t>
      </w:r>
      <w:r w:rsidR="00F669D9">
        <w:rPr>
          <w:rFonts w:ascii="Times New Roman" w:eastAsia="Times New Roman" w:hAnsi="Times New Roman" w:cs="Times New Roman"/>
          <w:sz w:val="24"/>
          <w:szCs w:val="24"/>
        </w:rPr>
        <w:t xml:space="preserve">is </w:t>
      </w:r>
      <w:r w:rsidR="00502C77">
        <w:rPr>
          <w:rFonts w:ascii="Times New Roman" w:eastAsia="Times New Roman" w:hAnsi="Times New Roman" w:cs="Times New Roman"/>
          <w:sz w:val="24"/>
          <w:szCs w:val="24"/>
        </w:rPr>
        <w:t>a book that incorporates Krista’</w:t>
      </w:r>
      <w:r w:rsidR="00F669D9">
        <w:rPr>
          <w:rFonts w:ascii="Times New Roman" w:eastAsia="Times New Roman" w:hAnsi="Times New Roman" w:cs="Times New Roman"/>
          <w:sz w:val="24"/>
          <w:szCs w:val="24"/>
        </w:rPr>
        <w:t xml:space="preserve">s photography and research to portray life along the Anacostia. Inspired by Aldo Leopold’s, </w:t>
      </w:r>
      <w:r w:rsidR="00F669D9" w:rsidRPr="00F669D9">
        <w:rPr>
          <w:rFonts w:ascii="Times New Roman" w:eastAsia="Times New Roman" w:hAnsi="Times New Roman" w:cs="Times New Roman"/>
          <w:i/>
          <w:sz w:val="24"/>
          <w:szCs w:val="24"/>
        </w:rPr>
        <w:t>A Sand County Almanac</w:t>
      </w:r>
      <w:r w:rsidR="00FC0098">
        <w:rPr>
          <w:rFonts w:ascii="Times New Roman" w:eastAsia="Times New Roman" w:hAnsi="Times New Roman" w:cs="Times New Roman"/>
          <w:sz w:val="24"/>
          <w:szCs w:val="24"/>
        </w:rPr>
        <w:t>, the book</w:t>
      </w:r>
      <w:r w:rsidR="00F669D9">
        <w:rPr>
          <w:rFonts w:ascii="Times New Roman" w:eastAsia="Times New Roman" w:hAnsi="Times New Roman" w:cs="Times New Roman"/>
          <w:sz w:val="24"/>
          <w:szCs w:val="24"/>
        </w:rPr>
        <w:t xml:space="preserve"> dive</w:t>
      </w:r>
      <w:r w:rsidR="00A919AC">
        <w:rPr>
          <w:rFonts w:ascii="Times New Roman" w:eastAsia="Times New Roman" w:hAnsi="Times New Roman" w:cs="Times New Roman"/>
          <w:sz w:val="24"/>
          <w:szCs w:val="24"/>
        </w:rPr>
        <w:t xml:space="preserve">s into the natural history, </w:t>
      </w:r>
      <w:r w:rsidR="00F669D9">
        <w:rPr>
          <w:rFonts w:ascii="Times New Roman" w:eastAsia="Times New Roman" w:hAnsi="Times New Roman" w:cs="Times New Roman"/>
          <w:sz w:val="24"/>
          <w:szCs w:val="24"/>
        </w:rPr>
        <w:t xml:space="preserve">centuries of destruction and decades of restoration efforts. </w:t>
      </w:r>
    </w:p>
    <w:p w14:paraId="2235CB83" w14:textId="77777777" w:rsidR="00F669D9" w:rsidRPr="00A919AC" w:rsidRDefault="00F669D9" w:rsidP="002A6A5C">
      <w:pPr>
        <w:spacing w:after="0" w:line="240" w:lineRule="auto"/>
        <w:jc w:val="both"/>
        <w:rPr>
          <w:rFonts w:ascii="Times New Roman" w:eastAsia="Times New Roman" w:hAnsi="Times New Roman" w:cs="Times New Roman"/>
          <w:sz w:val="16"/>
          <w:szCs w:val="16"/>
        </w:rPr>
      </w:pPr>
    </w:p>
    <w:p w14:paraId="1BA3364C" w14:textId="6BFADFA2" w:rsidR="00F27F2D" w:rsidRPr="00CC0BEB" w:rsidRDefault="00F669D9" w:rsidP="00173E6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Discussion</w:t>
      </w:r>
      <w:r w:rsidR="00D37CA3">
        <w:rPr>
          <w:rFonts w:ascii="Times New Roman" w:eastAsia="Times New Roman" w:hAnsi="Times New Roman" w:cs="Times New Roman"/>
          <w:sz w:val="24"/>
          <w:szCs w:val="24"/>
        </w:rPr>
        <w:t xml:space="preserve">: CAC asked Krista what she </w:t>
      </w:r>
      <w:r w:rsidR="00502C77">
        <w:rPr>
          <w:rFonts w:ascii="Times New Roman" w:eastAsia="Times New Roman" w:hAnsi="Times New Roman" w:cs="Times New Roman"/>
          <w:sz w:val="24"/>
          <w:szCs w:val="24"/>
        </w:rPr>
        <w:t>hopes the Anacostia will</w:t>
      </w:r>
      <w:r w:rsidR="00D37CA3">
        <w:rPr>
          <w:rFonts w:ascii="Times New Roman" w:eastAsia="Times New Roman" w:hAnsi="Times New Roman" w:cs="Times New Roman"/>
          <w:sz w:val="24"/>
          <w:szCs w:val="24"/>
        </w:rPr>
        <w:t xml:space="preserve"> look like in 10 years. She </w:t>
      </w:r>
      <w:r w:rsidR="006155DC">
        <w:rPr>
          <w:rFonts w:ascii="Times New Roman" w:eastAsia="Times New Roman" w:hAnsi="Times New Roman" w:cs="Times New Roman"/>
          <w:sz w:val="24"/>
          <w:szCs w:val="24"/>
        </w:rPr>
        <w:t>described a watershed with more wetland</w:t>
      </w:r>
      <w:r w:rsidR="00CC0BEB">
        <w:rPr>
          <w:rFonts w:ascii="Times New Roman" w:eastAsia="Times New Roman" w:hAnsi="Times New Roman" w:cs="Times New Roman"/>
          <w:sz w:val="24"/>
          <w:szCs w:val="24"/>
        </w:rPr>
        <w:t xml:space="preserve">s, more living shorelines and increased </w:t>
      </w:r>
      <w:r w:rsidR="006155DC">
        <w:rPr>
          <w:rFonts w:ascii="Times New Roman" w:eastAsia="Times New Roman" w:hAnsi="Times New Roman" w:cs="Times New Roman"/>
          <w:sz w:val="24"/>
          <w:szCs w:val="24"/>
        </w:rPr>
        <w:t>buffer</w:t>
      </w:r>
      <w:r w:rsidR="00A919AC">
        <w:rPr>
          <w:rFonts w:ascii="Times New Roman" w:eastAsia="Times New Roman" w:hAnsi="Times New Roman" w:cs="Times New Roman"/>
          <w:sz w:val="24"/>
          <w:szCs w:val="24"/>
        </w:rPr>
        <w:t>s</w:t>
      </w:r>
      <w:r w:rsidR="006155DC">
        <w:rPr>
          <w:rFonts w:ascii="Times New Roman" w:eastAsia="Times New Roman" w:hAnsi="Times New Roman" w:cs="Times New Roman"/>
          <w:sz w:val="24"/>
          <w:szCs w:val="24"/>
        </w:rPr>
        <w:t xml:space="preserve">. </w:t>
      </w:r>
      <w:r w:rsidR="00CC0BEB">
        <w:rPr>
          <w:rFonts w:ascii="Times New Roman" w:eastAsia="Times New Roman" w:hAnsi="Times New Roman" w:cs="Times New Roman"/>
          <w:sz w:val="24"/>
          <w:szCs w:val="24"/>
        </w:rPr>
        <w:t>CAC discussed the challenge of</w:t>
      </w:r>
      <w:r w:rsidR="006155DC">
        <w:rPr>
          <w:rFonts w:ascii="Times New Roman" w:eastAsia="Times New Roman" w:hAnsi="Times New Roman" w:cs="Times New Roman"/>
          <w:sz w:val="24"/>
          <w:szCs w:val="24"/>
        </w:rPr>
        <w:t xml:space="preserve"> new people moving to the area and the</w:t>
      </w:r>
      <w:r w:rsidR="00502C77">
        <w:rPr>
          <w:rFonts w:ascii="Times New Roman" w:eastAsia="Times New Roman" w:hAnsi="Times New Roman" w:cs="Times New Roman"/>
          <w:sz w:val="24"/>
          <w:szCs w:val="24"/>
        </w:rPr>
        <w:t xml:space="preserve"> adverse</w:t>
      </w:r>
      <w:r w:rsidR="006155DC">
        <w:rPr>
          <w:rFonts w:ascii="Times New Roman" w:eastAsia="Times New Roman" w:hAnsi="Times New Roman" w:cs="Times New Roman"/>
          <w:sz w:val="24"/>
          <w:szCs w:val="24"/>
        </w:rPr>
        <w:t xml:space="preserve"> impacts that population increase will have on con</w:t>
      </w:r>
      <w:r w:rsidR="00502C77">
        <w:rPr>
          <w:rFonts w:ascii="Times New Roman" w:eastAsia="Times New Roman" w:hAnsi="Times New Roman" w:cs="Times New Roman"/>
          <w:sz w:val="24"/>
          <w:szCs w:val="24"/>
        </w:rPr>
        <w:t xml:space="preserve">servation and restoration work. </w:t>
      </w:r>
      <w:r w:rsidR="00CC0BEB">
        <w:rPr>
          <w:rFonts w:ascii="Times New Roman" w:eastAsia="Times New Roman" w:hAnsi="Times New Roman" w:cs="Times New Roman"/>
          <w:sz w:val="24"/>
          <w:szCs w:val="24"/>
        </w:rPr>
        <w:t>P</w:t>
      </w:r>
      <w:r w:rsidR="006155DC">
        <w:rPr>
          <w:rFonts w:ascii="Times New Roman" w:eastAsia="Times New Roman" w:hAnsi="Times New Roman" w:cs="Times New Roman"/>
          <w:sz w:val="24"/>
          <w:szCs w:val="24"/>
        </w:rPr>
        <w:t xml:space="preserve">opulation </w:t>
      </w:r>
      <w:r w:rsidR="00CC0BEB">
        <w:rPr>
          <w:rFonts w:ascii="Times New Roman" w:eastAsia="Times New Roman" w:hAnsi="Times New Roman" w:cs="Times New Roman"/>
          <w:sz w:val="24"/>
          <w:szCs w:val="24"/>
        </w:rPr>
        <w:t>increase and</w:t>
      </w:r>
      <w:r w:rsidR="006155DC">
        <w:rPr>
          <w:rFonts w:ascii="Times New Roman" w:eastAsia="Times New Roman" w:hAnsi="Times New Roman" w:cs="Times New Roman"/>
          <w:sz w:val="24"/>
          <w:szCs w:val="24"/>
        </w:rPr>
        <w:t xml:space="preserve"> </w:t>
      </w:r>
      <w:r w:rsidR="003D7E3F">
        <w:rPr>
          <w:rFonts w:ascii="Times New Roman" w:eastAsia="Times New Roman" w:hAnsi="Times New Roman" w:cs="Times New Roman"/>
          <w:sz w:val="24"/>
          <w:szCs w:val="24"/>
        </w:rPr>
        <w:t>increase</w:t>
      </w:r>
      <w:r w:rsidR="00502C77">
        <w:rPr>
          <w:rFonts w:ascii="Times New Roman" w:eastAsia="Times New Roman" w:hAnsi="Times New Roman" w:cs="Times New Roman"/>
          <w:sz w:val="24"/>
          <w:szCs w:val="24"/>
        </w:rPr>
        <w:t>s</w:t>
      </w:r>
      <w:r w:rsidR="003D7E3F">
        <w:rPr>
          <w:rFonts w:ascii="Times New Roman" w:eastAsia="Times New Roman" w:hAnsi="Times New Roman" w:cs="Times New Roman"/>
          <w:sz w:val="24"/>
          <w:szCs w:val="24"/>
        </w:rPr>
        <w:t xml:space="preserve"> in</w:t>
      </w:r>
      <w:r w:rsidR="00502C77">
        <w:rPr>
          <w:rFonts w:ascii="Times New Roman" w:eastAsia="Times New Roman" w:hAnsi="Times New Roman" w:cs="Times New Roman"/>
          <w:sz w:val="24"/>
          <w:szCs w:val="24"/>
        </w:rPr>
        <w:t xml:space="preserve"> </w:t>
      </w:r>
      <w:r w:rsidR="006155DC">
        <w:rPr>
          <w:rFonts w:ascii="Times New Roman" w:eastAsia="Times New Roman" w:hAnsi="Times New Roman" w:cs="Times New Roman"/>
          <w:sz w:val="24"/>
          <w:szCs w:val="24"/>
        </w:rPr>
        <w:t xml:space="preserve">land </w:t>
      </w:r>
      <w:r w:rsidR="003D7E3F">
        <w:rPr>
          <w:rFonts w:ascii="Times New Roman" w:eastAsia="Times New Roman" w:hAnsi="Times New Roman" w:cs="Times New Roman"/>
          <w:sz w:val="24"/>
          <w:szCs w:val="24"/>
        </w:rPr>
        <w:t xml:space="preserve">value </w:t>
      </w:r>
      <w:r w:rsidR="006155DC">
        <w:rPr>
          <w:rFonts w:ascii="Times New Roman" w:eastAsia="Times New Roman" w:hAnsi="Times New Roman" w:cs="Times New Roman"/>
          <w:sz w:val="24"/>
          <w:szCs w:val="24"/>
        </w:rPr>
        <w:t>along the river</w:t>
      </w:r>
      <w:r w:rsidR="00CC0BEB">
        <w:rPr>
          <w:rFonts w:ascii="Times New Roman" w:eastAsia="Times New Roman" w:hAnsi="Times New Roman" w:cs="Times New Roman"/>
          <w:sz w:val="24"/>
          <w:szCs w:val="24"/>
        </w:rPr>
        <w:t xml:space="preserve"> are displacing lower income residents. CAC discussed the considerable </w:t>
      </w:r>
      <w:r w:rsidR="006155DC">
        <w:rPr>
          <w:rFonts w:ascii="Times New Roman" w:eastAsia="Times New Roman" w:hAnsi="Times New Roman" w:cs="Times New Roman"/>
          <w:sz w:val="24"/>
          <w:szCs w:val="24"/>
        </w:rPr>
        <w:t xml:space="preserve">impact the CSO tunnel is </w:t>
      </w:r>
      <w:r w:rsidR="00502C77">
        <w:rPr>
          <w:rFonts w:ascii="Times New Roman" w:eastAsia="Times New Roman" w:hAnsi="Times New Roman" w:cs="Times New Roman"/>
          <w:sz w:val="24"/>
          <w:szCs w:val="24"/>
        </w:rPr>
        <w:t>having on the Anacostia</w:t>
      </w:r>
      <w:r w:rsidR="006155DC">
        <w:rPr>
          <w:rFonts w:ascii="Times New Roman" w:eastAsia="Times New Roman" w:hAnsi="Times New Roman" w:cs="Times New Roman"/>
          <w:sz w:val="24"/>
          <w:szCs w:val="24"/>
        </w:rPr>
        <w:t xml:space="preserve"> and applauded Krista for improving the public’s understanding of the</w:t>
      </w:r>
      <w:r w:rsidR="00502C77">
        <w:rPr>
          <w:rFonts w:ascii="Times New Roman" w:eastAsia="Times New Roman" w:hAnsi="Times New Roman" w:cs="Times New Roman"/>
          <w:sz w:val="24"/>
          <w:szCs w:val="24"/>
        </w:rPr>
        <w:t>se</w:t>
      </w:r>
      <w:r w:rsidR="006155DC">
        <w:rPr>
          <w:rFonts w:ascii="Times New Roman" w:eastAsia="Times New Roman" w:hAnsi="Times New Roman" w:cs="Times New Roman"/>
          <w:sz w:val="24"/>
          <w:szCs w:val="24"/>
        </w:rPr>
        <w:t xml:space="preserve"> issues. </w:t>
      </w:r>
    </w:p>
    <w:p w14:paraId="3B3ACD63" w14:textId="77777777" w:rsidR="00502C77" w:rsidRPr="00F27F2D" w:rsidRDefault="00502C77" w:rsidP="00173E63">
      <w:pPr>
        <w:spacing w:after="0" w:line="240" w:lineRule="auto"/>
        <w:jc w:val="both"/>
        <w:rPr>
          <w:rFonts w:ascii="Times New Roman" w:eastAsia="Times New Roman" w:hAnsi="Times New Roman" w:cs="Times New Roman"/>
          <w:b/>
          <w:sz w:val="24"/>
          <w:szCs w:val="24"/>
        </w:rPr>
      </w:pPr>
    </w:p>
    <w:p w14:paraId="6ED6B714" w14:textId="6D242CF6" w:rsidR="00460A5E" w:rsidRDefault="00274AF8" w:rsidP="00460A5E">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Welcome from the Earth Conservation Corps</w:t>
      </w:r>
    </w:p>
    <w:p w14:paraId="108C7B34" w14:textId="3C141BA9" w:rsidR="00F27F2D" w:rsidRDefault="00274AF8">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Tommy Lawrence, Managing Director, and Rodney Stotts, Raptor Program Coordinator</w:t>
      </w:r>
    </w:p>
    <w:p w14:paraId="7BDDBE8E" w14:textId="77777777" w:rsidR="00CD3865" w:rsidRPr="00A919AC" w:rsidRDefault="00CD3865">
      <w:pPr>
        <w:spacing w:after="0" w:line="240" w:lineRule="auto"/>
        <w:jc w:val="both"/>
        <w:rPr>
          <w:rFonts w:ascii="Times New Roman" w:eastAsia="Times New Roman" w:hAnsi="Times New Roman" w:cs="Times New Roman"/>
          <w:i/>
          <w:sz w:val="16"/>
          <w:szCs w:val="16"/>
        </w:rPr>
      </w:pPr>
    </w:p>
    <w:p w14:paraId="0C2B0D74" w14:textId="0D90FFEC" w:rsidR="00A63F12" w:rsidRPr="00E37BCD" w:rsidRDefault="00CD3865" w:rsidP="00E37BC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Tommy</w:t>
      </w:r>
      <w:r w:rsidR="006155DC">
        <w:rPr>
          <w:rFonts w:ascii="Times New Roman" w:eastAsia="Times New Roman" w:hAnsi="Times New Roman" w:cs="Times New Roman"/>
          <w:sz w:val="24"/>
          <w:szCs w:val="24"/>
        </w:rPr>
        <w:t xml:space="preserve"> welcomed CAC to the Earth Conservation</w:t>
      </w:r>
      <w:r w:rsidR="00502C77">
        <w:rPr>
          <w:rFonts w:ascii="Times New Roman" w:eastAsia="Times New Roman" w:hAnsi="Times New Roman" w:cs="Times New Roman"/>
          <w:sz w:val="24"/>
          <w:szCs w:val="24"/>
        </w:rPr>
        <w:t xml:space="preserve"> Corp</w:t>
      </w:r>
      <w:r w:rsidR="008404A0">
        <w:rPr>
          <w:rFonts w:ascii="Times New Roman" w:eastAsia="Times New Roman" w:hAnsi="Times New Roman" w:cs="Times New Roman"/>
          <w:sz w:val="24"/>
          <w:szCs w:val="24"/>
        </w:rPr>
        <w:t>s</w:t>
      </w:r>
      <w:r w:rsidR="00502C77">
        <w:rPr>
          <w:rFonts w:ascii="Times New Roman" w:eastAsia="Times New Roman" w:hAnsi="Times New Roman" w:cs="Times New Roman"/>
          <w:sz w:val="24"/>
          <w:szCs w:val="24"/>
        </w:rPr>
        <w:t xml:space="preserve"> </w:t>
      </w:r>
      <w:r w:rsidR="004F48D8">
        <w:rPr>
          <w:rFonts w:ascii="Times New Roman" w:eastAsia="Times New Roman" w:hAnsi="Times New Roman" w:cs="Times New Roman"/>
          <w:sz w:val="24"/>
          <w:szCs w:val="24"/>
        </w:rPr>
        <w:t>(ECC) building and described the group’s</w:t>
      </w:r>
      <w:r w:rsidR="00502C77">
        <w:rPr>
          <w:rFonts w:ascii="Times New Roman" w:eastAsia="Times New Roman" w:hAnsi="Times New Roman" w:cs="Times New Roman"/>
          <w:sz w:val="24"/>
          <w:szCs w:val="24"/>
        </w:rPr>
        <w:t xml:space="preserve"> history. ECC</w:t>
      </w:r>
      <w:r w:rsidR="006155DC">
        <w:rPr>
          <w:rFonts w:ascii="Times New Roman" w:eastAsia="Times New Roman" w:hAnsi="Times New Roman" w:cs="Times New Roman"/>
          <w:sz w:val="24"/>
          <w:szCs w:val="24"/>
        </w:rPr>
        <w:t xml:space="preserve"> started in 1992 to activate youth in DC to clean up the Anacostia</w:t>
      </w:r>
      <w:r w:rsidR="00502C77">
        <w:rPr>
          <w:rFonts w:ascii="Times New Roman" w:eastAsia="Times New Roman" w:hAnsi="Times New Roman" w:cs="Times New Roman"/>
          <w:sz w:val="24"/>
          <w:szCs w:val="24"/>
        </w:rPr>
        <w:t xml:space="preserve">. </w:t>
      </w:r>
      <w:r w:rsidR="00E37BCD">
        <w:rPr>
          <w:rFonts w:ascii="Times New Roman" w:eastAsia="Times New Roman" w:hAnsi="Times New Roman" w:cs="Times New Roman"/>
          <w:sz w:val="24"/>
          <w:szCs w:val="24"/>
        </w:rPr>
        <w:t>T</w:t>
      </w:r>
      <w:r w:rsidR="00502C77">
        <w:rPr>
          <w:rFonts w:ascii="Times New Roman" w:eastAsia="Times New Roman" w:hAnsi="Times New Roman" w:cs="Times New Roman"/>
          <w:sz w:val="24"/>
          <w:szCs w:val="24"/>
        </w:rPr>
        <w:t>oday, t</w:t>
      </w:r>
      <w:r w:rsidR="00E37BCD">
        <w:rPr>
          <w:rFonts w:ascii="Times New Roman" w:eastAsia="Times New Roman" w:hAnsi="Times New Roman" w:cs="Times New Roman"/>
          <w:sz w:val="24"/>
          <w:szCs w:val="24"/>
        </w:rPr>
        <w:t>he</w:t>
      </w:r>
      <w:r w:rsidR="006155DC">
        <w:rPr>
          <w:rFonts w:ascii="Times New Roman" w:eastAsia="Times New Roman" w:hAnsi="Times New Roman" w:cs="Times New Roman"/>
          <w:sz w:val="24"/>
          <w:szCs w:val="24"/>
        </w:rPr>
        <w:t xml:space="preserve"> program </w:t>
      </w:r>
      <w:r w:rsidR="004F48D8">
        <w:rPr>
          <w:rFonts w:ascii="Times New Roman" w:eastAsia="Times New Roman" w:hAnsi="Times New Roman" w:cs="Times New Roman"/>
          <w:sz w:val="24"/>
          <w:szCs w:val="24"/>
        </w:rPr>
        <w:t xml:space="preserve">boasts over 1,000 alumni. </w:t>
      </w:r>
      <w:r w:rsidR="00E37BCD">
        <w:rPr>
          <w:rFonts w:ascii="Times New Roman" w:eastAsia="Times New Roman" w:hAnsi="Times New Roman" w:cs="Times New Roman"/>
          <w:sz w:val="24"/>
          <w:szCs w:val="24"/>
        </w:rPr>
        <w:t xml:space="preserve">Earth Conservation Corp is </w:t>
      </w:r>
      <w:r w:rsidR="000D3B83">
        <w:rPr>
          <w:rFonts w:ascii="Times New Roman" w:eastAsia="Times New Roman" w:hAnsi="Times New Roman" w:cs="Times New Roman"/>
          <w:sz w:val="24"/>
          <w:szCs w:val="24"/>
        </w:rPr>
        <w:t xml:space="preserve">now </w:t>
      </w:r>
      <w:r w:rsidR="00E37BCD">
        <w:rPr>
          <w:rFonts w:ascii="Times New Roman" w:eastAsia="Times New Roman" w:hAnsi="Times New Roman" w:cs="Times New Roman"/>
          <w:sz w:val="24"/>
          <w:szCs w:val="24"/>
        </w:rPr>
        <w:t>part of Ameri</w:t>
      </w:r>
      <w:r w:rsidR="003D7E3F">
        <w:rPr>
          <w:rFonts w:ascii="Times New Roman" w:eastAsia="Times New Roman" w:hAnsi="Times New Roman" w:cs="Times New Roman"/>
          <w:sz w:val="24"/>
          <w:szCs w:val="24"/>
        </w:rPr>
        <w:t>C</w:t>
      </w:r>
      <w:r w:rsidR="00E37BCD">
        <w:rPr>
          <w:rFonts w:ascii="Times New Roman" w:eastAsia="Times New Roman" w:hAnsi="Times New Roman" w:cs="Times New Roman"/>
          <w:sz w:val="24"/>
          <w:szCs w:val="24"/>
        </w:rPr>
        <w:t>orp</w:t>
      </w:r>
      <w:r w:rsidR="00502C77">
        <w:rPr>
          <w:rFonts w:ascii="Times New Roman" w:eastAsia="Times New Roman" w:hAnsi="Times New Roman" w:cs="Times New Roman"/>
          <w:sz w:val="24"/>
          <w:szCs w:val="24"/>
        </w:rPr>
        <w:t>s</w:t>
      </w:r>
      <w:r w:rsidR="00E37BCD">
        <w:rPr>
          <w:rFonts w:ascii="Times New Roman" w:eastAsia="Times New Roman" w:hAnsi="Times New Roman" w:cs="Times New Roman"/>
          <w:sz w:val="24"/>
          <w:szCs w:val="24"/>
        </w:rPr>
        <w:t xml:space="preserve"> and members work in semester increments</w:t>
      </w:r>
      <w:r w:rsidR="00025AA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 xml:space="preserve">Rodney </w:t>
      </w:r>
      <w:r w:rsidR="00E37BCD">
        <w:rPr>
          <w:rFonts w:ascii="Times New Roman" w:eastAsia="Times New Roman" w:hAnsi="Times New Roman" w:cs="Times New Roman"/>
          <w:sz w:val="24"/>
          <w:szCs w:val="24"/>
        </w:rPr>
        <w:t xml:space="preserve">Stotts, one of the original members of the </w:t>
      </w:r>
      <w:r w:rsidR="004F48D8">
        <w:rPr>
          <w:rFonts w:ascii="Times New Roman" w:eastAsia="Times New Roman" w:hAnsi="Times New Roman" w:cs="Times New Roman"/>
          <w:sz w:val="24"/>
          <w:szCs w:val="24"/>
        </w:rPr>
        <w:t>ECC and</w:t>
      </w:r>
      <w:r w:rsidR="00E37BCD">
        <w:rPr>
          <w:rFonts w:ascii="Times New Roman" w:eastAsia="Times New Roman" w:hAnsi="Times New Roman" w:cs="Times New Roman"/>
          <w:sz w:val="24"/>
          <w:szCs w:val="24"/>
        </w:rPr>
        <w:t xml:space="preserve"> </w:t>
      </w:r>
      <w:r w:rsidR="004360DB">
        <w:rPr>
          <w:rFonts w:ascii="Times New Roman" w:eastAsia="Times New Roman" w:hAnsi="Times New Roman" w:cs="Times New Roman"/>
          <w:sz w:val="24"/>
          <w:szCs w:val="24"/>
        </w:rPr>
        <w:t xml:space="preserve">who is now the Raptor Program Coordinator, </w:t>
      </w:r>
      <w:r w:rsidR="00E37BCD">
        <w:rPr>
          <w:rFonts w:ascii="Times New Roman" w:eastAsia="Times New Roman" w:hAnsi="Times New Roman" w:cs="Times New Roman"/>
          <w:sz w:val="24"/>
          <w:szCs w:val="24"/>
        </w:rPr>
        <w:t>shared his personal story</w:t>
      </w:r>
      <w:r w:rsidR="004F48D8">
        <w:rPr>
          <w:rFonts w:ascii="Times New Roman" w:eastAsia="Times New Roman" w:hAnsi="Times New Roman" w:cs="Times New Roman"/>
          <w:sz w:val="24"/>
          <w:szCs w:val="24"/>
        </w:rPr>
        <w:t xml:space="preserve"> of</w:t>
      </w:r>
      <w:r w:rsidR="00A919AC">
        <w:rPr>
          <w:rFonts w:ascii="Times New Roman" w:eastAsia="Times New Roman" w:hAnsi="Times New Roman" w:cs="Times New Roman"/>
          <w:sz w:val="24"/>
          <w:szCs w:val="24"/>
        </w:rPr>
        <w:t xml:space="preserve"> how the ECC helped him</w:t>
      </w:r>
      <w:r w:rsidR="00E37BCD">
        <w:rPr>
          <w:rFonts w:ascii="Times New Roman" w:eastAsia="Times New Roman" w:hAnsi="Times New Roman" w:cs="Times New Roman"/>
          <w:sz w:val="24"/>
          <w:szCs w:val="24"/>
        </w:rPr>
        <w:t xml:space="preserve"> away from negative influences</w:t>
      </w:r>
      <w:r w:rsidR="00A919AC">
        <w:rPr>
          <w:rFonts w:ascii="Times New Roman" w:eastAsia="Times New Roman" w:hAnsi="Times New Roman" w:cs="Times New Roman"/>
          <w:sz w:val="24"/>
          <w:szCs w:val="24"/>
        </w:rPr>
        <w:t xml:space="preserve"> in his life</w:t>
      </w:r>
      <w:r w:rsidR="00E37BCD">
        <w:rPr>
          <w:rFonts w:ascii="Times New Roman" w:eastAsia="Times New Roman" w:hAnsi="Times New Roman" w:cs="Times New Roman"/>
          <w:sz w:val="24"/>
          <w:szCs w:val="24"/>
        </w:rPr>
        <w:t xml:space="preserve"> and </w:t>
      </w:r>
      <w:r w:rsidR="00025AAE">
        <w:rPr>
          <w:rFonts w:ascii="Times New Roman" w:eastAsia="Times New Roman" w:hAnsi="Times New Roman" w:cs="Times New Roman"/>
          <w:sz w:val="24"/>
          <w:szCs w:val="24"/>
        </w:rPr>
        <w:t xml:space="preserve">make a difference in nature. </w:t>
      </w:r>
      <w:r w:rsidR="00A63F12">
        <w:rPr>
          <w:rFonts w:ascii="Times New Roman" w:eastAsia="Times New Roman" w:hAnsi="Times New Roman" w:cs="Times New Roman"/>
          <w:sz w:val="24"/>
          <w:szCs w:val="24"/>
        </w:rPr>
        <w:t xml:space="preserve">Rodney told CAC about </w:t>
      </w:r>
      <w:r w:rsidR="00A63F12" w:rsidRPr="00A63F12">
        <w:rPr>
          <w:rFonts w:ascii="Times New Roman" w:eastAsia="Times New Roman" w:hAnsi="Times New Roman" w:cs="Times New Roman"/>
          <w:i/>
          <w:sz w:val="24"/>
          <w:szCs w:val="24"/>
        </w:rPr>
        <w:t>Wings Over America</w:t>
      </w:r>
      <w:r w:rsidR="00F9487A">
        <w:rPr>
          <w:rFonts w:ascii="Times New Roman" w:eastAsia="Times New Roman" w:hAnsi="Times New Roman" w:cs="Times New Roman"/>
          <w:sz w:val="24"/>
          <w:szCs w:val="24"/>
        </w:rPr>
        <w:t xml:space="preserve">, their program run </w:t>
      </w:r>
      <w:r w:rsidR="00A63F12">
        <w:rPr>
          <w:rFonts w:ascii="Times New Roman" w:eastAsia="Times New Roman" w:hAnsi="Times New Roman" w:cs="Times New Roman"/>
          <w:sz w:val="24"/>
          <w:szCs w:val="24"/>
        </w:rPr>
        <w:t xml:space="preserve">on </w:t>
      </w:r>
      <w:r w:rsidR="00F9487A">
        <w:rPr>
          <w:rFonts w:ascii="Times New Roman" w:eastAsia="Times New Roman" w:hAnsi="Times New Roman" w:cs="Times New Roman"/>
          <w:sz w:val="24"/>
          <w:szCs w:val="24"/>
        </w:rPr>
        <w:t xml:space="preserve">a farm in Laurel, MD. The program </w:t>
      </w:r>
      <w:r w:rsidR="00A63F12">
        <w:rPr>
          <w:rFonts w:ascii="Times New Roman" w:eastAsia="Times New Roman" w:hAnsi="Times New Roman" w:cs="Times New Roman"/>
          <w:sz w:val="24"/>
          <w:szCs w:val="24"/>
        </w:rPr>
        <w:t>offers</w:t>
      </w:r>
      <w:r w:rsidR="00A919AC">
        <w:rPr>
          <w:rFonts w:ascii="Times New Roman" w:eastAsia="Times New Roman" w:hAnsi="Times New Roman" w:cs="Times New Roman"/>
          <w:sz w:val="24"/>
          <w:szCs w:val="24"/>
        </w:rPr>
        <w:t xml:space="preserve"> transformative opportunities for</w:t>
      </w:r>
      <w:r w:rsidR="00A63F12">
        <w:rPr>
          <w:rFonts w:ascii="Times New Roman" w:eastAsia="Times New Roman" w:hAnsi="Times New Roman" w:cs="Times New Roman"/>
          <w:sz w:val="24"/>
          <w:szCs w:val="24"/>
        </w:rPr>
        <w:t xml:space="preserve"> at-risk youth by </w:t>
      </w:r>
      <w:r w:rsidR="00A919AC">
        <w:rPr>
          <w:rFonts w:ascii="Times New Roman" w:eastAsia="Times New Roman" w:hAnsi="Times New Roman" w:cs="Times New Roman"/>
          <w:sz w:val="24"/>
          <w:szCs w:val="24"/>
        </w:rPr>
        <w:t>healing sick or injured birds of prey</w:t>
      </w:r>
      <w:r w:rsidR="00A63F12">
        <w:rPr>
          <w:rFonts w:ascii="Times New Roman" w:eastAsia="Times New Roman" w:hAnsi="Times New Roman" w:cs="Times New Roman"/>
          <w:sz w:val="24"/>
          <w:szCs w:val="24"/>
        </w:rPr>
        <w:t xml:space="preserve">. Youth are responsible for the bird’s health, daily care and reconditioning before they are released back into the wild. </w:t>
      </w:r>
    </w:p>
    <w:p w14:paraId="6B389B18" w14:textId="77777777" w:rsidR="00CD3865" w:rsidRPr="002A6A5C" w:rsidRDefault="00CD3865" w:rsidP="00CD3865">
      <w:pPr>
        <w:spacing w:after="0" w:line="240" w:lineRule="auto"/>
        <w:jc w:val="both"/>
        <w:rPr>
          <w:rFonts w:ascii="Times New Roman" w:eastAsia="Times New Roman" w:hAnsi="Times New Roman" w:cs="Times New Roman"/>
          <w:sz w:val="16"/>
          <w:szCs w:val="16"/>
        </w:rPr>
      </w:pPr>
    </w:p>
    <w:p w14:paraId="2A35632B" w14:textId="1DE85844" w:rsidR="00025AAE" w:rsidRDefault="00CD3865" w:rsidP="00CD386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Discussion</w:t>
      </w:r>
      <w:r w:rsidR="00025AAE">
        <w:rPr>
          <w:rFonts w:ascii="Times New Roman" w:eastAsia="Times New Roman" w:hAnsi="Times New Roman" w:cs="Times New Roman"/>
          <w:sz w:val="24"/>
          <w:szCs w:val="24"/>
        </w:rPr>
        <w:t>: ECC differs</w:t>
      </w:r>
      <w:r w:rsidR="008A32DD">
        <w:rPr>
          <w:rFonts w:ascii="Times New Roman" w:eastAsia="Times New Roman" w:hAnsi="Times New Roman" w:cs="Times New Roman"/>
          <w:sz w:val="24"/>
          <w:szCs w:val="24"/>
        </w:rPr>
        <w:t xml:space="preserve"> from other river organizations</w:t>
      </w:r>
      <w:r w:rsidR="00647E7A">
        <w:rPr>
          <w:rFonts w:ascii="Times New Roman" w:eastAsia="Times New Roman" w:hAnsi="Times New Roman" w:cs="Times New Roman"/>
          <w:sz w:val="24"/>
          <w:szCs w:val="24"/>
        </w:rPr>
        <w:t xml:space="preserve"> </w:t>
      </w:r>
      <w:r w:rsidR="004360DB">
        <w:rPr>
          <w:rFonts w:ascii="Times New Roman" w:eastAsia="Times New Roman" w:hAnsi="Times New Roman" w:cs="Times New Roman"/>
          <w:sz w:val="24"/>
          <w:szCs w:val="24"/>
        </w:rPr>
        <w:t xml:space="preserve">because it </w:t>
      </w:r>
      <w:r w:rsidR="00647E7A">
        <w:rPr>
          <w:rFonts w:ascii="Times New Roman" w:eastAsia="Times New Roman" w:hAnsi="Times New Roman" w:cs="Times New Roman"/>
          <w:sz w:val="24"/>
          <w:szCs w:val="24"/>
        </w:rPr>
        <w:t>focuses on workforce training for youth in green infrastructure and how that experience can h</w:t>
      </w:r>
      <w:r w:rsidR="00F9487A">
        <w:rPr>
          <w:rFonts w:ascii="Times New Roman" w:eastAsia="Times New Roman" w:hAnsi="Times New Roman" w:cs="Times New Roman"/>
          <w:sz w:val="24"/>
          <w:szCs w:val="24"/>
        </w:rPr>
        <w:t xml:space="preserve">elp lead to a college education, which is </w:t>
      </w:r>
      <w:r w:rsidR="00647E7A">
        <w:rPr>
          <w:rFonts w:ascii="Times New Roman" w:eastAsia="Times New Roman" w:hAnsi="Times New Roman" w:cs="Times New Roman"/>
          <w:sz w:val="24"/>
          <w:szCs w:val="24"/>
        </w:rPr>
        <w:t xml:space="preserve">essential for finding </w:t>
      </w:r>
      <w:r w:rsidR="00F9487A">
        <w:rPr>
          <w:rFonts w:ascii="Times New Roman" w:eastAsia="Times New Roman" w:hAnsi="Times New Roman" w:cs="Times New Roman"/>
          <w:sz w:val="24"/>
          <w:szCs w:val="24"/>
        </w:rPr>
        <w:t xml:space="preserve">livable </w:t>
      </w:r>
      <w:r w:rsidR="00647E7A">
        <w:rPr>
          <w:rFonts w:ascii="Times New Roman" w:eastAsia="Times New Roman" w:hAnsi="Times New Roman" w:cs="Times New Roman"/>
          <w:sz w:val="24"/>
          <w:szCs w:val="24"/>
        </w:rPr>
        <w:t xml:space="preserve">salaries in DC. </w:t>
      </w:r>
      <w:r w:rsidR="00A63F12">
        <w:rPr>
          <w:rFonts w:ascii="Times New Roman" w:eastAsia="Times New Roman" w:hAnsi="Times New Roman" w:cs="Times New Roman"/>
          <w:sz w:val="24"/>
          <w:szCs w:val="24"/>
        </w:rPr>
        <w:t>CAC discussed the challenges of DC resi</w:t>
      </w:r>
      <w:r w:rsidR="008A32DD">
        <w:rPr>
          <w:rFonts w:ascii="Times New Roman" w:eastAsia="Times New Roman" w:hAnsi="Times New Roman" w:cs="Times New Roman"/>
          <w:sz w:val="24"/>
          <w:szCs w:val="24"/>
        </w:rPr>
        <w:t>dents who are being displaced from the</w:t>
      </w:r>
      <w:r w:rsidR="00A63F12">
        <w:rPr>
          <w:rFonts w:ascii="Times New Roman" w:eastAsia="Times New Roman" w:hAnsi="Times New Roman" w:cs="Times New Roman"/>
          <w:sz w:val="24"/>
          <w:szCs w:val="24"/>
        </w:rPr>
        <w:t xml:space="preserve"> Navy Yard </w:t>
      </w:r>
      <w:r w:rsidR="008A32DD">
        <w:rPr>
          <w:rFonts w:ascii="Times New Roman" w:eastAsia="Times New Roman" w:hAnsi="Times New Roman" w:cs="Times New Roman"/>
          <w:sz w:val="24"/>
          <w:szCs w:val="24"/>
        </w:rPr>
        <w:t xml:space="preserve">area </w:t>
      </w:r>
      <w:r w:rsidR="00A63F12">
        <w:rPr>
          <w:rFonts w:ascii="Times New Roman" w:eastAsia="Times New Roman" w:hAnsi="Times New Roman" w:cs="Times New Roman"/>
          <w:sz w:val="24"/>
          <w:szCs w:val="24"/>
        </w:rPr>
        <w:t>because of development along the river and associated gentrification. While it may bring positive change for some, it makes the neighborhood unaffordable for many others.</w:t>
      </w:r>
    </w:p>
    <w:p w14:paraId="5C57DE7A" w14:textId="77777777" w:rsidR="006F4F45" w:rsidRDefault="006F4F45">
      <w:pPr>
        <w:spacing w:after="0" w:line="240" w:lineRule="auto"/>
        <w:jc w:val="both"/>
        <w:rPr>
          <w:rFonts w:ascii="Times New Roman" w:eastAsia="Times New Roman" w:hAnsi="Times New Roman" w:cs="Times New Roman"/>
          <w:sz w:val="24"/>
          <w:szCs w:val="24"/>
        </w:rPr>
      </w:pPr>
    </w:p>
    <w:p w14:paraId="31FED4C0" w14:textId="49BEC272" w:rsidR="00E61363" w:rsidRDefault="00274AF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Updates on the District’s Watershed Implementation Plan</w:t>
      </w:r>
    </w:p>
    <w:p w14:paraId="183488D8" w14:textId="2864C3BD" w:rsidR="00E61363" w:rsidRDefault="00274AF8">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Katherine </w:t>
      </w:r>
      <w:proofErr w:type="spellStart"/>
      <w:r>
        <w:rPr>
          <w:rFonts w:ascii="Times New Roman" w:eastAsia="Times New Roman" w:hAnsi="Times New Roman" w:cs="Times New Roman"/>
          <w:i/>
          <w:sz w:val="24"/>
          <w:szCs w:val="24"/>
        </w:rPr>
        <w:t>Antos</w:t>
      </w:r>
      <w:proofErr w:type="spellEnd"/>
      <w:r>
        <w:rPr>
          <w:rFonts w:ascii="Times New Roman" w:eastAsia="Times New Roman" w:hAnsi="Times New Roman" w:cs="Times New Roman"/>
          <w:i/>
          <w:sz w:val="24"/>
          <w:szCs w:val="24"/>
        </w:rPr>
        <w:t>, Chief Partnering and Environmental Conservation Branch, DOEE</w:t>
      </w:r>
    </w:p>
    <w:p w14:paraId="4872EC3B" w14:textId="77777777" w:rsidR="00A63F12" w:rsidRPr="008A32DD" w:rsidRDefault="00A63F12">
      <w:pPr>
        <w:spacing w:after="0" w:line="240" w:lineRule="auto"/>
        <w:jc w:val="both"/>
        <w:rPr>
          <w:rFonts w:ascii="Times New Roman" w:eastAsia="Times New Roman" w:hAnsi="Times New Roman" w:cs="Times New Roman"/>
          <w:i/>
          <w:sz w:val="16"/>
          <w:szCs w:val="16"/>
        </w:rPr>
      </w:pPr>
    </w:p>
    <w:p w14:paraId="22B29BBA" w14:textId="6DCCDB1D" w:rsidR="00A01A43" w:rsidRDefault="00A63F1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Katherine </w:t>
      </w:r>
      <w:r w:rsidR="00B0308D">
        <w:rPr>
          <w:rFonts w:ascii="Times New Roman" w:eastAsia="Times New Roman" w:hAnsi="Times New Roman" w:cs="Times New Roman"/>
          <w:sz w:val="24"/>
          <w:szCs w:val="24"/>
        </w:rPr>
        <w:t>briefed CAC o</w:t>
      </w:r>
      <w:r w:rsidR="00494AB4">
        <w:rPr>
          <w:rFonts w:ascii="Times New Roman" w:eastAsia="Times New Roman" w:hAnsi="Times New Roman" w:cs="Times New Roman"/>
          <w:sz w:val="24"/>
          <w:szCs w:val="24"/>
        </w:rPr>
        <w:t xml:space="preserve">n D.C.’s Phase III WIP </w:t>
      </w:r>
      <w:r w:rsidR="00AF15D0">
        <w:rPr>
          <w:rFonts w:ascii="Times New Roman" w:eastAsia="Times New Roman" w:hAnsi="Times New Roman" w:cs="Times New Roman"/>
          <w:sz w:val="24"/>
          <w:szCs w:val="24"/>
        </w:rPr>
        <w:t xml:space="preserve">and how the city is </w:t>
      </w:r>
      <w:r w:rsidR="00494AB4">
        <w:rPr>
          <w:rFonts w:ascii="Times New Roman" w:eastAsia="Times New Roman" w:hAnsi="Times New Roman" w:cs="Times New Roman"/>
          <w:sz w:val="24"/>
          <w:szCs w:val="24"/>
        </w:rPr>
        <w:t xml:space="preserve">incorporating climate resilience, local engagement and </w:t>
      </w:r>
      <w:r w:rsidR="006962D3">
        <w:rPr>
          <w:rFonts w:ascii="Times New Roman" w:eastAsia="Times New Roman" w:hAnsi="Times New Roman" w:cs="Times New Roman"/>
          <w:sz w:val="24"/>
          <w:szCs w:val="24"/>
        </w:rPr>
        <w:t xml:space="preserve">restoration </w:t>
      </w:r>
      <w:r w:rsidR="00494AB4">
        <w:rPr>
          <w:rFonts w:ascii="Times New Roman" w:eastAsia="Times New Roman" w:hAnsi="Times New Roman" w:cs="Times New Roman"/>
          <w:sz w:val="24"/>
          <w:szCs w:val="24"/>
        </w:rPr>
        <w:t xml:space="preserve">targeting. </w:t>
      </w:r>
      <w:r w:rsidR="002F05E5">
        <w:rPr>
          <w:rFonts w:ascii="Times New Roman" w:eastAsia="Times New Roman" w:hAnsi="Times New Roman" w:cs="Times New Roman"/>
          <w:sz w:val="24"/>
          <w:szCs w:val="24"/>
        </w:rPr>
        <w:t xml:space="preserve">Climate change </w:t>
      </w:r>
      <w:r w:rsidR="00561469">
        <w:rPr>
          <w:rFonts w:ascii="Times New Roman" w:eastAsia="Times New Roman" w:hAnsi="Times New Roman" w:cs="Times New Roman"/>
          <w:sz w:val="24"/>
          <w:szCs w:val="24"/>
        </w:rPr>
        <w:t xml:space="preserve">is impeding water quality goals because of </w:t>
      </w:r>
      <w:r w:rsidR="000D3B83">
        <w:rPr>
          <w:rFonts w:ascii="Times New Roman" w:eastAsia="Times New Roman" w:hAnsi="Times New Roman" w:cs="Times New Roman"/>
          <w:sz w:val="24"/>
          <w:szCs w:val="24"/>
        </w:rPr>
        <w:t>increase</w:t>
      </w:r>
      <w:r w:rsidR="00561469">
        <w:rPr>
          <w:rFonts w:ascii="Times New Roman" w:eastAsia="Times New Roman" w:hAnsi="Times New Roman" w:cs="Times New Roman"/>
          <w:sz w:val="24"/>
          <w:szCs w:val="24"/>
        </w:rPr>
        <w:t>d</w:t>
      </w:r>
      <w:r w:rsidR="002F05E5">
        <w:rPr>
          <w:rFonts w:ascii="Times New Roman" w:eastAsia="Times New Roman" w:hAnsi="Times New Roman" w:cs="Times New Roman"/>
          <w:sz w:val="24"/>
          <w:szCs w:val="24"/>
        </w:rPr>
        <w:t xml:space="preserve"> </w:t>
      </w:r>
      <w:r w:rsidR="00561469">
        <w:rPr>
          <w:rFonts w:ascii="Times New Roman" w:eastAsia="Times New Roman" w:hAnsi="Times New Roman" w:cs="Times New Roman"/>
          <w:sz w:val="24"/>
          <w:szCs w:val="24"/>
        </w:rPr>
        <w:t xml:space="preserve">extreme </w:t>
      </w:r>
      <w:r w:rsidR="002F05E5">
        <w:rPr>
          <w:rFonts w:ascii="Times New Roman" w:eastAsia="Times New Roman" w:hAnsi="Times New Roman" w:cs="Times New Roman"/>
          <w:sz w:val="24"/>
          <w:szCs w:val="24"/>
        </w:rPr>
        <w:t>precipit</w:t>
      </w:r>
      <w:r w:rsidR="00D436B8">
        <w:rPr>
          <w:rFonts w:ascii="Times New Roman" w:eastAsia="Times New Roman" w:hAnsi="Times New Roman" w:cs="Times New Roman"/>
          <w:sz w:val="24"/>
          <w:szCs w:val="24"/>
        </w:rPr>
        <w:t xml:space="preserve">ation </w:t>
      </w:r>
      <w:r w:rsidR="00561469">
        <w:rPr>
          <w:rFonts w:ascii="Times New Roman" w:eastAsia="Times New Roman" w:hAnsi="Times New Roman" w:cs="Times New Roman"/>
          <w:sz w:val="24"/>
          <w:szCs w:val="24"/>
        </w:rPr>
        <w:t xml:space="preserve">events. </w:t>
      </w:r>
      <w:r w:rsidR="00571D32">
        <w:rPr>
          <w:rFonts w:ascii="Times New Roman" w:eastAsia="Times New Roman" w:hAnsi="Times New Roman" w:cs="Times New Roman"/>
          <w:sz w:val="24"/>
          <w:szCs w:val="24"/>
        </w:rPr>
        <w:t xml:space="preserve">DC is leading </w:t>
      </w:r>
      <w:r w:rsidR="00241EAE">
        <w:rPr>
          <w:rFonts w:ascii="Times New Roman" w:eastAsia="Times New Roman" w:hAnsi="Times New Roman" w:cs="Times New Roman"/>
          <w:sz w:val="24"/>
          <w:szCs w:val="24"/>
        </w:rPr>
        <w:t xml:space="preserve">by example </w:t>
      </w:r>
      <w:r w:rsidR="002F05E5">
        <w:rPr>
          <w:rFonts w:ascii="Times New Roman" w:eastAsia="Times New Roman" w:hAnsi="Times New Roman" w:cs="Times New Roman"/>
          <w:sz w:val="24"/>
          <w:szCs w:val="24"/>
        </w:rPr>
        <w:t xml:space="preserve">in addressing climate change </w:t>
      </w:r>
      <w:r w:rsidR="00241EAE">
        <w:rPr>
          <w:rFonts w:ascii="Times New Roman" w:eastAsia="Times New Roman" w:hAnsi="Times New Roman" w:cs="Times New Roman"/>
          <w:sz w:val="24"/>
          <w:szCs w:val="24"/>
        </w:rPr>
        <w:t xml:space="preserve">qualitatively </w:t>
      </w:r>
      <w:r w:rsidR="002F05E5">
        <w:rPr>
          <w:rFonts w:ascii="Times New Roman" w:eastAsia="Times New Roman" w:hAnsi="Times New Roman" w:cs="Times New Roman"/>
          <w:sz w:val="24"/>
          <w:szCs w:val="24"/>
        </w:rPr>
        <w:t xml:space="preserve">in </w:t>
      </w:r>
      <w:r w:rsidR="00241EAE">
        <w:rPr>
          <w:rFonts w:ascii="Times New Roman" w:eastAsia="Times New Roman" w:hAnsi="Times New Roman" w:cs="Times New Roman"/>
          <w:sz w:val="24"/>
          <w:szCs w:val="24"/>
        </w:rPr>
        <w:t>describing how to integrate climate resilien</w:t>
      </w:r>
      <w:r w:rsidR="000D3B83">
        <w:rPr>
          <w:rFonts w:ascii="Times New Roman" w:eastAsia="Times New Roman" w:hAnsi="Times New Roman" w:cs="Times New Roman"/>
          <w:sz w:val="24"/>
          <w:szCs w:val="24"/>
        </w:rPr>
        <w:t xml:space="preserve">cy with other priorities and </w:t>
      </w:r>
      <w:r w:rsidR="002F05E5">
        <w:rPr>
          <w:rFonts w:ascii="Times New Roman" w:eastAsia="Times New Roman" w:hAnsi="Times New Roman" w:cs="Times New Roman"/>
          <w:sz w:val="24"/>
          <w:szCs w:val="24"/>
        </w:rPr>
        <w:t xml:space="preserve">also </w:t>
      </w:r>
      <w:r w:rsidR="00241EAE">
        <w:rPr>
          <w:rFonts w:ascii="Times New Roman" w:eastAsia="Times New Roman" w:hAnsi="Times New Roman" w:cs="Times New Roman"/>
          <w:sz w:val="24"/>
          <w:szCs w:val="24"/>
        </w:rPr>
        <w:t xml:space="preserve">quantitatively </w:t>
      </w:r>
      <w:r w:rsidR="000D3B83">
        <w:rPr>
          <w:rFonts w:ascii="Times New Roman" w:eastAsia="Times New Roman" w:hAnsi="Times New Roman" w:cs="Times New Roman"/>
          <w:sz w:val="24"/>
          <w:szCs w:val="24"/>
        </w:rPr>
        <w:t xml:space="preserve">by </w:t>
      </w:r>
      <w:r w:rsidR="00241EAE">
        <w:rPr>
          <w:rFonts w:ascii="Times New Roman" w:eastAsia="Times New Roman" w:hAnsi="Times New Roman" w:cs="Times New Roman"/>
          <w:sz w:val="24"/>
          <w:szCs w:val="24"/>
        </w:rPr>
        <w:t>committing to additional pollutant reductions to address climate change impacts.</w:t>
      </w:r>
      <w:r w:rsidR="004360DB">
        <w:rPr>
          <w:rFonts w:ascii="Times New Roman" w:eastAsia="Times New Roman" w:hAnsi="Times New Roman" w:cs="Times New Roman"/>
          <w:sz w:val="24"/>
          <w:szCs w:val="24"/>
        </w:rPr>
        <w:t xml:space="preserve"> DC’s newly established resiliency office is creating a climate resiliency strategy.</w:t>
      </w:r>
      <w:r w:rsidR="00840036">
        <w:rPr>
          <w:rFonts w:ascii="Times New Roman" w:eastAsia="Times New Roman" w:hAnsi="Times New Roman" w:cs="Times New Roman"/>
          <w:sz w:val="24"/>
          <w:szCs w:val="24"/>
        </w:rPr>
        <w:t xml:space="preserve"> </w:t>
      </w:r>
      <w:r w:rsidR="004360DB">
        <w:rPr>
          <w:rFonts w:ascii="Times New Roman" w:eastAsia="Times New Roman" w:hAnsi="Times New Roman" w:cs="Times New Roman"/>
          <w:sz w:val="24"/>
          <w:szCs w:val="24"/>
        </w:rPr>
        <w:t xml:space="preserve">Mayor </w:t>
      </w:r>
      <w:r w:rsidR="006962D3">
        <w:rPr>
          <w:rFonts w:ascii="Times New Roman" w:eastAsia="Times New Roman" w:hAnsi="Times New Roman" w:cs="Times New Roman"/>
          <w:sz w:val="24"/>
          <w:szCs w:val="24"/>
        </w:rPr>
        <w:t xml:space="preserve">Bowser </w:t>
      </w:r>
      <w:r w:rsidR="004360DB">
        <w:rPr>
          <w:rFonts w:ascii="Times New Roman" w:eastAsia="Times New Roman" w:hAnsi="Times New Roman" w:cs="Times New Roman"/>
          <w:sz w:val="24"/>
          <w:szCs w:val="24"/>
        </w:rPr>
        <w:t>committed to make the</w:t>
      </w:r>
      <w:r w:rsidR="00561469">
        <w:rPr>
          <w:rFonts w:ascii="Times New Roman" w:eastAsia="Times New Roman" w:hAnsi="Times New Roman" w:cs="Times New Roman"/>
          <w:sz w:val="24"/>
          <w:szCs w:val="24"/>
        </w:rPr>
        <w:t xml:space="preserve"> city climate neutral by 2050. </w:t>
      </w:r>
      <w:r w:rsidR="005202F2">
        <w:rPr>
          <w:rFonts w:ascii="Times New Roman" w:eastAsia="Times New Roman" w:hAnsi="Times New Roman" w:cs="Times New Roman"/>
          <w:sz w:val="24"/>
          <w:szCs w:val="24"/>
        </w:rPr>
        <w:t>DC</w:t>
      </w:r>
      <w:r w:rsidR="00561469">
        <w:rPr>
          <w:rFonts w:ascii="Times New Roman" w:eastAsia="Times New Roman" w:hAnsi="Times New Roman" w:cs="Times New Roman"/>
          <w:sz w:val="24"/>
          <w:szCs w:val="24"/>
        </w:rPr>
        <w:t xml:space="preserve"> has made a lot of progress reducing wastewater pollution</w:t>
      </w:r>
      <w:r w:rsidR="005202F2">
        <w:rPr>
          <w:rFonts w:ascii="Times New Roman" w:eastAsia="Times New Roman" w:hAnsi="Times New Roman" w:cs="Times New Roman"/>
          <w:sz w:val="24"/>
          <w:szCs w:val="24"/>
        </w:rPr>
        <w:t xml:space="preserve">, </w:t>
      </w:r>
      <w:r w:rsidR="00561469">
        <w:rPr>
          <w:rFonts w:ascii="Times New Roman" w:eastAsia="Times New Roman" w:hAnsi="Times New Roman" w:cs="Times New Roman"/>
          <w:sz w:val="24"/>
          <w:szCs w:val="24"/>
        </w:rPr>
        <w:t xml:space="preserve">but it </w:t>
      </w:r>
      <w:r w:rsidR="005202F2">
        <w:rPr>
          <w:rFonts w:ascii="Times New Roman" w:eastAsia="Times New Roman" w:hAnsi="Times New Roman" w:cs="Times New Roman"/>
          <w:sz w:val="24"/>
          <w:szCs w:val="24"/>
        </w:rPr>
        <w:t xml:space="preserve">will continue to </w:t>
      </w:r>
      <w:r w:rsidR="00561469">
        <w:rPr>
          <w:rFonts w:ascii="Times New Roman" w:eastAsia="Times New Roman" w:hAnsi="Times New Roman" w:cs="Times New Roman"/>
          <w:sz w:val="24"/>
          <w:szCs w:val="24"/>
        </w:rPr>
        <w:t xml:space="preserve">be a problem </w:t>
      </w:r>
      <w:r w:rsidR="00D436B8">
        <w:rPr>
          <w:rFonts w:ascii="Times New Roman" w:eastAsia="Times New Roman" w:hAnsi="Times New Roman" w:cs="Times New Roman"/>
          <w:sz w:val="24"/>
          <w:szCs w:val="24"/>
        </w:rPr>
        <w:t>as the city faces</w:t>
      </w:r>
      <w:r w:rsidR="005202F2">
        <w:rPr>
          <w:rFonts w:ascii="Times New Roman" w:eastAsia="Times New Roman" w:hAnsi="Times New Roman" w:cs="Times New Roman"/>
          <w:sz w:val="24"/>
          <w:szCs w:val="24"/>
        </w:rPr>
        <w:t xml:space="preserve"> population growth. </w:t>
      </w:r>
      <w:r w:rsidR="00A020A6">
        <w:rPr>
          <w:rFonts w:ascii="Times New Roman" w:eastAsia="Times New Roman" w:hAnsi="Times New Roman" w:cs="Times New Roman"/>
          <w:sz w:val="24"/>
          <w:szCs w:val="24"/>
        </w:rPr>
        <w:t xml:space="preserve">For the Phase III WIP, DOEE is working with DC </w:t>
      </w:r>
      <w:r w:rsidR="00840036">
        <w:rPr>
          <w:rFonts w:ascii="Times New Roman" w:eastAsia="Times New Roman" w:hAnsi="Times New Roman" w:cs="Times New Roman"/>
          <w:sz w:val="24"/>
          <w:szCs w:val="24"/>
        </w:rPr>
        <w:t xml:space="preserve">Water </w:t>
      </w:r>
      <w:r w:rsidR="00A020A6">
        <w:rPr>
          <w:rFonts w:ascii="Times New Roman" w:eastAsia="Times New Roman" w:hAnsi="Times New Roman" w:cs="Times New Roman"/>
          <w:sz w:val="24"/>
          <w:szCs w:val="24"/>
        </w:rPr>
        <w:t xml:space="preserve">to ensure it is consistent with </w:t>
      </w:r>
      <w:r w:rsidR="004360DB">
        <w:rPr>
          <w:rFonts w:ascii="Times New Roman" w:eastAsia="Times New Roman" w:hAnsi="Times New Roman" w:cs="Times New Roman"/>
          <w:sz w:val="24"/>
          <w:szCs w:val="24"/>
        </w:rPr>
        <w:t xml:space="preserve">the </w:t>
      </w:r>
      <w:r w:rsidR="00A020A6">
        <w:rPr>
          <w:rFonts w:ascii="Times New Roman" w:eastAsia="Times New Roman" w:hAnsi="Times New Roman" w:cs="Times New Roman"/>
          <w:sz w:val="24"/>
          <w:szCs w:val="24"/>
        </w:rPr>
        <w:t>B</w:t>
      </w:r>
      <w:r w:rsidR="00D16C97">
        <w:rPr>
          <w:rFonts w:ascii="Times New Roman" w:eastAsia="Times New Roman" w:hAnsi="Times New Roman" w:cs="Times New Roman"/>
          <w:sz w:val="24"/>
          <w:szCs w:val="24"/>
        </w:rPr>
        <w:t xml:space="preserve">ay TMDL and wastewater permits, evaluating their flow and load projections, and </w:t>
      </w:r>
      <w:r w:rsidR="00840036">
        <w:rPr>
          <w:rFonts w:ascii="Times New Roman" w:eastAsia="Times New Roman" w:hAnsi="Times New Roman" w:cs="Times New Roman"/>
          <w:sz w:val="24"/>
          <w:szCs w:val="24"/>
        </w:rPr>
        <w:t xml:space="preserve">improving their reporting as the CSO tunnels come online. </w:t>
      </w:r>
      <w:r w:rsidR="00D16C97">
        <w:rPr>
          <w:rFonts w:ascii="Times New Roman" w:eastAsia="Times New Roman" w:hAnsi="Times New Roman" w:cs="Times New Roman"/>
          <w:sz w:val="24"/>
          <w:szCs w:val="24"/>
        </w:rPr>
        <w:t>DOEE is</w:t>
      </w:r>
      <w:r w:rsidR="00840036">
        <w:rPr>
          <w:rFonts w:ascii="Times New Roman" w:eastAsia="Times New Roman" w:hAnsi="Times New Roman" w:cs="Times New Roman"/>
          <w:sz w:val="24"/>
          <w:szCs w:val="24"/>
        </w:rPr>
        <w:t xml:space="preserve"> also working with federal facilities</w:t>
      </w:r>
      <w:r w:rsidR="005D4124">
        <w:rPr>
          <w:rFonts w:ascii="Times New Roman" w:eastAsia="Times New Roman" w:hAnsi="Times New Roman" w:cs="Times New Roman"/>
          <w:sz w:val="24"/>
          <w:szCs w:val="24"/>
        </w:rPr>
        <w:t xml:space="preserve"> by giving each agency a planning goal to meet</w:t>
      </w:r>
      <w:r w:rsidR="00840036">
        <w:rPr>
          <w:rFonts w:ascii="Times New Roman" w:eastAsia="Times New Roman" w:hAnsi="Times New Roman" w:cs="Times New Roman"/>
          <w:sz w:val="24"/>
          <w:szCs w:val="24"/>
        </w:rPr>
        <w:t xml:space="preserve">. </w:t>
      </w:r>
    </w:p>
    <w:p w14:paraId="40F36951" w14:textId="77777777" w:rsidR="00A01A43" w:rsidRDefault="00A01A43">
      <w:pPr>
        <w:spacing w:after="0" w:line="240" w:lineRule="auto"/>
        <w:jc w:val="both"/>
        <w:rPr>
          <w:rFonts w:ascii="Times New Roman" w:eastAsia="Times New Roman" w:hAnsi="Times New Roman" w:cs="Times New Roman"/>
          <w:sz w:val="24"/>
          <w:szCs w:val="24"/>
        </w:rPr>
      </w:pPr>
    </w:p>
    <w:p w14:paraId="145AFE4B" w14:textId="1D5F1955" w:rsidR="00A0434A" w:rsidRDefault="00A720B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sidR="00840036">
        <w:rPr>
          <w:rFonts w:ascii="Times New Roman" w:eastAsia="Times New Roman" w:hAnsi="Times New Roman" w:cs="Times New Roman"/>
          <w:sz w:val="24"/>
          <w:szCs w:val="24"/>
        </w:rPr>
        <w:t>Chesapeake Partner Advisory Group</w:t>
      </w:r>
      <w:r>
        <w:rPr>
          <w:rFonts w:ascii="Times New Roman" w:eastAsia="Times New Roman" w:hAnsi="Times New Roman" w:cs="Times New Roman"/>
          <w:sz w:val="24"/>
          <w:szCs w:val="24"/>
        </w:rPr>
        <w:t xml:space="preserve">, consisting of </w:t>
      </w:r>
      <w:r w:rsidR="00840036">
        <w:rPr>
          <w:rFonts w:ascii="Times New Roman" w:eastAsia="Times New Roman" w:hAnsi="Times New Roman" w:cs="Times New Roman"/>
          <w:sz w:val="24"/>
          <w:szCs w:val="24"/>
        </w:rPr>
        <w:t xml:space="preserve">organizations </w:t>
      </w:r>
      <w:r w:rsidR="000D3B83">
        <w:rPr>
          <w:rFonts w:ascii="Times New Roman" w:eastAsia="Times New Roman" w:hAnsi="Times New Roman" w:cs="Times New Roman"/>
          <w:sz w:val="24"/>
          <w:szCs w:val="24"/>
        </w:rPr>
        <w:t>involved in</w:t>
      </w:r>
      <w:r>
        <w:rPr>
          <w:rFonts w:ascii="Times New Roman" w:eastAsia="Times New Roman" w:hAnsi="Times New Roman" w:cs="Times New Roman"/>
          <w:sz w:val="24"/>
          <w:szCs w:val="24"/>
        </w:rPr>
        <w:t xml:space="preserve"> DOEE programs, are giving feedback t</w:t>
      </w:r>
      <w:r w:rsidR="00840036">
        <w:rPr>
          <w:rFonts w:ascii="Times New Roman" w:eastAsia="Times New Roman" w:hAnsi="Times New Roman" w:cs="Times New Roman"/>
          <w:sz w:val="24"/>
          <w:szCs w:val="24"/>
        </w:rPr>
        <w:t xml:space="preserve">hrough a series of </w:t>
      </w:r>
      <w:r w:rsidR="00A01A43">
        <w:rPr>
          <w:rFonts w:ascii="Times New Roman" w:eastAsia="Times New Roman" w:hAnsi="Times New Roman" w:cs="Times New Roman"/>
          <w:sz w:val="24"/>
          <w:szCs w:val="24"/>
        </w:rPr>
        <w:t xml:space="preserve">roundtables and </w:t>
      </w:r>
      <w:r>
        <w:rPr>
          <w:rFonts w:ascii="Times New Roman" w:eastAsia="Times New Roman" w:hAnsi="Times New Roman" w:cs="Times New Roman"/>
          <w:sz w:val="24"/>
          <w:szCs w:val="24"/>
        </w:rPr>
        <w:t>are being</w:t>
      </w:r>
      <w:r w:rsidR="000D3B83">
        <w:rPr>
          <w:rFonts w:ascii="Times New Roman" w:eastAsia="Times New Roman" w:hAnsi="Times New Roman" w:cs="Times New Roman"/>
          <w:sz w:val="24"/>
          <w:szCs w:val="24"/>
        </w:rPr>
        <w:t xml:space="preserve"> </w:t>
      </w:r>
      <w:r w:rsidR="00A01A43">
        <w:rPr>
          <w:rFonts w:ascii="Times New Roman" w:eastAsia="Times New Roman" w:hAnsi="Times New Roman" w:cs="Times New Roman"/>
          <w:sz w:val="24"/>
          <w:szCs w:val="24"/>
        </w:rPr>
        <w:t>incorporated</w:t>
      </w:r>
      <w:r w:rsidR="00840036">
        <w:rPr>
          <w:rFonts w:ascii="Times New Roman" w:eastAsia="Times New Roman" w:hAnsi="Times New Roman" w:cs="Times New Roman"/>
          <w:sz w:val="24"/>
          <w:szCs w:val="24"/>
        </w:rPr>
        <w:t xml:space="preserve"> into the Phase III WIP. </w:t>
      </w:r>
      <w:r w:rsidR="00D16C97">
        <w:rPr>
          <w:rFonts w:ascii="Times New Roman" w:eastAsia="Times New Roman" w:hAnsi="Times New Roman" w:cs="Times New Roman"/>
          <w:sz w:val="24"/>
          <w:szCs w:val="24"/>
        </w:rPr>
        <w:t xml:space="preserve">Katherine updated CAC on the targeted </w:t>
      </w:r>
      <w:r w:rsidR="005D4124">
        <w:rPr>
          <w:rFonts w:ascii="Times New Roman" w:eastAsia="Times New Roman" w:hAnsi="Times New Roman" w:cs="Times New Roman"/>
          <w:sz w:val="24"/>
          <w:szCs w:val="24"/>
        </w:rPr>
        <w:t xml:space="preserve">stream restoration </w:t>
      </w:r>
      <w:r w:rsidR="00D16C97">
        <w:rPr>
          <w:rFonts w:ascii="Times New Roman" w:eastAsia="Times New Roman" w:hAnsi="Times New Roman" w:cs="Times New Roman"/>
          <w:sz w:val="24"/>
          <w:szCs w:val="24"/>
        </w:rPr>
        <w:t>areas</w:t>
      </w:r>
      <w:r w:rsidR="00243B49">
        <w:rPr>
          <w:rFonts w:ascii="Times New Roman" w:eastAsia="Times New Roman" w:hAnsi="Times New Roman" w:cs="Times New Roman"/>
          <w:sz w:val="24"/>
          <w:szCs w:val="24"/>
        </w:rPr>
        <w:t xml:space="preserve"> </w:t>
      </w:r>
      <w:r w:rsidR="00A01A43">
        <w:rPr>
          <w:rFonts w:ascii="Times New Roman" w:eastAsia="Times New Roman" w:hAnsi="Times New Roman" w:cs="Times New Roman"/>
          <w:sz w:val="24"/>
          <w:szCs w:val="24"/>
        </w:rPr>
        <w:t xml:space="preserve">to </w:t>
      </w:r>
      <w:r w:rsidR="005D4124">
        <w:rPr>
          <w:rFonts w:ascii="Times New Roman" w:eastAsia="Times New Roman" w:hAnsi="Times New Roman" w:cs="Times New Roman"/>
          <w:sz w:val="24"/>
          <w:szCs w:val="24"/>
        </w:rPr>
        <w:t>meet local TMDLs and</w:t>
      </w:r>
      <w:r w:rsidR="00D16C97">
        <w:rPr>
          <w:rFonts w:ascii="Times New Roman" w:eastAsia="Times New Roman" w:hAnsi="Times New Roman" w:cs="Times New Roman"/>
          <w:sz w:val="24"/>
          <w:szCs w:val="24"/>
        </w:rPr>
        <w:t xml:space="preserve"> support residents and communities vulnerable to extreme w</w:t>
      </w:r>
      <w:r w:rsidR="005D4124">
        <w:rPr>
          <w:rFonts w:ascii="Times New Roman" w:eastAsia="Times New Roman" w:hAnsi="Times New Roman" w:cs="Times New Roman"/>
          <w:sz w:val="24"/>
          <w:szCs w:val="24"/>
        </w:rPr>
        <w:t>eather</w:t>
      </w:r>
      <w:r w:rsidR="00D16C97">
        <w:rPr>
          <w:rFonts w:ascii="Times New Roman" w:eastAsia="Times New Roman" w:hAnsi="Times New Roman" w:cs="Times New Roman"/>
          <w:sz w:val="24"/>
          <w:szCs w:val="24"/>
        </w:rPr>
        <w:t xml:space="preserve"> events. </w:t>
      </w:r>
      <w:r w:rsidR="002A6A5C">
        <w:rPr>
          <w:rFonts w:ascii="Times New Roman" w:eastAsia="Times New Roman" w:hAnsi="Times New Roman" w:cs="Times New Roman"/>
          <w:sz w:val="24"/>
          <w:szCs w:val="24"/>
        </w:rPr>
        <w:t xml:space="preserve">She also </w:t>
      </w:r>
      <w:r w:rsidR="00243B49">
        <w:rPr>
          <w:rFonts w:ascii="Times New Roman" w:eastAsia="Times New Roman" w:hAnsi="Times New Roman" w:cs="Times New Roman"/>
          <w:sz w:val="24"/>
          <w:szCs w:val="24"/>
        </w:rPr>
        <w:t>shared that</w:t>
      </w:r>
      <w:r w:rsidR="00D16C97">
        <w:rPr>
          <w:rFonts w:ascii="Times New Roman" w:eastAsia="Times New Roman" w:hAnsi="Times New Roman" w:cs="Times New Roman"/>
          <w:sz w:val="24"/>
          <w:szCs w:val="24"/>
        </w:rPr>
        <w:t xml:space="preserve"> DC will benefit from the </w:t>
      </w:r>
      <w:r w:rsidR="00A0434A">
        <w:rPr>
          <w:rFonts w:ascii="Times New Roman" w:eastAsia="Times New Roman" w:hAnsi="Times New Roman" w:cs="Times New Roman"/>
          <w:sz w:val="24"/>
          <w:szCs w:val="24"/>
        </w:rPr>
        <w:t>2018 E</w:t>
      </w:r>
      <w:r w:rsidR="000F0A28">
        <w:rPr>
          <w:rFonts w:ascii="Times New Roman" w:eastAsia="Times New Roman" w:hAnsi="Times New Roman" w:cs="Times New Roman"/>
          <w:sz w:val="24"/>
          <w:szCs w:val="24"/>
        </w:rPr>
        <w:t>xecutive Counci</w:t>
      </w:r>
      <w:r w:rsidR="00D16C97">
        <w:rPr>
          <w:rFonts w:ascii="Times New Roman" w:eastAsia="Times New Roman" w:hAnsi="Times New Roman" w:cs="Times New Roman"/>
          <w:sz w:val="24"/>
          <w:szCs w:val="24"/>
        </w:rPr>
        <w:t>l</w:t>
      </w:r>
      <w:r w:rsidR="00243B49">
        <w:rPr>
          <w:rFonts w:ascii="Times New Roman" w:eastAsia="Times New Roman" w:hAnsi="Times New Roman" w:cs="Times New Roman"/>
          <w:sz w:val="24"/>
          <w:szCs w:val="24"/>
        </w:rPr>
        <w:t>’s</w:t>
      </w:r>
      <w:r w:rsidR="00D16C97">
        <w:rPr>
          <w:rFonts w:ascii="Times New Roman" w:eastAsia="Times New Roman" w:hAnsi="Times New Roman" w:cs="Times New Roman"/>
          <w:sz w:val="24"/>
          <w:szCs w:val="24"/>
        </w:rPr>
        <w:t xml:space="preserve"> </w:t>
      </w:r>
      <w:r w:rsidR="00243B49">
        <w:rPr>
          <w:rFonts w:ascii="Times New Roman" w:eastAsia="Times New Roman" w:hAnsi="Times New Roman" w:cs="Times New Roman"/>
          <w:sz w:val="24"/>
          <w:szCs w:val="24"/>
        </w:rPr>
        <w:t xml:space="preserve">Agricultural </w:t>
      </w:r>
      <w:r w:rsidR="00D16C97">
        <w:rPr>
          <w:rFonts w:ascii="Times New Roman" w:eastAsia="Times New Roman" w:hAnsi="Times New Roman" w:cs="Times New Roman"/>
          <w:sz w:val="24"/>
          <w:szCs w:val="24"/>
        </w:rPr>
        <w:t>Directive</w:t>
      </w:r>
      <w:r w:rsidR="00243B49">
        <w:rPr>
          <w:rFonts w:ascii="Times New Roman" w:eastAsia="Times New Roman" w:hAnsi="Times New Roman" w:cs="Times New Roman"/>
          <w:sz w:val="24"/>
          <w:szCs w:val="24"/>
        </w:rPr>
        <w:t xml:space="preserve"> because </w:t>
      </w:r>
      <w:r w:rsidR="00D16C97">
        <w:rPr>
          <w:rFonts w:ascii="Times New Roman" w:eastAsia="Times New Roman" w:hAnsi="Times New Roman" w:cs="Times New Roman"/>
          <w:sz w:val="24"/>
          <w:szCs w:val="24"/>
        </w:rPr>
        <w:t>reduced agriculture pollution upstream will</w:t>
      </w:r>
      <w:r w:rsidR="00243B49">
        <w:rPr>
          <w:rFonts w:ascii="Times New Roman" w:eastAsia="Times New Roman" w:hAnsi="Times New Roman" w:cs="Times New Roman"/>
          <w:sz w:val="24"/>
          <w:szCs w:val="24"/>
        </w:rPr>
        <w:t xml:space="preserve"> help</w:t>
      </w:r>
      <w:r w:rsidR="00D16C97">
        <w:rPr>
          <w:rFonts w:ascii="Times New Roman" w:eastAsia="Times New Roman" w:hAnsi="Times New Roman" w:cs="Times New Roman"/>
          <w:sz w:val="24"/>
          <w:szCs w:val="24"/>
        </w:rPr>
        <w:t xml:space="preserve"> DC</w:t>
      </w:r>
      <w:r w:rsidR="00243B49">
        <w:rPr>
          <w:rFonts w:ascii="Times New Roman" w:eastAsia="Times New Roman" w:hAnsi="Times New Roman" w:cs="Times New Roman"/>
          <w:sz w:val="24"/>
          <w:szCs w:val="24"/>
        </w:rPr>
        <w:t>’s rivers</w:t>
      </w:r>
      <w:r w:rsidR="00D16C97">
        <w:rPr>
          <w:rFonts w:ascii="Times New Roman" w:eastAsia="Times New Roman" w:hAnsi="Times New Roman" w:cs="Times New Roman"/>
          <w:sz w:val="24"/>
          <w:szCs w:val="24"/>
        </w:rPr>
        <w:t xml:space="preserve"> </w:t>
      </w:r>
      <w:r w:rsidR="00243B49">
        <w:rPr>
          <w:rFonts w:ascii="Times New Roman" w:eastAsia="Times New Roman" w:hAnsi="Times New Roman" w:cs="Times New Roman"/>
          <w:sz w:val="24"/>
          <w:szCs w:val="24"/>
        </w:rPr>
        <w:t>and there will be</w:t>
      </w:r>
      <w:r w:rsidR="00D16C97">
        <w:rPr>
          <w:rFonts w:ascii="Times New Roman" w:eastAsia="Times New Roman" w:hAnsi="Times New Roman" w:cs="Times New Roman"/>
          <w:sz w:val="24"/>
          <w:szCs w:val="24"/>
        </w:rPr>
        <w:t xml:space="preserve"> an enhanced job climate for Green Workforce Development Training. DOEE is seeking resources to advance environmental education in the public school system and increase awareness of DOEE </w:t>
      </w:r>
      <w:r w:rsidR="005D4124">
        <w:rPr>
          <w:rFonts w:ascii="Times New Roman" w:eastAsia="Times New Roman" w:hAnsi="Times New Roman" w:cs="Times New Roman"/>
          <w:sz w:val="24"/>
          <w:szCs w:val="24"/>
        </w:rPr>
        <w:t>programs</w:t>
      </w:r>
      <w:r w:rsidR="00D16C97">
        <w:rPr>
          <w:rFonts w:ascii="Times New Roman" w:eastAsia="Times New Roman" w:hAnsi="Times New Roman" w:cs="Times New Roman"/>
          <w:sz w:val="24"/>
          <w:szCs w:val="24"/>
        </w:rPr>
        <w:t xml:space="preserve"> that can be integrated into curriculums. </w:t>
      </w:r>
      <w:r w:rsidR="005D4124">
        <w:rPr>
          <w:rFonts w:ascii="Times New Roman" w:eastAsia="Times New Roman" w:hAnsi="Times New Roman" w:cs="Times New Roman"/>
          <w:sz w:val="24"/>
          <w:szCs w:val="24"/>
        </w:rPr>
        <w:t>T</w:t>
      </w:r>
      <w:r w:rsidR="003579E8">
        <w:rPr>
          <w:rFonts w:ascii="Times New Roman" w:eastAsia="Times New Roman" w:hAnsi="Times New Roman" w:cs="Times New Roman"/>
          <w:sz w:val="24"/>
          <w:szCs w:val="24"/>
        </w:rPr>
        <w:t xml:space="preserve">he demand for the Overnight Meaningful Watershed Experience program is already exceeding resources. </w:t>
      </w:r>
      <w:r w:rsidR="00D16C97">
        <w:rPr>
          <w:rFonts w:ascii="Times New Roman" w:eastAsia="Times New Roman" w:hAnsi="Times New Roman" w:cs="Times New Roman"/>
          <w:sz w:val="24"/>
          <w:szCs w:val="24"/>
        </w:rPr>
        <w:t xml:space="preserve">Lastly, </w:t>
      </w:r>
      <w:r w:rsidR="003579E8">
        <w:rPr>
          <w:rFonts w:ascii="Times New Roman" w:eastAsia="Times New Roman" w:hAnsi="Times New Roman" w:cs="Times New Roman"/>
          <w:sz w:val="24"/>
          <w:szCs w:val="24"/>
        </w:rPr>
        <w:t>Katherine s</w:t>
      </w:r>
      <w:r w:rsidR="00243B49">
        <w:rPr>
          <w:rFonts w:ascii="Times New Roman" w:eastAsia="Times New Roman" w:hAnsi="Times New Roman" w:cs="Times New Roman"/>
          <w:sz w:val="24"/>
          <w:szCs w:val="24"/>
        </w:rPr>
        <w:t>hared</w:t>
      </w:r>
      <w:r w:rsidR="003579E8">
        <w:rPr>
          <w:rFonts w:ascii="Times New Roman" w:eastAsia="Times New Roman" w:hAnsi="Times New Roman" w:cs="Times New Roman"/>
          <w:sz w:val="24"/>
          <w:szCs w:val="24"/>
        </w:rPr>
        <w:t xml:space="preserve"> that DOEE is supporting the partnership’s approach to addressing the Conowingo loads. Even though the District is not within the effective basins and will not have related implementation in the city, they will be part of the process in developing the Conowingo WIP. </w:t>
      </w:r>
    </w:p>
    <w:p w14:paraId="46A8CD82" w14:textId="77777777" w:rsidR="000F0A28" w:rsidRPr="008A32DD" w:rsidRDefault="000F0A28">
      <w:pPr>
        <w:spacing w:after="0" w:line="240" w:lineRule="auto"/>
        <w:jc w:val="both"/>
        <w:rPr>
          <w:rFonts w:ascii="Times New Roman" w:eastAsia="Times New Roman" w:hAnsi="Times New Roman" w:cs="Times New Roman"/>
          <w:sz w:val="16"/>
          <w:szCs w:val="16"/>
        </w:rPr>
      </w:pPr>
    </w:p>
    <w:p w14:paraId="70358581" w14:textId="3301FA57" w:rsidR="000F0A28" w:rsidRDefault="003579E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Discussion: CAC discussed the qualitative</w:t>
      </w:r>
      <w:r w:rsidR="00B7429D">
        <w:rPr>
          <w:rFonts w:ascii="Times New Roman" w:eastAsia="Times New Roman" w:hAnsi="Times New Roman" w:cs="Times New Roman"/>
          <w:sz w:val="24"/>
          <w:szCs w:val="24"/>
        </w:rPr>
        <w:t xml:space="preserve"> and quantitative</w:t>
      </w:r>
      <w:r>
        <w:rPr>
          <w:rFonts w:ascii="Times New Roman" w:eastAsia="Times New Roman" w:hAnsi="Times New Roman" w:cs="Times New Roman"/>
          <w:sz w:val="24"/>
          <w:szCs w:val="24"/>
        </w:rPr>
        <w:t xml:space="preserve"> </w:t>
      </w:r>
      <w:r w:rsidR="00B7429D">
        <w:rPr>
          <w:rFonts w:ascii="Times New Roman" w:eastAsia="Times New Roman" w:hAnsi="Times New Roman" w:cs="Times New Roman"/>
          <w:sz w:val="24"/>
          <w:szCs w:val="24"/>
        </w:rPr>
        <w:t xml:space="preserve">approach to addressing </w:t>
      </w:r>
      <w:r>
        <w:rPr>
          <w:rFonts w:ascii="Times New Roman" w:eastAsia="Times New Roman" w:hAnsi="Times New Roman" w:cs="Times New Roman"/>
          <w:sz w:val="24"/>
          <w:szCs w:val="24"/>
        </w:rPr>
        <w:t xml:space="preserve">climate resiliency in </w:t>
      </w:r>
      <w:r w:rsidR="00B7429D">
        <w:rPr>
          <w:rFonts w:ascii="Times New Roman" w:eastAsia="Times New Roman" w:hAnsi="Times New Roman" w:cs="Times New Roman"/>
          <w:sz w:val="24"/>
          <w:szCs w:val="24"/>
        </w:rPr>
        <w:t xml:space="preserve">the Phase III WIP and also learned </w:t>
      </w:r>
      <w:r w:rsidR="003B19DC">
        <w:rPr>
          <w:rFonts w:ascii="Times New Roman" w:eastAsia="Times New Roman" w:hAnsi="Times New Roman" w:cs="Times New Roman"/>
          <w:sz w:val="24"/>
          <w:szCs w:val="24"/>
        </w:rPr>
        <w:t>that West</w:t>
      </w:r>
      <w:r>
        <w:rPr>
          <w:rFonts w:ascii="Times New Roman" w:eastAsia="Times New Roman" w:hAnsi="Times New Roman" w:cs="Times New Roman"/>
          <w:sz w:val="24"/>
          <w:szCs w:val="24"/>
        </w:rPr>
        <w:t xml:space="preserve"> Virginia is </w:t>
      </w:r>
      <w:r w:rsidR="003B19DC">
        <w:rPr>
          <w:rFonts w:ascii="Times New Roman" w:eastAsia="Times New Roman" w:hAnsi="Times New Roman" w:cs="Times New Roman"/>
          <w:sz w:val="24"/>
          <w:szCs w:val="24"/>
        </w:rPr>
        <w:t xml:space="preserve">the only other state </w:t>
      </w:r>
      <w:r w:rsidR="00780594">
        <w:rPr>
          <w:rFonts w:ascii="Times New Roman" w:eastAsia="Times New Roman" w:hAnsi="Times New Roman" w:cs="Times New Roman"/>
          <w:sz w:val="24"/>
          <w:szCs w:val="24"/>
        </w:rPr>
        <w:t>taking this same approach</w:t>
      </w:r>
      <w:r w:rsidR="003B19DC">
        <w:rPr>
          <w:rFonts w:ascii="Times New Roman" w:eastAsia="Times New Roman" w:hAnsi="Times New Roman" w:cs="Times New Roman"/>
          <w:sz w:val="24"/>
          <w:szCs w:val="24"/>
        </w:rPr>
        <w:t xml:space="preserve">. </w:t>
      </w:r>
    </w:p>
    <w:p w14:paraId="27BD8A79" w14:textId="77777777" w:rsidR="008A32DD" w:rsidRDefault="008A32DD" w:rsidP="00D61D24">
      <w:pPr>
        <w:spacing w:after="0" w:line="240" w:lineRule="auto"/>
        <w:jc w:val="both"/>
        <w:rPr>
          <w:rFonts w:ascii="Times New Roman" w:eastAsia="Times New Roman" w:hAnsi="Times New Roman" w:cs="Times New Roman"/>
          <w:b/>
          <w:sz w:val="24"/>
          <w:szCs w:val="24"/>
        </w:rPr>
      </w:pPr>
    </w:p>
    <w:p w14:paraId="622C4935" w14:textId="0905FA8F" w:rsidR="00D61D24" w:rsidRDefault="00D61D24" w:rsidP="00D61D24">
      <w:pPr>
        <w:spacing w:after="0" w:line="240" w:lineRule="auto"/>
        <w:jc w:val="both"/>
        <w:rPr>
          <w:rFonts w:ascii="Times New Roman" w:eastAsia="Times New Roman" w:hAnsi="Times New Roman" w:cs="Times New Roman"/>
          <w:b/>
          <w:sz w:val="24"/>
          <w:szCs w:val="24"/>
        </w:rPr>
      </w:pPr>
      <w:r w:rsidRPr="00D61D24">
        <w:rPr>
          <w:rFonts w:ascii="Times New Roman" w:eastAsia="Times New Roman" w:hAnsi="Times New Roman" w:cs="Times New Roman"/>
          <w:b/>
          <w:sz w:val="24"/>
          <w:szCs w:val="24"/>
        </w:rPr>
        <w:t>DC Water</w:t>
      </w:r>
      <w:r w:rsidR="00250AD6">
        <w:rPr>
          <w:rFonts w:ascii="Times New Roman" w:eastAsia="Times New Roman" w:hAnsi="Times New Roman" w:cs="Times New Roman"/>
          <w:b/>
          <w:sz w:val="24"/>
          <w:szCs w:val="24"/>
        </w:rPr>
        <w:t xml:space="preserve"> Clean Rivers Project</w:t>
      </w:r>
    </w:p>
    <w:p w14:paraId="5ED7D682" w14:textId="064D735B" w:rsidR="00250AD6" w:rsidRDefault="00250AD6" w:rsidP="00D61D24">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Brandon Flora,</w:t>
      </w:r>
      <w:r w:rsidR="00AF15D0">
        <w:rPr>
          <w:rFonts w:ascii="Times New Roman" w:eastAsia="Times New Roman" w:hAnsi="Times New Roman" w:cs="Times New Roman"/>
          <w:i/>
          <w:sz w:val="24"/>
          <w:szCs w:val="24"/>
        </w:rPr>
        <w:t xml:space="preserve"> Project Manager for DC Water’s DC Clean River Project. </w:t>
      </w:r>
    </w:p>
    <w:p w14:paraId="644F2B78" w14:textId="77777777" w:rsidR="00AF15D0" w:rsidRPr="00A01A43" w:rsidRDefault="00AF15D0" w:rsidP="00D61D24">
      <w:pPr>
        <w:spacing w:after="0" w:line="240" w:lineRule="auto"/>
        <w:jc w:val="both"/>
        <w:rPr>
          <w:rFonts w:ascii="Times New Roman" w:eastAsia="Times New Roman" w:hAnsi="Times New Roman" w:cs="Times New Roman"/>
          <w:i/>
          <w:sz w:val="16"/>
          <w:szCs w:val="16"/>
        </w:rPr>
      </w:pPr>
    </w:p>
    <w:p w14:paraId="32DC5B58" w14:textId="5BA59410" w:rsidR="005303D8" w:rsidRPr="005303D8" w:rsidRDefault="005303D8" w:rsidP="00D61D2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Brandon ga</w:t>
      </w:r>
      <w:r w:rsidR="00780594">
        <w:rPr>
          <w:rFonts w:ascii="Times New Roman" w:eastAsia="Times New Roman" w:hAnsi="Times New Roman" w:cs="Times New Roman"/>
          <w:sz w:val="24"/>
          <w:szCs w:val="24"/>
        </w:rPr>
        <w:t xml:space="preserve">ve an overview of DC Water’s </w:t>
      </w:r>
      <w:r w:rsidRPr="00780594">
        <w:rPr>
          <w:rFonts w:ascii="Times New Roman" w:eastAsia="Times New Roman" w:hAnsi="Times New Roman" w:cs="Times New Roman"/>
          <w:i/>
          <w:sz w:val="24"/>
          <w:szCs w:val="24"/>
        </w:rPr>
        <w:t>Clean River’s Project</w:t>
      </w:r>
      <w:r>
        <w:rPr>
          <w:rFonts w:ascii="Times New Roman" w:eastAsia="Times New Roman" w:hAnsi="Times New Roman" w:cs="Times New Roman"/>
          <w:sz w:val="24"/>
          <w:szCs w:val="24"/>
        </w:rPr>
        <w:t xml:space="preserve"> and briefed CAC on the ongoin</w:t>
      </w:r>
      <w:r w:rsidR="00A01A43">
        <w:rPr>
          <w:rFonts w:ascii="Times New Roman" w:eastAsia="Times New Roman" w:hAnsi="Times New Roman" w:cs="Times New Roman"/>
          <w:sz w:val="24"/>
          <w:szCs w:val="24"/>
        </w:rPr>
        <w:t>g and future work</w:t>
      </w:r>
      <w:r>
        <w:rPr>
          <w:rFonts w:ascii="Times New Roman" w:eastAsia="Times New Roman" w:hAnsi="Times New Roman" w:cs="Times New Roman"/>
          <w:sz w:val="24"/>
          <w:szCs w:val="24"/>
        </w:rPr>
        <w:t xml:space="preserve">. </w:t>
      </w:r>
      <w:r w:rsidR="00780594">
        <w:rPr>
          <w:rFonts w:ascii="Times New Roman" w:eastAsia="Times New Roman" w:hAnsi="Times New Roman" w:cs="Times New Roman"/>
          <w:sz w:val="24"/>
          <w:szCs w:val="24"/>
        </w:rPr>
        <w:t>Its purpose</w:t>
      </w:r>
      <w:r>
        <w:rPr>
          <w:rFonts w:ascii="Times New Roman" w:eastAsia="Times New Roman" w:hAnsi="Times New Roman" w:cs="Times New Roman"/>
          <w:sz w:val="24"/>
          <w:szCs w:val="24"/>
        </w:rPr>
        <w:t xml:space="preserve"> is to </w:t>
      </w:r>
      <w:r w:rsidR="00780594">
        <w:rPr>
          <w:rFonts w:ascii="Times New Roman" w:eastAsia="Times New Roman" w:hAnsi="Times New Roman" w:cs="Times New Roman"/>
          <w:sz w:val="24"/>
          <w:szCs w:val="24"/>
        </w:rPr>
        <w:t>control combined sewer overflow</w:t>
      </w:r>
      <w:r w:rsidR="00243B49">
        <w:rPr>
          <w:rFonts w:ascii="Times New Roman" w:eastAsia="Times New Roman" w:hAnsi="Times New Roman" w:cs="Times New Roman"/>
          <w:sz w:val="24"/>
          <w:szCs w:val="24"/>
        </w:rPr>
        <w:t xml:space="preserve"> to the Potomac, Anacostia </w:t>
      </w:r>
      <w:r>
        <w:rPr>
          <w:rFonts w:ascii="Times New Roman" w:eastAsia="Times New Roman" w:hAnsi="Times New Roman" w:cs="Times New Roman"/>
          <w:sz w:val="24"/>
          <w:szCs w:val="24"/>
        </w:rPr>
        <w:t>and Rock Creek and to r</w:t>
      </w:r>
      <w:r w:rsidR="00243B49">
        <w:rPr>
          <w:rFonts w:ascii="Times New Roman" w:eastAsia="Times New Roman" w:hAnsi="Times New Roman" w:cs="Times New Roman"/>
          <w:sz w:val="24"/>
          <w:szCs w:val="24"/>
        </w:rPr>
        <w:t>elieve flooding in DC’s Northwest quadrant</w:t>
      </w:r>
      <w:r>
        <w:rPr>
          <w:rFonts w:ascii="Times New Roman" w:eastAsia="Times New Roman" w:hAnsi="Times New Roman" w:cs="Times New Roman"/>
          <w:sz w:val="24"/>
          <w:szCs w:val="24"/>
        </w:rPr>
        <w:t xml:space="preserve">. Brandon showed the history of the CSO overflow. In 1996 the </w:t>
      </w:r>
      <w:r>
        <w:rPr>
          <w:rFonts w:ascii="Times New Roman" w:eastAsia="Times New Roman" w:hAnsi="Times New Roman" w:cs="Times New Roman"/>
          <w:sz w:val="24"/>
          <w:szCs w:val="24"/>
        </w:rPr>
        <w:lastRenderedPageBreak/>
        <w:t xml:space="preserve">average </w:t>
      </w:r>
      <w:r w:rsidR="006962D3">
        <w:rPr>
          <w:rFonts w:ascii="Times New Roman" w:eastAsia="Times New Roman" w:hAnsi="Times New Roman" w:cs="Times New Roman"/>
          <w:sz w:val="24"/>
          <w:szCs w:val="24"/>
        </w:rPr>
        <w:t xml:space="preserve">annual </w:t>
      </w:r>
      <w:r>
        <w:rPr>
          <w:rFonts w:ascii="Times New Roman" w:eastAsia="Times New Roman" w:hAnsi="Times New Roman" w:cs="Times New Roman"/>
          <w:sz w:val="24"/>
          <w:szCs w:val="24"/>
        </w:rPr>
        <w:t xml:space="preserve">total was over 3 billion gallons of overflow with 2/3rds going into the Anacostia. Flooding became a problem in certain areas of the </w:t>
      </w:r>
      <w:r w:rsidR="006962D3">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istrict because of undersized sewers. </w:t>
      </w:r>
      <w:r w:rsidR="002A6A5C">
        <w:rPr>
          <w:rFonts w:ascii="Times New Roman" w:eastAsia="Times New Roman" w:hAnsi="Times New Roman" w:cs="Times New Roman"/>
          <w:sz w:val="24"/>
          <w:szCs w:val="24"/>
        </w:rPr>
        <w:t>The project</w:t>
      </w:r>
      <w:r w:rsidR="009437DA">
        <w:rPr>
          <w:rFonts w:ascii="Times New Roman" w:eastAsia="Times New Roman" w:hAnsi="Times New Roman" w:cs="Times New Roman"/>
          <w:sz w:val="24"/>
          <w:szCs w:val="24"/>
        </w:rPr>
        <w:t xml:space="preserve"> was implemented under a Federal Consent Decree among the EPA, DOJ, DC and DC Water. The pro</w:t>
      </w:r>
      <w:r w:rsidR="00B96484">
        <w:rPr>
          <w:rFonts w:ascii="Times New Roman" w:eastAsia="Times New Roman" w:hAnsi="Times New Roman" w:cs="Times New Roman"/>
          <w:sz w:val="24"/>
          <w:szCs w:val="24"/>
        </w:rPr>
        <w:t>ject</w:t>
      </w:r>
      <w:r w:rsidR="009437DA">
        <w:rPr>
          <w:rFonts w:ascii="Times New Roman" w:eastAsia="Times New Roman" w:hAnsi="Times New Roman" w:cs="Times New Roman"/>
          <w:sz w:val="24"/>
          <w:szCs w:val="24"/>
        </w:rPr>
        <w:t xml:space="preserve"> has evolved over time but now consists of 13 miles of tunnels along the Anacostia and green infrastructure to help mitigate runoff into the Potomac. It is a 25-year program that will cost $2.7 billion. So far, they have built 7 miles of tunnel along the Anacostia. Since March</w:t>
      </w:r>
      <w:r w:rsidR="009F4E58">
        <w:rPr>
          <w:rFonts w:ascii="Times New Roman" w:eastAsia="Times New Roman" w:hAnsi="Times New Roman" w:cs="Times New Roman"/>
          <w:sz w:val="24"/>
          <w:szCs w:val="24"/>
        </w:rPr>
        <w:t xml:space="preserve"> 2018, one of the wettest years on record</w:t>
      </w:r>
      <w:r w:rsidR="009437DA">
        <w:rPr>
          <w:rFonts w:ascii="Times New Roman" w:eastAsia="Times New Roman" w:hAnsi="Times New Roman" w:cs="Times New Roman"/>
          <w:sz w:val="24"/>
          <w:szCs w:val="24"/>
        </w:rPr>
        <w:t>, these tunnels have kept 4 million pounds of CSO from</w:t>
      </w:r>
      <w:r w:rsidR="009F4E58">
        <w:rPr>
          <w:rFonts w:ascii="Times New Roman" w:eastAsia="Times New Roman" w:hAnsi="Times New Roman" w:cs="Times New Roman"/>
          <w:sz w:val="24"/>
          <w:szCs w:val="24"/>
        </w:rPr>
        <w:t xml:space="preserve"> getting into the Anacostia.</w:t>
      </w:r>
    </w:p>
    <w:p w14:paraId="4C438A63" w14:textId="77777777" w:rsidR="00AF15D0" w:rsidRPr="00A01A43" w:rsidRDefault="00AF15D0" w:rsidP="00D61D24">
      <w:pPr>
        <w:spacing w:after="0" w:line="240" w:lineRule="auto"/>
        <w:jc w:val="both"/>
        <w:rPr>
          <w:rFonts w:ascii="Times New Roman" w:eastAsia="Times New Roman" w:hAnsi="Times New Roman" w:cs="Times New Roman"/>
          <w:b/>
          <w:sz w:val="16"/>
          <w:szCs w:val="16"/>
        </w:rPr>
      </w:pPr>
    </w:p>
    <w:p w14:paraId="383D7799" w14:textId="5BF02138" w:rsidR="00250AD6" w:rsidRDefault="00640ADE" w:rsidP="00131822">
      <w:pPr>
        <w:spacing w:after="0" w:line="240" w:lineRule="auto"/>
        <w:jc w:val="both"/>
        <w:rPr>
          <w:rFonts w:ascii="Times New Roman" w:eastAsia="Times New Roman" w:hAnsi="Times New Roman" w:cs="Times New Roman"/>
          <w:sz w:val="24"/>
          <w:szCs w:val="24"/>
        </w:rPr>
      </w:pPr>
      <w:r w:rsidRPr="00640ADE">
        <w:rPr>
          <w:rFonts w:ascii="Times New Roman" w:eastAsia="Times New Roman" w:hAnsi="Times New Roman" w:cs="Times New Roman"/>
          <w:sz w:val="24"/>
          <w:szCs w:val="24"/>
        </w:rPr>
        <w:t>Discussion</w:t>
      </w:r>
      <w:r w:rsidR="009F4E58">
        <w:rPr>
          <w:rFonts w:ascii="Times New Roman" w:eastAsia="Times New Roman" w:hAnsi="Times New Roman" w:cs="Times New Roman"/>
          <w:sz w:val="24"/>
          <w:szCs w:val="24"/>
        </w:rPr>
        <w:t>: CAC asked Brandon what 2030 will look like</w:t>
      </w:r>
      <w:r w:rsidR="00131822">
        <w:rPr>
          <w:rFonts w:ascii="Times New Roman" w:eastAsia="Times New Roman" w:hAnsi="Times New Roman" w:cs="Times New Roman"/>
          <w:sz w:val="24"/>
          <w:szCs w:val="24"/>
        </w:rPr>
        <w:t xml:space="preserve"> for the</w:t>
      </w:r>
      <w:r w:rsidR="00243B49">
        <w:rPr>
          <w:rFonts w:ascii="Times New Roman" w:eastAsia="Times New Roman" w:hAnsi="Times New Roman" w:cs="Times New Roman"/>
          <w:i/>
          <w:sz w:val="24"/>
          <w:szCs w:val="24"/>
        </w:rPr>
        <w:t xml:space="preserve"> </w:t>
      </w:r>
      <w:r w:rsidR="00243B49">
        <w:rPr>
          <w:rFonts w:ascii="Times New Roman" w:eastAsia="Times New Roman" w:hAnsi="Times New Roman" w:cs="Times New Roman"/>
          <w:sz w:val="24"/>
          <w:szCs w:val="24"/>
        </w:rPr>
        <w:t>project</w:t>
      </w:r>
      <w:r w:rsidR="009F4E58">
        <w:rPr>
          <w:rFonts w:ascii="Times New Roman" w:eastAsia="Times New Roman" w:hAnsi="Times New Roman" w:cs="Times New Roman"/>
          <w:sz w:val="24"/>
          <w:szCs w:val="24"/>
        </w:rPr>
        <w:t>. He said the entire t</w:t>
      </w:r>
      <w:r w:rsidR="00780594">
        <w:rPr>
          <w:rFonts w:ascii="Times New Roman" w:eastAsia="Times New Roman" w:hAnsi="Times New Roman" w:cs="Times New Roman"/>
          <w:sz w:val="24"/>
          <w:szCs w:val="24"/>
        </w:rPr>
        <w:t>unnel system, as well as green infrastructure or tunnels along the Potomac, should be completed</w:t>
      </w:r>
      <w:r w:rsidR="009F4E58">
        <w:rPr>
          <w:rFonts w:ascii="Times New Roman" w:eastAsia="Times New Roman" w:hAnsi="Times New Roman" w:cs="Times New Roman"/>
          <w:sz w:val="24"/>
          <w:szCs w:val="24"/>
        </w:rPr>
        <w:t xml:space="preserve"> by</w:t>
      </w:r>
      <w:r w:rsidR="00780594">
        <w:rPr>
          <w:rFonts w:ascii="Times New Roman" w:eastAsia="Times New Roman" w:hAnsi="Times New Roman" w:cs="Times New Roman"/>
          <w:sz w:val="24"/>
          <w:szCs w:val="24"/>
        </w:rPr>
        <w:t xml:space="preserve"> 2023</w:t>
      </w:r>
      <w:r w:rsidR="00131822">
        <w:rPr>
          <w:rFonts w:ascii="Times New Roman" w:eastAsia="Times New Roman" w:hAnsi="Times New Roman" w:cs="Times New Roman"/>
          <w:sz w:val="24"/>
          <w:szCs w:val="24"/>
        </w:rPr>
        <w:t xml:space="preserve">. </w:t>
      </w:r>
      <w:r w:rsidR="00B96484">
        <w:rPr>
          <w:rFonts w:ascii="Times New Roman" w:eastAsia="Times New Roman" w:hAnsi="Times New Roman" w:cs="Times New Roman"/>
          <w:sz w:val="24"/>
          <w:szCs w:val="24"/>
        </w:rPr>
        <w:t>C</w:t>
      </w:r>
      <w:r w:rsidR="00131822">
        <w:rPr>
          <w:rFonts w:ascii="Times New Roman" w:eastAsia="Times New Roman" w:hAnsi="Times New Roman" w:cs="Times New Roman"/>
          <w:sz w:val="24"/>
          <w:szCs w:val="24"/>
        </w:rPr>
        <w:t>limate change was not built in</w:t>
      </w:r>
      <w:r w:rsidR="00B96484">
        <w:rPr>
          <w:rFonts w:ascii="Times New Roman" w:eastAsia="Times New Roman" w:hAnsi="Times New Roman" w:cs="Times New Roman"/>
          <w:sz w:val="24"/>
          <w:szCs w:val="24"/>
        </w:rPr>
        <w:t>to the model for the project</w:t>
      </w:r>
      <w:r w:rsidR="00131822">
        <w:rPr>
          <w:rFonts w:ascii="Times New Roman" w:eastAsia="Times New Roman" w:hAnsi="Times New Roman" w:cs="Times New Roman"/>
          <w:sz w:val="24"/>
          <w:szCs w:val="24"/>
        </w:rPr>
        <w:t xml:space="preserve"> because it is based on the historical average</w:t>
      </w:r>
      <w:r w:rsidR="00B96484">
        <w:rPr>
          <w:rFonts w:ascii="Times New Roman" w:eastAsia="Times New Roman" w:hAnsi="Times New Roman" w:cs="Times New Roman"/>
          <w:sz w:val="24"/>
          <w:szCs w:val="24"/>
        </w:rPr>
        <w:t xml:space="preserve"> of rainfall</w:t>
      </w:r>
      <w:r w:rsidR="00131822">
        <w:rPr>
          <w:rFonts w:ascii="Times New Roman" w:eastAsia="Times New Roman" w:hAnsi="Times New Roman" w:cs="Times New Roman"/>
          <w:sz w:val="24"/>
          <w:szCs w:val="24"/>
        </w:rPr>
        <w:t xml:space="preserve">. CAC discussed the designated water quality standards and Brandon informed them that they are class A – suitable </w:t>
      </w:r>
      <w:r w:rsidR="00780594">
        <w:rPr>
          <w:rFonts w:ascii="Times New Roman" w:eastAsia="Times New Roman" w:hAnsi="Times New Roman" w:cs="Times New Roman"/>
          <w:sz w:val="24"/>
          <w:szCs w:val="24"/>
        </w:rPr>
        <w:t>for primary recreation, fishing and swimming.</w:t>
      </w:r>
    </w:p>
    <w:p w14:paraId="2C697213" w14:textId="77777777" w:rsidR="00250AD6" w:rsidRDefault="00250AD6" w:rsidP="00D61D24">
      <w:pPr>
        <w:spacing w:after="0" w:line="240" w:lineRule="auto"/>
        <w:jc w:val="both"/>
        <w:rPr>
          <w:rFonts w:ascii="Times New Roman" w:eastAsia="Times New Roman" w:hAnsi="Times New Roman" w:cs="Times New Roman"/>
          <w:b/>
          <w:sz w:val="24"/>
          <w:szCs w:val="24"/>
        </w:rPr>
      </w:pPr>
    </w:p>
    <w:p w14:paraId="644A1BEA" w14:textId="0636BCD7" w:rsidR="00250AD6" w:rsidRDefault="00250AD6" w:rsidP="00D61D24">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Equitable Development in DC</w:t>
      </w:r>
    </w:p>
    <w:p w14:paraId="3B3BF51A" w14:textId="0BEC9BC7" w:rsidR="00250AD6" w:rsidRDefault="00250AD6" w:rsidP="00D61D24">
      <w:pPr>
        <w:spacing w:after="0" w:line="240" w:lineRule="auto"/>
        <w:jc w:val="both"/>
        <w:rPr>
          <w:rFonts w:ascii="Times New Roman" w:eastAsia="Times New Roman" w:hAnsi="Times New Roman" w:cs="Times New Roman"/>
          <w:i/>
          <w:sz w:val="24"/>
          <w:szCs w:val="24"/>
        </w:rPr>
      </w:pPr>
      <w:r w:rsidRPr="00250AD6">
        <w:rPr>
          <w:rFonts w:ascii="Times New Roman" w:eastAsia="Times New Roman" w:hAnsi="Times New Roman" w:cs="Times New Roman"/>
          <w:i/>
          <w:sz w:val="24"/>
          <w:szCs w:val="24"/>
        </w:rPr>
        <w:t>Vaughn Perry, 11</w:t>
      </w:r>
      <w:r w:rsidRPr="00250AD6">
        <w:rPr>
          <w:rFonts w:ascii="Times New Roman" w:eastAsia="Times New Roman" w:hAnsi="Times New Roman" w:cs="Times New Roman"/>
          <w:i/>
          <w:sz w:val="24"/>
          <w:szCs w:val="24"/>
          <w:vertAlign w:val="superscript"/>
        </w:rPr>
        <w:t>th</w:t>
      </w:r>
      <w:r w:rsidRPr="00250AD6">
        <w:rPr>
          <w:rFonts w:ascii="Times New Roman" w:eastAsia="Times New Roman" w:hAnsi="Times New Roman" w:cs="Times New Roman"/>
          <w:i/>
          <w:sz w:val="24"/>
          <w:szCs w:val="24"/>
        </w:rPr>
        <w:t xml:space="preserve"> Street Bridge Park</w:t>
      </w:r>
    </w:p>
    <w:p w14:paraId="066ECE73" w14:textId="77777777" w:rsidR="00131822" w:rsidRPr="00A01A43" w:rsidRDefault="00131822" w:rsidP="00D61D24">
      <w:pPr>
        <w:spacing w:after="0" w:line="240" w:lineRule="auto"/>
        <w:jc w:val="both"/>
        <w:rPr>
          <w:rFonts w:ascii="Times New Roman" w:eastAsia="Times New Roman" w:hAnsi="Times New Roman" w:cs="Times New Roman"/>
          <w:i/>
          <w:sz w:val="16"/>
          <w:szCs w:val="16"/>
        </w:rPr>
      </w:pPr>
    </w:p>
    <w:p w14:paraId="35F8D742" w14:textId="52858CE2" w:rsidR="00250AD6" w:rsidRPr="00D92672" w:rsidRDefault="00131822" w:rsidP="00D61D2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Vaugh</w:t>
      </w:r>
      <w:r w:rsidR="005446D1">
        <w:rPr>
          <w:rFonts w:ascii="Times New Roman" w:eastAsia="Times New Roman" w:hAnsi="Times New Roman" w:cs="Times New Roman"/>
          <w:sz w:val="24"/>
          <w:szCs w:val="24"/>
        </w:rPr>
        <w:t>n</w:t>
      </w:r>
      <w:r>
        <w:rPr>
          <w:rFonts w:ascii="Times New Roman" w:eastAsia="Times New Roman" w:hAnsi="Times New Roman" w:cs="Times New Roman"/>
          <w:sz w:val="24"/>
          <w:szCs w:val="24"/>
        </w:rPr>
        <w:t xml:space="preserve"> introduced the </w:t>
      </w:r>
      <w:hyperlink r:id="rId12" w:history="1">
        <w:r w:rsidRPr="005446D1">
          <w:rPr>
            <w:rStyle w:val="Hyperlink"/>
            <w:rFonts w:ascii="Times New Roman" w:eastAsia="Times New Roman" w:hAnsi="Times New Roman" w:cs="Times New Roman"/>
            <w:sz w:val="24"/>
            <w:szCs w:val="24"/>
          </w:rPr>
          <w:t>11</w:t>
        </w:r>
        <w:r w:rsidRPr="005446D1">
          <w:rPr>
            <w:rStyle w:val="Hyperlink"/>
            <w:rFonts w:ascii="Times New Roman" w:eastAsia="Times New Roman" w:hAnsi="Times New Roman" w:cs="Times New Roman"/>
            <w:sz w:val="24"/>
            <w:szCs w:val="24"/>
            <w:vertAlign w:val="superscript"/>
          </w:rPr>
          <w:t>th</w:t>
        </w:r>
        <w:r w:rsidRPr="005446D1">
          <w:rPr>
            <w:rStyle w:val="Hyperlink"/>
            <w:rFonts w:ascii="Times New Roman" w:eastAsia="Times New Roman" w:hAnsi="Times New Roman" w:cs="Times New Roman"/>
            <w:sz w:val="24"/>
            <w:szCs w:val="24"/>
          </w:rPr>
          <w:t xml:space="preserve"> Street Bridge Park</w:t>
        </w:r>
      </w:hyperlink>
      <w:r>
        <w:rPr>
          <w:rFonts w:ascii="Times New Roman" w:eastAsia="Times New Roman" w:hAnsi="Times New Roman" w:cs="Times New Roman"/>
          <w:sz w:val="24"/>
          <w:szCs w:val="24"/>
        </w:rPr>
        <w:t xml:space="preserve"> project to CAC. The park is a project of </w:t>
      </w:r>
      <w:r w:rsidRPr="00131822">
        <w:rPr>
          <w:rFonts w:ascii="Times New Roman" w:eastAsia="Times New Roman" w:hAnsi="Times New Roman" w:cs="Times New Roman"/>
          <w:i/>
          <w:sz w:val="24"/>
          <w:szCs w:val="24"/>
        </w:rPr>
        <w:t>Building Bridges Across the River</w:t>
      </w:r>
      <w:r>
        <w:rPr>
          <w:rFonts w:ascii="Times New Roman" w:eastAsia="Times New Roman" w:hAnsi="Times New Roman" w:cs="Times New Roman"/>
          <w:sz w:val="24"/>
          <w:szCs w:val="24"/>
        </w:rPr>
        <w:t>, a 501</w:t>
      </w:r>
      <w:r w:rsidR="006962D3">
        <w:rPr>
          <w:rFonts w:ascii="Times New Roman" w:eastAsia="Times New Roman" w:hAnsi="Times New Roman" w:cs="Times New Roman"/>
          <w:sz w:val="24"/>
          <w:szCs w:val="24"/>
        </w:rPr>
        <w:t>c</w:t>
      </w:r>
      <w:r>
        <w:rPr>
          <w:rFonts w:ascii="Times New Roman" w:eastAsia="Times New Roman" w:hAnsi="Times New Roman" w:cs="Times New Roman"/>
          <w:sz w:val="24"/>
          <w:szCs w:val="24"/>
        </w:rPr>
        <w:t>3 nonprofit.</w:t>
      </w:r>
      <w:r w:rsidR="005446D1">
        <w:rPr>
          <w:rFonts w:ascii="Times New Roman" w:eastAsia="Times New Roman" w:hAnsi="Times New Roman" w:cs="Times New Roman"/>
          <w:sz w:val="24"/>
          <w:szCs w:val="24"/>
        </w:rPr>
        <w:t xml:space="preserve"> The goal of the bridge is to make a park that will connect two communities. The idea was inspired by similar parks in other cities, like the Highline in NYC, that are</w:t>
      </w:r>
      <w:r w:rsidR="00780594">
        <w:rPr>
          <w:rFonts w:ascii="Times New Roman" w:eastAsia="Times New Roman" w:hAnsi="Times New Roman" w:cs="Times New Roman"/>
          <w:sz w:val="24"/>
          <w:szCs w:val="24"/>
        </w:rPr>
        <w:t xml:space="preserve"> reclaiming more green space in response to an </w:t>
      </w:r>
      <w:r w:rsidR="005446D1">
        <w:rPr>
          <w:rFonts w:ascii="Times New Roman" w:eastAsia="Times New Roman" w:hAnsi="Times New Roman" w:cs="Times New Roman"/>
          <w:sz w:val="24"/>
          <w:szCs w:val="24"/>
        </w:rPr>
        <w:t xml:space="preserve">influx of new residents. Vaughn </w:t>
      </w:r>
      <w:r w:rsidR="00780594">
        <w:rPr>
          <w:rFonts w:ascii="Times New Roman" w:eastAsia="Times New Roman" w:hAnsi="Times New Roman" w:cs="Times New Roman"/>
          <w:sz w:val="24"/>
          <w:szCs w:val="24"/>
        </w:rPr>
        <w:t>explained the</w:t>
      </w:r>
      <w:r w:rsidR="005446D1">
        <w:rPr>
          <w:rFonts w:ascii="Times New Roman" w:eastAsia="Times New Roman" w:hAnsi="Times New Roman" w:cs="Times New Roman"/>
          <w:sz w:val="24"/>
          <w:szCs w:val="24"/>
        </w:rPr>
        <w:t xml:space="preserve"> unintende</w:t>
      </w:r>
      <w:r w:rsidR="00243B49">
        <w:rPr>
          <w:rFonts w:ascii="Times New Roman" w:eastAsia="Times New Roman" w:hAnsi="Times New Roman" w:cs="Times New Roman"/>
          <w:sz w:val="24"/>
          <w:szCs w:val="24"/>
        </w:rPr>
        <w:t xml:space="preserve">d consequences of the Highline driving </w:t>
      </w:r>
      <w:r w:rsidR="00780594">
        <w:rPr>
          <w:rFonts w:ascii="Times New Roman" w:eastAsia="Times New Roman" w:hAnsi="Times New Roman" w:cs="Times New Roman"/>
          <w:sz w:val="24"/>
          <w:szCs w:val="24"/>
        </w:rPr>
        <w:t xml:space="preserve">housing </w:t>
      </w:r>
      <w:r w:rsidR="00243B49">
        <w:rPr>
          <w:rFonts w:ascii="Times New Roman" w:eastAsia="Times New Roman" w:hAnsi="Times New Roman" w:cs="Times New Roman"/>
          <w:sz w:val="24"/>
          <w:szCs w:val="24"/>
        </w:rPr>
        <w:t>prices up and displacing poorer residents</w:t>
      </w:r>
      <w:r w:rsidR="005446D1">
        <w:rPr>
          <w:rFonts w:ascii="Times New Roman" w:eastAsia="Times New Roman" w:hAnsi="Times New Roman" w:cs="Times New Roman"/>
          <w:sz w:val="24"/>
          <w:szCs w:val="24"/>
        </w:rPr>
        <w:t>. Because of this, a network was created so other cities would not make the same mistake. The 11</w:t>
      </w:r>
      <w:r w:rsidR="005446D1" w:rsidRPr="005446D1">
        <w:rPr>
          <w:rFonts w:ascii="Times New Roman" w:eastAsia="Times New Roman" w:hAnsi="Times New Roman" w:cs="Times New Roman"/>
          <w:sz w:val="24"/>
          <w:szCs w:val="24"/>
          <w:vertAlign w:val="superscript"/>
        </w:rPr>
        <w:t>th</w:t>
      </w:r>
      <w:r w:rsidR="005446D1">
        <w:rPr>
          <w:rFonts w:ascii="Times New Roman" w:eastAsia="Times New Roman" w:hAnsi="Times New Roman" w:cs="Times New Roman"/>
          <w:sz w:val="24"/>
          <w:szCs w:val="24"/>
        </w:rPr>
        <w:t xml:space="preserve"> Street Bridge Park goals are fourfold –</w:t>
      </w:r>
      <w:r w:rsidR="00243B49">
        <w:rPr>
          <w:rFonts w:ascii="Times New Roman" w:eastAsia="Times New Roman" w:hAnsi="Times New Roman" w:cs="Times New Roman"/>
          <w:sz w:val="24"/>
          <w:szCs w:val="24"/>
        </w:rPr>
        <w:t xml:space="preserve"> </w:t>
      </w:r>
      <w:r w:rsidR="005446D1">
        <w:rPr>
          <w:rFonts w:ascii="Times New Roman" w:eastAsia="Times New Roman" w:hAnsi="Times New Roman" w:cs="Times New Roman"/>
          <w:sz w:val="24"/>
          <w:szCs w:val="24"/>
        </w:rPr>
        <w:t>to reconnect communities, to impr</w:t>
      </w:r>
      <w:r w:rsidR="00243B49">
        <w:rPr>
          <w:rFonts w:ascii="Times New Roman" w:eastAsia="Times New Roman" w:hAnsi="Times New Roman" w:cs="Times New Roman"/>
          <w:sz w:val="24"/>
          <w:szCs w:val="24"/>
        </w:rPr>
        <w:t xml:space="preserve">ove public health disparities, </w:t>
      </w:r>
      <w:r w:rsidR="005446D1">
        <w:rPr>
          <w:rFonts w:ascii="Times New Roman" w:eastAsia="Times New Roman" w:hAnsi="Times New Roman" w:cs="Times New Roman"/>
          <w:sz w:val="24"/>
          <w:szCs w:val="24"/>
        </w:rPr>
        <w:t xml:space="preserve">to re-engage residents with the </w:t>
      </w:r>
      <w:r w:rsidR="00243B49">
        <w:rPr>
          <w:rFonts w:ascii="Times New Roman" w:eastAsia="Times New Roman" w:hAnsi="Times New Roman" w:cs="Times New Roman"/>
          <w:sz w:val="24"/>
          <w:szCs w:val="24"/>
        </w:rPr>
        <w:t xml:space="preserve">river, and </w:t>
      </w:r>
      <w:r w:rsidR="005446D1">
        <w:rPr>
          <w:rFonts w:ascii="Times New Roman" w:eastAsia="Times New Roman" w:hAnsi="Times New Roman" w:cs="Times New Roman"/>
          <w:sz w:val="24"/>
          <w:szCs w:val="24"/>
        </w:rPr>
        <w:t xml:space="preserve">to serve as an anchor for </w:t>
      </w:r>
      <w:r w:rsidR="00243B49">
        <w:rPr>
          <w:rFonts w:ascii="Times New Roman" w:eastAsia="Times New Roman" w:hAnsi="Times New Roman" w:cs="Times New Roman"/>
          <w:sz w:val="24"/>
          <w:szCs w:val="24"/>
        </w:rPr>
        <w:t xml:space="preserve">inclusive economic opportunity. </w:t>
      </w:r>
      <w:r w:rsidR="005446D1">
        <w:rPr>
          <w:rFonts w:ascii="Times New Roman" w:eastAsia="Times New Roman" w:hAnsi="Times New Roman" w:cs="Times New Roman"/>
          <w:sz w:val="24"/>
          <w:szCs w:val="24"/>
        </w:rPr>
        <w:t xml:space="preserve">The </w:t>
      </w:r>
      <w:r w:rsidR="00243B49">
        <w:rPr>
          <w:rFonts w:ascii="Times New Roman" w:eastAsia="Times New Roman" w:hAnsi="Times New Roman" w:cs="Times New Roman"/>
          <w:sz w:val="24"/>
          <w:szCs w:val="24"/>
        </w:rPr>
        <w:t xml:space="preserve">park’s design </w:t>
      </w:r>
      <w:r w:rsidR="005446D1">
        <w:rPr>
          <w:rFonts w:ascii="Times New Roman" w:eastAsia="Times New Roman" w:hAnsi="Times New Roman" w:cs="Times New Roman"/>
          <w:sz w:val="24"/>
          <w:szCs w:val="24"/>
        </w:rPr>
        <w:t>inco</w:t>
      </w:r>
      <w:r w:rsidR="00243B49">
        <w:rPr>
          <w:rFonts w:ascii="Times New Roman" w:eastAsia="Times New Roman" w:hAnsi="Times New Roman" w:cs="Times New Roman"/>
          <w:sz w:val="24"/>
          <w:szCs w:val="24"/>
        </w:rPr>
        <w:t>rporates</w:t>
      </w:r>
      <w:r w:rsidR="005446D1">
        <w:rPr>
          <w:rFonts w:ascii="Times New Roman" w:eastAsia="Times New Roman" w:hAnsi="Times New Roman" w:cs="Times New Roman"/>
          <w:sz w:val="24"/>
          <w:szCs w:val="24"/>
        </w:rPr>
        <w:t xml:space="preserve"> community-driven ideas like public art, performance spaces, urban agriculture, canoe launches and a restaurant. </w:t>
      </w:r>
      <w:r w:rsidR="00794E96">
        <w:rPr>
          <w:rFonts w:ascii="Times New Roman" w:eastAsia="Times New Roman" w:hAnsi="Times New Roman" w:cs="Times New Roman"/>
          <w:sz w:val="24"/>
          <w:szCs w:val="24"/>
        </w:rPr>
        <w:t>T</w:t>
      </w:r>
      <w:r w:rsidR="00FF7C9F">
        <w:rPr>
          <w:rFonts w:ascii="Times New Roman" w:eastAsia="Times New Roman" w:hAnsi="Times New Roman" w:cs="Times New Roman"/>
          <w:sz w:val="24"/>
          <w:szCs w:val="24"/>
        </w:rPr>
        <w:t>heir</w:t>
      </w:r>
      <w:r w:rsidR="005446D1">
        <w:rPr>
          <w:rFonts w:ascii="Times New Roman" w:eastAsia="Times New Roman" w:hAnsi="Times New Roman" w:cs="Times New Roman"/>
          <w:sz w:val="24"/>
          <w:szCs w:val="24"/>
        </w:rPr>
        <w:t xml:space="preserve"> Equitable Development Plan </w:t>
      </w:r>
      <w:r w:rsidR="00FF7C9F">
        <w:rPr>
          <w:rFonts w:ascii="Times New Roman" w:eastAsia="Times New Roman" w:hAnsi="Times New Roman" w:cs="Times New Roman"/>
          <w:sz w:val="24"/>
          <w:szCs w:val="24"/>
        </w:rPr>
        <w:t>contains</w:t>
      </w:r>
      <w:r w:rsidR="00243B49">
        <w:rPr>
          <w:rFonts w:ascii="Times New Roman" w:eastAsia="Times New Roman" w:hAnsi="Times New Roman" w:cs="Times New Roman"/>
          <w:sz w:val="24"/>
          <w:szCs w:val="24"/>
        </w:rPr>
        <w:t xml:space="preserve"> </w:t>
      </w:r>
      <w:r w:rsidR="00FF7C9F">
        <w:rPr>
          <w:rFonts w:ascii="Times New Roman" w:eastAsia="Times New Roman" w:hAnsi="Times New Roman" w:cs="Times New Roman"/>
          <w:sz w:val="24"/>
          <w:szCs w:val="24"/>
        </w:rPr>
        <w:t>a strategy</w:t>
      </w:r>
      <w:r w:rsidR="00243B49">
        <w:rPr>
          <w:rFonts w:ascii="Times New Roman" w:eastAsia="Times New Roman" w:hAnsi="Times New Roman" w:cs="Times New Roman"/>
          <w:sz w:val="24"/>
          <w:szCs w:val="24"/>
        </w:rPr>
        <w:t xml:space="preserve"> </w:t>
      </w:r>
      <w:r w:rsidR="00FF7C9F">
        <w:rPr>
          <w:rFonts w:ascii="Times New Roman" w:eastAsia="Times New Roman" w:hAnsi="Times New Roman" w:cs="Times New Roman"/>
          <w:sz w:val="24"/>
          <w:szCs w:val="24"/>
        </w:rPr>
        <w:t>that match</w:t>
      </w:r>
      <w:r w:rsidR="006962D3">
        <w:rPr>
          <w:rFonts w:ascii="Times New Roman" w:eastAsia="Times New Roman" w:hAnsi="Times New Roman" w:cs="Times New Roman"/>
          <w:sz w:val="24"/>
          <w:szCs w:val="24"/>
        </w:rPr>
        <w:t>es</w:t>
      </w:r>
      <w:r w:rsidR="00FF7C9F">
        <w:rPr>
          <w:rFonts w:ascii="Times New Roman" w:eastAsia="Times New Roman" w:hAnsi="Times New Roman" w:cs="Times New Roman"/>
          <w:sz w:val="24"/>
          <w:szCs w:val="24"/>
        </w:rPr>
        <w:t xml:space="preserve"> </w:t>
      </w:r>
      <w:r w:rsidR="005446D1">
        <w:rPr>
          <w:rFonts w:ascii="Times New Roman" w:eastAsia="Times New Roman" w:hAnsi="Times New Roman" w:cs="Times New Roman"/>
          <w:sz w:val="24"/>
          <w:szCs w:val="24"/>
        </w:rPr>
        <w:t xml:space="preserve">every dollar spent </w:t>
      </w:r>
      <w:r w:rsidR="00FF7C9F">
        <w:rPr>
          <w:rFonts w:ascii="Times New Roman" w:eastAsia="Times New Roman" w:hAnsi="Times New Roman" w:cs="Times New Roman"/>
          <w:sz w:val="24"/>
          <w:szCs w:val="24"/>
        </w:rPr>
        <w:t>on the bridge park with a dollar invested in the community. I</w:t>
      </w:r>
      <w:r w:rsidR="005446D1">
        <w:rPr>
          <w:rFonts w:ascii="Times New Roman" w:eastAsia="Times New Roman" w:hAnsi="Times New Roman" w:cs="Times New Roman"/>
          <w:sz w:val="24"/>
          <w:szCs w:val="24"/>
        </w:rPr>
        <w:t xml:space="preserve">nvestments </w:t>
      </w:r>
      <w:r w:rsidR="00FF7C9F">
        <w:rPr>
          <w:rFonts w:ascii="Times New Roman" w:eastAsia="Times New Roman" w:hAnsi="Times New Roman" w:cs="Times New Roman"/>
          <w:sz w:val="24"/>
          <w:szCs w:val="24"/>
        </w:rPr>
        <w:t xml:space="preserve">have been made in </w:t>
      </w:r>
      <w:r w:rsidR="00D92672">
        <w:rPr>
          <w:rFonts w:ascii="Times New Roman" w:eastAsia="Times New Roman" w:hAnsi="Times New Roman" w:cs="Times New Roman"/>
          <w:sz w:val="24"/>
          <w:szCs w:val="24"/>
        </w:rPr>
        <w:t>workforce training, housing, arts and cultural e</w:t>
      </w:r>
      <w:r w:rsidR="00072A1C">
        <w:rPr>
          <w:rFonts w:ascii="Times New Roman" w:eastAsia="Times New Roman" w:hAnsi="Times New Roman" w:cs="Times New Roman"/>
          <w:sz w:val="24"/>
          <w:szCs w:val="24"/>
        </w:rPr>
        <w:t xml:space="preserve">quity. </w:t>
      </w:r>
      <w:r w:rsidR="00FF7C9F">
        <w:rPr>
          <w:rFonts w:ascii="Times New Roman" w:eastAsia="Times New Roman" w:hAnsi="Times New Roman" w:cs="Times New Roman"/>
          <w:sz w:val="24"/>
          <w:szCs w:val="24"/>
        </w:rPr>
        <w:t xml:space="preserve">A </w:t>
      </w:r>
      <w:r w:rsidR="00072A1C">
        <w:rPr>
          <w:rFonts w:ascii="Times New Roman" w:eastAsia="Times New Roman" w:hAnsi="Times New Roman" w:cs="Times New Roman"/>
          <w:sz w:val="24"/>
          <w:szCs w:val="24"/>
        </w:rPr>
        <w:t>home</w:t>
      </w:r>
      <w:r w:rsidR="00D92672">
        <w:rPr>
          <w:rFonts w:ascii="Times New Roman" w:eastAsia="Times New Roman" w:hAnsi="Times New Roman" w:cs="Times New Roman"/>
          <w:sz w:val="24"/>
          <w:szCs w:val="24"/>
        </w:rPr>
        <w:t>buyer’s club with</w:t>
      </w:r>
      <w:r w:rsidR="00FF7C9F">
        <w:rPr>
          <w:rFonts w:ascii="Times New Roman" w:eastAsia="Times New Roman" w:hAnsi="Times New Roman" w:cs="Times New Roman"/>
          <w:sz w:val="24"/>
          <w:szCs w:val="24"/>
        </w:rPr>
        <w:t xml:space="preserve"> over 400 people participating has led to</w:t>
      </w:r>
      <w:r w:rsidR="00D92672">
        <w:rPr>
          <w:rFonts w:ascii="Times New Roman" w:eastAsia="Times New Roman" w:hAnsi="Times New Roman" w:cs="Times New Roman"/>
          <w:sz w:val="24"/>
          <w:szCs w:val="24"/>
        </w:rPr>
        <w:t xml:space="preserve"> 70 people </w:t>
      </w:r>
      <w:r w:rsidR="00072A1C">
        <w:rPr>
          <w:rFonts w:ascii="Times New Roman" w:eastAsia="Times New Roman" w:hAnsi="Times New Roman" w:cs="Times New Roman"/>
          <w:sz w:val="24"/>
          <w:szCs w:val="24"/>
        </w:rPr>
        <w:t>buying</w:t>
      </w:r>
      <w:r w:rsidR="00D92672">
        <w:rPr>
          <w:rFonts w:ascii="Times New Roman" w:eastAsia="Times New Roman" w:hAnsi="Times New Roman" w:cs="Times New Roman"/>
          <w:sz w:val="24"/>
          <w:szCs w:val="24"/>
        </w:rPr>
        <w:t xml:space="preserve"> homes in Ward 8. </w:t>
      </w:r>
      <w:r w:rsidR="00FF7C9F">
        <w:rPr>
          <w:rFonts w:ascii="Times New Roman" w:eastAsia="Times New Roman" w:hAnsi="Times New Roman" w:cs="Times New Roman"/>
          <w:sz w:val="24"/>
          <w:szCs w:val="24"/>
        </w:rPr>
        <w:t>Community Land Trusts are</w:t>
      </w:r>
      <w:r w:rsidR="00D92672">
        <w:rPr>
          <w:rFonts w:ascii="Times New Roman" w:eastAsia="Times New Roman" w:hAnsi="Times New Roman" w:cs="Times New Roman"/>
          <w:sz w:val="24"/>
          <w:szCs w:val="24"/>
        </w:rPr>
        <w:t xml:space="preserve"> creat</w:t>
      </w:r>
      <w:r w:rsidR="00FF7C9F">
        <w:rPr>
          <w:rFonts w:ascii="Times New Roman" w:eastAsia="Times New Roman" w:hAnsi="Times New Roman" w:cs="Times New Roman"/>
          <w:sz w:val="24"/>
          <w:szCs w:val="24"/>
        </w:rPr>
        <w:t>ing</w:t>
      </w:r>
      <w:r w:rsidR="00072A1C">
        <w:rPr>
          <w:rFonts w:ascii="Times New Roman" w:eastAsia="Times New Roman" w:hAnsi="Times New Roman" w:cs="Times New Roman"/>
          <w:sz w:val="24"/>
          <w:szCs w:val="24"/>
        </w:rPr>
        <w:t xml:space="preserve"> permanent affordable housing and</w:t>
      </w:r>
      <w:r w:rsidR="00FF7C9F">
        <w:rPr>
          <w:rFonts w:ascii="Times New Roman" w:eastAsia="Times New Roman" w:hAnsi="Times New Roman" w:cs="Times New Roman"/>
          <w:sz w:val="24"/>
          <w:szCs w:val="24"/>
        </w:rPr>
        <w:t xml:space="preserve"> </w:t>
      </w:r>
      <w:r w:rsidR="00D92672">
        <w:rPr>
          <w:rFonts w:ascii="Times New Roman" w:eastAsia="Times New Roman" w:hAnsi="Times New Roman" w:cs="Times New Roman"/>
          <w:sz w:val="24"/>
          <w:szCs w:val="24"/>
        </w:rPr>
        <w:t xml:space="preserve">technical assistance loans </w:t>
      </w:r>
      <w:r w:rsidR="00FF7C9F">
        <w:rPr>
          <w:rFonts w:ascii="Times New Roman" w:eastAsia="Times New Roman" w:hAnsi="Times New Roman" w:cs="Times New Roman"/>
          <w:sz w:val="24"/>
          <w:szCs w:val="24"/>
        </w:rPr>
        <w:t>are supporting</w:t>
      </w:r>
      <w:r w:rsidR="00D92672">
        <w:rPr>
          <w:rFonts w:ascii="Times New Roman" w:eastAsia="Times New Roman" w:hAnsi="Times New Roman" w:cs="Times New Roman"/>
          <w:sz w:val="24"/>
          <w:szCs w:val="24"/>
        </w:rPr>
        <w:t xml:space="preserve"> small businesses in the community. </w:t>
      </w:r>
      <w:r w:rsidR="00FF7C9F">
        <w:rPr>
          <w:rFonts w:ascii="Times New Roman" w:eastAsia="Times New Roman" w:hAnsi="Times New Roman" w:cs="Times New Roman"/>
          <w:sz w:val="24"/>
          <w:szCs w:val="24"/>
        </w:rPr>
        <w:t>They are i</w:t>
      </w:r>
      <w:r w:rsidR="00D92672">
        <w:rPr>
          <w:rFonts w:ascii="Times New Roman" w:eastAsia="Times New Roman" w:hAnsi="Times New Roman" w:cs="Times New Roman"/>
          <w:sz w:val="24"/>
          <w:szCs w:val="24"/>
        </w:rPr>
        <w:t>nve</w:t>
      </w:r>
      <w:r w:rsidR="00FF7C9F">
        <w:rPr>
          <w:rFonts w:ascii="Times New Roman" w:eastAsia="Times New Roman" w:hAnsi="Times New Roman" w:cs="Times New Roman"/>
          <w:sz w:val="24"/>
          <w:szCs w:val="24"/>
        </w:rPr>
        <w:t>sting</w:t>
      </w:r>
      <w:r w:rsidR="00D92672">
        <w:rPr>
          <w:rFonts w:ascii="Times New Roman" w:eastAsia="Times New Roman" w:hAnsi="Times New Roman" w:cs="Times New Roman"/>
          <w:sz w:val="24"/>
          <w:szCs w:val="24"/>
        </w:rPr>
        <w:t xml:space="preserve"> in the arts </w:t>
      </w:r>
      <w:r w:rsidR="00072A1C">
        <w:rPr>
          <w:rFonts w:ascii="Times New Roman" w:eastAsia="Times New Roman" w:hAnsi="Times New Roman" w:cs="Times New Roman"/>
          <w:sz w:val="24"/>
          <w:szCs w:val="24"/>
        </w:rPr>
        <w:t>through the</w:t>
      </w:r>
      <w:r w:rsidR="00D92672">
        <w:rPr>
          <w:rFonts w:ascii="Times New Roman" w:eastAsia="Times New Roman" w:hAnsi="Times New Roman" w:cs="Times New Roman"/>
          <w:sz w:val="24"/>
          <w:szCs w:val="24"/>
        </w:rPr>
        <w:t xml:space="preserve"> Anacostia </w:t>
      </w:r>
      <w:r w:rsidR="00072A1C">
        <w:rPr>
          <w:rFonts w:ascii="Times New Roman" w:eastAsia="Times New Roman" w:hAnsi="Times New Roman" w:cs="Times New Roman"/>
          <w:sz w:val="24"/>
          <w:szCs w:val="24"/>
        </w:rPr>
        <w:t>River Festival and Bridge Park P</w:t>
      </w:r>
      <w:r w:rsidR="00D92672">
        <w:rPr>
          <w:rFonts w:ascii="Times New Roman" w:eastAsia="Times New Roman" w:hAnsi="Times New Roman" w:cs="Times New Roman"/>
          <w:sz w:val="24"/>
          <w:szCs w:val="24"/>
        </w:rPr>
        <w:t>orch</w:t>
      </w:r>
      <w:r w:rsidR="00FF7C9F">
        <w:rPr>
          <w:rFonts w:ascii="Times New Roman" w:eastAsia="Times New Roman" w:hAnsi="Times New Roman" w:cs="Times New Roman"/>
          <w:sz w:val="24"/>
          <w:szCs w:val="24"/>
        </w:rPr>
        <w:t>, a place to share and collect community stories</w:t>
      </w:r>
      <w:r w:rsidR="00D92672">
        <w:rPr>
          <w:rFonts w:ascii="Times New Roman" w:eastAsia="Times New Roman" w:hAnsi="Times New Roman" w:cs="Times New Roman"/>
          <w:sz w:val="24"/>
          <w:szCs w:val="24"/>
        </w:rPr>
        <w:t xml:space="preserve">. </w:t>
      </w:r>
      <w:r w:rsidR="00FF7C9F">
        <w:rPr>
          <w:rFonts w:ascii="Times New Roman" w:eastAsia="Times New Roman" w:hAnsi="Times New Roman" w:cs="Times New Roman"/>
          <w:sz w:val="24"/>
          <w:szCs w:val="24"/>
        </w:rPr>
        <w:t xml:space="preserve">They are also </w:t>
      </w:r>
      <w:r w:rsidR="00EC4E8A">
        <w:rPr>
          <w:rFonts w:ascii="Times New Roman" w:eastAsia="Times New Roman" w:hAnsi="Times New Roman" w:cs="Times New Roman"/>
          <w:sz w:val="24"/>
          <w:szCs w:val="24"/>
        </w:rPr>
        <w:t xml:space="preserve">building raised garden beds at </w:t>
      </w:r>
      <w:r w:rsidR="00D92672">
        <w:rPr>
          <w:rFonts w:ascii="Times New Roman" w:eastAsia="Times New Roman" w:hAnsi="Times New Roman" w:cs="Times New Roman"/>
          <w:sz w:val="24"/>
          <w:szCs w:val="24"/>
        </w:rPr>
        <w:t>partnering faith communit</w:t>
      </w:r>
      <w:r w:rsidR="00794E96">
        <w:rPr>
          <w:rFonts w:ascii="Times New Roman" w:eastAsia="Times New Roman" w:hAnsi="Times New Roman" w:cs="Times New Roman"/>
          <w:sz w:val="24"/>
          <w:szCs w:val="24"/>
        </w:rPr>
        <w:t>y facilities</w:t>
      </w:r>
      <w:r w:rsidR="00D92672">
        <w:rPr>
          <w:rFonts w:ascii="Times New Roman" w:eastAsia="Times New Roman" w:hAnsi="Times New Roman" w:cs="Times New Roman"/>
          <w:sz w:val="24"/>
          <w:szCs w:val="24"/>
        </w:rPr>
        <w:t xml:space="preserve"> to teach</w:t>
      </w:r>
      <w:r w:rsidR="00794E96">
        <w:rPr>
          <w:rFonts w:ascii="Times New Roman" w:eastAsia="Times New Roman" w:hAnsi="Times New Roman" w:cs="Times New Roman"/>
          <w:sz w:val="24"/>
          <w:szCs w:val="24"/>
        </w:rPr>
        <w:t xml:space="preserve"> urban agriculture</w:t>
      </w:r>
      <w:r w:rsidR="00D92672">
        <w:rPr>
          <w:rFonts w:ascii="Times New Roman" w:eastAsia="Times New Roman" w:hAnsi="Times New Roman" w:cs="Times New Roman"/>
          <w:sz w:val="24"/>
          <w:szCs w:val="24"/>
        </w:rPr>
        <w:t xml:space="preserve">. Vaughn stressed the importance of partnerships to making this work a success. </w:t>
      </w:r>
    </w:p>
    <w:p w14:paraId="7DB35C50" w14:textId="77777777" w:rsidR="000B55E2" w:rsidRPr="00EC4E8A" w:rsidRDefault="000B55E2" w:rsidP="00D61D24">
      <w:pPr>
        <w:spacing w:after="0" w:line="240" w:lineRule="auto"/>
        <w:jc w:val="both"/>
        <w:rPr>
          <w:rFonts w:ascii="Times New Roman" w:eastAsia="Times New Roman" w:hAnsi="Times New Roman" w:cs="Times New Roman"/>
          <w:b/>
          <w:sz w:val="16"/>
          <w:szCs w:val="16"/>
        </w:rPr>
      </w:pPr>
    </w:p>
    <w:p w14:paraId="3E406D51" w14:textId="6B6BFDC7" w:rsidR="002914C4" w:rsidRDefault="002914C4" w:rsidP="00D61D2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Discussion:</w:t>
      </w:r>
      <w:r w:rsidR="00D92672">
        <w:rPr>
          <w:rFonts w:ascii="Times New Roman" w:eastAsia="Times New Roman" w:hAnsi="Times New Roman" w:cs="Times New Roman"/>
          <w:sz w:val="24"/>
          <w:szCs w:val="24"/>
        </w:rPr>
        <w:t xml:space="preserve"> Vaughn </w:t>
      </w:r>
      <w:r w:rsidR="00255E33">
        <w:rPr>
          <w:rFonts w:ascii="Times New Roman" w:eastAsia="Times New Roman" w:hAnsi="Times New Roman" w:cs="Times New Roman"/>
          <w:sz w:val="24"/>
          <w:szCs w:val="24"/>
        </w:rPr>
        <w:t xml:space="preserve">explained </w:t>
      </w:r>
      <w:r w:rsidR="00D92672">
        <w:rPr>
          <w:rFonts w:ascii="Times New Roman" w:eastAsia="Times New Roman" w:hAnsi="Times New Roman" w:cs="Times New Roman"/>
          <w:sz w:val="24"/>
          <w:szCs w:val="24"/>
        </w:rPr>
        <w:t>fund</w:t>
      </w:r>
      <w:r w:rsidR="00255E33">
        <w:rPr>
          <w:rFonts w:ascii="Times New Roman" w:eastAsia="Times New Roman" w:hAnsi="Times New Roman" w:cs="Times New Roman"/>
          <w:sz w:val="24"/>
          <w:szCs w:val="24"/>
        </w:rPr>
        <w:t>ing has been</w:t>
      </w:r>
      <w:r w:rsidR="00D92672">
        <w:rPr>
          <w:rFonts w:ascii="Times New Roman" w:eastAsia="Times New Roman" w:hAnsi="Times New Roman" w:cs="Times New Roman"/>
          <w:sz w:val="24"/>
          <w:szCs w:val="24"/>
        </w:rPr>
        <w:t xml:space="preserve"> largely through philanthropic grants</w:t>
      </w:r>
      <w:r w:rsidR="002E4827">
        <w:rPr>
          <w:rFonts w:ascii="Times New Roman" w:eastAsia="Times New Roman" w:hAnsi="Times New Roman" w:cs="Times New Roman"/>
          <w:sz w:val="24"/>
          <w:szCs w:val="24"/>
        </w:rPr>
        <w:t xml:space="preserve"> focusing on a 1-mile radius from where the br</w:t>
      </w:r>
      <w:r w:rsidR="00EC4E8A">
        <w:rPr>
          <w:rFonts w:ascii="Times New Roman" w:eastAsia="Times New Roman" w:hAnsi="Times New Roman" w:cs="Times New Roman"/>
          <w:sz w:val="24"/>
          <w:szCs w:val="24"/>
        </w:rPr>
        <w:t>idge will be built, especially i</w:t>
      </w:r>
      <w:r w:rsidR="002E4827">
        <w:rPr>
          <w:rFonts w:ascii="Times New Roman" w:eastAsia="Times New Roman" w:hAnsi="Times New Roman" w:cs="Times New Roman"/>
          <w:sz w:val="24"/>
          <w:szCs w:val="24"/>
        </w:rPr>
        <w:t>n the East where the community has been historically marginalized</w:t>
      </w:r>
      <w:r w:rsidR="00D92672">
        <w:rPr>
          <w:rFonts w:ascii="Times New Roman" w:eastAsia="Times New Roman" w:hAnsi="Times New Roman" w:cs="Times New Roman"/>
          <w:sz w:val="24"/>
          <w:szCs w:val="24"/>
        </w:rPr>
        <w:t>. CAC discussed the importance of involving the community</w:t>
      </w:r>
      <w:r w:rsidR="002E4827">
        <w:rPr>
          <w:rFonts w:ascii="Times New Roman" w:eastAsia="Times New Roman" w:hAnsi="Times New Roman" w:cs="Times New Roman"/>
          <w:sz w:val="24"/>
          <w:szCs w:val="24"/>
        </w:rPr>
        <w:t>.</w:t>
      </w:r>
      <w:r w:rsidR="00D92672">
        <w:rPr>
          <w:rFonts w:ascii="Times New Roman" w:eastAsia="Times New Roman" w:hAnsi="Times New Roman" w:cs="Times New Roman"/>
          <w:sz w:val="24"/>
          <w:szCs w:val="24"/>
        </w:rPr>
        <w:t xml:space="preserve"> </w:t>
      </w:r>
      <w:r w:rsidR="001328DB">
        <w:rPr>
          <w:rFonts w:ascii="Times New Roman" w:eastAsia="Times New Roman" w:hAnsi="Times New Roman" w:cs="Times New Roman"/>
          <w:sz w:val="24"/>
          <w:szCs w:val="24"/>
        </w:rPr>
        <w:t xml:space="preserve">Vaughn </w:t>
      </w:r>
      <w:r w:rsidR="002E4827">
        <w:rPr>
          <w:rFonts w:ascii="Times New Roman" w:eastAsia="Times New Roman" w:hAnsi="Times New Roman" w:cs="Times New Roman"/>
          <w:sz w:val="24"/>
          <w:szCs w:val="24"/>
        </w:rPr>
        <w:t>said it is more important to not</w:t>
      </w:r>
      <w:r w:rsidR="001328DB">
        <w:rPr>
          <w:rFonts w:ascii="Times New Roman" w:eastAsia="Times New Roman" w:hAnsi="Times New Roman" w:cs="Times New Roman"/>
          <w:sz w:val="24"/>
          <w:szCs w:val="24"/>
        </w:rPr>
        <w:t xml:space="preserve"> </w:t>
      </w:r>
      <w:r w:rsidR="002E4827">
        <w:rPr>
          <w:rFonts w:ascii="Times New Roman" w:eastAsia="Times New Roman" w:hAnsi="Times New Roman" w:cs="Times New Roman"/>
          <w:sz w:val="24"/>
          <w:szCs w:val="24"/>
        </w:rPr>
        <w:t>only focus</w:t>
      </w:r>
      <w:r w:rsidR="001328DB">
        <w:rPr>
          <w:rFonts w:ascii="Times New Roman" w:eastAsia="Times New Roman" w:hAnsi="Times New Roman" w:cs="Times New Roman"/>
          <w:sz w:val="24"/>
          <w:szCs w:val="24"/>
        </w:rPr>
        <w:t xml:space="preserve"> on the final pro</w:t>
      </w:r>
      <w:r w:rsidR="002E4827">
        <w:rPr>
          <w:rFonts w:ascii="Times New Roman" w:eastAsia="Times New Roman" w:hAnsi="Times New Roman" w:cs="Times New Roman"/>
          <w:sz w:val="24"/>
          <w:szCs w:val="24"/>
        </w:rPr>
        <w:t>duct of the bridge park but to</w:t>
      </w:r>
      <w:r w:rsidR="001328DB">
        <w:rPr>
          <w:rFonts w:ascii="Times New Roman" w:eastAsia="Times New Roman" w:hAnsi="Times New Roman" w:cs="Times New Roman"/>
          <w:sz w:val="24"/>
          <w:szCs w:val="24"/>
        </w:rPr>
        <w:t xml:space="preserve"> focus on the process</w:t>
      </w:r>
      <w:r w:rsidR="002E4827">
        <w:rPr>
          <w:rFonts w:ascii="Times New Roman" w:eastAsia="Times New Roman" w:hAnsi="Times New Roman" w:cs="Times New Roman"/>
          <w:sz w:val="24"/>
          <w:szCs w:val="24"/>
        </w:rPr>
        <w:t xml:space="preserve">, </w:t>
      </w:r>
      <w:r w:rsidR="001328DB">
        <w:rPr>
          <w:rFonts w:ascii="Times New Roman" w:eastAsia="Times New Roman" w:hAnsi="Times New Roman" w:cs="Times New Roman"/>
          <w:sz w:val="24"/>
          <w:szCs w:val="24"/>
        </w:rPr>
        <w:t xml:space="preserve">making sure </w:t>
      </w:r>
      <w:r w:rsidR="002E4827">
        <w:rPr>
          <w:rFonts w:ascii="Times New Roman" w:eastAsia="Times New Roman" w:hAnsi="Times New Roman" w:cs="Times New Roman"/>
          <w:sz w:val="24"/>
          <w:szCs w:val="24"/>
        </w:rPr>
        <w:t xml:space="preserve">the community is involved and supportive. </w:t>
      </w:r>
      <w:r w:rsidR="001328DB">
        <w:rPr>
          <w:rFonts w:ascii="Times New Roman" w:eastAsia="Times New Roman" w:hAnsi="Times New Roman" w:cs="Times New Roman"/>
          <w:sz w:val="24"/>
          <w:szCs w:val="24"/>
        </w:rPr>
        <w:t xml:space="preserve"> </w:t>
      </w:r>
    </w:p>
    <w:p w14:paraId="0F20D632" w14:textId="77777777" w:rsidR="00250AD6" w:rsidRDefault="00250AD6" w:rsidP="00D61D24">
      <w:pPr>
        <w:spacing w:after="0" w:line="240" w:lineRule="auto"/>
        <w:jc w:val="both"/>
        <w:rPr>
          <w:rFonts w:ascii="Times New Roman" w:eastAsia="Times New Roman" w:hAnsi="Times New Roman" w:cs="Times New Roman"/>
          <w:b/>
          <w:sz w:val="24"/>
          <w:szCs w:val="24"/>
        </w:rPr>
      </w:pPr>
    </w:p>
    <w:p w14:paraId="0FD939E4" w14:textId="0A1DD81F" w:rsidR="004D38A3" w:rsidRDefault="004D38A3" w:rsidP="00D61D24">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Chesapeake B</w:t>
      </w:r>
      <w:r w:rsidR="00A10964">
        <w:rPr>
          <w:rFonts w:ascii="Times New Roman" w:eastAsia="Times New Roman" w:hAnsi="Times New Roman" w:cs="Times New Roman"/>
          <w:b/>
          <w:sz w:val="24"/>
          <w:szCs w:val="24"/>
        </w:rPr>
        <w:t>ay Program Updates</w:t>
      </w:r>
    </w:p>
    <w:p w14:paraId="1B8E8AEA" w14:textId="77777777" w:rsidR="004D38A3" w:rsidRDefault="004D38A3" w:rsidP="00D61D24">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Jim Edward, Acting Director, EPA Chesapeake Bay Program </w:t>
      </w:r>
    </w:p>
    <w:p w14:paraId="3FB7CBE7" w14:textId="77777777" w:rsidR="001C7052" w:rsidRPr="002C7A09" w:rsidRDefault="001C7052" w:rsidP="00D61D24">
      <w:pPr>
        <w:spacing w:after="0" w:line="240" w:lineRule="auto"/>
        <w:jc w:val="both"/>
        <w:rPr>
          <w:rFonts w:ascii="Times New Roman" w:eastAsia="Times New Roman" w:hAnsi="Times New Roman" w:cs="Times New Roman"/>
          <w:i/>
          <w:sz w:val="16"/>
          <w:szCs w:val="16"/>
        </w:rPr>
      </w:pPr>
    </w:p>
    <w:p w14:paraId="428A2D7C" w14:textId="0BB532CE" w:rsidR="0046317C" w:rsidRDefault="001C7052" w:rsidP="00D61D2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Jim </w:t>
      </w:r>
      <w:r w:rsidR="005446B6">
        <w:rPr>
          <w:rFonts w:ascii="Times New Roman" w:eastAsia="Times New Roman" w:hAnsi="Times New Roman" w:cs="Times New Roman"/>
          <w:sz w:val="24"/>
          <w:szCs w:val="24"/>
        </w:rPr>
        <w:t xml:space="preserve">offered </w:t>
      </w:r>
      <w:r>
        <w:rPr>
          <w:rFonts w:ascii="Times New Roman" w:eastAsia="Times New Roman" w:hAnsi="Times New Roman" w:cs="Times New Roman"/>
          <w:sz w:val="24"/>
          <w:szCs w:val="24"/>
        </w:rPr>
        <w:t xml:space="preserve">some background </w:t>
      </w:r>
      <w:r w:rsidR="005446B6">
        <w:rPr>
          <w:rFonts w:ascii="Times New Roman" w:eastAsia="Times New Roman" w:hAnsi="Times New Roman" w:cs="Times New Roman"/>
          <w:sz w:val="24"/>
          <w:szCs w:val="24"/>
        </w:rPr>
        <w:t>on</w:t>
      </w:r>
      <w:r>
        <w:rPr>
          <w:rFonts w:ascii="Times New Roman" w:eastAsia="Times New Roman" w:hAnsi="Times New Roman" w:cs="Times New Roman"/>
          <w:sz w:val="24"/>
          <w:szCs w:val="24"/>
        </w:rPr>
        <w:t xml:space="preserve"> the Conowingo WIP Request for Application. The separate WIP will allow the EPA to </w:t>
      </w:r>
      <w:r w:rsidR="005446B6">
        <w:rPr>
          <w:rFonts w:ascii="Times New Roman" w:eastAsia="Times New Roman" w:hAnsi="Times New Roman" w:cs="Times New Roman"/>
          <w:sz w:val="24"/>
          <w:szCs w:val="24"/>
        </w:rPr>
        <w:t>approach</w:t>
      </w:r>
      <w:r>
        <w:rPr>
          <w:rFonts w:ascii="Times New Roman" w:eastAsia="Times New Roman" w:hAnsi="Times New Roman" w:cs="Times New Roman"/>
          <w:sz w:val="24"/>
          <w:szCs w:val="24"/>
        </w:rPr>
        <w:t xml:space="preserve"> </w:t>
      </w:r>
      <w:r w:rsidR="005446B6">
        <w:rPr>
          <w:rFonts w:ascii="Times New Roman" w:eastAsia="Times New Roman" w:hAnsi="Times New Roman" w:cs="Times New Roman"/>
          <w:sz w:val="24"/>
          <w:szCs w:val="24"/>
        </w:rPr>
        <w:t xml:space="preserve">pollution from the </w:t>
      </w:r>
      <w:r>
        <w:rPr>
          <w:rFonts w:ascii="Times New Roman" w:eastAsia="Times New Roman" w:hAnsi="Times New Roman" w:cs="Times New Roman"/>
          <w:sz w:val="24"/>
          <w:szCs w:val="24"/>
        </w:rPr>
        <w:t>Conowingo</w:t>
      </w:r>
      <w:r w:rsidR="005446B6">
        <w:rPr>
          <w:rFonts w:ascii="Times New Roman" w:eastAsia="Times New Roman" w:hAnsi="Times New Roman" w:cs="Times New Roman"/>
          <w:sz w:val="24"/>
          <w:szCs w:val="24"/>
        </w:rPr>
        <w:t xml:space="preserve"> Dam </w:t>
      </w:r>
      <w:r>
        <w:rPr>
          <w:rFonts w:ascii="Times New Roman" w:eastAsia="Times New Roman" w:hAnsi="Times New Roman" w:cs="Times New Roman"/>
          <w:sz w:val="24"/>
          <w:szCs w:val="24"/>
        </w:rPr>
        <w:t>as an 8</w:t>
      </w:r>
      <w:r w:rsidRPr="001C7052">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jurisdiction. The final draft Conowingo WIP is due in July 2019. States </w:t>
      </w:r>
      <w:r w:rsidR="00072A1C">
        <w:rPr>
          <w:rFonts w:ascii="Times New Roman" w:eastAsia="Times New Roman" w:hAnsi="Times New Roman" w:cs="Times New Roman"/>
          <w:sz w:val="24"/>
          <w:szCs w:val="24"/>
        </w:rPr>
        <w:t>are in favor of this</w:t>
      </w:r>
      <w:r>
        <w:rPr>
          <w:rFonts w:ascii="Times New Roman" w:eastAsia="Times New Roman" w:hAnsi="Times New Roman" w:cs="Times New Roman"/>
          <w:sz w:val="24"/>
          <w:szCs w:val="24"/>
        </w:rPr>
        <w:t xml:space="preserve"> timing because it allows them to put BMPs in the best spots for their own jurisdictional goals </w:t>
      </w:r>
      <w:r w:rsidR="00072A1C">
        <w:rPr>
          <w:rFonts w:ascii="Times New Roman" w:eastAsia="Times New Roman" w:hAnsi="Times New Roman" w:cs="Times New Roman"/>
          <w:sz w:val="24"/>
          <w:szCs w:val="24"/>
        </w:rPr>
        <w:t>before</w:t>
      </w:r>
      <w:r>
        <w:rPr>
          <w:rFonts w:ascii="Times New Roman" w:eastAsia="Times New Roman" w:hAnsi="Times New Roman" w:cs="Times New Roman"/>
          <w:sz w:val="24"/>
          <w:szCs w:val="24"/>
        </w:rPr>
        <w:t xml:space="preserve"> focus</w:t>
      </w:r>
      <w:r w:rsidR="00072A1C">
        <w:rPr>
          <w:rFonts w:ascii="Times New Roman" w:eastAsia="Times New Roman" w:hAnsi="Times New Roman" w:cs="Times New Roman"/>
          <w:sz w:val="24"/>
          <w:szCs w:val="24"/>
        </w:rPr>
        <w:t>ing</w:t>
      </w:r>
      <w:r>
        <w:rPr>
          <w:rFonts w:ascii="Times New Roman" w:eastAsia="Times New Roman" w:hAnsi="Times New Roman" w:cs="Times New Roman"/>
          <w:sz w:val="24"/>
          <w:szCs w:val="24"/>
        </w:rPr>
        <w:t xml:space="preserve"> on </w:t>
      </w:r>
      <w:r w:rsidR="00072A1C">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Conowingo</w:t>
      </w:r>
      <w:r w:rsidR="00072A1C">
        <w:rPr>
          <w:rFonts w:ascii="Times New Roman" w:eastAsia="Times New Roman" w:hAnsi="Times New Roman" w:cs="Times New Roman"/>
          <w:sz w:val="24"/>
          <w:szCs w:val="24"/>
        </w:rPr>
        <w:t xml:space="preserve"> WIP</w:t>
      </w:r>
      <w:r>
        <w:rPr>
          <w:rFonts w:ascii="Times New Roman" w:eastAsia="Times New Roman" w:hAnsi="Times New Roman" w:cs="Times New Roman"/>
          <w:sz w:val="24"/>
          <w:szCs w:val="24"/>
        </w:rPr>
        <w:t xml:space="preserve">. </w:t>
      </w:r>
      <w:r w:rsidR="00CD2BA3">
        <w:rPr>
          <w:rFonts w:ascii="Times New Roman" w:eastAsia="Times New Roman" w:hAnsi="Times New Roman" w:cs="Times New Roman"/>
          <w:sz w:val="24"/>
          <w:szCs w:val="24"/>
        </w:rPr>
        <w:t xml:space="preserve">Jim updated CAC on the new CBPO Director and lease of the </w:t>
      </w:r>
      <w:r w:rsidR="00CD2BA3" w:rsidRPr="00CD2BA3">
        <w:rPr>
          <w:rFonts w:ascii="Times New Roman" w:eastAsia="Times New Roman" w:hAnsi="Times New Roman" w:cs="Times New Roman"/>
          <w:sz w:val="24"/>
          <w:szCs w:val="24"/>
        </w:rPr>
        <w:t>Chesapeake Bay</w:t>
      </w:r>
      <w:r w:rsidR="00CD2BA3">
        <w:rPr>
          <w:rFonts w:ascii="Times New Roman" w:eastAsia="Times New Roman" w:hAnsi="Times New Roman" w:cs="Times New Roman"/>
          <w:sz w:val="24"/>
          <w:szCs w:val="24"/>
        </w:rPr>
        <w:t xml:space="preserve"> Program location. He said he has been told that there will be a new director in </w:t>
      </w:r>
      <w:r w:rsidR="00CD2BA3">
        <w:rPr>
          <w:rFonts w:ascii="Times New Roman" w:eastAsia="Times New Roman" w:hAnsi="Times New Roman" w:cs="Times New Roman"/>
          <w:sz w:val="24"/>
          <w:szCs w:val="24"/>
        </w:rPr>
        <w:lastRenderedPageBreak/>
        <w:t xml:space="preserve">the New Year. </w:t>
      </w:r>
      <w:r w:rsidR="00072A1C">
        <w:rPr>
          <w:rFonts w:ascii="Times New Roman" w:eastAsia="Times New Roman" w:hAnsi="Times New Roman" w:cs="Times New Roman"/>
          <w:sz w:val="24"/>
          <w:szCs w:val="24"/>
        </w:rPr>
        <w:t>The</w:t>
      </w:r>
      <w:r w:rsidR="00CD2BA3">
        <w:rPr>
          <w:rFonts w:ascii="Times New Roman" w:eastAsia="Times New Roman" w:hAnsi="Times New Roman" w:cs="Times New Roman"/>
          <w:sz w:val="24"/>
          <w:szCs w:val="24"/>
        </w:rPr>
        <w:t xml:space="preserve"> current location of the Bay Program office is on a 2-year extension through February 2021. They have put ou</w:t>
      </w:r>
      <w:r w:rsidR="00072A1C">
        <w:rPr>
          <w:rFonts w:ascii="Times New Roman" w:eastAsia="Times New Roman" w:hAnsi="Times New Roman" w:cs="Times New Roman"/>
          <w:sz w:val="24"/>
          <w:szCs w:val="24"/>
        </w:rPr>
        <w:t>t solicitations for a new place</w:t>
      </w:r>
      <w:r w:rsidR="00CD2BA3">
        <w:rPr>
          <w:rFonts w:ascii="Times New Roman" w:eastAsia="Times New Roman" w:hAnsi="Times New Roman" w:cs="Times New Roman"/>
          <w:sz w:val="24"/>
          <w:szCs w:val="24"/>
        </w:rPr>
        <w:t xml:space="preserve"> but</w:t>
      </w:r>
      <w:r w:rsidR="00072A1C">
        <w:rPr>
          <w:rFonts w:ascii="Times New Roman" w:eastAsia="Times New Roman" w:hAnsi="Times New Roman" w:cs="Times New Roman"/>
          <w:sz w:val="24"/>
          <w:szCs w:val="24"/>
        </w:rPr>
        <w:t xml:space="preserve"> that takes a year and a half. Regardless of where they move, </w:t>
      </w:r>
      <w:r w:rsidR="00CD2BA3">
        <w:rPr>
          <w:rFonts w:ascii="Times New Roman" w:eastAsia="Times New Roman" w:hAnsi="Times New Roman" w:cs="Times New Roman"/>
          <w:sz w:val="24"/>
          <w:szCs w:val="24"/>
        </w:rPr>
        <w:t>t</w:t>
      </w:r>
      <w:r w:rsidR="00072A1C">
        <w:rPr>
          <w:rFonts w:ascii="Times New Roman" w:eastAsia="Times New Roman" w:hAnsi="Times New Roman" w:cs="Times New Roman"/>
          <w:sz w:val="24"/>
          <w:szCs w:val="24"/>
        </w:rPr>
        <w:t>he office</w:t>
      </w:r>
      <w:r w:rsidR="00CD2BA3">
        <w:rPr>
          <w:rFonts w:ascii="Times New Roman" w:eastAsia="Times New Roman" w:hAnsi="Times New Roman" w:cs="Times New Roman"/>
          <w:sz w:val="24"/>
          <w:szCs w:val="24"/>
        </w:rPr>
        <w:t xml:space="preserve"> will c</w:t>
      </w:r>
      <w:r w:rsidR="00072A1C">
        <w:rPr>
          <w:rFonts w:ascii="Times New Roman" w:eastAsia="Times New Roman" w:hAnsi="Times New Roman" w:cs="Times New Roman"/>
          <w:sz w:val="24"/>
          <w:szCs w:val="24"/>
        </w:rPr>
        <w:t>ontinue to remain in Annapolis.</w:t>
      </w:r>
    </w:p>
    <w:p w14:paraId="0540294E" w14:textId="77777777" w:rsidR="00EA0E2B" w:rsidRPr="00EC4E8A" w:rsidRDefault="00EA0E2B" w:rsidP="00EA0E2B">
      <w:pPr>
        <w:spacing w:after="0" w:line="240" w:lineRule="auto"/>
        <w:jc w:val="both"/>
        <w:rPr>
          <w:rFonts w:ascii="Times New Roman" w:eastAsia="Times New Roman" w:hAnsi="Times New Roman" w:cs="Times New Roman"/>
          <w:sz w:val="16"/>
          <w:szCs w:val="16"/>
        </w:rPr>
      </w:pPr>
    </w:p>
    <w:p w14:paraId="1B72D37B" w14:textId="64AF11FC" w:rsidR="00B013E4" w:rsidRDefault="00B013E4" w:rsidP="00B013E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Discussion</w:t>
      </w:r>
      <w:r w:rsidR="00CD2BA3">
        <w:rPr>
          <w:rFonts w:ascii="Times New Roman" w:eastAsia="Times New Roman" w:hAnsi="Times New Roman" w:cs="Times New Roman"/>
          <w:sz w:val="24"/>
          <w:szCs w:val="24"/>
        </w:rPr>
        <w:t>: CAC discussed dredging as an option for Conowingo. Jim said that dredging could be considered as part of the fi</w:t>
      </w:r>
      <w:r w:rsidR="0067107D">
        <w:rPr>
          <w:rFonts w:ascii="Times New Roman" w:eastAsia="Times New Roman" w:hAnsi="Times New Roman" w:cs="Times New Roman"/>
          <w:sz w:val="24"/>
          <w:szCs w:val="24"/>
        </w:rPr>
        <w:t>nance strategy and that Gov</w:t>
      </w:r>
      <w:r w:rsidR="00EC4E8A">
        <w:rPr>
          <w:rFonts w:ascii="Times New Roman" w:eastAsia="Times New Roman" w:hAnsi="Times New Roman" w:cs="Times New Roman"/>
          <w:sz w:val="24"/>
          <w:szCs w:val="24"/>
        </w:rPr>
        <w:t>ernor</w:t>
      </w:r>
      <w:r w:rsidR="0067107D">
        <w:rPr>
          <w:rFonts w:ascii="Times New Roman" w:eastAsia="Times New Roman" w:hAnsi="Times New Roman" w:cs="Times New Roman"/>
          <w:sz w:val="24"/>
          <w:szCs w:val="24"/>
        </w:rPr>
        <w:t xml:space="preserve"> Hogan </w:t>
      </w:r>
      <w:r w:rsidR="00CD2BA3">
        <w:rPr>
          <w:rFonts w:ascii="Times New Roman" w:eastAsia="Times New Roman" w:hAnsi="Times New Roman" w:cs="Times New Roman"/>
          <w:sz w:val="24"/>
          <w:szCs w:val="24"/>
        </w:rPr>
        <w:t>says it is</w:t>
      </w:r>
      <w:r w:rsidR="00A44CE9">
        <w:rPr>
          <w:rFonts w:ascii="Times New Roman" w:eastAsia="Times New Roman" w:hAnsi="Times New Roman" w:cs="Times New Roman"/>
          <w:sz w:val="24"/>
          <w:szCs w:val="24"/>
        </w:rPr>
        <w:t xml:space="preserve"> </w:t>
      </w:r>
      <w:r w:rsidR="0067107D">
        <w:rPr>
          <w:rFonts w:ascii="Times New Roman" w:eastAsia="Times New Roman" w:hAnsi="Times New Roman" w:cs="Times New Roman"/>
          <w:sz w:val="24"/>
          <w:szCs w:val="24"/>
        </w:rPr>
        <w:t xml:space="preserve">still </w:t>
      </w:r>
      <w:r w:rsidR="00A44CE9">
        <w:rPr>
          <w:rFonts w:ascii="Times New Roman" w:eastAsia="Times New Roman" w:hAnsi="Times New Roman" w:cs="Times New Roman"/>
          <w:sz w:val="24"/>
          <w:szCs w:val="24"/>
        </w:rPr>
        <w:t>on the table. CAC discussed Ex</w:t>
      </w:r>
      <w:r w:rsidR="00CD2BA3">
        <w:rPr>
          <w:rFonts w:ascii="Times New Roman" w:eastAsia="Times New Roman" w:hAnsi="Times New Roman" w:cs="Times New Roman"/>
          <w:sz w:val="24"/>
          <w:szCs w:val="24"/>
        </w:rPr>
        <w:t xml:space="preserve">elon and the need for more funding for practices in the Conowingo basin. </w:t>
      </w:r>
      <w:r w:rsidR="00482EC1">
        <w:rPr>
          <w:rFonts w:ascii="Times New Roman" w:eastAsia="Times New Roman" w:hAnsi="Times New Roman" w:cs="Times New Roman"/>
          <w:sz w:val="24"/>
          <w:szCs w:val="24"/>
        </w:rPr>
        <w:t>CAC discussed the local and federal planning goals</w:t>
      </w:r>
      <w:r w:rsidR="0096368F">
        <w:rPr>
          <w:rFonts w:ascii="Times New Roman" w:eastAsia="Times New Roman" w:hAnsi="Times New Roman" w:cs="Times New Roman"/>
          <w:sz w:val="24"/>
          <w:szCs w:val="24"/>
        </w:rPr>
        <w:t>. PA</w:t>
      </w:r>
      <w:r w:rsidR="00482EC1">
        <w:rPr>
          <w:rFonts w:ascii="Times New Roman" w:eastAsia="Times New Roman" w:hAnsi="Times New Roman" w:cs="Times New Roman"/>
          <w:sz w:val="24"/>
          <w:szCs w:val="24"/>
        </w:rPr>
        <w:t xml:space="preserve"> was </w:t>
      </w:r>
      <w:r w:rsidR="0096368F">
        <w:rPr>
          <w:rFonts w:ascii="Times New Roman" w:eastAsia="Times New Roman" w:hAnsi="Times New Roman" w:cs="Times New Roman"/>
          <w:sz w:val="24"/>
          <w:szCs w:val="24"/>
        </w:rPr>
        <w:t>praised</w:t>
      </w:r>
      <w:r w:rsidR="00482EC1">
        <w:rPr>
          <w:rFonts w:ascii="Times New Roman" w:eastAsia="Times New Roman" w:hAnsi="Times New Roman" w:cs="Times New Roman"/>
          <w:sz w:val="24"/>
          <w:szCs w:val="24"/>
        </w:rPr>
        <w:t xml:space="preserve"> as a state that has a good proc</w:t>
      </w:r>
      <w:r w:rsidR="0096368F">
        <w:rPr>
          <w:rFonts w:ascii="Times New Roman" w:eastAsia="Times New Roman" w:hAnsi="Times New Roman" w:cs="Times New Roman"/>
          <w:sz w:val="24"/>
          <w:szCs w:val="24"/>
        </w:rPr>
        <w:t>ess in place. MD is putting a lot of resources</w:t>
      </w:r>
      <w:r w:rsidR="00482EC1">
        <w:rPr>
          <w:rFonts w:ascii="Times New Roman" w:eastAsia="Times New Roman" w:hAnsi="Times New Roman" w:cs="Times New Roman"/>
          <w:sz w:val="24"/>
          <w:szCs w:val="24"/>
        </w:rPr>
        <w:t xml:space="preserve"> to </w:t>
      </w:r>
      <w:r w:rsidR="0096368F">
        <w:rPr>
          <w:rFonts w:ascii="Times New Roman" w:eastAsia="Times New Roman" w:hAnsi="Times New Roman" w:cs="Times New Roman"/>
          <w:sz w:val="24"/>
          <w:szCs w:val="24"/>
        </w:rPr>
        <w:t xml:space="preserve">make sure voluntary practices by </w:t>
      </w:r>
      <w:r w:rsidR="00482EC1">
        <w:rPr>
          <w:rFonts w:ascii="Times New Roman" w:eastAsia="Times New Roman" w:hAnsi="Times New Roman" w:cs="Times New Roman"/>
          <w:sz w:val="24"/>
          <w:szCs w:val="24"/>
        </w:rPr>
        <w:t xml:space="preserve">farmers </w:t>
      </w:r>
      <w:r w:rsidR="0096368F">
        <w:rPr>
          <w:rFonts w:ascii="Times New Roman" w:eastAsia="Times New Roman" w:hAnsi="Times New Roman" w:cs="Times New Roman"/>
          <w:sz w:val="24"/>
          <w:szCs w:val="24"/>
        </w:rPr>
        <w:t xml:space="preserve">are being counted. Because PA has so much Ag land, they do </w:t>
      </w:r>
      <w:r w:rsidR="00482EC1">
        <w:rPr>
          <w:rFonts w:ascii="Times New Roman" w:eastAsia="Times New Roman" w:hAnsi="Times New Roman" w:cs="Times New Roman"/>
          <w:sz w:val="24"/>
          <w:szCs w:val="24"/>
        </w:rPr>
        <w:t>not h</w:t>
      </w:r>
      <w:r w:rsidR="0096368F">
        <w:rPr>
          <w:rFonts w:ascii="Times New Roman" w:eastAsia="Times New Roman" w:hAnsi="Times New Roman" w:cs="Times New Roman"/>
          <w:sz w:val="24"/>
          <w:szCs w:val="24"/>
        </w:rPr>
        <w:t>ave the capacity to do the same. Voluntary practices not being counted is a concern for CAC.</w:t>
      </w:r>
    </w:p>
    <w:p w14:paraId="668FBBD0" w14:textId="77777777" w:rsidR="0039188E" w:rsidRPr="0039188E" w:rsidRDefault="0039188E" w:rsidP="0039188E">
      <w:pPr>
        <w:spacing w:after="0" w:line="240" w:lineRule="auto"/>
        <w:jc w:val="both"/>
        <w:rPr>
          <w:rFonts w:ascii="Times New Roman" w:eastAsia="Times New Roman" w:hAnsi="Times New Roman" w:cs="Times New Roman"/>
          <w:sz w:val="24"/>
          <w:szCs w:val="24"/>
        </w:rPr>
      </w:pPr>
    </w:p>
    <w:p w14:paraId="244DBDF5" w14:textId="56322730" w:rsidR="00CF630A" w:rsidRPr="002C7A09" w:rsidRDefault="00A10964" w:rsidP="002C7A0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u w:val="single"/>
        </w:rPr>
        <w:t>Fri</w:t>
      </w:r>
      <w:r w:rsidR="000B069C">
        <w:rPr>
          <w:rFonts w:ascii="Times New Roman" w:eastAsia="Times New Roman" w:hAnsi="Times New Roman" w:cs="Times New Roman"/>
          <w:b/>
          <w:sz w:val="24"/>
          <w:szCs w:val="24"/>
          <w:u w:val="single"/>
        </w:rPr>
        <w:t xml:space="preserve">day, </w:t>
      </w:r>
      <w:r>
        <w:rPr>
          <w:rFonts w:ascii="Times New Roman" w:eastAsia="Times New Roman" w:hAnsi="Times New Roman" w:cs="Times New Roman"/>
          <w:b/>
          <w:sz w:val="24"/>
          <w:szCs w:val="24"/>
          <w:u w:val="single"/>
        </w:rPr>
        <w:t>Nov 30</w:t>
      </w:r>
      <w:r w:rsidR="00F27F2D">
        <w:rPr>
          <w:rFonts w:ascii="Times New Roman" w:eastAsia="Times New Roman" w:hAnsi="Times New Roman" w:cs="Times New Roman"/>
          <w:b/>
          <w:sz w:val="24"/>
          <w:szCs w:val="24"/>
          <w:u w:val="single"/>
        </w:rPr>
        <w:t>, 2018</w:t>
      </w:r>
    </w:p>
    <w:p w14:paraId="68E104F4" w14:textId="27550B02" w:rsidR="00FC3CB3" w:rsidRPr="000351E9" w:rsidRDefault="000B069C" w:rsidP="00D61D24">
      <w:pPr>
        <w:spacing w:after="0" w:line="240" w:lineRule="auto"/>
        <w:jc w:val="both"/>
        <w:rPr>
          <w:rFonts w:ascii="Times New Roman" w:eastAsia="Times New Roman" w:hAnsi="Times New Roman" w:cs="Times New Roman"/>
          <w:sz w:val="16"/>
          <w:szCs w:val="16"/>
        </w:rPr>
      </w:pPr>
      <w:r>
        <w:rPr>
          <w:rFonts w:ascii="Times New Roman" w:eastAsia="Times New Roman" w:hAnsi="Times New Roman" w:cs="Times New Roman"/>
          <w:sz w:val="24"/>
          <w:szCs w:val="24"/>
        </w:rPr>
        <w:t xml:space="preserve">The CAC Chair called </w:t>
      </w:r>
      <w:r w:rsidR="000351E9">
        <w:rPr>
          <w:rFonts w:ascii="Times New Roman" w:eastAsia="Times New Roman" w:hAnsi="Times New Roman" w:cs="Times New Roman"/>
          <w:sz w:val="24"/>
          <w:szCs w:val="24"/>
        </w:rPr>
        <w:t xml:space="preserve">to order </w:t>
      </w:r>
      <w:r w:rsidR="00681DBE">
        <w:rPr>
          <w:rFonts w:ascii="Times New Roman" w:eastAsia="Times New Roman" w:hAnsi="Times New Roman" w:cs="Times New Roman"/>
          <w:sz w:val="24"/>
          <w:szCs w:val="24"/>
        </w:rPr>
        <w:t>the meeting at 8:50</w:t>
      </w:r>
      <w:r w:rsidR="00564EE6">
        <w:rPr>
          <w:rFonts w:ascii="Times New Roman" w:eastAsia="Times New Roman" w:hAnsi="Times New Roman" w:cs="Times New Roman"/>
          <w:sz w:val="24"/>
          <w:szCs w:val="24"/>
        </w:rPr>
        <w:t xml:space="preserve"> AM. </w:t>
      </w:r>
    </w:p>
    <w:p w14:paraId="018ECE7B" w14:textId="3CC493C5" w:rsidR="00FC3CB3" w:rsidRDefault="004571A7" w:rsidP="00D61D24">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Working Breakfast / Business Meeting</w:t>
      </w:r>
    </w:p>
    <w:p w14:paraId="2DA290C3" w14:textId="77777777" w:rsidR="00036AAB" w:rsidRPr="00EC4E8A" w:rsidRDefault="00036AAB" w:rsidP="00D61D24">
      <w:pPr>
        <w:spacing w:after="0" w:line="240" w:lineRule="auto"/>
        <w:jc w:val="both"/>
        <w:rPr>
          <w:rFonts w:ascii="Times New Roman" w:eastAsia="Times New Roman" w:hAnsi="Times New Roman" w:cs="Times New Roman"/>
          <w:b/>
          <w:sz w:val="16"/>
          <w:szCs w:val="16"/>
        </w:rPr>
      </w:pPr>
    </w:p>
    <w:p w14:paraId="17C7A6BA" w14:textId="3FF3E0F1" w:rsidR="00771DE6" w:rsidRDefault="00681DBE" w:rsidP="003A5AB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CAC reviewed the minutes of September</w:t>
      </w:r>
      <w:r w:rsidR="00564EE6">
        <w:rPr>
          <w:rFonts w:ascii="Times New Roman" w:eastAsia="Times New Roman" w:hAnsi="Times New Roman" w:cs="Times New Roman"/>
          <w:sz w:val="24"/>
          <w:szCs w:val="24"/>
        </w:rPr>
        <w:t xml:space="preserve">’s meeting. </w:t>
      </w:r>
      <w:r w:rsidR="00B514A1">
        <w:rPr>
          <w:rFonts w:ascii="Times New Roman" w:eastAsia="Times New Roman" w:hAnsi="Times New Roman" w:cs="Times New Roman"/>
          <w:sz w:val="24"/>
          <w:szCs w:val="24"/>
        </w:rPr>
        <w:t xml:space="preserve">Joe motioned to change a sentence on Page 4 to read </w:t>
      </w:r>
      <w:r>
        <w:rPr>
          <w:rFonts w:ascii="Times New Roman" w:eastAsia="Times New Roman" w:hAnsi="Times New Roman" w:cs="Times New Roman"/>
          <w:sz w:val="24"/>
          <w:szCs w:val="24"/>
        </w:rPr>
        <w:t xml:space="preserve">“2% of the state’s total </w:t>
      </w:r>
      <w:r w:rsidRPr="00B514A1">
        <w:rPr>
          <w:rFonts w:ascii="Times New Roman" w:eastAsia="Times New Roman" w:hAnsi="Times New Roman" w:cs="Times New Roman"/>
          <w:i/>
          <w:sz w:val="24"/>
          <w:szCs w:val="24"/>
        </w:rPr>
        <w:t>general fund</w:t>
      </w:r>
      <w:r>
        <w:rPr>
          <w:rFonts w:ascii="Times New Roman" w:eastAsia="Times New Roman" w:hAnsi="Times New Roman" w:cs="Times New Roman"/>
          <w:sz w:val="24"/>
          <w:szCs w:val="24"/>
        </w:rPr>
        <w:t xml:space="preserve"> budget”.</w:t>
      </w:r>
      <w:r w:rsidR="00B514A1">
        <w:rPr>
          <w:rFonts w:ascii="Times New Roman" w:eastAsia="Times New Roman" w:hAnsi="Times New Roman" w:cs="Times New Roman"/>
          <w:sz w:val="24"/>
          <w:szCs w:val="24"/>
        </w:rPr>
        <w:t xml:space="preserve"> The minutes were adopted with the suggested edits.</w:t>
      </w:r>
      <w:r w:rsidR="006A38A3">
        <w:rPr>
          <w:rFonts w:ascii="Times New Roman" w:eastAsia="Times New Roman" w:hAnsi="Times New Roman" w:cs="Times New Roman"/>
          <w:sz w:val="24"/>
          <w:szCs w:val="24"/>
        </w:rPr>
        <w:t xml:space="preserve"> </w:t>
      </w:r>
      <w:r w:rsidR="00B514A1">
        <w:rPr>
          <w:rFonts w:ascii="Times New Roman" w:eastAsia="Times New Roman" w:hAnsi="Times New Roman" w:cs="Times New Roman"/>
          <w:sz w:val="24"/>
          <w:szCs w:val="24"/>
        </w:rPr>
        <w:t xml:space="preserve">On behalf of CAC’s Nominations Committee, </w:t>
      </w:r>
      <w:r>
        <w:rPr>
          <w:rFonts w:ascii="Times New Roman" w:eastAsia="Times New Roman" w:hAnsi="Times New Roman" w:cs="Times New Roman"/>
          <w:sz w:val="24"/>
          <w:szCs w:val="24"/>
        </w:rPr>
        <w:t xml:space="preserve">Charlie presented </w:t>
      </w:r>
      <w:r w:rsidR="00B514A1">
        <w:rPr>
          <w:rFonts w:ascii="Times New Roman" w:eastAsia="Times New Roman" w:hAnsi="Times New Roman" w:cs="Times New Roman"/>
          <w:sz w:val="24"/>
          <w:szCs w:val="24"/>
        </w:rPr>
        <w:t xml:space="preserve">CAC the </w:t>
      </w:r>
      <w:r>
        <w:rPr>
          <w:rFonts w:ascii="Times New Roman" w:eastAsia="Times New Roman" w:hAnsi="Times New Roman" w:cs="Times New Roman"/>
          <w:sz w:val="24"/>
          <w:szCs w:val="24"/>
        </w:rPr>
        <w:t>s</w:t>
      </w:r>
      <w:r w:rsidR="00B514A1">
        <w:rPr>
          <w:rFonts w:ascii="Times New Roman" w:eastAsia="Times New Roman" w:hAnsi="Times New Roman" w:cs="Times New Roman"/>
          <w:sz w:val="24"/>
          <w:szCs w:val="24"/>
        </w:rPr>
        <w:t>late of officers for next year</w:t>
      </w:r>
      <w:r w:rsidR="000064B6">
        <w:rPr>
          <w:rFonts w:ascii="Times New Roman" w:eastAsia="Times New Roman" w:hAnsi="Times New Roman" w:cs="Times New Roman"/>
          <w:sz w:val="24"/>
          <w:szCs w:val="24"/>
        </w:rPr>
        <w:t xml:space="preserve">, </w:t>
      </w:r>
      <w:r w:rsidR="00B514A1">
        <w:rPr>
          <w:rFonts w:ascii="Times New Roman" w:eastAsia="Times New Roman" w:hAnsi="Times New Roman" w:cs="Times New Roman"/>
          <w:sz w:val="24"/>
          <w:szCs w:val="24"/>
        </w:rPr>
        <w:t xml:space="preserve">Matt Ehrhart for CAC Chair and </w:t>
      </w:r>
      <w:r>
        <w:rPr>
          <w:rFonts w:ascii="Times New Roman" w:eastAsia="Times New Roman" w:hAnsi="Times New Roman" w:cs="Times New Roman"/>
          <w:sz w:val="24"/>
          <w:szCs w:val="24"/>
        </w:rPr>
        <w:t>Julie</w:t>
      </w:r>
      <w:r w:rsidR="00B514A1">
        <w:rPr>
          <w:rFonts w:ascii="Times New Roman" w:eastAsia="Times New Roman" w:hAnsi="Times New Roman" w:cs="Times New Roman"/>
          <w:sz w:val="24"/>
          <w:szCs w:val="24"/>
        </w:rPr>
        <w:t xml:space="preserve"> Lawson CAC Vice</w:t>
      </w:r>
      <w:r w:rsidR="005446B6">
        <w:rPr>
          <w:rFonts w:ascii="Times New Roman" w:eastAsia="Times New Roman" w:hAnsi="Times New Roman" w:cs="Times New Roman"/>
          <w:sz w:val="24"/>
          <w:szCs w:val="24"/>
        </w:rPr>
        <w:t>-</w:t>
      </w:r>
      <w:r w:rsidR="00EC4E8A">
        <w:rPr>
          <w:rFonts w:ascii="Times New Roman" w:eastAsia="Times New Roman" w:hAnsi="Times New Roman" w:cs="Times New Roman"/>
          <w:sz w:val="24"/>
          <w:szCs w:val="24"/>
        </w:rPr>
        <w:t>Chair. The CAC unanimously</w:t>
      </w:r>
      <w:r w:rsidR="00356A74">
        <w:rPr>
          <w:rFonts w:ascii="Times New Roman" w:eastAsia="Times New Roman" w:hAnsi="Times New Roman" w:cs="Times New Roman"/>
          <w:sz w:val="24"/>
          <w:szCs w:val="24"/>
        </w:rPr>
        <w:t xml:space="preserve"> </w:t>
      </w:r>
      <w:r w:rsidR="006962D3">
        <w:rPr>
          <w:rFonts w:ascii="Times New Roman" w:eastAsia="Times New Roman" w:hAnsi="Times New Roman" w:cs="Times New Roman"/>
          <w:sz w:val="24"/>
          <w:szCs w:val="24"/>
        </w:rPr>
        <w:t xml:space="preserve">approved </w:t>
      </w:r>
      <w:r w:rsidR="00EC4E8A">
        <w:rPr>
          <w:rFonts w:ascii="Times New Roman" w:eastAsia="Times New Roman" w:hAnsi="Times New Roman" w:cs="Times New Roman"/>
          <w:sz w:val="24"/>
          <w:szCs w:val="24"/>
        </w:rPr>
        <w:t>the officers</w:t>
      </w:r>
      <w:r w:rsidR="00B514A1">
        <w:rPr>
          <w:rFonts w:ascii="Times New Roman" w:eastAsia="Times New Roman" w:hAnsi="Times New Roman" w:cs="Times New Roman"/>
          <w:sz w:val="24"/>
          <w:szCs w:val="24"/>
        </w:rPr>
        <w:t>.</w:t>
      </w:r>
      <w:r w:rsidR="000064B6">
        <w:rPr>
          <w:rFonts w:ascii="Times New Roman" w:eastAsia="Times New Roman" w:hAnsi="Times New Roman" w:cs="Times New Roman"/>
          <w:sz w:val="24"/>
          <w:szCs w:val="24"/>
        </w:rPr>
        <w:t xml:space="preserve"> </w:t>
      </w:r>
      <w:r w:rsidR="00B514A1">
        <w:rPr>
          <w:rFonts w:ascii="Times New Roman" w:eastAsia="Times New Roman" w:hAnsi="Times New Roman" w:cs="Times New Roman"/>
          <w:sz w:val="24"/>
          <w:szCs w:val="24"/>
        </w:rPr>
        <w:t xml:space="preserve">CAC </w:t>
      </w:r>
      <w:r w:rsidR="000064B6">
        <w:rPr>
          <w:rFonts w:ascii="Times New Roman" w:eastAsia="Times New Roman" w:hAnsi="Times New Roman" w:cs="Times New Roman"/>
          <w:sz w:val="24"/>
          <w:szCs w:val="24"/>
        </w:rPr>
        <w:t xml:space="preserve">then </w:t>
      </w:r>
      <w:r w:rsidR="00B514A1">
        <w:rPr>
          <w:rFonts w:ascii="Times New Roman" w:eastAsia="Times New Roman" w:hAnsi="Times New Roman" w:cs="Times New Roman"/>
          <w:sz w:val="24"/>
          <w:szCs w:val="24"/>
        </w:rPr>
        <w:t>presented</w:t>
      </w:r>
      <w:r>
        <w:rPr>
          <w:rFonts w:ascii="Times New Roman" w:eastAsia="Times New Roman" w:hAnsi="Times New Roman" w:cs="Times New Roman"/>
          <w:sz w:val="24"/>
          <w:szCs w:val="24"/>
        </w:rPr>
        <w:t xml:space="preserve"> Pau</w:t>
      </w:r>
      <w:r w:rsidR="00B514A1">
        <w:rPr>
          <w:rFonts w:ascii="Times New Roman" w:eastAsia="Times New Roman" w:hAnsi="Times New Roman" w:cs="Times New Roman"/>
          <w:sz w:val="24"/>
          <w:szCs w:val="24"/>
        </w:rPr>
        <w:t>la Jasin</w:t>
      </w:r>
      <w:r w:rsidR="005446B6">
        <w:rPr>
          <w:rFonts w:ascii="Times New Roman" w:eastAsia="Times New Roman" w:hAnsi="Times New Roman" w:cs="Times New Roman"/>
          <w:sz w:val="24"/>
          <w:szCs w:val="24"/>
        </w:rPr>
        <w:t>s</w:t>
      </w:r>
      <w:r w:rsidR="00B514A1">
        <w:rPr>
          <w:rFonts w:ascii="Times New Roman" w:eastAsia="Times New Roman" w:hAnsi="Times New Roman" w:cs="Times New Roman"/>
          <w:sz w:val="24"/>
          <w:szCs w:val="24"/>
        </w:rPr>
        <w:t xml:space="preserve">ki, the outgoing chair, with a gift for her service. </w:t>
      </w:r>
      <w:r w:rsidR="00C40479">
        <w:rPr>
          <w:rFonts w:ascii="Times New Roman" w:eastAsia="Times New Roman" w:hAnsi="Times New Roman" w:cs="Times New Roman"/>
          <w:sz w:val="24"/>
          <w:szCs w:val="24"/>
        </w:rPr>
        <w:t>Members reflected on the previous day</w:t>
      </w:r>
      <w:r w:rsidR="0042575D">
        <w:rPr>
          <w:rFonts w:ascii="Times New Roman" w:eastAsia="Times New Roman" w:hAnsi="Times New Roman" w:cs="Times New Roman"/>
          <w:sz w:val="24"/>
          <w:szCs w:val="24"/>
        </w:rPr>
        <w:t xml:space="preserve"> highlighting</w:t>
      </w:r>
      <w:r w:rsidR="00C40479">
        <w:rPr>
          <w:rFonts w:ascii="Times New Roman" w:eastAsia="Times New Roman" w:hAnsi="Times New Roman" w:cs="Times New Roman"/>
          <w:sz w:val="24"/>
          <w:szCs w:val="24"/>
        </w:rPr>
        <w:t xml:space="preserve"> </w:t>
      </w:r>
      <w:r w:rsidR="000064B6">
        <w:rPr>
          <w:rFonts w:ascii="Times New Roman" w:eastAsia="Times New Roman" w:hAnsi="Times New Roman" w:cs="Times New Roman"/>
          <w:sz w:val="24"/>
          <w:szCs w:val="24"/>
        </w:rPr>
        <w:t>the 11</w:t>
      </w:r>
      <w:r w:rsidR="000064B6" w:rsidRPr="000064B6">
        <w:rPr>
          <w:rFonts w:ascii="Times New Roman" w:eastAsia="Times New Roman" w:hAnsi="Times New Roman" w:cs="Times New Roman"/>
          <w:sz w:val="24"/>
          <w:szCs w:val="24"/>
          <w:vertAlign w:val="superscript"/>
        </w:rPr>
        <w:t>th</w:t>
      </w:r>
      <w:r w:rsidR="000064B6">
        <w:rPr>
          <w:rFonts w:ascii="Times New Roman" w:eastAsia="Times New Roman" w:hAnsi="Times New Roman" w:cs="Times New Roman"/>
          <w:sz w:val="24"/>
          <w:szCs w:val="24"/>
        </w:rPr>
        <w:t xml:space="preserve"> Street Bridge Park Project </w:t>
      </w:r>
      <w:r w:rsidR="0042575D">
        <w:rPr>
          <w:rFonts w:ascii="Times New Roman" w:eastAsia="Times New Roman" w:hAnsi="Times New Roman" w:cs="Times New Roman"/>
          <w:sz w:val="24"/>
          <w:szCs w:val="24"/>
        </w:rPr>
        <w:t xml:space="preserve">and </w:t>
      </w:r>
      <w:r w:rsidR="000064B6">
        <w:rPr>
          <w:rFonts w:ascii="Times New Roman" w:eastAsia="Times New Roman" w:hAnsi="Times New Roman" w:cs="Times New Roman"/>
          <w:sz w:val="24"/>
          <w:szCs w:val="24"/>
        </w:rPr>
        <w:t>t</w:t>
      </w:r>
      <w:r w:rsidR="00FA6356" w:rsidRPr="000064B6">
        <w:rPr>
          <w:rFonts w:ascii="Times New Roman" w:eastAsia="Times New Roman" w:hAnsi="Times New Roman" w:cs="Times New Roman"/>
          <w:sz w:val="24"/>
          <w:szCs w:val="24"/>
        </w:rPr>
        <w:t>he amoun</w:t>
      </w:r>
      <w:r w:rsidR="006A38A3">
        <w:rPr>
          <w:rFonts w:ascii="Times New Roman" w:eastAsia="Times New Roman" w:hAnsi="Times New Roman" w:cs="Times New Roman"/>
          <w:sz w:val="24"/>
          <w:szCs w:val="24"/>
        </w:rPr>
        <w:t xml:space="preserve">t of community objectives </w:t>
      </w:r>
      <w:r w:rsidR="0042575D">
        <w:rPr>
          <w:rFonts w:ascii="Times New Roman" w:eastAsia="Times New Roman" w:hAnsi="Times New Roman" w:cs="Times New Roman"/>
          <w:sz w:val="24"/>
          <w:szCs w:val="24"/>
        </w:rPr>
        <w:t>it has already</w:t>
      </w:r>
      <w:r w:rsidR="00FA6356" w:rsidRPr="000064B6">
        <w:rPr>
          <w:rFonts w:ascii="Times New Roman" w:eastAsia="Times New Roman" w:hAnsi="Times New Roman" w:cs="Times New Roman"/>
          <w:sz w:val="24"/>
          <w:szCs w:val="24"/>
        </w:rPr>
        <w:t xml:space="preserve"> accomplished</w:t>
      </w:r>
      <w:r w:rsidR="0042575D">
        <w:rPr>
          <w:rFonts w:ascii="Times New Roman" w:eastAsia="Times New Roman" w:hAnsi="Times New Roman" w:cs="Times New Roman"/>
          <w:sz w:val="24"/>
          <w:szCs w:val="24"/>
        </w:rPr>
        <w:t>. CAC</w:t>
      </w:r>
      <w:r w:rsidR="00FA6356" w:rsidRPr="000064B6">
        <w:rPr>
          <w:rFonts w:ascii="Times New Roman" w:eastAsia="Times New Roman" w:hAnsi="Times New Roman" w:cs="Times New Roman"/>
          <w:sz w:val="24"/>
          <w:szCs w:val="24"/>
        </w:rPr>
        <w:t xml:space="preserve"> </w:t>
      </w:r>
      <w:r w:rsidR="006A38A3">
        <w:rPr>
          <w:rFonts w:ascii="Times New Roman" w:eastAsia="Times New Roman" w:hAnsi="Times New Roman" w:cs="Times New Roman"/>
          <w:sz w:val="24"/>
          <w:szCs w:val="24"/>
        </w:rPr>
        <w:t>applauded the</w:t>
      </w:r>
      <w:r w:rsidR="00C37D68">
        <w:rPr>
          <w:rFonts w:ascii="Times New Roman" w:eastAsia="Times New Roman" w:hAnsi="Times New Roman" w:cs="Times New Roman"/>
          <w:sz w:val="24"/>
          <w:szCs w:val="24"/>
        </w:rPr>
        <w:t xml:space="preserve"> </w:t>
      </w:r>
      <w:r w:rsidR="000064B6">
        <w:rPr>
          <w:rFonts w:ascii="Times New Roman" w:eastAsia="Times New Roman" w:hAnsi="Times New Roman" w:cs="Times New Roman"/>
          <w:sz w:val="24"/>
          <w:szCs w:val="24"/>
        </w:rPr>
        <w:t>goal of bringing people together</w:t>
      </w:r>
      <w:r w:rsidR="0042575D">
        <w:rPr>
          <w:rFonts w:ascii="Times New Roman" w:eastAsia="Times New Roman" w:hAnsi="Times New Roman" w:cs="Times New Roman"/>
          <w:sz w:val="24"/>
          <w:szCs w:val="24"/>
        </w:rPr>
        <w:t xml:space="preserve">. </w:t>
      </w:r>
      <w:r w:rsidR="006A38A3">
        <w:rPr>
          <w:rFonts w:ascii="Times New Roman" w:eastAsia="Times New Roman" w:hAnsi="Times New Roman" w:cs="Times New Roman"/>
          <w:sz w:val="24"/>
          <w:szCs w:val="24"/>
        </w:rPr>
        <w:t>Members</w:t>
      </w:r>
      <w:r w:rsidR="0042575D">
        <w:rPr>
          <w:rFonts w:ascii="Times New Roman" w:eastAsia="Times New Roman" w:hAnsi="Times New Roman" w:cs="Times New Roman"/>
          <w:sz w:val="24"/>
          <w:szCs w:val="24"/>
        </w:rPr>
        <w:t xml:space="preserve"> were encouraged by DC’s presentation and their progress. </w:t>
      </w:r>
      <w:r w:rsidR="00771DE6">
        <w:rPr>
          <w:rFonts w:ascii="Times New Roman" w:eastAsia="Times New Roman" w:hAnsi="Times New Roman" w:cs="Times New Roman"/>
          <w:sz w:val="24"/>
          <w:szCs w:val="24"/>
        </w:rPr>
        <w:t xml:space="preserve">The presentation by </w:t>
      </w:r>
      <w:r w:rsidR="0042575D">
        <w:rPr>
          <w:rFonts w:ascii="Times New Roman" w:eastAsia="Times New Roman" w:hAnsi="Times New Roman" w:cs="Times New Roman"/>
          <w:sz w:val="24"/>
          <w:szCs w:val="24"/>
        </w:rPr>
        <w:t xml:space="preserve">ECC exposed the </w:t>
      </w:r>
      <w:r w:rsidR="00771DE6">
        <w:rPr>
          <w:rFonts w:ascii="Times New Roman" w:eastAsia="Times New Roman" w:hAnsi="Times New Roman" w:cs="Times New Roman"/>
          <w:sz w:val="24"/>
          <w:szCs w:val="24"/>
        </w:rPr>
        <w:t xml:space="preserve">lack of job opportunities in DC and how environmental education and workforce development in green infrastructure is </w:t>
      </w:r>
      <w:r w:rsidR="0042575D">
        <w:rPr>
          <w:rFonts w:ascii="Times New Roman" w:eastAsia="Times New Roman" w:hAnsi="Times New Roman" w:cs="Times New Roman"/>
          <w:sz w:val="24"/>
          <w:szCs w:val="24"/>
        </w:rPr>
        <w:t>so important</w:t>
      </w:r>
      <w:r w:rsidR="00771DE6">
        <w:rPr>
          <w:rFonts w:ascii="Times New Roman" w:eastAsia="Times New Roman" w:hAnsi="Times New Roman" w:cs="Times New Roman"/>
          <w:sz w:val="24"/>
          <w:szCs w:val="24"/>
        </w:rPr>
        <w:t xml:space="preserve">. CAC expressed </w:t>
      </w:r>
      <w:r w:rsidR="00E72D05">
        <w:rPr>
          <w:rFonts w:ascii="Times New Roman" w:eastAsia="Times New Roman" w:hAnsi="Times New Roman" w:cs="Times New Roman"/>
          <w:sz w:val="24"/>
          <w:szCs w:val="24"/>
        </w:rPr>
        <w:t>concern abou</w:t>
      </w:r>
      <w:r w:rsidR="002C7A09">
        <w:rPr>
          <w:rFonts w:ascii="Times New Roman" w:eastAsia="Times New Roman" w:hAnsi="Times New Roman" w:cs="Times New Roman"/>
          <w:sz w:val="24"/>
          <w:szCs w:val="24"/>
        </w:rPr>
        <w:t>t how well states are closing</w:t>
      </w:r>
      <w:r w:rsidR="00E72D05">
        <w:rPr>
          <w:rFonts w:ascii="Times New Roman" w:eastAsia="Times New Roman" w:hAnsi="Times New Roman" w:cs="Times New Roman"/>
          <w:sz w:val="24"/>
          <w:szCs w:val="24"/>
        </w:rPr>
        <w:t xml:space="preserve"> the gaps for the Phase III WIPs and whether practices are being report</w:t>
      </w:r>
      <w:r w:rsidR="0042575D">
        <w:rPr>
          <w:rFonts w:ascii="Times New Roman" w:eastAsia="Times New Roman" w:hAnsi="Times New Roman" w:cs="Times New Roman"/>
          <w:sz w:val="24"/>
          <w:szCs w:val="24"/>
        </w:rPr>
        <w:t>ed. CAC</w:t>
      </w:r>
      <w:r w:rsidR="00E72D05">
        <w:rPr>
          <w:rFonts w:ascii="Times New Roman" w:eastAsia="Times New Roman" w:hAnsi="Times New Roman" w:cs="Times New Roman"/>
          <w:sz w:val="24"/>
          <w:szCs w:val="24"/>
        </w:rPr>
        <w:t xml:space="preserve"> suggested </w:t>
      </w:r>
      <w:r w:rsidR="0042575D">
        <w:rPr>
          <w:rFonts w:ascii="Times New Roman" w:eastAsia="Times New Roman" w:hAnsi="Times New Roman" w:cs="Times New Roman"/>
          <w:sz w:val="24"/>
          <w:szCs w:val="24"/>
        </w:rPr>
        <w:t>having</w:t>
      </w:r>
      <w:r w:rsidR="00C53F18">
        <w:rPr>
          <w:rFonts w:ascii="Times New Roman" w:eastAsia="Times New Roman" w:hAnsi="Times New Roman" w:cs="Times New Roman"/>
          <w:sz w:val="24"/>
          <w:szCs w:val="24"/>
        </w:rPr>
        <w:t xml:space="preserve"> </w:t>
      </w:r>
      <w:r w:rsidR="006A38A3">
        <w:rPr>
          <w:rFonts w:ascii="Times New Roman" w:eastAsia="Times New Roman" w:hAnsi="Times New Roman" w:cs="Times New Roman"/>
          <w:sz w:val="24"/>
          <w:szCs w:val="24"/>
        </w:rPr>
        <w:t>a presentation during</w:t>
      </w:r>
      <w:r w:rsidR="00E72D05">
        <w:rPr>
          <w:rFonts w:ascii="Times New Roman" w:eastAsia="Times New Roman" w:hAnsi="Times New Roman" w:cs="Times New Roman"/>
          <w:sz w:val="24"/>
          <w:szCs w:val="24"/>
        </w:rPr>
        <w:t xml:space="preserve"> February</w:t>
      </w:r>
      <w:r w:rsidR="006A38A3">
        <w:rPr>
          <w:rFonts w:ascii="Times New Roman" w:eastAsia="Times New Roman" w:hAnsi="Times New Roman" w:cs="Times New Roman"/>
          <w:sz w:val="24"/>
          <w:szCs w:val="24"/>
        </w:rPr>
        <w:t>’s</w:t>
      </w:r>
      <w:r w:rsidR="00E72D05">
        <w:rPr>
          <w:rFonts w:ascii="Times New Roman" w:eastAsia="Times New Roman" w:hAnsi="Times New Roman" w:cs="Times New Roman"/>
          <w:sz w:val="24"/>
          <w:szCs w:val="24"/>
        </w:rPr>
        <w:t xml:space="preserve"> </w:t>
      </w:r>
      <w:r w:rsidR="006A38A3">
        <w:rPr>
          <w:rFonts w:ascii="Times New Roman" w:eastAsia="Times New Roman" w:hAnsi="Times New Roman" w:cs="Times New Roman"/>
          <w:sz w:val="24"/>
          <w:szCs w:val="24"/>
        </w:rPr>
        <w:t>meeting</w:t>
      </w:r>
      <w:r w:rsidR="00E72D05">
        <w:rPr>
          <w:rFonts w:ascii="Times New Roman" w:eastAsia="Times New Roman" w:hAnsi="Times New Roman" w:cs="Times New Roman"/>
          <w:sz w:val="24"/>
          <w:szCs w:val="24"/>
        </w:rPr>
        <w:t xml:space="preserve"> </w:t>
      </w:r>
      <w:r w:rsidR="0042575D">
        <w:rPr>
          <w:rFonts w:ascii="Times New Roman" w:eastAsia="Times New Roman" w:hAnsi="Times New Roman" w:cs="Times New Roman"/>
          <w:sz w:val="24"/>
          <w:szCs w:val="24"/>
        </w:rPr>
        <w:t>on</w:t>
      </w:r>
      <w:r w:rsidR="00E72D05">
        <w:rPr>
          <w:rFonts w:ascii="Times New Roman" w:eastAsia="Times New Roman" w:hAnsi="Times New Roman" w:cs="Times New Roman"/>
          <w:sz w:val="24"/>
          <w:szCs w:val="24"/>
        </w:rPr>
        <w:t xml:space="preserve"> the Farm Bill </w:t>
      </w:r>
      <w:r w:rsidR="0042575D">
        <w:rPr>
          <w:rFonts w:ascii="Times New Roman" w:eastAsia="Times New Roman" w:hAnsi="Times New Roman" w:cs="Times New Roman"/>
          <w:sz w:val="24"/>
          <w:szCs w:val="24"/>
        </w:rPr>
        <w:t xml:space="preserve">and how it </w:t>
      </w:r>
      <w:r w:rsidR="00E72D05">
        <w:rPr>
          <w:rFonts w:ascii="Times New Roman" w:eastAsia="Times New Roman" w:hAnsi="Times New Roman" w:cs="Times New Roman"/>
          <w:sz w:val="24"/>
          <w:szCs w:val="24"/>
        </w:rPr>
        <w:t xml:space="preserve">relates to the </w:t>
      </w:r>
      <w:r w:rsidR="00E72D05" w:rsidRPr="00E72D05">
        <w:rPr>
          <w:rFonts w:ascii="Times New Roman" w:eastAsia="Times New Roman" w:hAnsi="Times New Roman" w:cs="Times New Roman"/>
          <w:sz w:val="24"/>
          <w:szCs w:val="24"/>
        </w:rPr>
        <w:t>Chesapeake Bay</w:t>
      </w:r>
      <w:r w:rsidR="006A38A3">
        <w:rPr>
          <w:rFonts w:ascii="Times New Roman" w:eastAsia="Times New Roman" w:hAnsi="Times New Roman" w:cs="Times New Roman"/>
          <w:sz w:val="24"/>
          <w:szCs w:val="24"/>
        </w:rPr>
        <w:t>.</w:t>
      </w:r>
      <w:r w:rsidR="005C3929">
        <w:rPr>
          <w:rFonts w:ascii="Times New Roman" w:eastAsia="Times New Roman" w:hAnsi="Times New Roman" w:cs="Times New Roman"/>
          <w:sz w:val="24"/>
          <w:szCs w:val="24"/>
        </w:rPr>
        <w:t xml:space="preserve"> </w:t>
      </w:r>
      <w:r w:rsidR="006A38A3">
        <w:rPr>
          <w:rFonts w:ascii="Times New Roman" w:eastAsia="Times New Roman" w:hAnsi="Times New Roman" w:cs="Times New Roman"/>
          <w:sz w:val="24"/>
          <w:szCs w:val="24"/>
        </w:rPr>
        <w:t xml:space="preserve">Possible speakers recommended include </w:t>
      </w:r>
      <w:r w:rsidR="005C3929">
        <w:rPr>
          <w:rFonts w:ascii="Times New Roman" w:eastAsia="Times New Roman" w:hAnsi="Times New Roman" w:cs="Times New Roman"/>
          <w:sz w:val="24"/>
          <w:szCs w:val="24"/>
        </w:rPr>
        <w:t>Sonny Perdue, the Secretary of Agriculture</w:t>
      </w:r>
      <w:r w:rsidR="00C53F18">
        <w:rPr>
          <w:rFonts w:ascii="Times New Roman" w:eastAsia="Times New Roman" w:hAnsi="Times New Roman" w:cs="Times New Roman"/>
          <w:sz w:val="24"/>
          <w:szCs w:val="24"/>
        </w:rPr>
        <w:t xml:space="preserve">, </w:t>
      </w:r>
      <w:r w:rsidR="006A38A3">
        <w:rPr>
          <w:rFonts w:ascii="Times New Roman" w:eastAsia="Times New Roman" w:hAnsi="Times New Roman" w:cs="Times New Roman"/>
          <w:sz w:val="24"/>
          <w:szCs w:val="24"/>
        </w:rPr>
        <w:t>and representatives from the states</w:t>
      </w:r>
      <w:r w:rsidR="00C53F18">
        <w:rPr>
          <w:rFonts w:ascii="Times New Roman" w:eastAsia="Times New Roman" w:hAnsi="Times New Roman" w:cs="Times New Roman"/>
          <w:sz w:val="24"/>
          <w:szCs w:val="24"/>
        </w:rPr>
        <w:t xml:space="preserve">. </w:t>
      </w:r>
      <w:r w:rsidR="008902FB">
        <w:rPr>
          <w:rFonts w:ascii="Times New Roman" w:eastAsia="Times New Roman" w:hAnsi="Times New Roman" w:cs="Times New Roman"/>
          <w:sz w:val="24"/>
          <w:szCs w:val="24"/>
        </w:rPr>
        <w:t xml:space="preserve">Other recommendations included involving Greg Evans, a </w:t>
      </w:r>
      <w:r w:rsidR="00E72D05">
        <w:rPr>
          <w:rFonts w:ascii="Times New Roman" w:eastAsia="Times New Roman" w:hAnsi="Times New Roman" w:cs="Times New Roman"/>
          <w:sz w:val="24"/>
          <w:szCs w:val="24"/>
        </w:rPr>
        <w:t xml:space="preserve">field trip </w:t>
      </w:r>
      <w:r w:rsidR="008902FB">
        <w:rPr>
          <w:rFonts w:ascii="Times New Roman" w:eastAsia="Times New Roman" w:hAnsi="Times New Roman" w:cs="Times New Roman"/>
          <w:sz w:val="24"/>
          <w:szCs w:val="24"/>
        </w:rPr>
        <w:t>to David Hula’s farm, and a</w:t>
      </w:r>
      <w:r w:rsidR="00EC4E8A">
        <w:rPr>
          <w:rFonts w:ascii="Times New Roman" w:eastAsia="Times New Roman" w:hAnsi="Times New Roman" w:cs="Times New Roman"/>
          <w:sz w:val="24"/>
          <w:szCs w:val="24"/>
        </w:rPr>
        <w:t xml:space="preserve"> storm</w:t>
      </w:r>
      <w:r w:rsidR="00E72D05">
        <w:rPr>
          <w:rFonts w:ascii="Times New Roman" w:eastAsia="Times New Roman" w:hAnsi="Times New Roman" w:cs="Times New Roman"/>
          <w:sz w:val="24"/>
          <w:szCs w:val="24"/>
        </w:rPr>
        <w:t xml:space="preserve">water tour of Williamsburg. </w:t>
      </w:r>
      <w:r w:rsidR="002C7A09">
        <w:rPr>
          <w:rFonts w:ascii="Times New Roman" w:eastAsia="Times New Roman" w:hAnsi="Times New Roman" w:cs="Times New Roman"/>
          <w:sz w:val="24"/>
          <w:szCs w:val="24"/>
        </w:rPr>
        <w:t>CAC members</w:t>
      </w:r>
      <w:r w:rsidR="00C53F18">
        <w:rPr>
          <w:rFonts w:ascii="Times New Roman" w:eastAsia="Times New Roman" w:hAnsi="Times New Roman" w:cs="Times New Roman"/>
          <w:sz w:val="24"/>
          <w:szCs w:val="24"/>
        </w:rPr>
        <w:t xml:space="preserve"> reflected on the downward trend of agency funding </w:t>
      </w:r>
      <w:r w:rsidR="00EC4E8A">
        <w:rPr>
          <w:rFonts w:ascii="Times New Roman" w:eastAsia="Times New Roman" w:hAnsi="Times New Roman" w:cs="Times New Roman"/>
          <w:sz w:val="24"/>
          <w:szCs w:val="24"/>
        </w:rPr>
        <w:t>said they were concerned</w:t>
      </w:r>
      <w:r w:rsidR="00C53F18">
        <w:rPr>
          <w:rFonts w:ascii="Times New Roman" w:eastAsia="Times New Roman" w:hAnsi="Times New Roman" w:cs="Times New Roman"/>
          <w:sz w:val="24"/>
          <w:szCs w:val="24"/>
        </w:rPr>
        <w:t xml:space="preserve"> by the cuts across the federal agencies. </w:t>
      </w:r>
    </w:p>
    <w:p w14:paraId="1F703D38" w14:textId="77777777" w:rsidR="001D5967" w:rsidRDefault="001D5967" w:rsidP="003C3666">
      <w:pPr>
        <w:spacing w:after="0" w:line="240" w:lineRule="auto"/>
        <w:jc w:val="both"/>
        <w:rPr>
          <w:rFonts w:ascii="Times New Roman" w:eastAsia="Times New Roman" w:hAnsi="Times New Roman" w:cs="Times New Roman"/>
          <w:sz w:val="24"/>
          <w:szCs w:val="24"/>
        </w:rPr>
      </w:pPr>
    </w:p>
    <w:p w14:paraId="65597561" w14:textId="215C1ECF" w:rsidR="004D365F" w:rsidRDefault="00D70A6D" w:rsidP="004D365F">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Panel Discussion on the </w:t>
      </w:r>
      <w:r w:rsidR="00C53F18">
        <w:rPr>
          <w:rFonts w:ascii="Times New Roman" w:eastAsia="Times New Roman" w:hAnsi="Times New Roman" w:cs="Times New Roman"/>
          <w:b/>
          <w:sz w:val="24"/>
          <w:szCs w:val="24"/>
        </w:rPr>
        <w:t>Conowingo</w:t>
      </w:r>
      <w:r>
        <w:rPr>
          <w:rFonts w:ascii="Times New Roman" w:eastAsia="Times New Roman" w:hAnsi="Times New Roman" w:cs="Times New Roman"/>
          <w:b/>
          <w:sz w:val="24"/>
          <w:szCs w:val="24"/>
        </w:rPr>
        <w:t xml:space="preserve"> Dam</w:t>
      </w:r>
    </w:p>
    <w:p w14:paraId="39663716" w14:textId="37EA18A1" w:rsidR="00D70A6D" w:rsidRDefault="00D70A6D" w:rsidP="004D365F">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Nicki Kasi, PA DEP Co-Chair, Conowingo Steering Committee (via conference line); Betsy Nicholas, Executive Director, Waterkeepers Chesapeake; Beth McGee, </w:t>
      </w:r>
      <w:r w:rsidRPr="00D70A6D">
        <w:rPr>
          <w:rFonts w:ascii="Times New Roman" w:eastAsia="Times New Roman" w:hAnsi="Times New Roman" w:cs="Times New Roman"/>
          <w:i/>
          <w:sz w:val="24"/>
          <w:szCs w:val="24"/>
        </w:rPr>
        <w:t>Chesapeake Bay</w:t>
      </w:r>
      <w:r>
        <w:rPr>
          <w:rFonts w:ascii="Times New Roman" w:eastAsia="Times New Roman" w:hAnsi="Times New Roman" w:cs="Times New Roman"/>
          <w:i/>
          <w:sz w:val="24"/>
          <w:szCs w:val="24"/>
        </w:rPr>
        <w:t xml:space="preserve"> Foundation; Ted </w:t>
      </w:r>
      <w:proofErr w:type="spellStart"/>
      <w:r>
        <w:rPr>
          <w:rFonts w:ascii="Times New Roman" w:eastAsia="Times New Roman" w:hAnsi="Times New Roman" w:cs="Times New Roman"/>
          <w:i/>
          <w:sz w:val="24"/>
          <w:szCs w:val="24"/>
        </w:rPr>
        <w:t>Evgeniadis</w:t>
      </w:r>
      <w:proofErr w:type="spellEnd"/>
      <w:r>
        <w:rPr>
          <w:rFonts w:ascii="Times New Roman" w:eastAsia="Times New Roman" w:hAnsi="Times New Roman" w:cs="Times New Roman"/>
          <w:i/>
          <w:sz w:val="24"/>
          <w:szCs w:val="24"/>
        </w:rPr>
        <w:t>, Lower Susquehanna Riverkeeper</w:t>
      </w:r>
    </w:p>
    <w:p w14:paraId="2ABFB7B9" w14:textId="77777777" w:rsidR="00D70A6D" w:rsidRDefault="00D70A6D" w:rsidP="004D365F">
      <w:pPr>
        <w:spacing w:after="0" w:line="240" w:lineRule="auto"/>
        <w:jc w:val="both"/>
        <w:rPr>
          <w:rFonts w:ascii="Times New Roman" w:eastAsia="Times New Roman" w:hAnsi="Times New Roman" w:cs="Times New Roman"/>
          <w:i/>
          <w:sz w:val="24"/>
          <w:szCs w:val="24"/>
        </w:rPr>
      </w:pPr>
    </w:p>
    <w:p w14:paraId="23C1CADF" w14:textId="0943B8FA" w:rsidR="004D365F" w:rsidRDefault="00EC4E8A" w:rsidP="004D365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sidR="00EB57D1">
        <w:rPr>
          <w:rFonts w:ascii="Times New Roman" w:eastAsia="Times New Roman" w:hAnsi="Times New Roman" w:cs="Times New Roman"/>
          <w:sz w:val="24"/>
          <w:szCs w:val="24"/>
        </w:rPr>
        <w:t>panelists briefed CAC on the policy, legal process, decisions and potential solu</w:t>
      </w:r>
      <w:r w:rsidR="00646B07">
        <w:rPr>
          <w:rFonts w:ascii="Times New Roman" w:eastAsia="Times New Roman" w:hAnsi="Times New Roman" w:cs="Times New Roman"/>
          <w:sz w:val="24"/>
          <w:szCs w:val="24"/>
        </w:rPr>
        <w:t>tions of the Conowingo Dam sediment infill</w:t>
      </w:r>
      <w:r w:rsidR="00EB57D1">
        <w:rPr>
          <w:rFonts w:ascii="Times New Roman" w:eastAsia="Times New Roman" w:hAnsi="Times New Roman" w:cs="Times New Roman"/>
          <w:sz w:val="24"/>
          <w:szCs w:val="24"/>
        </w:rPr>
        <w:t>. Nicki Kasi began by explaining the framework for the Conowingo Phase</w:t>
      </w:r>
      <w:r w:rsidR="00646B07">
        <w:rPr>
          <w:rFonts w:ascii="Times New Roman" w:eastAsia="Times New Roman" w:hAnsi="Times New Roman" w:cs="Times New Roman"/>
          <w:sz w:val="24"/>
          <w:szCs w:val="24"/>
        </w:rPr>
        <w:t xml:space="preserve"> III WIP.</w:t>
      </w:r>
      <w:r w:rsidR="00EB57D1">
        <w:rPr>
          <w:rFonts w:ascii="Times New Roman" w:eastAsia="Times New Roman" w:hAnsi="Times New Roman" w:cs="Times New Roman"/>
          <w:sz w:val="24"/>
          <w:szCs w:val="24"/>
        </w:rPr>
        <w:t xml:space="preserve"> </w:t>
      </w:r>
      <w:r w:rsidR="00C01B97">
        <w:rPr>
          <w:rFonts w:ascii="Times New Roman" w:eastAsia="Times New Roman" w:hAnsi="Times New Roman" w:cs="Times New Roman"/>
          <w:sz w:val="24"/>
          <w:szCs w:val="24"/>
        </w:rPr>
        <w:t xml:space="preserve">The Steering Committee, created by the Principles’ Staff Committee, is comprised of representatives from all the jurisdictions and the </w:t>
      </w:r>
      <w:r w:rsidR="00C01B97" w:rsidRPr="00C01B97">
        <w:rPr>
          <w:rFonts w:ascii="Times New Roman" w:eastAsia="Times New Roman" w:hAnsi="Times New Roman" w:cs="Times New Roman"/>
          <w:sz w:val="24"/>
          <w:szCs w:val="24"/>
        </w:rPr>
        <w:t>Chesapeake Bay</w:t>
      </w:r>
      <w:r w:rsidR="00C01B97">
        <w:rPr>
          <w:rFonts w:ascii="Times New Roman" w:eastAsia="Times New Roman" w:hAnsi="Times New Roman" w:cs="Times New Roman"/>
          <w:sz w:val="24"/>
          <w:szCs w:val="24"/>
        </w:rPr>
        <w:t xml:space="preserve"> Commission, with the EPA serving an oversight role. The</w:t>
      </w:r>
      <w:r w:rsidR="00C40479">
        <w:rPr>
          <w:rFonts w:ascii="Times New Roman" w:eastAsia="Times New Roman" w:hAnsi="Times New Roman" w:cs="Times New Roman"/>
          <w:sz w:val="24"/>
          <w:szCs w:val="24"/>
        </w:rPr>
        <w:t>y</w:t>
      </w:r>
      <w:r w:rsidR="00C01B97">
        <w:rPr>
          <w:rFonts w:ascii="Times New Roman" w:eastAsia="Times New Roman" w:hAnsi="Times New Roman" w:cs="Times New Roman"/>
          <w:sz w:val="24"/>
          <w:szCs w:val="24"/>
        </w:rPr>
        <w:t xml:space="preserve"> </w:t>
      </w:r>
      <w:r w:rsidR="0081182F">
        <w:rPr>
          <w:rFonts w:ascii="Times New Roman" w:eastAsia="Times New Roman" w:hAnsi="Times New Roman" w:cs="Times New Roman"/>
          <w:sz w:val="24"/>
          <w:szCs w:val="24"/>
        </w:rPr>
        <w:t>ha</w:t>
      </w:r>
      <w:r w:rsidR="00C40479">
        <w:rPr>
          <w:rFonts w:ascii="Times New Roman" w:eastAsia="Times New Roman" w:hAnsi="Times New Roman" w:cs="Times New Roman"/>
          <w:sz w:val="24"/>
          <w:szCs w:val="24"/>
        </w:rPr>
        <w:t>ve</w:t>
      </w:r>
      <w:r w:rsidR="0081182F">
        <w:rPr>
          <w:rFonts w:ascii="Times New Roman" w:eastAsia="Times New Roman" w:hAnsi="Times New Roman" w:cs="Times New Roman"/>
          <w:sz w:val="24"/>
          <w:szCs w:val="24"/>
        </w:rPr>
        <w:t xml:space="preserve"> </w:t>
      </w:r>
      <w:r w:rsidR="00C01B97">
        <w:rPr>
          <w:rFonts w:ascii="Times New Roman" w:eastAsia="Times New Roman" w:hAnsi="Times New Roman" w:cs="Times New Roman"/>
          <w:sz w:val="24"/>
          <w:szCs w:val="24"/>
        </w:rPr>
        <w:t>completed their guiding principles and their draft outline, but are still determining the funding and timing. Betsy Nicholas provided updates on the legal development</w:t>
      </w:r>
      <w:r w:rsidR="00DF10EA">
        <w:rPr>
          <w:rFonts w:ascii="Times New Roman" w:eastAsia="Times New Roman" w:hAnsi="Times New Roman" w:cs="Times New Roman"/>
          <w:sz w:val="24"/>
          <w:szCs w:val="24"/>
        </w:rPr>
        <w:t>s between Exelon and Maryland. The state demanded a reduction of millions of pounds of nitrogen and phosphorus pollution that flows throu</w:t>
      </w:r>
      <w:r w:rsidR="005627C0">
        <w:rPr>
          <w:rFonts w:ascii="Times New Roman" w:eastAsia="Times New Roman" w:hAnsi="Times New Roman" w:cs="Times New Roman"/>
          <w:sz w:val="24"/>
          <w:szCs w:val="24"/>
        </w:rPr>
        <w:t xml:space="preserve">gh the dam or an annual payment </w:t>
      </w:r>
      <w:r w:rsidR="00646B07">
        <w:rPr>
          <w:rFonts w:ascii="Times New Roman" w:eastAsia="Times New Roman" w:hAnsi="Times New Roman" w:cs="Times New Roman"/>
          <w:sz w:val="24"/>
          <w:szCs w:val="24"/>
        </w:rPr>
        <w:t xml:space="preserve">for practices to reduce sediment as a part of the </w:t>
      </w:r>
      <w:r w:rsidR="0081182F">
        <w:rPr>
          <w:rFonts w:ascii="Times New Roman" w:eastAsia="Times New Roman" w:hAnsi="Times New Roman" w:cs="Times New Roman"/>
          <w:sz w:val="24"/>
          <w:szCs w:val="24"/>
        </w:rPr>
        <w:t xml:space="preserve">401 Water Quality Certificate from MDE. </w:t>
      </w:r>
      <w:r w:rsidR="00DF10EA">
        <w:rPr>
          <w:rFonts w:ascii="Times New Roman" w:eastAsia="Times New Roman" w:hAnsi="Times New Roman" w:cs="Times New Roman"/>
          <w:sz w:val="24"/>
          <w:szCs w:val="24"/>
        </w:rPr>
        <w:t xml:space="preserve">Exelon argued during the court hearing that they are </w:t>
      </w:r>
      <w:r w:rsidR="0081182F">
        <w:rPr>
          <w:rFonts w:ascii="Times New Roman" w:eastAsia="Times New Roman" w:hAnsi="Times New Roman" w:cs="Times New Roman"/>
          <w:sz w:val="24"/>
          <w:szCs w:val="24"/>
        </w:rPr>
        <w:t xml:space="preserve">responsible for zero pollution. </w:t>
      </w:r>
      <w:r w:rsidR="004E067F">
        <w:rPr>
          <w:rFonts w:ascii="Times New Roman" w:eastAsia="Times New Roman" w:hAnsi="Times New Roman" w:cs="Times New Roman"/>
          <w:sz w:val="24"/>
          <w:szCs w:val="24"/>
        </w:rPr>
        <w:t xml:space="preserve">A judge dismissed </w:t>
      </w:r>
      <w:r w:rsidR="0081182F">
        <w:rPr>
          <w:rFonts w:ascii="Times New Roman" w:eastAsia="Times New Roman" w:hAnsi="Times New Roman" w:cs="Times New Roman"/>
          <w:sz w:val="24"/>
          <w:szCs w:val="24"/>
        </w:rPr>
        <w:t xml:space="preserve">Exelon’s </w:t>
      </w:r>
      <w:r w:rsidR="00C01B97">
        <w:rPr>
          <w:rFonts w:ascii="Times New Roman" w:eastAsia="Times New Roman" w:hAnsi="Times New Roman" w:cs="Times New Roman"/>
          <w:sz w:val="24"/>
          <w:szCs w:val="24"/>
        </w:rPr>
        <w:t>first legal challenge to the</w:t>
      </w:r>
      <w:r w:rsidR="0081182F">
        <w:rPr>
          <w:rFonts w:ascii="Times New Roman" w:eastAsia="Times New Roman" w:hAnsi="Times New Roman" w:cs="Times New Roman"/>
          <w:sz w:val="24"/>
          <w:szCs w:val="24"/>
        </w:rPr>
        <w:t>se</w:t>
      </w:r>
      <w:r w:rsidR="004E067F">
        <w:rPr>
          <w:rFonts w:ascii="Times New Roman" w:eastAsia="Times New Roman" w:hAnsi="Times New Roman" w:cs="Times New Roman"/>
          <w:sz w:val="24"/>
          <w:szCs w:val="24"/>
        </w:rPr>
        <w:t xml:space="preserve"> requirements </w:t>
      </w:r>
      <w:r w:rsidR="00C01B97">
        <w:rPr>
          <w:rFonts w:ascii="Times New Roman" w:eastAsia="Times New Roman" w:hAnsi="Times New Roman" w:cs="Times New Roman"/>
          <w:sz w:val="24"/>
          <w:szCs w:val="24"/>
        </w:rPr>
        <w:t xml:space="preserve">because Exelon had not exhausted administrative </w:t>
      </w:r>
      <w:r w:rsidR="005627C0">
        <w:rPr>
          <w:rFonts w:ascii="Times New Roman" w:eastAsia="Times New Roman" w:hAnsi="Times New Roman" w:cs="Times New Roman"/>
          <w:sz w:val="24"/>
          <w:szCs w:val="24"/>
        </w:rPr>
        <w:t xml:space="preserve">appeal over the permit. </w:t>
      </w:r>
      <w:r w:rsidR="00DF10EA">
        <w:rPr>
          <w:rFonts w:ascii="Times New Roman" w:eastAsia="Times New Roman" w:hAnsi="Times New Roman" w:cs="Times New Roman"/>
          <w:sz w:val="24"/>
          <w:szCs w:val="24"/>
        </w:rPr>
        <w:t>Beth McGee explained some of the science</w:t>
      </w:r>
      <w:r w:rsidR="005627C0">
        <w:rPr>
          <w:rFonts w:ascii="Times New Roman" w:eastAsia="Times New Roman" w:hAnsi="Times New Roman" w:cs="Times New Roman"/>
          <w:sz w:val="24"/>
          <w:szCs w:val="24"/>
        </w:rPr>
        <w:t xml:space="preserve"> involved</w:t>
      </w:r>
      <w:r w:rsidR="00DF10EA">
        <w:rPr>
          <w:rFonts w:ascii="Times New Roman" w:eastAsia="Times New Roman" w:hAnsi="Times New Roman" w:cs="Times New Roman"/>
          <w:sz w:val="24"/>
          <w:szCs w:val="24"/>
        </w:rPr>
        <w:t xml:space="preserve">. The Lower Susquehanna River Watershed Report from 2016, and a STAC workshop, confirmed the </w:t>
      </w:r>
      <w:r w:rsidR="00646B07">
        <w:rPr>
          <w:rFonts w:ascii="Times New Roman" w:eastAsia="Times New Roman" w:hAnsi="Times New Roman" w:cs="Times New Roman"/>
          <w:sz w:val="24"/>
          <w:szCs w:val="24"/>
        </w:rPr>
        <w:t>understanding of dynamic e</w:t>
      </w:r>
      <w:r w:rsidR="00520F9B">
        <w:rPr>
          <w:rFonts w:ascii="Times New Roman" w:eastAsia="Times New Roman" w:hAnsi="Times New Roman" w:cs="Times New Roman"/>
          <w:sz w:val="24"/>
          <w:szCs w:val="24"/>
        </w:rPr>
        <w:t>quilibrium. The</w:t>
      </w:r>
      <w:r w:rsidR="00B92A49">
        <w:rPr>
          <w:rFonts w:ascii="Times New Roman" w:eastAsia="Times New Roman" w:hAnsi="Times New Roman" w:cs="Times New Roman"/>
          <w:sz w:val="24"/>
          <w:szCs w:val="24"/>
        </w:rPr>
        <w:t xml:space="preserve"> science shows that the</w:t>
      </w:r>
      <w:r w:rsidR="00520F9B">
        <w:rPr>
          <w:rFonts w:ascii="Times New Roman" w:eastAsia="Times New Roman" w:hAnsi="Times New Roman" w:cs="Times New Roman"/>
          <w:sz w:val="24"/>
          <w:szCs w:val="24"/>
        </w:rPr>
        <w:t xml:space="preserve"> </w:t>
      </w:r>
      <w:r w:rsidR="00520F9B">
        <w:rPr>
          <w:rFonts w:ascii="Times New Roman" w:eastAsia="Times New Roman" w:hAnsi="Times New Roman" w:cs="Times New Roman"/>
          <w:sz w:val="24"/>
          <w:szCs w:val="24"/>
        </w:rPr>
        <w:lastRenderedPageBreak/>
        <w:t xml:space="preserve">Conowingo Dam impacts the form and timing of the release of nutrients compared to what would </w:t>
      </w:r>
      <w:r w:rsidR="00C40479">
        <w:rPr>
          <w:rFonts w:ascii="Times New Roman" w:eastAsia="Times New Roman" w:hAnsi="Times New Roman" w:cs="Times New Roman"/>
          <w:sz w:val="24"/>
          <w:szCs w:val="24"/>
        </w:rPr>
        <w:t>flow down</w:t>
      </w:r>
      <w:r w:rsidR="00520F9B">
        <w:rPr>
          <w:rFonts w:ascii="Times New Roman" w:eastAsia="Times New Roman" w:hAnsi="Times New Roman" w:cs="Times New Roman"/>
          <w:sz w:val="24"/>
          <w:szCs w:val="24"/>
        </w:rPr>
        <w:t xml:space="preserve"> naturally without a dam. </w:t>
      </w:r>
      <w:r w:rsidR="00B92A49">
        <w:rPr>
          <w:rFonts w:ascii="Times New Roman" w:eastAsia="Times New Roman" w:hAnsi="Times New Roman" w:cs="Times New Roman"/>
          <w:sz w:val="24"/>
          <w:szCs w:val="24"/>
        </w:rPr>
        <w:t xml:space="preserve">Lastly, </w:t>
      </w:r>
      <w:r w:rsidR="00520F9B">
        <w:rPr>
          <w:rFonts w:ascii="Times New Roman" w:eastAsia="Times New Roman" w:hAnsi="Times New Roman" w:cs="Times New Roman"/>
          <w:sz w:val="24"/>
          <w:szCs w:val="24"/>
        </w:rPr>
        <w:t xml:space="preserve">Ted </w:t>
      </w:r>
      <w:proofErr w:type="spellStart"/>
      <w:r w:rsidR="00520F9B">
        <w:rPr>
          <w:rFonts w:ascii="Times New Roman" w:eastAsia="Times New Roman" w:hAnsi="Times New Roman" w:cs="Times New Roman"/>
          <w:sz w:val="24"/>
          <w:szCs w:val="24"/>
        </w:rPr>
        <w:t>Evgeniadis</w:t>
      </w:r>
      <w:proofErr w:type="spellEnd"/>
      <w:r w:rsidR="00520F9B">
        <w:rPr>
          <w:rFonts w:ascii="Times New Roman" w:eastAsia="Times New Roman" w:hAnsi="Times New Roman" w:cs="Times New Roman"/>
          <w:sz w:val="24"/>
          <w:szCs w:val="24"/>
        </w:rPr>
        <w:t xml:space="preserve"> </w:t>
      </w:r>
      <w:r w:rsidR="00016785">
        <w:rPr>
          <w:rFonts w:ascii="Times New Roman" w:eastAsia="Times New Roman" w:hAnsi="Times New Roman" w:cs="Times New Roman"/>
          <w:sz w:val="24"/>
          <w:szCs w:val="24"/>
        </w:rPr>
        <w:t>shared the findings of a 3</w:t>
      </w:r>
      <w:r w:rsidR="00016785" w:rsidRPr="00016785">
        <w:rPr>
          <w:rFonts w:ascii="Times New Roman" w:eastAsia="Times New Roman" w:hAnsi="Times New Roman" w:cs="Times New Roman"/>
          <w:sz w:val="24"/>
          <w:szCs w:val="24"/>
          <w:vertAlign w:val="superscript"/>
        </w:rPr>
        <w:t>rd</w:t>
      </w:r>
      <w:r w:rsidR="00016785">
        <w:rPr>
          <w:rFonts w:ascii="Times New Roman" w:eastAsia="Times New Roman" w:hAnsi="Times New Roman" w:cs="Times New Roman"/>
          <w:sz w:val="24"/>
          <w:szCs w:val="24"/>
        </w:rPr>
        <w:t xml:space="preserve"> party</w:t>
      </w:r>
      <w:r w:rsidR="00C40479">
        <w:rPr>
          <w:rFonts w:ascii="Times New Roman" w:eastAsia="Times New Roman" w:hAnsi="Times New Roman" w:cs="Times New Roman"/>
          <w:sz w:val="24"/>
          <w:szCs w:val="24"/>
        </w:rPr>
        <w:t>, Flow West,</w:t>
      </w:r>
      <w:r w:rsidR="00016785">
        <w:rPr>
          <w:rFonts w:ascii="Times New Roman" w:eastAsia="Times New Roman" w:hAnsi="Times New Roman" w:cs="Times New Roman"/>
          <w:sz w:val="24"/>
          <w:szCs w:val="24"/>
        </w:rPr>
        <w:t xml:space="preserve"> who has studied the problem. Exelon has said that there is no evidence, just speculation, that they are ca</w:t>
      </w:r>
      <w:r w:rsidR="0081182F">
        <w:rPr>
          <w:rFonts w:ascii="Times New Roman" w:eastAsia="Times New Roman" w:hAnsi="Times New Roman" w:cs="Times New Roman"/>
          <w:sz w:val="24"/>
          <w:szCs w:val="24"/>
        </w:rPr>
        <w:t>using any problems to the Bay. The 3</w:t>
      </w:r>
      <w:r w:rsidR="0081182F" w:rsidRPr="0081182F">
        <w:rPr>
          <w:rFonts w:ascii="Times New Roman" w:eastAsia="Times New Roman" w:hAnsi="Times New Roman" w:cs="Times New Roman"/>
          <w:sz w:val="24"/>
          <w:szCs w:val="24"/>
          <w:vertAlign w:val="superscript"/>
        </w:rPr>
        <w:t>rd</w:t>
      </w:r>
      <w:r w:rsidR="0081182F">
        <w:rPr>
          <w:rFonts w:ascii="Times New Roman" w:eastAsia="Times New Roman" w:hAnsi="Times New Roman" w:cs="Times New Roman"/>
          <w:sz w:val="24"/>
          <w:szCs w:val="24"/>
        </w:rPr>
        <w:t xml:space="preserve"> party </w:t>
      </w:r>
      <w:r w:rsidR="00C40479">
        <w:rPr>
          <w:rFonts w:ascii="Times New Roman" w:eastAsia="Times New Roman" w:hAnsi="Times New Roman" w:cs="Times New Roman"/>
          <w:sz w:val="24"/>
          <w:szCs w:val="24"/>
        </w:rPr>
        <w:t>analysis</w:t>
      </w:r>
      <w:r w:rsidR="0081182F">
        <w:rPr>
          <w:rFonts w:ascii="Times New Roman" w:eastAsia="Times New Roman" w:hAnsi="Times New Roman" w:cs="Times New Roman"/>
          <w:sz w:val="24"/>
          <w:szCs w:val="24"/>
        </w:rPr>
        <w:t xml:space="preserve">, </w:t>
      </w:r>
      <w:r w:rsidR="00B92A49">
        <w:rPr>
          <w:rFonts w:ascii="Times New Roman" w:eastAsia="Times New Roman" w:hAnsi="Times New Roman" w:cs="Times New Roman"/>
          <w:sz w:val="24"/>
          <w:szCs w:val="24"/>
        </w:rPr>
        <w:t xml:space="preserve">however, </w:t>
      </w:r>
      <w:r w:rsidR="0081182F">
        <w:rPr>
          <w:rFonts w:ascii="Times New Roman" w:eastAsia="Times New Roman" w:hAnsi="Times New Roman" w:cs="Times New Roman"/>
          <w:sz w:val="24"/>
          <w:szCs w:val="24"/>
        </w:rPr>
        <w:t>determined that the potential sediment impacts ha</w:t>
      </w:r>
      <w:r w:rsidR="00C40479">
        <w:rPr>
          <w:rFonts w:ascii="Times New Roman" w:eastAsia="Times New Roman" w:hAnsi="Times New Roman" w:cs="Times New Roman"/>
          <w:sz w:val="24"/>
          <w:szCs w:val="24"/>
        </w:rPr>
        <w:t>ve</w:t>
      </w:r>
      <w:r w:rsidR="0081182F">
        <w:rPr>
          <w:rFonts w:ascii="Times New Roman" w:eastAsia="Times New Roman" w:hAnsi="Times New Roman" w:cs="Times New Roman"/>
          <w:sz w:val="24"/>
          <w:szCs w:val="24"/>
        </w:rPr>
        <w:t xml:space="preserve"> been underrepresented</w:t>
      </w:r>
      <w:r w:rsidR="00C40479">
        <w:rPr>
          <w:rFonts w:ascii="Times New Roman" w:eastAsia="Times New Roman" w:hAnsi="Times New Roman" w:cs="Times New Roman"/>
          <w:sz w:val="24"/>
          <w:szCs w:val="24"/>
        </w:rPr>
        <w:t xml:space="preserve"> because larger storms associated with climate change</w:t>
      </w:r>
      <w:r w:rsidR="00B92A49">
        <w:rPr>
          <w:rFonts w:ascii="Times New Roman" w:eastAsia="Times New Roman" w:hAnsi="Times New Roman" w:cs="Times New Roman"/>
          <w:sz w:val="24"/>
          <w:szCs w:val="24"/>
        </w:rPr>
        <w:t xml:space="preserve"> have not been taken into account</w:t>
      </w:r>
      <w:r w:rsidR="002A6A5C">
        <w:rPr>
          <w:rFonts w:ascii="Times New Roman" w:eastAsia="Times New Roman" w:hAnsi="Times New Roman" w:cs="Times New Roman"/>
          <w:sz w:val="24"/>
          <w:szCs w:val="24"/>
        </w:rPr>
        <w:t>.</w:t>
      </w:r>
      <w:r w:rsidR="00C40479">
        <w:rPr>
          <w:rFonts w:ascii="Times New Roman" w:eastAsia="Times New Roman" w:hAnsi="Times New Roman" w:cs="Times New Roman"/>
          <w:sz w:val="24"/>
          <w:szCs w:val="24"/>
        </w:rPr>
        <w:t xml:space="preserve"> </w:t>
      </w:r>
      <w:r w:rsidR="0081182F">
        <w:rPr>
          <w:rFonts w:ascii="Times New Roman" w:eastAsia="Times New Roman" w:hAnsi="Times New Roman" w:cs="Times New Roman"/>
          <w:sz w:val="24"/>
          <w:szCs w:val="24"/>
        </w:rPr>
        <w:t>There is a good chance that high flow events will happen more frequently and will lead to mass</w:t>
      </w:r>
      <w:r w:rsidR="00646B07">
        <w:rPr>
          <w:rFonts w:ascii="Times New Roman" w:eastAsia="Times New Roman" w:hAnsi="Times New Roman" w:cs="Times New Roman"/>
          <w:sz w:val="24"/>
          <w:szCs w:val="24"/>
        </w:rPr>
        <w:t>ive</w:t>
      </w:r>
      <w:r w:rsidR="0081182F">
        <w:rPr>
          <w:rFonts w:ascii="Times New Roman" w:eastAsia="Times New Roman" w:hAnsi="Times New Roman" w:cs="Times New Roman"/>
          <w:sz w:val="24"/>
          <w:szCs w:val="24"/>
        </w:rPr>
        <w:t xml:space="preserve"> </w:t>
      </w:r>
      <w:r w:rsidR="00646B07">
        <w:rPr>
          <w:rFonts w:ascii="Times New Roman" w:eastAsia="Times New Roman" w:hAnsi="Times New Roman" w:cs="Times New Roman"/>
          <w:sz w:val="24"/>
          <w:szCs w:val="24"/>
        </w:rPr>
        <w:t xml:space="preserve">sediment </w:t>
      </w:r>
      <w:r w:rsidR="0081182F">
        <w:rPr>
          <w:rFonts w:ascii="Times New Roman" w:eastAsia="Times New Roman" w:hAnsi="Times New Roman" w:cs="Times New Roman"/>
          <w:sz w:val="24"/>
          <w:szCs w:val="24"/>
        </w:rPr>
        <w:t xml:space="preserve">scouring. </w:t>
      </w:r>
    </w:p>
    <w:p w14:paraId="639CF28E" w14:textId="77777777" w:rsidR="004E067F" w:rsidRPr="00646B07" w:rsidRDefault="004E067F" w:rsidP="004D365F">
      <w:pPr>
        <w:spacing w:after="0" w:line="240" w:lineRule="auto"/>
        <w:jc w:val="both"/>
        <w:rPr>
          <w:rFonts w:ascii="Times New Roman" w:eastAsia="Times New Roman" w:hAnsi="Times New Roman" w:cs="Times New Roman"/>
          <w:sz w:val="16"/>
          <w:szCs w:val="16"/>
        </w:rPr>
      </w:pPr>
    </w:p>
    <w:p w14:paraId="17122354" w14:textId="0A09420A" w:rsidR="004E067F" w:rsidRDefault="004E067F" w:rsidP="004D365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Discussion: CAC discussed whether the river could assimil</w:t>
      </w:r>
      <w:r w:rsidR="00B92A49">
        <w:rPr>
          <w:rFonts w:ascii="Times New Roman" w:eastAsia="Times New Roman" w:hAnsi="Times New Roman" w:cs="Times New Roman"/>
          <w:sz w:val="24"/>
          <w:szCs w:val="24"/>
        </w:rPr>
        <w:t>ate some of the nutrients if a dam were</w:t>
      </w:r>
      <w:r>
        <w:rPr>
          <w:rFonts w:ascii="Times New Roman" w:eastAsia="Times New Roman" w:hAnsi="Times New Roman" w:cs="Times New Roman"/>
          <w:sz w:val="24"/>
          <w:szCs w:val="24"/>
        </w:rPr>
        <w:t xml:space="preserve"> not there. </w:t>
      </w:r>
      <w:r w:rsidR="00B92A49">
        <w:rPr>
          <w:rFonts w:ascii="Times New Roman" w:eastAsia="Times New Roman" w:hAnsi="Times New Roman" w:cs="Times New Roman"/>
          <w:sz w:val="24"/>
          <w:szCs w:val="24"/>
        </w:rPr>
        <w:t xml:space="preserve">Beth said that the models show </w:t>
      </w:r>
      <w:r>
        <w:rPr>
          <w:rFonts w:ascii="Times New Roman" w:eastAsia="Times New Roman" w:hAnsi="Times New Roman" w:cs="Times New Roman"/>
          <w:sz w:val="24"/>
          <w:szCs w:val="24"/>
        </w:rPr>
        <w:t xml:space="preserve">the river would </w:t>
      </w:r>
      <w:r w:rsidR="00BB77FE">
        <w:rPr>
          <w:rFonts w:ascii="Times New Roman" w:eastAsia="Times New Roman" w:hAnsi="Times New Roman" w:cs="Times New Roman"/>
          <w:sz w:val="24"/>
          <w:szCs w:val="24"/>
        </w:rPr>
        <w:t>fare</w:t>
      </w:r>
      <w:r>
        <w:rPr>
          <w:rFonts w:ascii="Times New Roman" w:eastAsia="Times New Roman" w:hAnsi="Times New Roman" w:cs="Times New Roman"/>
          <w:sz w:val="24"/>
          <w:szCs w:val="24"/>
        </w:rPr>
        <w:t xml:space="preserve"> better </w:t>
      </w:r>
      <w:r w:rsidR="00BB77FE">
        <w:rPr>
          <w:rFonts w:ascii="Times New Roman" w:eastAsia="Times New Roman" w:hAnsi="Times New Roman" w:cs="Times New Roman"/>
          <w:sz w:val="24"/>
          <w:szCs w:val="24"/>
        </w:rPr>
        <w:t>with</w:t>
      </w:r>
      <w:r>
        <w:rPr>
          <w:rFonts w:ascii="Times New Roman" w:eastAsia="Times New Roman" w:hAnsi="Times New Roman" w:cs="Times New Roman"/>
          <w:sz w:val="24"/>
          <w:szCs w:val="24"/>
        </w:rPr>
        <w:t xml:space="preserve"> a dam </w:t>
      </w:r>
      <w:r w:rsidR="00B92A49">
        <w:rPr>
          <w:rFonts w:ascii="Times New Roman" w:eastAsia="Times New Roman" w:hAnsi="Times New Roman" w:cs="Times New Roman"/>
          <w:sz w:val="24"/>
          <w:szCs w:val="24"/>
        </w:rPr>
        <w:t>that allowed</w:t>
      </w:r>
      <w:r w:rsidR="00BB77FE">
        <w:rPr>
          <w:rFonts w:ascii="Times New Roman" w:eastAsia="Times New Roman" w:hAnsi="Times New Roman" w:cs="Times New Roman"/>
          <w:sz w:val="24"/>
          <w:szCs w:val="24"/>
        </w:rPr>
        <w:t xml:space="preserve"> for </w:t>
      </w:r>
      <w:r>
        <w:rPr>
          <w:rFonts w:ascii="Times New Roman" w:eastAsia="Times New Roman" w:hAnsi="Times New Roman" w:cs="Times New Roman"/>
          <w:sz w:val="24"/>
          <w:szCs w:val="24"/>
        </w:rPr>
        <w:t>pulses of release.</w:t>
      </w:r>
      <w:r w:rsidR="00B92A49">
        <w:rPr>
          <w:rFonts w:ascii="Times New Roman" w:eastAsia="Times New Roman" w:hAnsi="Times New Roman" w:cs="Times New Roman"/>
          <w:sz w:val="24"/>
          <w:szCs w:val="24"/>
        </w:rPr>
        <w:t xml:space="preserve"> Betsy added that the models do</w:t>
      </w:r>
      <w:r>
        <w:rPr>
          <w:rFonts w:ascii="Times New Roman" w:eastAsia="Times New Roman" w:hAnsi="Times New Roman" w:cs="Times New Roman"/>
          <w:sz w:val="24"/>
          <w:szCs w:val="24"/>
        </w:rPr>
        <w:t xml:space="preserve"> not account for the nutrient uptake by mussels that would be upstream if eels could get beyond the dam. Ted recommended putting eels in Lancaster and York where most of the pollution is coming from. CAC wanted to know why Exelon was not included as a partner on the WIP. Nicki said that the PSC did not send the invitation letter and they cannot be added now due to the litigation. The WIP is focused on how to finance, track, verify and credit. The WIP will figure out how to target and assign to </w:t>
      </w:r>
      <w:r w:rsidR="00BB77FE">
        <w:rPr>
          <w:rFonts w:ascii="Times New Roman" w:eastAsia="Times New Roman" w:hAnsi="Times New Roman" w:cs="Times New Roman"/>
          <w:sz w:val="24"/>
          <w:szCs w:val="24"/>
        </w:rPr>
        <w:t>implementation</w:t>
      </w:r>
      <w:r>
        <w:rPr>
          <w:rFonts w:ascii="Times New Roman" w:eastAsia="Times New Roman" w:hAnsi="Times New Roman" w:cs="Times New Roman"/>
          <w:sz w:val="24"/>
          <w:szCs w:val="24"/>
        </w:rPr>
        <w:t xml:space="preserve">. </w:t>
      </w:r>
      <w:r w:rsidR="00B92A49">
        <w:rPr>
          <w:rFonts w:ascii="Times New Roman" w:eastAsia="Times New Roman" w:hAnsi="Times New Roman" w:cs="Times New Roman"/>
          <w:sz w:val="24"/>
          <w:szCs w:val="24"/>
        </w:rPr>
        <w:t xml:space="preserve">Nicki added that it </w:t>
      </w:r>
      <w:proofErr w:type="gramStart"/>
      <w:r w:rsidR="00B92A49">
        <w:rPr>
          <w:rFonts w:ascii="Times New Roman" w:eastAsia="Times New Roman" w:hAnsi="Times New Roman" w:cs="Times New Roman"/>
          <w:sz w:val="24"/>
          <w:szCs w:val="24"/>
        </w:rPr>
        <w:t>will</w:t>
      </w:r>
      <w:proofErr w:type="gramEnd"/>
      <w:r w:rsidR="00B92A49">
        <w:rPr>
          <w:rFonts w:ascii="Times New Roman" w:eastAsia="Times New Roman" w:hAnsi="Times New Roman" w:cs="Times New Roman"/>
          <w:sz w:val="24"/>
          <w:szCs w:val="24"/>
        </w:rPr>
        <w:t xml:space="preserve"> be challenging</w:t>
      </w:r>
      <w:r w:rsidR="000E11DF">
        <w:rPr>
          <w:rFonts w:ascii="Times New Roman" w:eastAsia="Times New Roman" w:hAnsi="Times New Roman" w:cs="Times New Roman"/>
          <w:sz w:val="24"/>
          <w:szCs w:val="24"/>
        </w:rPr>
        <w:t xml:space="preserve"> to not double count practices already in the</w:t>
      </w:r>
      <w:r w:rsidR="00BB77FE">
        <w:rPr>
          <w:rFonts w:ascii="Times New Roman" w:eastAsia="Times New Roman" w:hAnsi="Times New Roman" w:cs="Times New Roman"/>
          <w:sz w:val="24"/>
          <w:szCs w:val="24"/>
        </w:rPr>
        <w:t xml:space="preserve"> jurisdictions’</w:t>
      </w:r>
      <w:r w:rsidR="000E11DF">
        <w:rPr>
          <w:rFonts w:ascii="Times New Roman" w:eastAsia="Times New Roman" w:hAnsi="Times New Roman" w:cs="Times New Roman"/>
          <w:sz w:val="24"/>
          <w:szCs w:val="24"/>
        </w:rPr>
        <w:t xml:space="preserve"> WIPs. CAC discussed whether Exelon would leave</w:t>
      </w:r>
      <w:r w:rsidR="00B92A49">
        <w:rPr>
          <w:rFonts w:ascii="Times New Roman" w:eastAsia="Times New Roman" w:hAnsi="Times New Roman" w:cs="Times New Roman"/>
          <w:sz w:val="24"/>
          <w:szCs w:val="24"/>
        </w:rPr>
        <w:t xml:space="preserve"> if they do not get their way with</w:t>
      </w:r>
      <w:r w:rsidR="000E11DF">
        <w:rPr>
          <w:rFonts w:ascii="Times New Roman" w:eastAsia="Times New Roman" w:hAnsi="Times New Roman" w:cs="Times New Roman"/>
          <w:sz w:val="24"/>
          <w:szCs w:val="24"/>
        </w:rPr>
        <w:t xml:space="preserve"> the lawsuit. Betsy explained that Exelon needs the dam in order to cool </w:t>
      </w:r>
      <w:r w:rsidR="00B92A49">
        <w:rPr>
          <w:rFonts w:ascii="Times New Roman" w:eastAsia="Times New Roman" w:hAnsi="Times New Roman" w:cs="Times New Roman"/>
          <w:sz w:val="24"/>
          <w:szCs w:val="24"/>
        </w:rPr>
        <w:t>their nuclear power plant, Peach</w:t>
      </w:r>
      <w:r w:rsidR="000E11DF">
        <w:rPr>
          <w:rFonts w:ascii="Times New Roman" w:eastAsia="Times New Roman" w:hAnsi="Times New Roman" w:cs="Times New Roman"/>
          <w:sz w:val="24"/>
          <w:szCs w:val="24"/>
        </w:rPr>
        <w:t xml:space="preserve"> Bottom, so the</w:t>
      </w:r>
      <w:r w:rsidR="00BB77FE">
        <w:rPr>
          <w:rFonts w:ascii="Times New Roman" w:eastAsia="Times New Roman" w:hAnsi="Times New Roman" w:cs="Times New Roman"/>
          <w:sz w:val="24"/>
          <w:szCs w:val="24"/>
        </w:rPr>
        <w:t>y</w:t>
      </w:r>
      <w:r w:rsidR="000E11DF">
        <w:rPr>
          <w:rFonts w:ascii="Times New Roman" w:eastAsia="Times New Roman" w:hAnsi="Times New Roman" w:cs="Times New Roman"/>
          <w:sz w:val="24"/>
          <w:szCs w:val="24"/>
        </w:rPr>
        <w:t xml:space="preserve"> have a huge incentive to stay. </w:t>
      </w:r>
    </w:p>
    <w:p w14:paraId="19E83BB8" w14:textId="77777777" w:rsidR="004E067F" w:rsidRDefault="004E067F" w:rsidP="004D365F">
      <w:pPr>
        <w:spacing w:after="0" w:line="240" w:lineRule="auto"/>
        <w:jc w:val="both"/>
        <w:rPr>
          <w:rFonts w:ascii="Times New Roman" w:eastAsia="Times New Roman" w:hAnsi="Times New Roman" w:cs="Times New Roman"/>
          <w:sz w:val="24"/>
          <w:szCs w:val="24"/>
        </w:rPr>
      </w:pPr>
    </w:p>
    <w:p w14:paraId="444E6D97" w14:textId="350149F5" w:rsidR="004E067F" w:rsidRPr="002A6A5C" w:rsidRDefault="004E067F" w:rsidP="004D365F">
      <w:pPr>
        <w:spacing w:after="0" w:line="240" w:lineRule="auto"/>
        <w:jc w:val="both"/>
        <w:rPr>
          <w:rFonts w:ascii="Times New Roman" w:eastAsia="Times New Roman" w:hAnsi="Times New Roman" w:cs="Times New Roman"/>
          <w:b/>
          <w:sz w:val="24"/>
          <w:szCs w:val="24"/>
        </w:rPr>
      </w:pPr>
      <w:r w:rsidRPr="004E067F">
        <w:rPr>
          <w:rFonts w:ascii="Times New Roman" w:eastAsia="Times New Roman" w:hAnsi="Times New Roman" w:cs="Times New Roman"/>
          <w:b/>
          <w:sz w:val="24"/>
          <w:szCs w:val="24"/>
        </w:rPr>
        <w:t>CAC Discussion:</w:t>
      </w:r>
    </w:p>
    <w:p w14:paraId="03AEF9DB" w14:textId="6525B6D8" w:rsidR="00646B07" w:rsidRDefault="0061043D" w:rsidP="00F76E0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CAC discussed options for responding to what they had </w:t>
      </w:r>
      <w:r w:rsidR="00646B07">
        <w:rPr>
          <w:rFonts w:ascii="Times New Roman" w:eastAsia="Times New Roman" w:hAnsi="Times New Roman" w:cs="Times New Roman"/>
          <w:sz w:val="24"/>
          <w:szCs w:val="24"/>
        </w:rPr>
        <w:t>learned. CAC decided to</w:t>
      </w:r>
      <w:r>
        <w:rPr>
          <w:rFonts w:ascii="Times New Roman" w:eastAsia="Times New Roman" w:hAnsi="Times New Roman" w:cs="Times New Roman"/>
          <w:sz w:val="24"/>
          <w:szCs w:val="24"/>
        </w:rPr>
        <w:t xml:space="preserve"> send a letter to Ben Grumbles asking that climate change be address</w:t>
      </w:r>
      <w:r w:rsidR="006962D3">
        <w:rPr>
          <w:rFonts w:ascii="Times New Roman" w:eastAsia="Times New Roman" w:hAnsi="Times New Roman" w:cs="Times New Roman"/>
          <w:sz w:val="24"/>
          <w:szCs w:val="24"/>
        </w:rPr>
        <w:t>ed</w:t>
      </w:r>
      <w:r>
        <w:rPr>
          <w:rFonts w:ascii="Times New Roman" w:eastAsia="Times New Roman" w:hAnsi="Times New Roman" w:cs="Times New Roman"/>
          <w:sz w:val="24"/>
          <w:szCs w:val="24"/>
        </w:rPr>
        <w:t xml:space="preserve"> in the 40</w:t>
      </w:r>
      <w:r w:rsidR="00BB77FE">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certification related to the Conowingo Dam. Another s</w:t>
      </w:r>
      <w:r w:rsidR="00361F84">
        <w:rPr>
          <w:rFonts w:ascii="Times New Roman" w:eastAsia="Times New Roman" w:hAnsi="Times New Roman" w:cs="Times New Roman"/>
          <w:sz w:val="24"/>
          <w:szCs w:val="24"/>
        </w:rPr>
        <w:t xml:space="preserve">uggestion was to send a </w:t>
      </w:r>
      <w:r>
        <w:rPr>
          <w:rFonts w:ascii="Times New Roman" w:eastAsia="Times New Roman" w:hAnsi="Times New Roman" w:cs="Times New Roman"/>
          <w:sz w:val="24"/>
          <w:szCs w:val="24"/>
        </w:rPr>
        <w:t xml:space="preserve">letter to the PSC and the Conowingo Steering Committee </w:t>
      </w:r>
      <w:r w:rsidR="00361F84">
        <w:rPr>
          <w:rFonts w:ascii="Times New Roman" w:eastAsia="Times New Roman" w:hAnsi="Times New Roman" w:cs="Times New Roman"/>
          <w:sz w:val="24"/>
          <w:szCs w:val="24"/>
        </w:rPr>
        <w:t xml:space="preserve">to include climate change. </w:t>
      </w:r>
      <w:r>
        <w:rPr>
          <w:rFonts w:ascii="Times New Roman" w:eastAsia="Times New Roman" w:hAnsi="Times New Roman" w:cs="Times New Roman"/>
          <w:sz w:val="24"/>
          <w:szCs w:val="24"/>
        </w:rPr>
        <w:t>A letter to the EPA on the RFA</w:t>
      </w:r>
      <w:r w:rsidR="00361F84">
        <w:rPr>
          <w:rFonts w:ascii="Times New Roman" w:eastAsia="Times New Roman" w:hAnsi="Times New Roman" w:cs="Times New Roman"/>
          <w:sz w:val="24"/>
          <w:szCs w:val="24"/>
        </w:rPr>
        <w:t xml:space="preserve"> delay was also suggested, as well as expressing concern over the various open positions at the Chesapeake Bay Program Office. </w:t>
      </w:r>
    </w:p>
    <w:p w14:paraId="14C5A5DE" w14:textId="77777777" w:rsidR="00646B07" w:rsidRDefault="00646B07" w:rsidP="00F76E0E">
      <w:pPr>
        <w:spacing w:after="0" w:line="240" w:lineRule="auto"/>
        <w:jc w:val="both"/>
        <w:rPr>
          <w:rFonts w:ascii="Times New Roman" w:eastAsia="Times New Roman" w:hAnsi="Times New Roman" w:cs="Times New Roman"/>
          <w:sz w:val="24"/>
          <w:szCs w:val="24"/>
        </w:rPr>
      </w:pPr>
    </w:p>
    <w:p w14:paraId="0433EE04" w14:textId="6AB3F4DD" w:rsidR="0061043D" w:rsidRDefault="00361F84" w:rsidP="00F76E0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CAC discussed the subcommittees and heard updates. The Conowingo Dam Workgroup will regroup after the</w:t>
      </w:r>
      <w:r w:rsidR="00B92A49">
        <w:rPr>
          <w:rFonts w:ascii="Times New Roman" w:eastAsia="Times New Roman" w:hAnsi="Times New Roman" w:cs="Times New Roman"/>
          <w:sz w:val="24"/>
          <w:szCs w:val="24"/>
        </w:rPr>
        <w:t xml:space="preserve"> meeting and will help draft</w:t>
      </w:r>
      <w:r>
        <w:rPr>
          <w:rFonts w:ascii="Times New Roman" w:eastAsia="Times New Roman" w:hAnsi="Times New Roman" w:cs="Times New Roman"/>
          <w:sz w:val="24"/>
          <w:szCs w:val="24"/>
        </w:rPr>
        <w:t xml:space="preserve"> letters regarding Conowingo. </w:t>
      </w:r>
      <w:r w:rsidR="00B92A49">
        <w:rPr>
          <w:rFonts w:ascii="Times New Roman" w:eastAsia="Times New Roman" w:hAnsi="Times New Roman" w:cs="Times New Roman"/>
          <w:sz w:val="24"/>
          <w:szCs w:val="24"/>
        </w:rPr>
        <w:t xml:space="preserve"> </w:t>
      </w:r>
      <w:r w:rsidR="00412B33">
        <w:rPr>
          <w:rFonts w:ascii="Times New Roman" w:eastAsia="Times New Roman" w:hAnsi="Times New Roman" w:cs="Times New Roman"/>
          <w:sz w:val="24"/>
          <w:szCs w:val="24"/>
        </w:rPr>
        <w:t>Bill Fink volunteered to pull together a workgroup to f</w:t>
      </w:r>
      <w:r w:rsidR="00964EFE">
        <w:rPr>
          <w:rFonts w:ascii="Times New Roman" w:eastAsia="Times New Roman" w:hAnsi="Times New Roman" w:cs="Times New Roman"/>
          <w:sz w:val="24"/>
          <w:szCs w:val="24"/>
        </w:rPr>
        <w:t xml:space="preserve">ocus on the Farm Bill, </w:t>
      </w:r>
      <w:r w:rsidR="00412B33">
        <w:rPr>
          <w:rFonts w:ascii="Times New Roman" w:eastAsia="Times New Roman" w:hAnsi="Times New Roman" w:cs="Times New Roman"/>
          <w:sz w:val="24"/>
          <w:szCs w:val="24"/>
        </w:rPr>
        <w:t>how the USD</w:t>
      </w:r>
      <w:r w:rsidR="00964EFE">
        <w:rPr>
          <w:rFonts w:ascii="Times New Roman" w:eastAsia="Times New Roman" w:hAnsi="Times New Roman" w:cs="Times New Roman"/>
          <w:sz w:val="24"/>
          <w:szCs w:val="24"/>
        </w:rPr>
        <w:t xml:space="preserve">A fits into the new program, and </w:t>
      </w:r>
      <w:r w:rsidR="00B92A49">
        <w:rPr>
          <w:rFonts w:ascii="Times New Roman" w:eastAsia="Times New Roman" w:hAnsi="Times New Roman" w:cs="Times New Roman"/>
          <w:sz w:val="24"/>
          <w:szCs w:val="24"/>
        </w:rPr>
        <w:t xml:space="preserve">to </w:t>
      </w:r>
      <w:r w:rsidR="00964EFE">
        <w:rPr>
          <w:rFonts w:ascii="Times New Roman" w:eastAsia="Times New Roman" w:hAnsi="Times New Roman" w:cs="Times New Roman"/>
          <w:sz w:val="24"/>
          <w:szCs w:val="24"/>
        </w:rPr>
        <w:t xml:space="preserve">learn where dysfunctions exist </w:t>
      </w:r>
      <w:r w:rsidR="00B92A49">
        <w:rPr>
          <w:rFonts w:ascii="Times New Roman" w:eastAsia="Times New Roman" w:hAnsi="Times New Roman" w:cs="Times New Roman"/>
          <w:sz w:val="24"/>
          <w:szCs w:val="24"/>
        </w:rPr>
        <w:t>and what</w:t>
      </w:r>
      <w:r w:rsidR="00964EFE">
        <w:rPr>
          <w:rFonts w:ascii="Times New Roman" w:eastAsia="Times New Roman" w:hAnsi="Times New Roman" w:cs="Times New Roman"/>
          <w:sz w:val="24"/>
          <w:szCs w:val="24"/>
        </w:rPr>
        <w:t xml:space="preserve"> suggestions to make for improvement. </w:t>
      </w:r>
      <w:r w:rsidR="00B92A49">
        <w:rPr>
          <w:rFonts w:ascii="Times New Roman" w:eastAsia="Times New Roman" w:hAnsi="Times New Roman" w:cs="Times New Roman"/>
          <w:sz w:val="24"/>
          <w:szCs w:val="24"/>
        </w:rPr>
        <w:t xml:space="preserve">Matt and Joe volunteered to join this group, and the Dale and Kendall will be asked to join as well. </w:t>
      </w:r>
      <w:r w:rsidR="00964EFE">
        <w:rPr>
          <w:rFonts w:ascii="Times New Roman" w:eastAsia="Times New Roman" w:hAnsi="Times New Roman" w:cs="Times New Roman"/>
          <w:sz w:val="24"/>
          <w:szCs w:val="24"/>
        </w:rPr>
        <w:t xml:space="preserve">Jess </w:t>
      </w:r>
      <w:r>
        <w:rPr>
          <w:rFonts w:ascii="Times New Roman" w:eastAsia="Times New Roman" w:hAnsi="Times New Roman" w:cs="Times New Roman"/>
          <w:sz w:val="24"/>
          <w:szCs w:val="24"/>
        </w:rPr>
        <w:t>said that she would like to get the other subcommittees together before the next meeting and have a conversation in</w:t>
      </w:r>
      <w:r w:rsidR="00B92A49">
        <w:rPr>
          <w:rFonts w:ascii="Times New Roman" w:eastAsia="Times New Roman" w:hAnsi="Times New Roman" w:cs="Times New Roman"/>
          <w:sz w:val="24"/>
          <w:szCs w:val="24"/>
        </w:rPr>
        <w:t xml:space="preserve"> February about </w:t>
      </w:r>
      <w:r>
        <w:rPr>
          <w:rFonts w:ascii="Times New Roman" w:eastAsia="Times New Roman" w:hAnsi="Times New Roman" w:cs="Times New Roman"/>
          <w:sz w:val="24"/>
          <w:szCs w:val="24"/>
        </w:rPr>
        <w:t xml:space="preserve">2019 priorities. CAC can also evaluate whether the subcommittees are continuing to serve </w:t>
      </w:r>
      <w:r w:rsidR="00BB77FE">
        <w:rPr>
          <w:rFonts w:ascii="Times New Roman" w:eastAsia="Times New Roman" w:hAnsi="Times New Roman" w:cs="Times New Roman"/>
          <w:sz w:val="24"/>
          <w:szCs w:val="24"/>
        </w:rPr>
        <w:t>CAC</w:t>
      </w:r>
      <w:r>
        <w:rPr>
          <w:rFonts w:ascii="Times New Roman" w:eastAsia="Times New Roman" w:hAnsi="Times New Roman" w:cs="Times New Roman"/>
          <w:sz w:val="24"/>
          <w:szCs w:val="24"/>
        </w:rPr>
        <w:t xml:space="preserve"> well. </w:t>
      </w:r>
    </w:p>
    <w:p w14:paraId="175A91EF" w14:textId="77777777" w:rsidR="00361F84" w:rsidRDefault="00361F84" w:rsidP="00F76E0E">
      <w:pPr>
        <w:spacing w:after="0" w:line="240" w:lineRule="auto"/>
        <w:jc w:val="both"/>
        <w:rPr>
          <w:rFonts w:ascii="Times New Roman" w:eastAsia="Times New Roman" w:hAnsi="Times New Roman" w:cs="Times New Roman"/>
          <w:sz w:val="24"/>
          <w:szCs w:val="24"/>
        </w:rPr>
      </w:pPr>
    </w:p>
    <w:p w14:paraId="3A77572F" w14:textId="77777777" w:rsidR="00646B07" w:rsidRDefault="00361F84" w:rsidP="00D809C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Paula asked CAC members if they had any updates that they would like to share. </w:t>
      </w:r>
      <w:r w:rsidR="000B28B9">
        <w:rPr>
          <w:rFonts w:ascii="Times New Roman" w:eastAsia="Times New Roman" w:hAnsi="Times New Roman" w:cs="Times New Roman"/>
          <w:sz w:val="24"/>
          <w:szCs w:val="24"/>
        </w:rPr>
        <w:t>Charlie updated the group about the first Natural Marine Sanctuary f</w:t>
      </w:r>
      <w:r w:rsidR="00B92A49">
        <w:rPr>
          <w:rFonts w:ascii="Times New Roman" w:eastAsia="Times New Roman" w:hAnsi="Times New Roman" w:cs="Times New Roman"/>
          <w:sz w:val="24"/>
          <w:szCs w:val="24"/>
        </w:rPr>
        <w:t>or the Chesapeake on the Potomac</w:t>
      </w:r>
      <w:r w:rsidR="000B28B9">
        <w:rPr>
          <w:rFonts w:ascii="Times New Roman" w:eastAsia="Times New Roman" w:hAnsi="Times New Roman" w:cs="Times New Roman"/>
          <w:sz w:val="24"/>
          <w:szCs w:val="24"/>
        </w:rPr>
        <w:t xml:space="preserve">. The sanctuary ran into conflict with the watermen and has caused delays. Charlie also shared his concern about the National Park Service and the </w:t>
      </w:r>
      <w:r w:rsidR="00646B07">
        <w:rPr>
          <w:rFonts w:ascii="Times New Roman" w:eastAsia="Times New Roman" w:hAnsi="Times New Roman" w:cs="Times New Roman"/>
          <w:sz w:val="24"/>
          <w:szCs w:val="24"/>
        </w:rPr>
        <w:t xml:space="preserve">plan </w:t>
      </w:r>
      <w:r w:rsidR="000B28B9">
        <w:rPr>
          <w:rFonts w:ascii="Times New Roman" w:eastAsia="Times New Roman" w:hAnsi="Times New Roman" w:cs="Times New Roman"/>
          <w:sz w:val="24"/>
          <w:szCs w:val="24"/>
        </w:rPr>
        <w:t>to move the John Smith Trail out of the CBP office. He is worried that there is a systematic effort to dismantle the CBP partnership and wanted to bring awareness to the group. CAC members discussed meeting with other advisory groups and water organizations around climate resiliency. Jess suggested getting the Executive Committees of all three advisory committees together to share and coordinate. There were suggestions for future meeting topics including harmful algae outbreaks, fisheries, blue catfish as an invasive species, and a presentation about water quality monitori</w:t>
      </w:r>
      <w:r w:rsidR="00B92A49">
        <w:rPr>
          <w:rFonts w:ascii="Times New Roman" w:eastAsia="Times New Roman" w:hAnsi="Times New Roman" w:cs="Times New Roman"/>
          <w:sz w:val="24"/>
          <w:szCs w:val="24"/>
        </w:rPr>
        <w:t xml:space="preserve">ng from the Chesapeake Commons. </w:t>
      </w:r>
    </w:p>
    <w:p w14:paraId="52A2D4FF" w14:textId="77777777" w:rsidR="00646B07" w:rsidRDefault="00646B07" w:rsidP="00D809C2">
      <w:pPr>
        <w:spacing w:after="0" w:line="240" w:lineRule="auto"/>
        <w:jc w:val="both"/>
        <w:rPr>
          <w:rFonts w:ascii="Times New Roman" w:eastAsia="Times New Roman" w:hAnsi="Times New Roman" w:cs="Times New Roman"/>
          <w:sz w:val="24"/>
          <w:szCs w:val="24"/>
        </w:rPr>
      </w:pPr>
    </w:p>
    <w:p w14:paraId="2F07266D" w14:textId="0F588995" w:rsidR="00682E2D" w:rsidRDefault="00682E2D" w:rsidP="00D809C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With no additional business, the CAC adjourned at 12:00pm.</w:t>
      </w:r>
    </w:p>
    <w:p w14:paraId="071888A2" w14:textId="7469C50C" w:rsidR="00E61363" w:rsidRDefault="00E61363" w:rsidP="00D809C2">
      <w:pPr>
        <w:spacing w:after="0" w:line="240" w:lineRule="auto"/>
        <w:rPr>
          <w:rFonts w:ascii="Times New Roman" w:eastAsia="Times New Roman" w:hAnsi="Times New Roman" w:cs="Times New Roman"/>
          <w:sz w:val="24"/>
          <w:szCs w:val="24"/>
        </w:rPr>
      </w:pPr>
    </w:p>
    <w:sectPr w:rsidR="00E61363">
      <w:footerReference w:type="default" r:id="rId13"/>
      <w:pgSz w:w="12240" w:h="15840"/>
      <w:pgMar w:top="720" w:right="720" w:bottom="720" w:left="72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3B1E51" w14:textId="77777777" w:rsidR="00525E7B" w:rsidRDefault="00525E7B">
      <w:pPr>
        <w:spacing w:after="0" w:line="240" w:lineRule="auto"/>
      </w:pPr>
      <w:r>
        <w:separator/>
      </w:r>
    </w:p>
  </w:endnote>
  <w:endnote w:type="continuationSeparator" w:id="0">
    <w:p w14:paraId="411A7676" w14:textId="77777777" w:rsidR="00525E7B" w:rsidRDefault="00525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Segoe UI">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6DA5D" w14:textId="77777777" w:rsidR="0067107D" w:rsidRDefault="0067107D">
    <w:pPr>
      <w:tabs>
        <w:tab w:val="center" w:pos="4680"/>
        <w:tab w:val="right" w:pos="9360"/>
      </w:tabs>
      <w:spacing w:after="0" w:line="240" w:lineRule="auto"/>
      <w:jc w:val="right"/>
    </w:pPr>
    <w:r>
      <w:fldChar w:fldCharType="begin"/>
    </w:r>
    <w:r>
      <w:instrText>PAGE</w:instrText>
    </w:r>
    <w:r>
      <w:fldChar w:fldCharType="separate"/>
    </w:r>
    <w:r w:rsidR="0050386C">
      <w:rPr>
        <w:noProof/>
      </w:rPr>
      <w:t>1</w:t>
    </w:r>
    <w:r>
      <w:fldChar w:fldCharType="end"/>
    </w:r>
  </w:p>
  <w:p w14:paraId="2173CBE6" w14:textId="77777777" w:rsidR="0067107D" w:rsidRDefault="0067107D">
    <w:pPr>
      <w:tabs>
        <w:tab w:val="center" w:pos="4680"/>
        <w:tab w:val="right" w:pos="9360"/>
      </w:tabs>
      <w:spacing w:after="720" w:line="240" w:lineRule="auto"/>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1C4790" w14:textId="77777777" w:rsidR="00525E7B" w:rsidRDefault="00525E7B">
      <w:pPr>
        <w:spacing w:after="0" w:line="240" w:lineRule="auto"/>
      </w:pPr>
      <w:r>
        <w:separator/>
      </w:r>
    </w:p>
  </w:footnote>
  <w:footnote w:type="continuationSeparator" w:id="0">
    <w:p w14:paraId="075C40C9" w14:textId="77777777" w:rsidR="00525E7B" w:rsidRDefault="00525E7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D6172"/>
    <w:multiLevelType w:val="hybridMultilevel"/>
    <w:tmpl w:val="1CFC4A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C905F1"/>
    <w:multiLevelType w:val="hybridMultilevel"/>
    <w:tmpl w:val="AD9815F0"/>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1265E4"/>
    <w:multiLevelType w:val="hybridMultilevel"/>
    <w:tmpl w:val="47785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650911"/>
    <w:multiLevelType w:val="hybridMultilevel"/>
    <w:tmpl w:val="ED683AFE"/>
    <w:lvl w:ilvl="0" w:tplc="6FE043D0">
      <w:start w:val="1"/>
      <w:numFmt w:val="bullet"/>
      <w:lvlText w:val=""/>
      <w:lvlJc w:val="left"/>
      <w:pPr>
        <w:tabs>
          <w:tab w:val="num" w:pos="720"/>
        </w:tabs>
        <w:ind w:left="720" w:hanging="360"/>
      </w:pPr>
      <w:rPr>
        <w:rFonts w:ascii="Wingdings" w:hAnsi="Wingdings" w:hint="default"/>
      </w:rPr>
    </w:lvl>
    <w:lvl w:ilvl="1" w:tplc="D680AEA2" w:tentative="1">
      <w:start w:val="1"/>
      <w:numFmt w:val="bullet"/>
      <w:lvlText w:val=""/>
      <w:lvlJc w:val="left"/>
      <w:pPr>
        <w:tabs>
          <w:tab w:val="num" w:pos="1440"/>
        </w:tabs>
        <w:ind w:left="1440" w:hanging="360"/>
      </w:pPr>
      <w:rPr>
        <w:rFonts w:ascii="Wingdings" w:hAnsi="Wingdings" w:hint="default"/>
      </w:rPr>
    </w:lvl>
    <w:lvl w:ilvl="2" w:tplc="0A26C638" w:tentative="1">
      <w:start w:val="1"/>
      <w:numFmt w:val="bullet"/>
      <w:lvlText w:val=""/>
      <w:lvlJc w:val="left"/>
      <w:pPr>
        <w:tabs>
          <w:tab w:val="num" w:pos="2160"/>
        </w:tabs>
        <w:ind w:left="2160" w:hanging="360"/>
      </w:pPr>
      <w:rPr>
        <w:rFonts w:ascii="Wingdings" w:hAnsi="Wingdings" w:hint="default"/>
      </w:rPr>
    </w:lvl>
    <w:lvl w:ilvl="3" w:tplc="F58ED308" w:tentative="1">
      <w:start w:val="1"/>
      <w:numFmt w:val="bullet"/>
      <w:lvlText w:val=""/>
      <w:lvlJc w:val="left"/>
      <w:pPr>
        <w:tabs>
          <w:tab w:val="num" w:pos="2880"/>
        </w:tabs>
        <w:ind w:left="2880" w:hanging="360"/>
      </w:pPr>
      <w:rPr>
        <w:rFonts w:ascii="Wingdings" w:hAnsi="Wingdings" w:hint="default"/>
      </w:rPr>
    </w:lvl>
    <w:lvl w:ilvl="4" w:tplc="6D34EA38" w:tentative="1">
      <w:start w:val="1"/>
      <w:numFmt w:val="bullet"/>
      <w:lvlText w:val=""/>
      <w:lvlJc w:val="left"/>
      <w:pPr>
        <w:tabs>
          <w:tab w:val="num" w:pos="3600"/>
        </w:tabs>
        <w:ind w:left="3600" w:hanging="360"/>
      </w:pPr>
      <w:rPr>
        <w:rFonts w:ascii="Wingdings" w:hAnsi="Wingdings" w:hint="default"/>
      </w:rPr>
    </w:lvl>
    <w:lvl w:ilvl="5" w:tplc="2EF82538" w:tentative="1">
      <w:start w:val="1"/>
      <w:numFmt w:val="bullet"/>
      <w:lvlText w:val=""/>
      <w:lvlJc w:val="left"/>
      <w:pPr>
        <w:tabs>
          <w:tab w:val="num" w:pos="4320"/>
        </w:tabs>
        <w:ind w:left="4320" w:hanging="360"/>
      </w:pPr>
      <w:rPr>
        <w:rFonts w:ascii="Wingdings" w:hAnsi="Wingdings" w:hint="default"/>
      </w:rPr>
    </w:lvl>
    <w:lvl w:ilvl="6" w:tplc="3080F65E" w:tentative="1">
      <w:start w:val="1"/>
      <w:numFmt w:val="bullet"/>
      <w:lvlText w:val=""/>
      <w:lvlJc w:val="left"/>
      <w:pPr>
        <w:tabs>
          <w:tab w:val="num" w:pos="5040"/>
        </w:tabs>
        <w:ind w:left="5040" w:hanging="360"/>
      </w:pPr>
      <w:rPr>
        <w:rFonts w:ascii="Wingdings" w:hAnsi="Wingdings" w:hint="default"/>
      </w:rPr>
    </w:lvl>
    <w:lvl w:ilvl="7" w:tplc="36D2A85C" w:tentative="1">
      <w:start w:val="1"/>
      <w:numFmt w:val="bullet"/>
      <w:lvlText w:val=""/>
      <w:lvlJc w:val="left"/>
      <w:pPr>
        <w:tabs>
          <w:tab w:val="num" w:pos="5760"/>
        </w:tabs>
        <w:ind w:left="5760" w:hanging="360"/>
      </w:pPr>
      <w:rPr>
        <w:rFonts w:ascii="Wingdings" w:hAnsi="Wingdings" w:hint="default"/>
      </w:rPr>
    </w:lvl>
    <w:lvl w:ilvl="8" w:tplc="47A4CE7C" w:tentative="1">
      <w:start w:val="1"/>
      <w:numFmt w:val="bullet"/>
      <w:lvlText w:val=""/>
      <w:lvlJc w:val="left"/>
      <w:pPr>
        <w:tabs>
          <w:tab w:val="num" w:pos="6480"/>
        </w:tabs>
        <w:ind w:left="6480" w:hanging="360"/>
      </w:pPr>
      <w:rPr>
        <w:rFonts w:ascii="Wingdings" w:hAnsi="Wingdings" w:hint="default"/>
      </w:rPr>
    </w:lvl>
  </w:abstractNum>
  <w:abstractNum w:abstractNumId="4">
    <w:nsid w:val="10844D85"/>
    <w:multiLevelType w:val="hybridMultilevel"/>
    <w:tmpl w:val="5F9AF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096FBF"/>
    <w:multiLevelType w:val="hybridMultilevel"/>
    <w:tmpl w:val="660EC1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963B1E"/>
    <w:multiLevelType w:val="hybridMultilevel"/>
    <w:tmpl w:val="9EFEF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DF7480"/>
    <w:multiLevelType w:val="hybridMultilevel"/>
    <w:tmpl w:val="270688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837B40"/>
    <w:multiLevelType w:val="hybridMultilevel"/>
    <w:tmpl w:val="112AE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C10588"/>
    <w:multiLevelType w:val="hybridMultilevel"/>
    <w:tmpl w:val="E7507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C86DD3"/>
    <w:multiLevelType w:val="hybridMultilevel"/>
    <w:tmpl w:val="F7EA701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6438ED"/>
    <w:multiLevelType w:val="hybridMultilevel"/>
    <w:tmpl w:val="1DA0D9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295123"/>
    <w:multiLevelType w:val="hybridMultilevel"/>
    <w:tmpl w:val="D0B2C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DE73B2"/>
    <w:multiLevelType w:val="hybridMultilevel"/>
    <w:tmpl w:val="70945A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FE823D8"/>
    <w:multiLevelType w:val="hybridMultilevel"/>
    <w:tmpl w:val="856AD7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2EF2884"/>
    <w:multiLevelType w:val="hybridMultilevel"/>
    <w:tmpl w:val="291C9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242CB2"/>
    <w:multiLevelType w:val="hybridMultilevel"/>
    <w:tmpl w:val="79D663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8014678"/>
    <w:multiLevelType w:val="hybridMultilevel"/>
    <w:tmpl w:val="3CE6925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82C318F"/>
    <w:multiLevelType w:val="hybridMultilevel"/>
    <w:tmpl w:val="0FA44E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9621BA5"/>
    <w:multiLevelType w:val="hybridMultilevel"/>
    <w:tmpl w:val="923697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00003CF"/>
    <w:multiLevelType w:val="hybridMultilevel"/>
    <w:tmpl w:val="9EDAC3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3B77817"/>
    <w:multiLevelType w:val="hybridMultilevel"/>
    <w:tmpl w:val="DB64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1C1818"/>
    <w:multiLevelType w:val="hybridMultilevel"/>
    <w:tmpl w:val="31C22F7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C94FFD"/>
    <w:multiLevelType w:val="hybridMultilevel"/>
    <w:tmpl w:val="E9CE0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FE1EF2"/>
    <w:multiLevelType w:val="hybridMultilevel"/>
    <w:tmpl w:val="C54A36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FD900FF"/>
    <w:multiLevelType w:val="hybridMultilevel"/>
    <w:tmpl w:val="C63C6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64587A"/>
    <w:multiLevelType w:val="hybridMultilevel"/>
    <w:tmpl w:val="6E3A04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ACE4DA3"/>
    <w:multiLevelType w:val="hybridMultilevel"/>
    <w:tmpl w:val="6B02B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FA04EF8"/>
    <w:multiLevelType w:val="hybridMultilevel"/>
    <w:tmpl w:val="87B47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16A5859"/>
    <w:multiLevelType w:val="hybridMultilevel"/>
    <w:tmpl w:val="29CAA0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30F75A3"/>
    <w:multiLevelType w:val="hybridMultilevel"/>
    <w:tmpl w:val="A4B684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779677D"/>
    <w:multiLevelType w:val="hybridMultilevel"/>
    <w:tmpl w:val="93AA69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93C7303"/>
    <w:multiLevelType w:val="hybridMultilevel"/>
    <w:tmpl w:val="32FEB1E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31F2DF2"/>
    <w:multiLevelType w:val="hybridMultilevel"/>
    <w:tmpl w:val="3A7286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5F801A9"/>
    <w:multiLevelType w:val="hybridMultilevel"/>
    <w:tmpl w:val="AF3E6DC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7BE0AD2"/>
    <w:multiLevelType w:val="hybridMultilevel"/>
    <w:tmpl w:val="AAD09C4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F8729CA"/>
    <w:multiLevelType w:val="hybridMultilevel"/>
    <w:tmpl w:val="C37C2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26"/>
  </w:num>
  <w:num w:numId="3">
    <w:abstractNumId w:val="34"/>
  </w:num>
  <w:num w:numId="4">
    <w:abstractNumId w:val="32"/>
  </w:num>
  <w:num w:numId="5">
    <w:abstractNumId w:val="17"/>
  </w:num>
  <w:num w:numId="6">
    <w:abstractNumId w:val="1"/>
  </w:num>
  <w:num w:numId="7">
    <w:abstractNumId w:val="22"/>
  </w:num>
  <w:num w:numId="8">
    <w:abstractNumId w:val="35"/>
  </w:num>
  <w:num w:numId="9">
    <w:abstractNumId w:val="10"/>
  </w:num>
  <w:num w:numId="10">
    <w:abstractNumId w:val="3"/>
  </w:num>
  <w:num w:numId="11">
    <w:abstractNumId w:val="14"/>
  </w:num>
  <w:num w:numId="12">
    <w:abstractNumId w:val="33"/>
  </w:num>
  <w:num w:numId="13">
    <w:abstractNumId w:val="24"/>
  </w:num>
  <w:num w:numId="14">
    <w:abstractNumId w:val="11"/>
  </w:num>
  <w:num w:numId="15">
    <w:abstractNumId w:val="13"/>
  </w:num>
  <w:num w:numId="16">
    <w:abstractNumId w:val="7"/>
  </w:num>
  <w:num w:numId="17">
    <w:abstractNumId w:val="5"/>
  </w:num>
  <w:num w:numId="18">
    <w:abstractNumId w:val="18"/>
  </w:num>
  <w:num w:numId="19">
    <w:abstractNumId w:val="33"/>
  </w:num>
  <w:num w:numId="20">
    <w:abstractNumId w:val="19"/>
  </w:num>
  <w:num w:numId="21">
    <w:abstractNumId w:val="12"/>
  </w:num>
  <w:num w:numId="22">
    <w:abstractNumId w:val="30"/>
  </w:num>
  <w:num w:numId="23">
    <w:abstractNumId w:val="36"/>
  </w:num>
  <w:num w:numId="24">
    <w:abstractNumId w:val="27"/>
  </w:num>
  <w:num w:numId="25">
    <w:abstractNumId w:val="6"/>
  </w:num>
  <w:num w:numId="26">
    <w:abstractNumId w:val="20"/>
  </w:num>
  <w:num w:numId="27">
    <w:abstractNumId w:val="28"/>
  </w:num>
  <w:num w:numId="28">
    <w:abstractNumId w:val="0"/>
  </w:num>
  <w:num w:numId="29">
    <w:abstractNumId w:val="4"/>
  </w:num>
  <w:num w:numId="30">
    <w:abstractNumId w:val="23"/>
  </w:num>
  <w:num w:numId="31">
    <w:abstractNumId w:val="29"/>
  </w:num>
  <w:num w:numId="32">
    <w:abstractNumId w:val="15"/>
  </w:num>
  <w:num w:numId="33">
    <w:abstractNumId w:val="16"/>
  </w:num>
  <w:num w:numId="34">
    <w:abstractNumId w:val="2"/>
  </w:num>
  <w:num w:numId="35">
    <w:abstractNumId w:val="8"/>
  </w:num>
  <w:num w:numId="36">
    <w:abstractNumId w:val="25"/>
  </w:num>
  <w:num w:numId="37">
    <w:abstractNumId w:val="9"/>
  </w:num>
  <w:num w:numId="38">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arles Herrick">
    <w15:presenceInfo w15:providerId="Windows Live" w15:userId="355c201b56772c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363"/>
    <w:rsid w:val="000064B6"/>
    <w:rsid w:val="00007DE2"/>
    <w:rsid w:val="00010A27"/>
    <w:rsid w:val="00016785"/>
    <w:rsid w:val="00016C49"/>
    <w:rsid w:val="00022E91"/>
    <w:rsid w:val="00025AAE"/>
    <w:rsid w:val="0002732E"/>
    <w:rsid w:val="00027C06"/>
    <w:rsid w:val="0003265A"/>
    <w:rsid w:val="000351E9"/>
    <w:rsid w:val="00036AAB"/>
    <w:rsid w:val="00040E82"/>
    <w:rsid w:val="00052AB7"/>
    <w:rsid w:val="00055068"/>
    <w:rsid w:val="00062BED"/>
    <w:rsid w:val="00072A1C"/>
    <w:rsid w:val="000761E9"/>
    <w:rsid w:val="00081359"/>
    <w:rsid w:val="000870FD"/>
    <w:rsid w:val="000A6792"/>
    <w:rsid w:val="000B069C"/>
    <w:rsid w:val="000B28B9"/>
    <w:rsid w:val="000B55E2"/>
    <w:rsid w:val="000C6FFD"/>
    <w:rsid w:val="000D3B83"/>
    <w:rsid w:val="000E11DF"/>
    <w:rsid w:val="000E1B9C"/>
    <w:rsid w:val="000F0A28"/>
    <w:rsid w:val="000F2C0A"/>
    <w:rsid w:val="000F64DB"/>
    <w:rsid w:val="000F6FC7"/>
    <w:rsid w:val="001020A5"/>
    <w:rsid w:val="001055E3"/>
    <w:rsid w:val="00111DA1"/>
    <w:rsid w:val="0011746A"/>
    <w:rsid w:val="0012112E"/>
    <w:rsid w:val="00131261"/>
    <w:rsid w:val="00131822"/>
    <w:rsid w:val="001328DB"/>
    <w:rsid w:val="001508E2"/>
    <w:rsid w:val="00173E63"/>
    <w:rsid w:val="0018318D"/>
    <w:rsid w:val="0019400B"/>
    <w:rsid w:val="00196B82"/>
    <w:rsid w:val="001A0701"/>
    <w:rsid w:val="001A6315"/>
    <w:rsid w:val="001A741F"/>
    <w:rsid w:val="001B1C1B"/>
    <w:rsid w:val="001C1AA7"/>
    <w:rsid w:val="001C2DA9"/>
    <w:rsid w:val="001C7052"/>
    <w:rsid w:val="001D1B4E"/>
    <w:rsid w:val="001D3697"/>
    <w:rsid w:val="001D5967"/>
    <w:rsid w:val="001E355B"/>
    <w:rsid w:val="001E5503"/>
    <w:rsid w:val="001E67CD"/>
    <w:rsid w:val="001E6F2D"/>
    <w:rsid w:val="001F5B02"/>
    <w:rsid w:val="002160A2"/>
    <w:rsid w:val="002208C4"/>
    <w:rsid w:val="00221805"/>
    <w:rsid w:val="00225501"/>
    <w:rsid w:val="00237516"/>
    <w:rsid w:val="00241EAE"/>
    <w:rsid w:val="00242F7D"/>
    <w:rsid w:val="00243B49"/>
    <w:rsid w:val="00250AD6"/>
    <w:rsid w:val="002526F0"/>
    <w:rsid w:val="00254DC8"/>
    <w:rsid w:val="00255B13"/>
    <w:rsid w:val="00255E33"/>
    <w:rsid w:val="0025787F"/>
    <w:rsid w:val="002675A8"/>
    <w:rsid w:val="002737FC"/>
    <w:rsid w:val="00274AF8"/>
    <w:rsid w:val="002750F8"/>
    <w:rsid w:val="00290E05"/>
    <w:rsid w:val="002914C4"/>
    <w:rsid w:val="00291D84"/>
    <w:rsid w:val="00297C4D"/>
    <w:rsid w:val="002A5953"/>
    <w:rsid w:val="002A6A5C"/>
    <w:rsid w:val="002A79CF"/>
    <w:rsid w:val="002B1735"/>
    <w:rsid w:val="002B1BA7"/>
    <w:rsid w:val="002B2F2E"/>
    <w:rsid w:val="002B3F29"/>
    <w:rsid w:val="002C560C"/>
    <w:rsid w:val="002C6B77"/>
    <w:rsid w:val="002C7023"/>
    <w:rsid w:val="002C7A09"/>
    <w:rsid w:val="002D1CF0"/>
    <w:rsid w:val="002D761C"/>
    <w:rsid w:val="002D7956"/>
    <w:rsid w:val="002E0E9F"/>
    <w:rsid w:val="002E255E"/>
    <w:rsid w:val="002E36AB"/>
    <w:rsid w:val="002E4827"/>
    <w:rsid w:val="002F03AD"/>
    <w:rsid w:val="002F05E5"/>
    <w:rsid w:val="00300FA9"/>
    <w:rsid w:val="00302F48"/>
    <w:rsid w:val="00304690"/>
    <w:rsid w:val="00311B9E"/>
    <w:rsid w:val="003158AD"/>
    <w:rsid w:val="00332216"/>
    <w:rsid w:val="0033478D"/>
    <w:rsid w:val="00340BE5"/>
    <w:rsid w:val="0034602C"/>
    <w:rsid w:val="003474B0"/>
    <w:rsid w:val="00354B1A"/>
    <w:rsid w:val="00355D77"/>
    <w:rsid w:val="00356A74"/>
    <w:rsid w:val="003579E8"/>
    <w:rsid w:val="00361F84"/>
    <w:rsid w:val="00363A36"/>
    <w:rsid w:val="00380FF5"/>
    <w:rsid w:val="00386744"/>
    <w:rsid w:val="0039188E"/>
    <w:rsid w:val="00393BD1"/>
    <w:rsid w:val="003963EB"/>
    <w:rsid w:val="003964CF"/>
    <w:rsid w:val="003A1B2A"/>
    <w:rsid w:val="003A5AB7"/>
    <w:rsid w:val="003B117E"/>
    <w:rsid w:val="003B19DC"/>
    <w:rsid w:val="003C10E3"/>
    <w:rsid w:val="003C3666"/>
    <w:rsid w:val="003C4B5E"/>
    <w:rsid w:val="003D0D26"/>
    <w:rsid w:val="003D69B1"/>
    <w:rsid w:val="003D7E3F"/>
    <w:rsid w:val="003E7190"/>
    <w:rsid w:val="003F5739"/>
    <w:rsid w:val="00402D82"/>
    <w:rsid w:val="004062D9"/>
    <w:rsid w:val="00412912"/>
    <w:rsid w:val="00412B33"/>
    <w:rsid w:val="0042575D"/>
    <w:rsid w:val="00430FE3"/>
    <w:rsid w:val="00435140"/>
    <w:rsid w:val="00435A54"/>
    <w:rsid w:val="004360DB"/>
    <w:rsid w:val="004427AA"/>
    <w:rsid w:val="0044532D"/>
    <w:rsid w:val="0044626F"/>
    <w:rsid w:val="004476B9"/>
    <w:rsid w:val="00453C46"/>
    <w:rsid w:val="00454DCB"/>
    <w:rsid w:val="004571A7"/>
    <w:rsid w:val="00460A5E"/>
    <w:rsid w:val="0046317C"/>
    <w:rsid w:val="00463A41"/>
    <w:rsid w:val="00466A83"/>
    <w:rsid w:val="004702C6"/>
    <w:rsid w:val="00474CAE"/>
    <w:rsid w:val="004751E3"/>
    <w:rsid w:val="004758BC"/>
    <w:rsid w:val="00476555"/>
    <w:rsid w:val="00476994"/>
    <w:rsid w:val="004772EC"/>
    <w:rsid w:val="00482EC1"/>
    <w:rsid w:val="00483546"/>
    <w:rsid w:val="00494AB4"/>
    <w:rsid w:val="004A064C"/>
    <w:rsid w:val="004A6303"/>
    <w:rsid w:val="004A7AD0"/>
    <w:rsid w:val="004B5924"/>
    <w:rsid w:val="004C055D"/>
    <w:rsid w:val="004C4E67"/>
    <w:rsid w:val="004C5A16"/>
    <w:rsid w:val="004D365F"/>
    <w:rsid w:val="004D38A3"/>
    <w:rsid w:val="004E067F"/>
    <w:rsid w:val="004E4238"/>
    <w:rsid w:val="004F48D8"/>
    <w:rsid w:val="004F708A"/>
    <w:rsid w:val="00502607"/>
    <w:rsid w:val="00502C77"/>
    <w:rsid w:val="0050386C"/>
    <w:rsid w:val="00504982"/>
    <w:rsid w:val="005077BD"/>
    <w:rsid w:val="005202F2"/>
    <w:rsid w:val="00520F9B"/>
    <w:rsid w:val="00521785"/>
    <w:rsid w:val="0052392F"/>
    <w:rsid w:val="00524A0B"/>
    <w:rsid w:val="00525E7B"/>
    <w:rsid w:val="005266E8"/>
    <w:rsid w:val="005303D8"/>
    <w:rsid w:val="00531D82"/>
    <w:rsid w:val="00531DF2"/>
    <w:rsid w:val="00537C12"/>
    <w:rsid w:val="005446B6"/>
    <w:rsid w:val="005446D1"/>
    <w:rsid w:val="00545009"/>
    <w:rsid w:val="0055020E"/>
    <w:rsid w:val="005522F7"/>
    <w:rsid w:val="00555B28"/>
    <w:rsid w:val="0055719D"/>
    <w:rsid w:val="00561469"/>
    <w:rsid w:val="005627C0"/>
    <w:rsid w:val="00564EE6"/>
    <w:rsid w:val="00567058"/>
    <w:rsid w:val="00571D32"/>
    <w:rsid w:val="00575645"/>
    <w:rsid w:val="00592683"/>
    <w:rsid w:val="00595C95"/>
    <w:rsid w:val="005973F8"/>
    <w:rsid w:val="00597D27"/>
    <w:rsid w:val="005A6260"/>
    <w:rsid w:val="005A6DB9"/>
    <w:rsid w:val="005B01F2"/>
    <w:rsid w:val="005B02CA"/>
    <w:rsid w:val="005B0AB6"/>
    <w:rsid w:val="005C3929"/>
    <w:rsid w:val="005D1DCF"/>
    <w:rsid w:val="005D4124"/>
    <w:rsid w:val="005F0515"/>
    <w:rsid w:val="00601DD6"/>
    <w:rsid w:val="0061043D"/>
    <w:rsid w:val="00614AF6"/>
    <w:rsid w:val="006155DC"/>
    <w:rsid w:val="00621458"/>
    <w:rsid w:val="006249A8"/>
    <w:rsid w:val="006250E4"/>
    <w:rsid w:val="00626A31"/>
    <w:rsid w:val="00627ABF"/>
    <w:rsid w:val="00630EC0"/>
    <w:rsid w:val="00640ADE"/>
    <w:rsid w:val="00641507"/>
    <w:rsid w:val="00646B07"/>
    <w:rsid w:val="00647E7A"/>
    <w:rsid w:val="006553A1"/>
    <w:rsid w:val="006626FC"/>
    <w:rsid w:val="0067107D"/>
    <w:rsid w:val="006710C4"/>
    <w:rsid w:val="00671351"/>
    <w:rsid w:val="0067507F"/>
    <w:rsid w:val="00675799"/>
    <w:rsid w:val="00681DBE"/>
    <w:rsid w:val="00682E2D"/>
    <w:rsid w:val="006962D3"/>
    <w:rsid w:val="006969F9"/>
    <w:rsid w:val="006A27B2"/>
    <w:rsid w:val="006A2ECB"/>
    <w:rsid w:val="006A38A3"/>
    <w:rsid w:val="006B6179"/>
    <w:rsid w:val="006C0C9D"/>
    <w:rsid w:val="006C151E"/>
    <w:rsid w:val="006D28D3"/>
    <w:rsid w:val="006D502C"/>
    <w:rsid w:val="006E6C87"/>
    <w:rsid w:val="006F1030"/>
    <w:rsid w:val="006F250A"/>
    <w:rsid w:val="006F48C7"/>
    <w:rsid w:val="006F4F45"/>
    <w:rsid w:val="006F7734"/>
    <w:rsid w:val="007025A7"/>
    <w:rsid w:val="00703EB2"/>
    <w:rsid w:val="007053EA"/>
    <w:rsid w:val="00711777"/>
    <w:rsid w:val="00711CA6"/>
    <w:rsid w:val="00711FA8"/>
    <w:rsid w:val="00715C2E"/>
    <w:rsid w:val="0072553F"/>
    <w:rsid w:val="00730F35"/>
    <w:rsid w:val="0075477D"/>
    <w:rsid w:val="0075773C"/>
    <w:rsid w:val="00761A27"/>
    <w:rsid w:val="00763A8B"/>
    <w:rsid w:val="007673BC"/>
    <w:rsid w:val="00771692"/>
    <w:rsid w:val="00771C5A"/>
    <w:rsid w:val="00771DE6"/>
    <w:rsid w:val="007750B5"/>
    <w:rsid w:val="007775CC"/>
    <w:rsid w:val="00780594"/>
    <w:rsid w:val="00785E76"/>
    <w:rsid w:val="00794E85"/>
    <w:rsid w:val="00794E96"/>
    <w:rsid w:val="007A02C8"/>
    <w:rsid w:val="007C13BE"/>
    <w:rsid w:val="007C684B"/>
    <w:rsid w:val="007D205A"/>
    <w:rsid w:val="007D455A"/>
    <w:rsid w:val="007D4D40"/>
    <w:rsid w:val="007D5C49"/>
    <w:rsid w:val="007F020A"/>
    <w:rsid w:val="007F30B2"/>
    <w:rsid w:val="007F4DB9"/>
    <w:rsid w:val="007F50A7"/>
    <w:rsid w:val="007F6AE4"/>
    <w:rsid w:val="007F7E17"/>
    <w:rsid w:val="00810FCC"/>
    <w:rsid w:val="0081182F"/>
    <w:rsid w:val="008215A5"/>
    <w:rsid w:val="00823DC5"/>
    <w:rsid w:val="00833AE1"/>
    <w:rsid w:val="00833D5E"/>
    <w:rsid w:val="00837A90"/>
    <w:rsid w:val="00840036"/>
    <w:rsid w:val="008404A0"/>
    <w:rsid w:val="00841B54"/>
    <w:rsid w:val="00852AC6"/>
    <w:rsid w:val="008558DA"/>
    <w:rsid w:val="008628D5"/>
    <w:rsid w:val="008644B7"/>
    <w:rsid w:val="00864D5B"/>
    <w:rsid w:val="00865FA3"/>
    <w:rsid w:val="00867E49"/>
    <w:rsid w:val="00872812"/>
    <w:rsid w:val="00883F09"/>
    <w:rsid w:val="00886F3F"/>
    <w:rsid w:val="008902FB"/>
    <w:rsid w:val="0089062A"/>
    <w:rsid w:val="00891425"/>
    <w:rsid w:val="00891DF3"/>
    <w:rsid w:val="00892500"/>
    <w:rsid w:val="00894CA7"/>
    <w:rsid w:val="008A32DD"/>
    <w:rsid w:val="008A49DA"/>
    <w:rsid w:val="008B7168"/>
    <w:rsid w:val="008B71D8"/>
    <w:rsid w:val="008C22CA"/>
    <w:rsid w:val="008D23E4"/>
    <w:rsid w:val="008D6A10"/>
    <w:rsid w:val="008F28A9"/>
    <w:rsid w:val="0090475D"/>
    <w:rsid w:val="0090556D"/>
    <w:rsid w:val="0090645F"/>
    <w:rsid w:val="009105D9"/>
    <w:rsid w:val="00913029"/>
    <w:rsid w:val="0091670E"/>
    <w:rsid w:val="0091741D"/>
    <w:rsid w:val="00917C6D"/>
    <w:rsid w:val="00926D55"/>
    <w:rsid w:val="009437DA"/>
    <w:rsid w:val="009549EA"/>
    <w:rsid w:val="00956858"/>
    <w:rsid w:val="00957D67"/>
    <w:rsid w:val="0096360A"/>
    <w:rsid w:val="0096368F"/>
    <w:rsid w:val="00964EFE"/>
    <w:rsid w:val="009657F1"/>
    <w:rsid w:val="00976E13"/>
    <w:rsid w:val="009827D5"/>
    <w:rsid w:val="009861DF"/>
    <w:rsid w:val="00991A9F"/>
    <w:rsid w:val="0099551D"/>
    <w:rsid w:val="009A0E1F"/>
    <w:rsid w:val="009A4F37"/>
    <w:rsid w:val="009C3B8C"/>
    <w:rsid w:val="009D0058"/>
    <w:rsid w:val="009D75E1"/>
    <w:rsid w:val="009F0097"/>
    <w:rsid w:val="009F4E58"/>
    <w:rsid w:val="00A01A43"/>
    <w:rsid w:val="00A020A6"/>
    <w:rsid w:val="00A03C91"/>
    <w:rsid w:val="00A0434A"/>
    <w:rsid w:val="00A0472D"/>
    <w:rsid w:val="00A06AED"/>
    <w:rsid w:val="00A078BE"/>
    <w:rsid w:val="00A07F96"/>
    <w:rsid w:val="00A10964"/>
    <w:rsid w:val="00A11EDD"/>
    <w:rsid w:val="00A127A3"/>
    <w:rsid w:val="00A153CD"/>
    <w:rsid w:val="00A1656A"/>
    <w:rsid w:val="00A21B52"/>
    <w:rsid w:val="00A23A49"/>
    <w:rsid w:val="00A273A8"/>
    <w:rsid w:val="00A27A74"/>
    <w:rsid w:val="00A306B1"/>
    <w:rsid w:val="00A30FF2"/>
    <w:rsid w:val="00A335A0"/>
    <w:rsid w:val="00A44CE9"/>
    <w:rsid w:val="00A45CB8"/>
    <w:rsid w:val="00A5450D"/>
    <w:rsid w:val="00A5659F"/>
    <w:rsid w:val="00A61313"/>
    <w:rsid w:val="00A62B1D"/>
    <w:rsid w:val="00A63F12"/>
    <w:rsid w:val="00A65F51"/>
    <w:rsid w:val="00A66FD5"/>
    <w:rsid w:val="00A70F73"/>
    <w:rsid w:val="00A720B7"/>
    <w:rsid w:val="00A919AC"/>
    <w:rsid w:val="00A93598"/>
    <w:rsid w:val="00A94317"/>
    <w:rsid w:val="00AA1F73"/>
    <w:rsid w:val="00AB15F0"/>
    <w:rsid w:val="00AB4F09"/>
    <w:rsid w:val="00AC2669"/>
    <w:rsid w:val="00AD0790"/>
    <w:rsid w:val="00AE2DB0"/>
    <w:rsid w:val="00AE3B5E"/>
    <w:rsid w:val="00AE53F7"/>
    <w:rsid w:val="00AE66ED"/>
    <w:rsid w:val="00AE797A"/>
    <w:rsid w:val="00AF15D0"/>
    <w:rsid w:val="00B013E4"/>
    <w:rsid w:val="00B01655"/>
    <w:rsid w:val="00B02A08"/>
    <w:rsid w:val="00B0308D"/>
    <w:rsid w:val="00B07EE6"/>
    <w:rsid w:val="00B17AAE"/>
    <w:rsid w:val="00B315C8"/>
    <w:rsid w:val="00B41C28"/>
    <w:rsid w:val="00B514A1"/>
    <w:rsid w:val="00B54937"/>
    <w:rsid w:val="00B5576D"/>
    <w:rsid w:val="00B55EF3"/>
    <w:rsid w:val="00B57259"/>
    <w:rsid w:val="00B65CDE"/>
    <w:rsid w:val="00B73525"/>
    <w:rsid w:val="00B7429D"/>
    <w:rsid w:val="00B82E9C"/>
    <w:rsid w:val="00B92A49"/>
    <w:rsid w:val="00B96484"/>
    <w:rsid w:val="00BA119A"/>
    <w:rsid w:val="00BB0BEE"/>
    <w:rsid w:val="00BB182A"/>
    <w:rsid w:val="00BB4345"/>
    <w:rsid w:val="00BB77FE"/>
    <w:rsid w:val="00BC00A1"/>
    <w:rsid w:val="00BC16BB"/>
    <w:rsid w:val="00BC27D1"/>
    <w:rsid w:val="00BC394D"/>
    <w:rsid w:val="00BD1145"/>
    <w:rsid w:val="00BD5541"/>
    <w:rsid w:val="00BE1588"/>
    <w:rsid w:val="00BF688A"/>
    <w:rsid w:val="00BF7E83"/>
    <w:rsid w:val="00C000D1"/>
    <w:rsid w:val="00C01B97"/>
    <w:rsid w:val="00C07E16"/>
    <w:rsid w:val="00C13ABB"/>
    <w:rsid w:val="00C214B5"/>
    <w:rsid w:val="00C26EF6"/>
    <w:rsid w:val="00C276B0"/>
    <w:rsid w:val="00C330AF"/>
    <w:rsid w:val="00C35019"/>
    <w:rsid w:val="00C37D68"/>
    <w:rsid w:val="00C40479"/>
    <w:rsid w:val="00C40F53"/>
    <w:rsid w:val="00C43751"/>
    <w:rsid w:val="00C53F18"/>
    <w:rsid w:val="00C5793D"/>
    <w:rsid w:val="00C656EA"/>
    <w:rsid w:val="00C72B75"/>
    <w:rsid w:val="00C765C2"/>
    <w:rsid w:val="00C92561"/>
    <w:rsid w:val="00C92754"/>
    <w:rsid w:val="00C95C0A"/>
    <w:rsid w:val="00CB2122"/>
    <w:rsid w:val="00CC0BEB"/>
    <w:rsid w:val="00CC2456"/>
    <w:rsid w:val="00CD2BA3"/>
    <w:rsid w:val="00CD3865"/>
    <w:rsid w:val="00CD66A7"/>
    <w:rsid w:val="00CE761C"/>
    <w:rsid w:val="00CF0134"/>
    <w:rsid w:val="00CF1316"/>
    <w:rsid w:val="00CF2DE1"/>
    <w:rsid w:val="00CF630A"/>
    <w:rsid w:val="00D0015D"/>
    <w:rsid w:val="00D04E8B"/>
    <w:rsid w:val="00D06817"/>
    <w:rsid w:val="00D10A55"/>
    <w:rsid w:val="00D16C97"/>
    <w:rsid w:val="00D17F80"/>
    <w:rsid w:val="00D22D2A"/>
    <w:rsid w:val="00D320CA"/>
    <w:rsid w:val="00D342BE"/>
    <w:rsid w:val="00D37CA3"/>
    <w:rsid w:val="00D412C0"/>
    <w:rsid w:val="00D436B8"/>
    <w:rsid w:val="00D46C00"/>
    <w:rsid w:val="00D50E2C"/>
    <w:rsid w:val="00D532C4"/>
    <w:rsid w:val="00D55804"/>
    <w:rsid w:val="00D614C3"/>
    <w:rsid w:val="00D61D24"/>
    <w:rsid w:val="00D66834"/>
    <w:rsid w:val="00D67436"/>
    <w:rsid w:val="00D6746D"/>
    <w:rsid w:val="00D70A6D"/>
    <w:rsid w:val="00D71471"/>
    <w:rsid w:val="00D72BCE"/>
    <w:rsid w:val="00D809C2"/>
    <w:rsid w:val="00D84D0C"/>
    <w:rsid w:val="00D85BD4"/>
    <w:rsid w:val="00D866AA"/>
    <w:rsid w:val="00D86F2C"/>
    <w:rsid w:val="00D92672"/>
    <w:rsid w:val="00DA409F"/>
    <w:rsid w:val="00DA45BE"/>
    <w:rsid w:val="00DB46B1"/>
    <w:rsid w:val="00DC289A"/>
    <w:rsid w:val="00DC38D2"/>
    <w:rsid w:val="00DC6B1F"/>
    <w:rsid w:val="00DD14C8"/>
    <w:rsid w:val="00DD7424"/>
    <w:rsid w:val="00DE7781"/>
    <w:rsid w:val="00DF10EA"/>
    <w:rsid w:val="00DF27BD"/>
    <w:rsid w:val="00DF6C06"/>
    <w:rsid w:val="00E05515"/>
    <w:rsid w:val="00E057C9"/>
    <w:rsid w:val="00E0736C"/>
    <w:rsid w:val="00E10A16"/>
    <w:rsid w:val="00E1744F"/>
    <w:rsid w:val="00E208C0"/>
    <w:rsid w:val="00E37BCD"/>
    <w:rsid w:val="00E42623"/>
    <w:rsid w:val="00E43E9C"/>
    <w:rsid w:val="00E442D2"/>
    <w:rsid w:val="00E465C3"/>
    <w:rsid w:val="00E517DC"/>
    <w:rsid w:val="00E53644"/>
    <w:rsid w:val="00E54090"/>
    <w:rsid w:val="00E61363"/>
    <w:rsid w:val="00E65023"/>
    <w:rsid w:val="00E72D05"/>
    <w:rsid w:val="00E74BD3"/>
    <w:rsid w:val="00E80628"/>
    <w:rsid w:val="00E825D8"/>
    <w:rsid w:val="00E8697F"/>
    <w:rsid w:val="00E9111D"/>
    <w:rsid w:val="00E925E5"/>
    <w:rsid w:val="00E96EE4"/>
    <w:rsid w:val="00EA0E2B"/>
    <w:rsid w:val="00EA7555"/>
    <w:rsid w:val="00EB3651"/>
    <w:rsid w:val="00EB47B7"/>
    <w:rsid w:val="00EB57D1"/>
    <w:rsid w:val="00EC1C05"/>
    <w:rsid w:val="00EC34DE"/>
    <w:rsid w:val="00EC4E8A"/>
    <w:rsid w:val="00EC710C"/>
    <w:rsid w:val="00EE47FD"/>
    <w:rsid w:val="00EF04B8"/>
    <w:rsid w:val="00F001C0"/>
    <w:rsid w:val="00F03E3B"/>
    <w:rsid w:val="00F06622"/>
    <w:rsid w:val="00F142E9"/>
    <w:rsid w:val="00F157CD"/>
    <w:rsid w:val="00F15AD7"/>
    <w:rsid w:val="00F249E9"/>
    <w:rsid w:val="00F27F2D"/>
    <w:rsid w:val="00F30159"/>
    <w:rsid w:val="00F31410"/>
    <w:rsid w:val="00F462AF"/>
    <w:rsid w:val="00F55B73"/>
    <w:rsid w:val="00F64C65"/>
    <w:rsid w:val="00F669D9"/>
    <w:rsid w:val="00F75AC1"/>
    <w:rsid w:val="00F76E0E"/>
    <w:rsid w:val="00F80043"/>
    <w:rsid w:val="00F943AE"/>
    <w:rsid w:val="00F9487A"/>
    <w:rsid w:val="00FA0C4E"/>
    <w:rsid w:val="00FA2984"/>
    <w:rsid w:val="00FA6356"/>
    <w:rsid w:val="00FA6FA9"/>
    <w:rsid w:val="00FB2844"/>
    <w:rsid w:val="00FB66EF"/>
    <w:rsid w:val="00FC0098"/>
    <w:rsid w:val="00FC26FA"/>
    <w:rsid w:val="00FC3CB3"/>
    <w:rsid w:val="00FC5AB1"/>
    <w:rsid w:val="00FC794E"/>
    <w:rsid w:val="00FC7DD7"/>
    <w:rsid w:val="00FD0C29"/>
    <w:rsid w:val="00FD1D93"/>
    <w:rsid w:val="00FD279B"/>
    <w:rsid w:val="00FD44D1"/>
    <w:rsid w:val="00FD7064"/>
    <w:rsid w:val="00FE22A5"/>
    <w:rsid w:val="00FE29D7"/>
    <w:rsid w:val="00FE7DB1"/>
    <w:rsid w:val="00FF2847"/>
    <w:rsid w:val="00FF4C35"/>
    <w:rsid w:val="00FF7C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00A3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pBdr>
          <w:top w:val="nil"/>
          <w:left w:val="nil"/>
          <w:bottom w:val="nil"/>
          <w:right w:val="nil"/>
          <w:between w:val="nil"/>
        </w:pBd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C3666"/>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131261"/>
    <w:pPr>
      <w:ind w:left="720"/>
      <w:contextualSpacing/>
    </w:pPr>
  </w:style>
  <w:style w:type="character" w:styleId="Hyperlink">
    <w:name w:val="Hyperlink"/>
    <w:basedOn w:val="DefaultParagraphFont"/>
    <w:uiPriority w:val="99"/>
    <w:unhideWhenUsed/>
    <w:rsid w:val="00CF0134"/>
    <w:rPr>
      <w:color w:val="0563C1" w:themeColor="hyperlink"/>
      <w:u w:val="single"/>
    </w:rPr>
  </w:style>
  <w:style w:type="character" w:styleId="FollowedHyperlink">
    <w:name w:val="FollowedHyperlink"/>
    <w:basedOn w:val="DefaultParagraphFont"/>
    <w:uiPriority w:val="99"/>
    <w:semiHidden/>
    <w:unhideWhenUsed/>
    <w:rsid w:val="005522F7"/>
    <w:rPr>
      <w:color w:val="954F72" w:themeColor="followedHyperlink"/>
      <w:u w:val="single"/>
    </w:rPr>
  </w:style>
  <w:style w:type="paragraph" w:styleId="NormalWeb">
    <w:name w:val="Normal (Web)"/>
    <w:basedOn w:val="Normal"/>
    <w:uiPriority w:val="99"/>
    <w:semiHidden/>
    <w:unhideWhenUsed/>
    <w:rsid w:val="00A078BE"/>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hAnsi="Times New Roman" w:cs="Times New Roman"/>
      <w:color w:val="auto"/>
      <w:sz w:val="20"/>
      <w:szCs w:val="20"/>
    </w:rPr>
  </w:style>
  <w:style w:type="character" w:customStyle="1" w:styleId="apple-converted-space">
    <w:name w:val="apple-converted-space"/>
    <w:basedOn w:val="DefaultParagraphFont"/>
    <w:rsid w:val="00A078BE"/>
  </w:style>
  <w:style w:type="character" w:styleId="Emphasis">
    <w:name w:val="Emphasis"/>
    <w:basedOn w:val="DefaultParagraphFont"/>
    <w:uiPriority w:val="20"/>
    <w:qFormat/>
    <w:rsid w:val="008D23E4"/>
    <w:rPr>
      <w:i/>
      <w:iCs/>
    </w:rPr>
  </w:style>
  <w:style w:type="character" w:customStyle="1" w:styleId="gd">
    <w:name w:val="gd"/>
    <w:basedOn w:val="DefaultParagraphFont"/>
    <w:rsid w:val="00E72D05"/>
  </w:style>
  <w:style w:type="character" w:styleId="CommentReference">
    <w:name w:val="annotation reference"/>
    <w:basedOn w:val="DefaultParagraphFont"/>
    <w:uiPriority w:val="99"/>
    <w:semiHidden/>
    <w:unhideWhenUsed/>
    <w:rsid w:val="00173E63"/>
    <w:rPr>
      <w:sz w:val="16"/>
      <w:szCs w:val="16"/>
    </w:rPr>
  </w:style>
  <w:style w:type="paragraph" w:styleId="CommentText">
    <w:name w:val="annotation text"/>
    <w:basedOn w:val="Normal"/>
    <w:link w:val="CommentTextChar"/>
    <w:uiPriority w:val="99"/>
    <w:semiHidden/>
    <w:unhideWhenUsed/>
    <w:rsid w:val="00173E63"/>
    <w:pPr>
      <w:spacing w:line="240" w:lineRule="auto"/>
    </w:pPr>
    <w:rPr>
      <w:sz w:val="20"/>
      <w:szCs w:val="20"/>
    </w:rPr>
  </w:style>
  <w:style w:type="character" w:customStyle="1" w:styleId="CommentTextChar">
    <w:name w:val="Comment Text Char"/>
    <w:basedOn w:val="DefaultParagraphFont"/>
    <w:link w:val="CommentText"/>
    <w:uiPriority w:val="99"/>
    <w:semiHidden/>
    <w:rsid w:val="00173E63"/>
    <w:rPr>
      <w:sz w:val="20"/>
      <w:szCs w:val="20"/>
    </w:rPr>
  </w:style>
  <w:style w:type="paragraph" w:styleId="CommentSubject">
    <w:name w:val="annotation subject"/>
    <w:basedOn w:val="CommentText"/>
    <w:next w:val="CommentText"/>
    <w:link w:val="CommentSubjectChar"/>
    <w:uiPriority w:val="99"/>
    <w:semiHidden/>
    <w:unhideWhenUsed/>
    <w:rsid w:val="00173E63"/>
    <w:rPr>
      <w:b/>
      <w:bCs/>
    </w:rPr>
  </w:style>
  <w:style w:type="character" w:customStyle="1" w:styleId="CommentSubjectChar">
    <w:name w:val="Comment Subject Char"/>
    <w:basedOn w:val="CommentTextChar"/>
    <w:link w:val="CommentSubject"/>
    <w:uiPriority w:val="99"/>
    <w:semiHidden/>
    <w:rsid w:val="00173E63"/>
    <w:rPr>
      <w:b/>
      <w:bCs/>
      <w:sz w:val="20"/>
      <w:szCs w:val="20"/>
    </w:rPr>
  </w:style>
  <w:style w:type="paragraph" w:styleId="Revision">
    <w:name w:val="Revision"/>
    <w:hidden/>
    <w:uiPriority w:val="99"/>
    <w:semiHidden/>
    <w:rsid w:val="00173E63"/>
    <w:pPr>
      <w:pBdr>
        <w:top w:val="none" w:sz="0" w:space="0" w:color="auto"/>
        <w:left w:val="none" w:sz="0" w:space="0" w:color="auto"/>
        <w:bottom w:val="none" w:sz="0" w:space="0" w:color="auto"/>
        <w:right w:val="none" w:sz="0" w:space="0" w:color="auto"/>
        <w:between w:val="none" w:sz="0" w:space="0" w:color="auto"/>
      </w:pBdr>
      <w:spacing w:after="0" w:line="240" w:lineRule="auto"/>
    </w:pPr>
  </w:style>
  <w:style w:type="paragraph" w:styleId="BalloonText">
    <w:name w:val="Balloon Text"/>
    <w:basedOn w:val="Normal"/>
    <w:link w:val="BalloonTextChar"/>
    <w:uiPriority w:val="99"/>
    <w:semiHidden/>
    <w:unhideWhenUsed/>
    <w:rsid w:val="00173E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3E63"/>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pBdr>
          <w:top w:val="nil"/>
          <w:left w:val="nil"/>
          <w:bottom w:val="nil"/>
          <w:right w:val="nil"/>
          <w:between w:val="nil"/>
        </w:pBd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C3666"/>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131261"/>
    <w:pPr>
      <w:ind w:left="720"/>
      <w:contextualSpacing/>
    </w:pPr>
  </w:style>
  <w:style w:type="character" w:styleId="Hyperlink">
    <w:name w:val="Hyperlink"/>
    <w:basedOn w:val="DefaultParagraphFont"/>
    <w:uiPriority w:val="99"/>
    <w:unhideWhenUsed/>
    <w:rsid w:val="00CF0134"/>
    <w:rPr>
      <w:color w:val="0563C1" w:themeColor="hyperlink"/>
      <w:u w:val="single"/>
    </w:rPr>
  </w:style>
  <w:style w:type="character" w:styleId="FollowedHyperlink">
    <w:name w:val="FollowedHyperlink"/>
    <w:basedOn w:val="DefaultParagraphFont"/>
    <w:uiPriority w:val="99"/>
    <w:semiHidden/>
    <w:unhideWhenUsed/>
    <w:rsid w:val="005522F7"/>
    <w:rPr>
      <w:color w:val="954F72" w:themeColor="followedHyperlink"/>
      <w:u w:val="single"/>
    </w:rPr>
  </w:style>
  <w:style w:type="paragraph" w:styleId="NormalWeb">
    <w:name w:val="Normal (Web)"/>
    <w:basedOn w:val="Normal"/>
    <w:uiPriority w:val="99"/>
    <w:semiHidden/>
    <w:unhideWhenUsed/>
    <w:rsid w:val="00A078BE"/>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hAnsi="Times New Roman" w:cs="Times New Roman"/>
      <w:color w:val="auto"/>
      <w:sz w:val="20"/>
      <w:szCs w:val="20"/>
    </w:rPr>
  </w:style>
  <w:style w:type="character" w:customStyle="1" w:styleId="apple-converted-space">
    <w:name w:val="apple-converted-space"/>
    <w:basedOn w:val="DefaultParagraphFont"/>
    <w:rsid w:val="00A078BE"/>
  </w:style>
  <w:style w:type="character" w:styleId="Emphasis">
    <w:name w:val="Emphasis"/>
    <w:basedOn w:val="DefaultParagraphFont"/>
    <w:uiPriority w:val="20"/>
    <w:qFormat/>
    <w:rsid w:val="008D23E4"/>
    <w:rPr>
      <w:i/>
      <w:iCs/>
    </w:rPr>
  </w:style>
  <w:style w:type="character" w:customStyle="1" w:styleId="gd">
    <w:name w:val="gd"/>
    <w:basedOn w:val="DefaultParagraphFont"/>
    <w:rsid w:val="00E72D05"/>
  </w:style>
  <w:style w:type="character" w:styleId="CommentReference">
    <w:name w:val="annotation reference"/>
    <w:basedOn w:val="DefaultParagraphFont"/>
    <w:uiPriority w:val="99"/>
    <w:semiHidden/>
    <w:unhideWhenUsed/>
    <w:rsid w:val="00173E63"/>
    <w:rPr>
      <w:sz w:val="16"/>
      <w:szCs w:val="16"/>
    </w:rPr>
  </w:style>
  <w:style w:type="paragraph" w:styleId="CommentText">
    <w:name w:val="annotation text"/>
    <w:basedOn w:val="Normal"/>
    <w:link w:val="CommentTextChar"/>
    <w:uiPriority w:val="99"/>
    <w:semiHidden/>
    <w:unhideWhenUsed/>
    <w:rsid w:val="00173E63"/>
    <w:pPr>
      <w:spacing w:line="240" w:lineRule="auto"/>
    </w:pPr>
    <w:rPr>
      <w:sz w:val="20"/>
      <w:szCs w:val="20"/>
    </w:rPr>
  </w:style>
  <w:style w:type="character" w:customStyle="1" w:styleId="CommentTextChar">
    <w:name w:val="Comment Text Char"/>
    <w:basedOn w:val="DefaultParagraphFont"/>
    <w:link w:val="CommentText"/>
    <w:uiPriority w:val="99"/>
    <w:semiHidden/>
    <w:rsid w:val="00173E63"/>
    <w:rPr>
      <w:sz w:val="20"/>
      <w:szCs w:val="20"/>
    </w:rPr>
  </w:style>
  <w:style w:type="paragraph" w:styleId="CommentSubject">
    <w:name w:val="annotation subject"/>
    <w:basedOn w:val="CommentText"/>
    <w:next w:val="CommentText"/>
    <w:link w:val="CommentSubjectChar"/>
    <w:uiPriority w:val="99"/>
    <w:semiHidden/>
    <w:unhideWhenUsed/>
    <w:rsid w:val="00173E63"/>
    <w:rPr>
      <w:b/>
      <w:bCs/>
    </w:rPr>
  </w:style>
  <w:style w:type="character" w:customStyle="1" w:styleId="CommentSubjectChar">
    <w:name w:val="Comment Subject Char"/>
    <w:basedOn w:val="CommentTextChar"/>
    <w:link w:val="CommentSubject"/>
    <w:uiPriority w:val="99"/>
    <w:semiHidden/>
    <w:rsid w:val="00173E63"/>
    <w:rPr>
      <w:b/>
      <w:bCs/>
      <w:sz w:val="20"/>
      <w:szCs w:val="20"/>
    </w:rPr>
  </w:style>
  <w:style w:type="paragraph" w:styleId="Revision">
    <w:name w:val="Revision"/>
    <w:hidden/>
    <w:uiPriority w:val="99"/>
    <w:semiHidden/>
    <w:rsid w:val="00173E63"/>
    <w:pPr>
      <w:pBdr>
        <w:top w:val="none" w:sz="0" w:space="0" w:color="auto"/>
        <w:left w:val="none" w:sz="0" w:space="0" w:color="auto"/>
        <w:bottom w:val="none" w:sz="0" w:space="0" w:color="auto"/>
        <w:right w:val="none" w:sz="0" w:space="0" w:color="auto"/>
        <w:between w:val="none" w:sz="0" w:space="0" w:color="auto"/>
      </w:pBdr>
      <w:spacing w:after="0" w:line="240" w:lineRule="auto"/>
    </w:pPr>
  </w:style>
  <w:style w:type="paragraph" w:styleId="BalloonText">
    <w:name w:val="Balloon Text"/>
    <w:basedOn w:val="Normal"/>
    <w:link w:val="BalloonTextChar"/>
    <w:uiPriority w:val="99"/>
    <w:semiHidden/>
    <w:unhideWhenUsed/>
    <w:rsid w:val="00173E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3E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8982">
      <w:bodyDiv w:val="1"/>
      <w:marLeft w:val="0"/>
      <w:marRight w:val="0"/>
      <w:marTop w:val="0"/>
      <w:marBottom w:val="0"/>
      <w:divBdr>
        <w:top w:val="none" w:sz="0" w:space="0" w:color="auto"/>
        <w:left w:val="none" w:sz="0" w:space="0" w:color="auto"/>
        <w:bottom w:val="none" w:sz="0" w:space="0" w:color="auto"/>
        <w:right w:val="none" w:sz="0" w:space="0" w:color="auto"/>
      </w:divBdr>
    </w:div>
    <w:div w:id="8141999">
      <w:bodyDiv w:val="1"/>
      <w:marLeft w:val="0"/>
      <w:marRight w:val="0"/>
      <w:marTop w:val="0"/>
      <w:marBottom w:val="0"/>
      <w:divBdr>
        <w:top w:val="none" w:sz="0" w:space="0" w:color="auto"/>
        <w:left w:val="none" w:sz="0" w:space="0" w:color="auto"/>
        <w:bottom w:val="none" w:sz="0" w:space="0" w:color="auto"/>
        <w:right w:val="none" w:sz="0" w:space="0" w:color="auto"/>
      </w:divBdr>
    </w:div>
    <w:div w:id="88936653">
      <w:bodyDiv w:val="1"/>
      <w:marLeft w:val="0"/>
      <w:marRight w:val="0"/>
      <w:marTop w:val="0"/>
      <w:marBottom w:val="0"/>
      <w:divBdr>
        <w:top w:val="none" w:sz="0" w:space="0" w:color="auto"/>
        <w:left w:val="none" w:sz="0" w:space="0" w:color="auto"/>
        <w:bottom w:val="none" w:sz="0" w:space="0" w:color="auto"/>
        <w:right w:val="none" w:sz="0" w:space="0" w:color="auto"/>
      </w:divBdr>
    </w:div>
    <w:div w:id="114982849">
      <w:bodyDiv w:val="1"/>
      <w:marLeft w:val="0"/>
      <w:marRight w:val="0"/>
      <w:marTop w:val="0"/>
      <w:marBottom w:val="0"/>
      <w:divBdr>
        <w:top w:val="none" w:sz="0" w:space="0" w:color="auto"/>
        <w:left w:val="none" w:sz="0" w:space="0" w:color="auto"/>
        <w:bottom w:val="none" w:sz="0" w:space="0" w:color="auto"/>
        <w:right w:val="none" w:sz="0" w:space="0" w:color="auto"/>
      </w:divBdr>
    </w:div>
    <w:div w:id="146216541">
      <w:bodyDiv w:val="1"/>
      <w:marLeft w:val="0"/>
      <w:marRight w:val="0"/>
      <w:marTop w:val="0"/>
      <w:marBottom w:val="0"/>
      <w:divBdr>
        <w:top w:val="none" w:sz="0" w:space="0" w:color="auto"/>
        <w:left w:val="none" w:sz="0" w:space="0" w:color="auto"/>
        <w:bottom w:val="none" w:sz="0" w:space="0" w:color="auto"/>
        <w:right w:val="none" w:sz="0" w:space="0" w:color="auto"/>
      </w:divBdr>
    </w:div>
    <w:div w:id="319820384">
      <w:bodyDiv w:val="1"/>
      <w:marLeft w:val="0"/>
      <w:marRight w:val="0"/>
      <w:marTop w:val="0"/>
      <w:marBottom w:val="0"/>
      <w:divBdr>
        <w:top w:val="none" w:sz="0" w:space="0" w:color="auto"/>
        <w:left w:val="none" w:sz="0" w:space="0" w:color="auto"/>
        <w:bottom w:val="none" w:sz="0" w:space="0" w:color="auto"/>
        <w:right w:val="none" w:sz="0" w:space="0" w:color="auto"/>
      </w:divBdr>
      <w:divsChild>
        <w:div w:id="826362295">
          <w:marLeft w:val="0"/>
          <w:marRight w:val="0"/>
          <w:marTop w:val="0"/>
          <w:marBottom w:val="0"/>
          <w:divBdr>
            <w:top w:val="none" w:sz="0" w:space="0" w:color="auto"/>
            <w:left w:val="none" w:sz="0" w:space="0" w:color="auto"/>
            <w:bottom w:val="none" w:sz="0" w:space="0" w:color="auto"/>
            <w:right w:val="none" w:sz="0" w:space="0" w:color="auto"/>
          </w:divBdr>
          <w:divsChild>
            <w:div w:id="552884018">
              <w:marLeft w:val="0"/>
              <w:marRight w:val="0"/>
              <w:marTop w:val="0"/>
              <w:marBottom w:val="0"/>
              <w:divBdr>
                <w:top w:val="none" w:sz="0" w:space="0" w:color="auto"/>
                <w:left w:val="none" w:sz="0" w:space="0" w:color="auto"/>
                <w:bottom w:val="none" w:sz="0" w:space="0" w:color="auto"/>
                <w:right w:val="none" w:sz="0" w:space="0" w:color="auto"/>
              </w:divBdr>
              <w:divsChild>
                <w:div w:id="128996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566469">
      <w:bodyDiv w:val="1"/>
      <w:marLeft w:val="0"/>
      <w:marRight w:val="0"/>
      <w:marTop w:val="0"/>
      <w:marBottom w:val="0"/>
      <w:divBdr>
        <w:top w:val="none" w:sz="0" w:space="0" w:color="auto"/>
        <w:left w:val="none" w:sz="0" w:space="0" w:color="auto"/>
        <w:bottom w:val="none" w:sz="0" w:space="0" w:color="auto"/>
        <w:right w:val="none" w:sz="0" w:space="0" w:color="auto"/>
      </w:divBdr>
    </w:div>
    <w:div w:id="542182674">
      <w:bodyDiv w:val="1"/>
      <w:marLeft w:val="0"/>
      <w:marRight w:val="0"/>
      <w:marTop w:val="0"/>
      <w:marBottom w:val="0"/>
      <w:divBdr>
        <w:top w:val="none" w:sz="0" w:space="0" w:color="auto"/>
        <w:left w:val="none" w:sz="0" w:space="0" w:color="auto"/>
        <w:bottom w:val="none" w:sz="0" w:space="0" w:color="auto"/>
        <w:right w:val="none" w:sz="0" w:space="0" w:color="auto"/>
      </w:divBdr>
    </w:div>
    <w:div w:id="740057523">
      <w:bodyDiv w:val="1"/>
      <w:marLeft w:val="0"/>
      <w:marRight w:val="0"/>
      <w:marTop w:val="0"/>
      <w:marBottom w:val="0"/>
      <w:divBdr>
        <w:top w:val="none" w:sz="0" w:space="0" w:color="auto"/>
        <w:left w:val="none" w:sz="0" w:space="0" w:color="auto"/>
        <w:bottom w:val="none" w:sz="0" w:space="0" w:color="auto"/>
        <w:right w:val="none" w:sz="0" w:space="0" w:color="auto"/>
      </w:divBdr>
    </w:div>
    <w:div w:id="890073395">
      <w:bodyDiv w:val="1"/>
      <w:marLeft w:val="0"/>
      <w:marRight w:val="0"/>
      <w:marTop w:val="0"/>
      <w:marBottom w:val="0"/>
      <w:divBdr>
        <w:top w:val="none" w:sz="0" w:space="0" w:color="auto"/>
        <w:left w:val="none" w:sz="0" w:space="0" w:color="auto"/>
        <w:bottom w:val="none" w:sz="0" w:space="0" w:color="auto"/>
        <w:right w:val="none" w:sz="0" w:space="0" w:color="auto"/>
      </w:divBdr>
    </w:div>
    <w:div w:id="1106316600">
      <w:bodyDiv w:val="1"/>
      <w:marLeft w:val="0"/>
      <w:marRight w:val="0"/>
      <w:marTop w:val="0"/>
      <w:marBottom w:val="0"/>
      <w:divBdr>
        <w:top w:val="none" w:sz="0" w:space="0" w:color="auto"/>
        <w:left w:val="none" w:sz="0" w:space="0" w:color="auto"/>
        <w:bottom w:val="none" w:sz="0" w:space="0" w:color="auto"/>
        <w:right w:val="none" w:sz="0" w:space="0" w:color="auto"/>
      </w:divBdr>
      <w:divsChild>
        <w:div w:id="1845591060">
          <w:marLeft w:val="0"/>
          <w:marRight w:val="0"/>
          <w:marTop w:val="0"/>
          <w:marBottom w:val="0"/>
          <w:divBdr>
            <w:top w:val="none" w:sz="0" w:space="0" w:color="auto"/>
            <w:left w:val="none" w:sz="0" w:space="0" w:color="auto"/>
            <w:bottom w:val="none" w:sz="0" w:space="0" w:color="auto"/>
            <w:right w:val="none" w:sz="0" w:space="0" w:color="auto"/>
          </w:divBdr>
          <w:divsChild>
            <w:div w:id="1961182442">
              <w:marLeft w:val="0"/>
              <w:marRight w:val="0"/>
              <w:marTop w:val="0"/>
              <w:marBottom w:val="0"/>
              <w:divBdr>
                <w:top w:val="none" w:sz="0" w:space="0" w:color="auto"/>
                <w:left w:val="none" w:sz="0" w:space="0" w:color="auto"/>
                <w:bottom w:val="none" w:sz="0" w:space="0" w:color="auto"/>
                <w:right w:val="none" w:sz="0" w:space="0" w:color="auto"/>
              </w:divBdr>
              <w:divsChild>
                <w:div w:id="158009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205825">
      <w:bodyDiv w:val="1"/>
      <w:marLeft w:val="0"/>
      <w:marRight w:val="0"/>
      <w:marTop w:val="0"/>
      <w:marBottom w:val="0"/>
      <w:divBdr>
        <w:top w:val="none" w:sz="0" w:space="0" w:color="auto"/>
        <w:left w:val="none" w:sz="0" w:space="0" w:color="auto"/>
        <w:bottom w:val="none" w:sz="0" w:space="0" w:color="auto"/>
        <w:right w:val="none" w:sz="0" w:space="0" w:color="auto"/>
      </w:divBdr>
    </w:div>
    <w:div w:id="1211114106">
      <w:bodyDiv w:val="1"/>
      <w:marLeft w:val="0"/>
      <w:marRight w:val="0"/>
      <w:marTop w:val="0"/>
      <w:marBottom w:val="0"/>
      <w:divBdr>
        <w:top w:val="none" w:sz="0" w:space="0" w:color="auto"/>
        <w:left w:val="none" w:sz="0" w:space="0" w:color="auto"/>
        <w:bottom w:val="none" w:sz="0" w:space="0" w:color="auto"/>
        <w:right w:val="none" w:sz="0" w:space="0" w:color="auto"/>
      </w:divBdr>
    </w:div>
    <w:div w:id="1220021664">
      <w:bodyDiv w:val="1"/>
      <w:marLeft w:val="0"/>
      <w:marRight w:val="0"/>
      <w:marTop w:val="0"/>
      <w:marBottom w:val="0"/>
      <w:divBdr>
        <w:top w:val="none" w:sz="0" w:space="0" w:color="auto"/>
        <w:left w:val="none" w:sz="0" w:space="0" w:color="auto"/>
        <w:bottom w:val="none" w:sz="0" w:space="0" w:color="auto"/>
        <w:right w:val="none" w:sz="0" w:space="0" w:color="auto"/>
      </w:divBdr>
    </w:div>
    <w:div w:id="1283073578">
      <w:bodyDiv w:val="1"/>
      <w:marLeft w:val="0"/>
      <w:marRight w:val="0"/>
      <w:marTop w:val="0"/>
      <w:marBottom w:val="0"/>
      <w:divBdr>
        <w:top w:val="none" w:sz="0" w:space="0" w:color="auto"/>
        <w:left w:val="none" w:sz="0" w:space="0" w:color="auto"/>
        <w:bottom w:val="none" w:sz="0" w:space="0" w:color="auto"/>
        <w:right w:val="none" w:sz="0" w:space="0" w:color="auto"/>
      </w:divBdr>
    </w:div>
    <w:div w:id="1287542727">
      <w:bodyDiv w:val="1"/>
      <w:marLeft w:val="0"/>
      <w:marRight w:val="0"/>
      <w:marTop w:val="0"/>
      <w:marBottom w:val="0"/>
      <w:divBdr>
        <w:top w:val="none" w:sz="0" w:space="0" w:color="auto"/>
        <w:left w:val="none" w:sz="0" w:space="0" w:color="auto"/>
        <w:bottom w:val="none" w:sz="0" w:space="0" w:color="auto"/>
        <w:right w:val="none" w:sz="0" w:space="0" w:color="auto"/>
      </w:divBdr>
      <w:divsChild>
        <w:div w:id="1164279635">
          <w:marLeft w:val="0"/>
          <w:marRight w:val="0"/>
          <w:marTop w:val="0"/>
          <w:marBottom w:val="0"/>
          <w:divBdr>
            <w:top w:val="none" w:sz="0" w:space="0" w:color="auto"/>
            <w:left w:val="none" w:sz="0" w:space="0" w:color="auto"/>
            <w:bottom w:val="none" w:sz="0" w:space="0" w:color="auto"/>
            <w:right w:val="none" w:sz="0" w:space="0" w:color="auto"/>
          </w:divBdr>
          <w:divsChild>
            <w:div w:id="352341923">
              <w:marLeft w:val="0"/>
              <w:marRight w:val="0"/>
              <w:marTop w:val="0"/>
              <w:marBottom w:val="0"/>
              <w:divBdr>
                <w:top w:val="none" w:sz="0" w:space="0" w:color="auto"/>
                <w:left w:val="none" w:sz="0" w:space="0" w:color="auto"/>
                <w:bottom w:val="none" w:sz="0" w:space="0" w:color="auto"/>
                <w:right w:val="none" w:sz="0" w:space="0" w:color="auto"/>
              </w:divBdr>
              <w:divsChild>
                <w:div w:id="34447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891024">
      <w:bodyDiv w:val="1"/>
      <w:marLeft w:val="0"/>
      <w:marRight w:val="0"/>
      <w:marTop w:val="0"/>
      <w:marBottom w:val="0"/>
      <w:divBdr>
        <w:top w:val="none" w:sz="0" w:space="0" w:color="auto"/>
        <w:left w:val="none" w:sz="0" w:space="0" w:color="auto"/>
        <w:bottom w:val="none" w:sz="0" w:space="0" w:color="auto"/>
        <w:right w:val="none" w:sz="0" w:space="0" w:color="auto"/>
      </w:divBdr>
    </w:div>
    <w:div w:id="1466240673">
      <w:bodyDiv w:val="1"/>
      <w:marLeft w:val="0"/>
      <w:marRight w:val="0"/>
      <w:marTop w:val="0"/>
      <w:marBottom w:val="0"/>
      <w:divBdr>
        <w:top w:val="none" w:sz="0" w:space="0" w:color="auto"/>
        <w:left w:val="none" w:sz="0" w:space="0" w:color="auto"/>
        <w:bottom w:val="none" w:sz="0" w:space="0" w:color="auto"/>
        <w:right w:val="none" w:sz="0" w:space="0" w:color="auto"/>
      </w:divBdr>
    </w:div>
    <w:div w:id="1470828438">
      <w:bodyDiv w:val="1"/>
      <w:marLeft w:val="0"/>
      <w:marRight w:val="0"/>
      <w:marTop w:val="0"/>
      <w:marBottom w:val="0"/>
      <w:divBdr>
        <w:top w:val="none" w:sz="0" w:space="0" w:color="auto"/>
        <w:left w:val="none" w:sz="0" w:space="0" w:color="auto"/>
        <w:bottom w:val="none" w:sz="0" w:space="0" w:color="auto"/>
        <w:right w:val="none" w:sz="0" w:space="0" w:color="auto"/>
      </w:divBdr>
    </w:div>
    <w:div w:id="1489444966">
      <w:bodyDiv w:val="1"/>
      <w:marLeft w:val="0"/>
      <w:marRight w:val="0"/>
      <w:marTop w:val="0"/>
      <w:marBottom w:val="0"/>
      <w:divBdr>
        <w:top w:val="none" w:sz="0" w:space="0" w:color="auto"/>
        <w:left w:val="none" w:sz="0" w:space="0" w:color="auto"/>
        <w:bottom w:val="none" w:sz="0" w:space="0" w:color="auto"/>
        <w:right w:val="none" w:sz="0" w:space="0" w:color="auto"/>
      </w:divBdr>
    </w:div>
    <w:div w:id="1865287920">
      <w:bodyDiv w:val="1"/>
      <w:marLeft w:val="0"/>
      <w:marRight w:val="0"/>
      <w:marTop w:val="0"/>
      <w:marBottom w:val="0"/>
      <w:divBdr>
        <w:top w:val="none" w:sz="0" w:space="0" w:color="auto"/>
        <w:left w:val="none" w:sz="0" w:space="0" w:color="auto"/>
        <w:bottom w:val="none" w:sz="0" w:space="0" w:color="auto"/>
        <w:right w:val="none" w:sz="0" w:space="0" w:color="auto"/>
      </w:divBdr>
      <w:divsChild>
        <w:div w:id="2100715830">
          <w:marLeft w:val="878"/>
          <w:marRight w:val="0"/>
          <w:marTop w:val="240"/>
          <w:marBottom w:val="0"/>
          <w:divBdr>
            <w:top w:val="none" w:sz="0" w:space="0" w:color="auto"/>
            <w:left w:val="none" w:sz="0" w:space="0" w:color="auto"/>
            <w:bottom w:val="none" w:sz="0" w:space="0" w:color="auto"/>
            <w:right w:val="none" w:sz="0" w:space="0" w:color="auto"/>
          </w:divBdr>
        </w:div>
        <w:div w:id="1275287902">
          <w:marLeft w:val="878"/>
          <w:marRight w:val="0"/>
          <w:marTop w:val="240"/>
          <w:marBottom w:val="0"/>
          <w:divBdr>
            <w:top w:val="none" w:sz="0" w:space="0" w:color="auto"/>
            <w:left w:val="none" w:sz="0" w:space="0" w:color="auto"/>
            <w:bottom w:val="none" w:sz="0" w:space="0" w:color="auto"/>
            <w:right w:val="none" w:sz="0" w:space="0" w:color="auto"/>
          </w:divBdr>
        </w:div>
        <w:div w:id="222062202">
          <w:marLeft w:val="878"/>
          <w:marRight w:val="0"/>
          <w:marTop w:val="240"/>
          <w:marBottom w:val="0"/>
          <w:divBdr>
            <w:top w:val="none" w:sz="0" w:space="0" w:color="auto"/>
            <w:left w:val="none" w:sz="0" w:space="0" w:color="auto"/>
            <w:bottom w:val="none" w:sz="0" w:space="0" w:color="auto"/>
            <w:right w:val="none" w:sz="0" w:space="0" w:color="auto"/>
          </w:divBdr>
        </w:div>
        <w:div w:id="1755544941">
          <w:marLeft w:val="878"/>
          <w:marRight w:val="0"/>
          <w:marTop w:val="240"/>
          <w:marBottom w:val="0"/>
          <w:divBdr>
            <w:top w:val="none" w:sz="0" w:space="0" w:color="auto"/>
            <w:left w:val="none" w:sz="0" w:space="0" w:color="auto"/>
            <w:bottom w:val="none" w:sz="0" w:space="0" w:color="auto"/>
            <w:right w:val="none" w:sz="0" w:space="0" w:color="auto"/>
          </w:divBdr>
        </w:div>
      </w:divsChild>
    </w:div>
    <w:div w:id="1907493386">
      <w:bodyDiv w:val="1"/>
      <w:marLeft w:val="0"/>
      <w:marRight w:val="0"/>
      <w:marTop w:val="0"/>
      <w:marBottom w:val="0"/>
      <w:divBdr>
        <w:top w:val="none" w:sz="0" w:space="0" w:color="auto"/>
        <w:left w:val="none" w:sz="0" w:space="0" w:color="auto"/>
        <w:bottom w:val="none" w:sz="0" w:space="0" w:color="auto"/>
        <w:right w:val="none" w:sz="0" w:space="0" w:color="auto"/>
      </w:divBdr>
      <w:divsChild>
        <w:div w:id="1005130803">
          <w:marLeft w:val="0"/>
          <w:marRight w:val="0"/>
          <w:marTop w:val="0"/>
          <w:marBottom w:val="0"/>
          <w:divBdr>
            <w:top w:val="none" w:sz="0" w:space="0" w:color="auto"/>
            <w:left w:val="none" w:sz="0" w:space="0" w:color="auto"/>
            <w:bottom w:val="none" w:sz="0" w:space="0" w:color="auto"/>
            <w:right w:val="none" w:sz="0" w:space="0" w:color="auto"/>
          </w:divBdr>
          <w:divsChild>
            <w:div w:id="2006279463">
              <w:marLeft w:val="0"/>
              <w:marRight w:val="0"/>
              <w:marTop w:val="0"/>
              <w:marBottom w:val="0"/>
              <w:divBdr>
                <w:top w:val="none" w:sz="0" w:space="0" w:color="auto"/>
                <w:left w:val="none" w:sz="0" w:space="0" w:color="auto"/>
                <w:bottom w:val="none" w:sz="0" w:space="0" w:color="auto"/>
                <w:right w:val="none" w:sz="0" w:space="0" w:color="auto"/>
              </w:divBdr>
              <w:divsChild>
                <w:div w:id="1798716166">
                  <w:marLeft w:val="0"/>
                  <w:marRight w:val="0"/>
                  <w:marTop w:val="0"/>
                  <w:marBottom w:val="0"/>
                  <w:divBdr>
                    <w:top w:val="none" w:sz="0" w:space="0" w:color="auto"/>
                    <w:left w:val="none" w:sz="0" w:space="0" w:color="auto"/>
                    <w:bottom w:val="none" w:sz="0" w:space="0" w:color="auto"/>
                    <w:right w:val="none" w:sz="0" w:space="0" w:color="auto"/>
                  </w:divBdr>
                  <w:divsChild>
                    <w:div w:id="2084837851">
                      <w:marLeft w:val="0"/>
                      <w:marRight w:val="0"/>
                      <w:marTop w:val="0"/>
                      <w:marBottom w:val="0"/>
                      <w:divBdr>
                        <w:top w:val="none" w:sz="0" w:space="0" w:color="auto"/>
                        <w:left w:val="none" w:sz="0" w:space="0" w:color="auto"/>
                        <w:bottom w:val="none" w:sz="0" w:space="0" w:color="auto"/>
                        <w:right w:val="none" w:sz="0" w:space="0" w:color="auto"/>
                      </w:divBdr>
                    </w:div>
                  </w:divsChild>
                </w:div>
                <w:div w:id="1669285902">
                  <w:marLeft w:val="0"/>
                  <w:marRight w:val="0"/>
                  <w:marTop w:val="0"/>
                  <w:marBottom w:val="0"/>
                  <w:divBdr>
                    <w:top w:val="none" w:sz="0" w:space="0" w:color="auto"/>
                    <w:left w:val="none" w:sz="0" w:space="0" w:color="auto"/>
                    <w:bottom w:val="none" w:sz="0" w:space="0" w:color="auto"/>
                    <w:right w:val="none" w:sz="0" w:space="0" w:color="auto"/>
                  </w:divBdr>
                  <w:divsChild>
                    <w:div w:id="1792362113">
                      <w:marLeft w:val="0"/>
                      <w:marRight w:val="0"/>
                      <w:marTop w:val="0"/>
                      <w:marBottom w:val="0"/>
                      <w:divBdr>
                        <w:top w:val="none" w:sz="0" w:space="0" w:color="auto"/>
                        <w:left w:val="none" w:sz="0" w:space="0" w:color="auto"/>
                        <w:bottom w:val="none" w:sz="0" w:space="0" w:color="auto"/>
                        <w:right w:val="none" w:sz="0" w:space="0" w:color="auto"/>
                      </w:divBdr>
                    </w:div>
                  </w:divsChild>
                </w:div>
                <w:div w:id="2004699562">
                  <w:marLeft w:val="0"/>
                  <w:marRight w:val="0"/>
                  <w:marTop w:val="0"/>
                  <w:marBottom w:val="0"/>
                  <w:divBdr>
                    <w:top w:val="none" w:sz="0" w:space="0" w:color="auto"/>
                    <w:left w:val="none" w:sz="0" w:space="0" w:color="auto"/>
                    <w:bottom w:val="none" w:sz="0" w:space="0" w:color="auto"/>
                    <w:right w:val="none" w:sz="0" w:space="0" w:color="auto"/>
                  </w:divBdr>
                  <w:divsChild>
                    <w:div w:id="1289624044">
                      <w:marLeft w:val="0"/>
                      <w:marRight w:val="0"/>
                      <w:marTop w:val="0"/>
                      <w:marBottom w:val="0"/>
                      <w:divBdr>
                        <w:top w:val="none" w:sz="0" w:space="0" w:color="auto"/>
                        <w:left w:val="none" w:sz="0" w:space="0" w:color="auto"/>
                        <w:bottom w:val="none" w:sz="0" w:space="0" w:color="auto"/>
                        <w:right w:val="none" w:sz="0" w:space="0" w:color="auto"/>
                      </w:divBdr>
                    </w:div>
                  </w:divsChild>
                </w:div>
                <w:div w:id="172956944">
                  <w:marLeft w:val="0"/>
                  <w:marRight w:val="0"/>
                  <w:marTop w:val="0"/>
                  <w:marBottom w:val="0"/>
                  <w:divBdr>
                    <w:top w:val="none" w:sz="0" w:space="0" w:color="auto"/>
                    <w:left w:val="none" w:sz="0" w:space="0" w:color="auto"/>
                    <w:bottom w:val="none" w:sz="0" w:space="0" w:color="auto"/>
                    <w:right w:val="none" w:sz="0" w:space="0" w:color="auto"/>
                  </w:divBdr>
                  <w:divsChild>
                    <w:div w:id="47514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897752">
      <w:bodyDiv w:val="1"/>
      <w:marLeft w:val="0"/>
      <w:marRight w:val="0"/>
      <w:marTop w:val="0"/>
      <w:marBottom w:val="0"/>
      <w:divBdr>
        <w:top w:val="none" w:sz="0" w:space="0" w:color="auto"/>
        <w:left w:val="none" w:sz="0" w:space="0" w:color="auto"/>
        <w:bottom w:val="none" w:sz="0" w:space="0" w:color="auto"/>
        <w:right w:val="none" w:sz="0" w:space="0" w:color="auto"/>
      </w:divBdr>
    </w:div>
    <w:div w:id="2095348865">
      <w:bodyDiv w:val="1"/>
      <w:marLeft w:val="0"/>
      <w:marRight w:val="0"/>
      <w:marTop w:val="0"/>
      <w:marBottom w:val="0"/>
      <w:divBdr>
        <w:top w:val="none" w:sz="0" w:space="0" w:color="auto"/>
        <w:left w:val="none" w:sz="0" w:space="0" w:color="auto"/>
        <w:bottom w:val="none" w:sz="0" w:space="0" w:color="auto"/>
        <w:right w:val="none" w:sz="0" w:space="0" w:color="auto"/>
      </w:divBdr>
      <w:divsChild>
        <w:div w:id="1541550604">
          <w:marLeft w:val="0"/>
          <w:marRight w:val="0"/>
          <w:marTop w:val="0"/>
          <w:marBottom w:val="0"/>
          <w:divBdr>
            <w:top w:val="none" w:sz="0" w:space="0" w:color="auto"/>
            <w:left w:val="none" w:sz="0" w:space="0" w:color="auto"/>
            <w:bottom w:val="none" w:sz="0" w:space="0" w:color="auto"/>
            <w:right w:val="none" w:sz="0" w:space="0" w:color="auto"/>
          </w:divBdr>
          <w:divsChild>
            <w:div w:id="2044939105">
              <w:marLeft w:val="0"/>
              <w:marRight w:val="0"/>
              <w:marTop w:val="0"/>
              <w:marBottom w:val="0"/>
              <w:divBdr>
                <w:top w:val="none" w:sz="0" w:space="0" w:color="auto"/>
                <w:left w:val="none" w:sz="0" w:space="0" w:color="auto"/>
                <w:bottom w:val="none" w:sz="0" w:space="0" w:color="auto"/>
                <w:right w:val="none" w:sz="0" w:space="0" w:color="auto"/>
              </w:divBdr>
              <w:divsChild>
                <w:div w:id="48223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64814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kristaschlyer.com/2018/03/27/river-of-redemption-coming-fall-2018/" TargetMode="External"/><Relationship Id="rId12" Type="http://schemas.openxmlformats.org/officeDocument/2006/relationships/hyperlink" Target="https://bbardc.org/project/11th-street-bridge-park/" TargetMode="Externa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s://www.chesapeakebay.net/what/event/citizens_advisory_committee_quarterly_meeting_november_2018" TargetMode="External"/><Relationship Id="rId10" Type="http://schemas.openxmlformats.org/officeDocument/2006/relationships/hyperlink" Target="https://storymaps.esri.com/stories/2018/anacostia/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3000</Words>
  <Characters>17104</Characters>
  <Application>Microsoft Macintosh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Adam Bray</cp:lastModifiedBy>
  <cp:revision>3</cp:revision>
  <dcterms:created xsi:type="dcterms:W3CDTF">2019-02-07T21:59:00Z</dcterms:created>
  <dcterms:modified xsi:type="dcterms:W3CDTF">2019-02-27T19:35:00Z</dcterms:modified>
</cp:coreProperties>
</file>