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A438" w14:textId="77777777"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14:paraId="4108C898"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0904374E" w14:textId="77777777"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14:anchorId="67EF3D54" wp14:editId="6010AF62">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14:paraId="01CA54C7"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4A22F490"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3A0D20D7"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24B1B17F"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F3235C"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3DA0728A"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56E41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5379E70E"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6A1D89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9FF87F5"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2B0F66B8"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8E47AD6" w14:textId="102499C4" w:rsidR="00064738" w:rsidRDefault="009C0CF3" w:rsidP="00064738">
      <w:pPr>
        <w:pStyle w:val="BodyA"/>
        <w:spacing w:after="0" w:line="240" w:lineRule="auto"/>
        <w:jc w:val="center"/>
        <w:rPr>
          <w:rFonts w:ascii="Times New Roman Bold"/>
          <w:sz w:val="48"/>
          <w:szCs w:val="48"/>
        </w:rPr>
      </w:pPr>
      <w:r>
        <w:rPr>
          <w:rFonts w:ascii="Times New Roman Bold"/>
          <w:sz w:val="48"/>
          <w:szCs w:val="48"/>
        </w:rPr>
        <w:t>Revision in Progress</w:t>
      </w:r>
    </w:p>
    <w:p w14:paraId="4EB290B4" w14:textId="48D31C42" w:rsidR="009C0CF3" w:rsidRDefault="002916DB" w:rsidP="00064738">
      <w:pPr>
        <w:pStyle w:val="BodyA"/>
        <w:spacing w:after="0" w:line="240" w:lineRule="auto"/>
        <w:jc w:val="center"/>
        <w:rPr>
          <w:rFonts w:ascii="Times New Roman"/>
          <w:b/>
          <w:sz w:val="48"/>
          <w:szCs w:val="48"/>
        </w:rPr>
      </w:pPr>
      <w:r>
        <w:rPr>
          <w:rFonts w:ascii="Times New Roman Bold"/>
          <w:sz w:val="48"/>
          <w:szCs w:val="48"/>
        </w:rPr>
        <w:t>3-</w:t>
      </w:r>
      <w:r w:rsidR="00886930">
        <w:rPr>
          <w:rFonts w:ascii="Times New Roman Bold"/>
          <w:sz w:val="48"/>
          <w:szCs w:val="48"/>
        </w:rPr>
        <w:t>2</w:t>
      </w:r>
      <w:r w:rsidR="000E044A">
        <w:rPr>
          <w:rFonts w:ascii="Times New Roman Bold"/>
          <w:sz w:val="48"/>
          <w:szCs w:val="48"/>
        </w:rPr>
        <w:t>7</w:t>
      </w:r>
      <w:r>
        <w:rPr>
          <w:rFonts w:ascii="Times New Roman Bold"/>
          <w:sz w:val="48"/>
          <w:szCs w:val="48"/>
        </w:rPr>
        <w:t>-15</w:t>
      </w:r>
    </w:p>
    <w:p w14:paraId="40491CFD"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4FE9E70F"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72DA8F4E"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45B892D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4E5B3A5"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B29989C"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5D060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602BD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221C6BA1"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759BE47"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8E58BE1" w14:textId="4A3458E3"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14:paraId="5542E42A"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6933E14C" w14:textId="77777777" w:rsidR="001464D5" w:rsidRPr="00BC207E" w:rsidRDefault="001464D5" w:rsidP="00BC207E">
      <w:pPr>
        <w:rPr>
          <w:rFonts w:eastAsia="Times New Roman"/>
          <w:color w:val="000000"/>
          <w:sz w:val="20"/>
          <w:szCs w:val="20"/>
          <w:u w:color="000000"/>
        </w:rPr>
      </w:pPr>
    </w:p>
    <w:p w14:paraId="0657010C" w14:textId="77777777" w:rsidR="00BC207E" w:rsidRPr="00BC207E" w:rsidRDefault="00BC207E" w:rsidP="00BC207E">
      <w:pPr>
        <w:jc w:val="center"/>
        <w:rPr>
          <w:b/>
          <w:sz w:val="22"/>
          <w:szCs w:val="22"/>
        </w:rPr>
      </w:pPr>
      <w:commentRangeStart w:id="0"/>
      <w:r w:rsidRPr="00BC207E">
        <w:rPr>
          <w:b/>
          <w:sz w:val="22"/>
          <w:szCs w:val="22"/>
        </w:rPr>
        <w:t>Table of Contents</w:t>
      </w:r>
      <w:commentRangeEnd w:id="0"/>
      <w:r w:rsidR="002916DB">
        <w:rPr>
          <w:rStyle w:val="CommentReference"/>
        </w:rPr>
        <w:commentReference w:id="0"/>
      </w:r>
    </w:p>
    <w:p w14:paraId="52CFD411" w14:textId="77777777" w:rsidR="00BC207E" w:rsidRDefault="00BC207E" w:rsidP="00BC207E">
      <w:pPr>
        <w:rPr>
          <w:b/>
          <w:sz w:val="22"/>
          <w:szCs w:val="22"/>
        </w:rPr>
      </w:pPr>
    </w:p>
    <w:p w14:paraId="0A077E8C" w14:textId="77777777" w:rsidR="00BC207E" w:rsidRDefault="00BC207E" w:rsidP="00BC207E">
      <w:pPr>
        <w:rPr>
          <w:b/>
          <w:sz w:val="22"/>
          <w:szCs w:val="22"/>
        </w:rPr>
      </w:pPr>
    </w:p>
    <w:p w14:paraId="5C8E89B0" w14:textId="77777777"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345140E" w14:textId="77777777"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C1F453C" w14:textId="77777777"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14:paraId="06AFFB12" w14:textId="3FAAFD6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14:paraId="283FA726" w14:textId="4312991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14:paraId="2CFC2CD4" w14:textId="4FE0B54F"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14:paraId="61509A8E" w14:textId="7777777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14:paraId="6C4615BF" w14:textId="435D02E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14:paraId="57BD2A42" w14:textId="2CA2907F"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14:paraId="0F0B1925" w14:textId="2CA808F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14:paraId="37D05AE3" w14:textId="7768D4C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14:paraId="4F3B8404" w14:textId="27A3CCC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39446738" w14:textId="78EDFF68"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10389A0D" w14:textId="1A601E0E"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14:paraId="667A9BDE" w14:textId="309BA226"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14:paraId="08BA87DE" w14:textId="1D6A9DF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14:paraId="76FAF88E" w14:textId="69F64B82"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14:paraId="151E6689" w14:textId="40FDCCE6"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14:paraId="4A504E7D" w14:textId="19D228C8"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14:paraId="05DFFE82" w14:textId="556FFF58"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14:paraId="7D3386AF" w14:textId="55321DF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14:paraId="3CC2D006" w14:textId="135B6235"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18B3581D" w14:textId="4D283A6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33481386" w14:textId="5B85C46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6F21BDFD" w14:textId="04BF72AE"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7C828998" w14:textId="5BC7C2D4"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36E581A2" w14:textId="64553F4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1DAAEF9B" w14:textId="422F7BAD"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14:paraId="41B6D949" w14:textId="02983F8C"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1EBAA667" w14:textId="65A9B3C3"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798E91EF" w14:textId="62DE7E98"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6D8179D4" w14:textId="1611CA9D"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1B2BAB89" w14:textId="5DE81950"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560616F" w14:textId="7F77223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D86E826" w14:textId="64A3354C"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B84A0FF" w14:textId="1B8D18F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A210A09" w14:textId="6F1EC569"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14:paraId="608AEC56" w14:textId="28FB0D4B"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14:paraId="4C997CD4" w14:textId="3A4D8314"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14:paraId="3756A5D6" w14:textId="03E4184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14:paraId="1224CDE6" w14:textId="59ABD103"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14:paraId="28FBAB26" w14:textId="77777777" w:rsidR="00BC207E" w:rsidRPr="00BC207E" w:rsidRDefault="00BC207E">
      <w:pPr>
        <w:rPr>
          <w:rFonts w:eastAsia="Helvetica"/>
          <w:color w:val="000000"/>
          <w:sz w:val="22"/>
          <w:szCs w:val="22"/>
          <w:u w:color="000000"/>
        </w:rPr>
      </w:pPr>
      <w:r w:rsidRPr="00BC207E">
        <w:rPr>
          <w:sz w:val="22"/>
          <w:szCs w:val="22"/>
        </w:rPr>
        <w:br w:type="page"/>
      </w:r>
    </w:p>
    <w:p w14:paraId="59E1AC4A" w14:textId="77777777"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14:paraId="419B8AC5" w14:textId="77777777"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11"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14:paraId="07277306" w14:textId="41E7437B"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14:paraId="0F745D49" w14:textId="77777777"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14:paraId="7E2B8485" w14:textId="77777777"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14:paraId="6687DBB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14:paraId="050445C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14:paraId="0FF4F441"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14:paraId="434B0DBF"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14:paraId="315B31B4"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14:paraId="128E8DA7"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14:paraId="01DCE92F"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14:paraId="12EA555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14:paraId="42D7C278"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14:paraId="6A4C4F5B"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14:paraId="0C8D472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14:paraId="22EE7423"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w:t>
      </w:r>
      <w:commentRangeStart w:id="1"/>
      <w:r w:rsidRPr="007C5A04">
        <w:rPr>
          <w:rFonts w:ascii="Times New Roman" w:eastAsia="Calibri" w:hAnsi="Times New Roman" w:cs="Times New Roman"/>
        </w:rPr>
        <w:t>consensus</w:t>
      </w:r>
      <w:commentRangeEnd w:id="1"/>
      <w:r w:rsidR="00141CEE">
        <w:rPr>
          <w:rStyle w:val="CommentReference"/>
          <w:rFonts w:ascii="Times New Roman" w:eastAsia="Arial Unicode MS" w:hAnsi="Times New Roman" w:cs="Times New Roman"/>
          <w:color w:val="auto"/>
        </w:rPr>
        <w:commentReference w:id="1"/>
      </w:r>
      <w:r w:rsidRPr="007C5A04">
        <w:rPr>
          <w:rFonts w:ascii="Times New Roman" w:eastAsia="Calibri" w:hAnsi="Times New Roman" w:cs="Times New Roman"/>
        </w:rPr>
        <w:t xml:space="preserve"> when making decisions. </w:t>
      </w:r>
    </w:p>
    <w:p w14:paraId="30EA3091"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14:paraId="2355F9F4"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14:paraId="3462BFDC"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14:paraId="4B6739EE"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14:paraId="52264596" w14:textId="77777777" w:rsidR="0072583F" w:rsidRPr="007C5A04" w:rsidRDefault="0072583F" w:rsidP="0072583F">
      <w:pPr>
        <w:pStyle w:val="Default"/>
        <w:ind w:right="720"/>
        <w:rPr>
          <w:rFonts w:ascii="Times New Roman" w:eastAsia="Calibri" w:hAnsi="Times New Roman" w:cs="Times New Roman"/>
        </w:rPr>
      </w:pPr>
    </w:p>
    <w:p w14:paraId="21487B70" w14:textId="77777777"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14:paraId="74B43966" w14:textId="4B7A7BAD"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14:paraId="34E77A55" w14:textId="77777777" w:rsidR="00A21589" w:rsidRDefault="00A21589">
      <w:pPr>
        <w:rPr>
          <w:rFonts w:eastAsia="Helvetica" w:hAnsi="Helvetica" w:cs="Helvetica"/>
          <w:color w:val="000000"/>
          <w:sz w:val="22"/>
          <w:szCs w:val="22"/>
          <w:u w:color="000000"/>
        </w:rPr>
      </w:pPr>
      <w:r>
        <w:br w:type="page"/>
      </w:r>
    </w:p>
    <w:p w14:paraId="19BB8F70" w14:textId="77777777" w:rsidR="001464D5" w:rsidRPr="007C5A04" w:rsidRDefault="001464D5">
      <w:pPr>
        <w:pStyle w:val="Default"/>
        <w:spacing w:after="160" w:line="288" w:lineRule="auto"/>
        <w:rPr>
          <w:rFonts w:ascii="Times New Roman"/>
        </w:rPr>
      </w:pPr>
    </w:p>
    <w:p w14:paraId="410AE35C" w14:textId="77777777"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14:paraId="63FC6953" w14:textId="6C99B2E7"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1DAA1E45" wp14:editId="0FD8008C">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0620" cy="3566160"/>
                    </a:xfrm>
                    <a:prstGeom prst="rect">
                      <a:avLst/>
                    </a:prstGeom>
                    <a:noFill/>
                  </pic:spPr>
                </pic:pic>
              </a:graphicData>
            </a:graphic>
          </wp:inline>
        </w:drawing>
      </w:r>
    </w:p>
    <w:p w14:paraId="59C10A13" w14:textId="6A4F8C89"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14:paraId="5DAC69F2" w14:textId="77777777"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14:paraId="3A694A19" w14:textId="77777777"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14:paraId="744C6B1C" w14:textId="77777777"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lastRenderedPageBreak/>
        <w:t>Key Functions and Responsibilities</w:t>
      </w:r>
      <w:r w:rsidR="005F6175" w:rsidRPr="007C5A04">
        <w:rPr>
          <w:rFonts w:ascii="Times New Roman Bold"/>
          <w:b/>
        </w:rPr>
        <w:t xml:space="preserve">: </w:t>
      </w:r>
      <w:r w:rsidRPr="007C5A04">
        <w:rPr>
          <w:rFonts w:ascii="Times New Roman"/>
          <w:b/>
        </w:rPr>
        <w:t xml:space="preserve"> </w:t>
      </w:r>
    </w:p>
    <w:p w14:paraId="32B5FCB2" w14:textId="77777777"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14:paraId="0AAC0552" w14:textId="3A9AEBE4"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14:paraId="0454C74D" w14:textId="77777777"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14:paraId="436E8467" w14:textId="77777777"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14:paraId="01DA3C70" w14:textId="77777777"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14:paraId="2C4D4013" w14:textId="77777777"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14:paraId="2A9FD2E7" w14:textId="77777777"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14:paraId="506AA2A9" w14:textId="77777777"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14:paraId="25EF16D2" w14:textId="77777777"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14:paraId="604B3F91" w14:textId="77777777" w:rsidR="00F1251F" w:rsidRPr="007C5A04" w:rsidRDefault="00CC746C">
      <w:pPr>
        <w:pStyle w:val="Default"/>
        <w:numPr>
          <w:ilvl w:val="0"/>
          <w:numId w:val="110"/>
        </w:numPr>
        <w:spacing w:after="160" w:line="288" w:lineRule="auto"/>
        <w:rPr>
          <w:rFonts w:ascii="Times Roman" w:eastAsia="Times Roman" w:hAnsi="Times Roman" w:cs="Times Roman"/>
        </w:rPr>
      </w:pPr>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w:t>
      </w:r>
      <w:commentRangeStart w:id="2"/>
      <w:r w:rsidRPr="007C5A04">
        <w:rPr>
          <w:rFonts w:ascii="Times Roman"/>
        </w:rPr>
        <w:t xml:space="preserve">Leadership of the EC is rotated among the full members on a mutually agreed basis determined at each annual meeting.  </w:t>
      </w:r>
      <w:commentRangeEnd w:id="2"/>
      <w:r w:rsidR="0093180E">
        <w:rPr>
          <w:rStyle w:val="CommentReference"/>
          <w:rFonts w:ascii="Times New Roman" w:eastAsia="Arial Unicode MS" w:hAnsi="Times New Roman" w:cs="Times New Roman"/>
          <w:color w:val="auto"/>
        </w:rPr>
        <w:commentReference w:id="2"/>
      </w:r>
      <w:r w:rsidRPr="007C5A04">
        <w:rPr>
          <w:rFonts w:ascii="Times Roman"/>
        </w:rPr>
        <w:t xml:space="preserve">The lead member is responsible for planning EC activities and drafting the agenda for the annual meeting.  Current EC membership can be found at:  </w:t>
      </w:r>
      <w:hyperlink r:id="rId13"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14:paraId="41D2903E" w14:textId="77777777"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14:paraId="45F469F3" w14:textId="77777777"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14:paraId="4C91576F" w14:textId="3A60D280"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14:paraId="7ED41416" w14:textId="77777777"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p>
    <w:p w14:paraId="29139D3C" w14:textId="645850A3"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14:paraId="54172B7F" w14:textId="77777777" w:rsidR="00C50ED0" w:rsidRPr="007C5A04" w:rsidRDefault="00C50ED0" w:rsidP="00C50ED0">
      <w:pPr>
        <w:pStyle w:val="Default"/>
        <w:ind w:left="720"/>
        <w:rPr>
          <w:rFonts w:ascii="Times Roman" w:eastAsia="Times Roman" w:hAnsi="Times Roman" w:cs="Times Roman"/>
        </w:rPr>
      </w:pPr>
    </w:p>
    <w:p w14:paraId="7083C968" w14:textId="48392A43"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lastRenderedPageBreak/>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14:paraId="0AD286FB" w14:textId="77777777"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14:paraId="499109C0" w14:textId="32D6262D"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 xml:space="preserve">presentations, breakout sessions, participants, speaking roles, and other participation details) of the EC meetings are to be determined well in advance of the meeting to </w:t>
      </w:r>
      <w:ins w:id="3" w:author="CBPStaff" w:date="2015-02-12T15:17:00Z">
        <w:r w:rsidR="000A0AF9">
          <w:rPr>
            <w:rFonts w:ascii="Times Roman"/>
          </w:rPr>
          <w:t xml:space="preserve">ensure an efficient and effective meeting. </w:t>
        </w:r>
      </w:ins>
      <w:del w:id="4" w:author="CBPStaff" w:date="2015-02-12T15:17:00Z">
        <w:r w:rsidRPr="007C5A04" w:rsidDel="000A0AF9">
          <w:rPr>
            <w:rFonts w:ascii="Times Roman"/>
          </w:rPr>
          <w:delText xml:space="preserve">avoid unexpected outcomes and </w:delText>
        </w:r>
      </w:del>
      <w:del w:id="5" w:author="CBPStaff" w:date="2015-02-12T15:18:00Z">
        <w:r w:rsidRPr="007C5A04" w:rsidDel="000A0AF9">
          <w:rPr>
            <w:rFonts w:ascii="Times Roman"/>
          </w:rPr>
          <w:delText>provide an effective planning process.</w:delText>
        </w:r>
      </w:del>
    </w:p>
    <w:p w14:paraId="5C2FD7ED" w14:textId="47A497E1"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w:t>
      </w:r>
      <w:del w:id="6" w:author="CBPStaff" w:date="2015-01-23T11:35:00Z">
        <w:r w:rsidRPr="007C5A04" w:rsidDel="00AB1F6A">
          <w:rPr>
            <w:rFonts w:ascii="Times Roman"/>
          </w:rPr>
          <w:delText xml:space="preserve">Executive Council </w:delText>
        </w:r>
      </w:del>
      <w:ins w:id="7" w:author="CBPStaff" w:date="2015-01-23T11:35:00Z">
        <w:r w:rsidR="00AB1F6A">
          <w:rPr>
            <w:rFonts w:ascii="Times Roman"/>
          </w:rPr>
          <w:t xml:space="preserve">EC </w:t>
        </w:r>
      </w:ins>
      <w:r w:rsidRPr="007C5A04">
        <w:rPr>
          <w:rFonts w:ascii="Times Roman"/>
        </w:rPr>
        <w:t xml:space="preserve">will be done by </w:t>
      </w:r>
      <w:del w:id="8" w:author="CBPStaff" w:date="2015-01-23T11:24:00Z">
        <w:r w:rsidRPr="007C5A04" w:rsidDel="007B6A57">
          <w:rPr>
            <w:rFonts w:ascii="Times Roman"/>
          </w:rPr>
          <w:delText xml:space="preserve">signatory </w:delText>
        </w:r>
        <w:r w:rsidR="00C63534" w:rsidRPr="007C5A04" w:rsidDel="007B6A57">
          <w:rPr>
            <w:rFonts w:ascii="Times Roman"/>
          </w:rPr>
          <w:delText>principals</w:delText>
        </w:r>
      </w:del>
      <w:ins w:id="9" w:author="CBPStaff" w:date="2015-01-23T11:24:00Z">
        <w:r w:rsidR="007B6A57">
          <w:rPr>
            <w:rFonts w:ascii="Times Roman"/>
          </w:rPr>
          <w:t>members</w:t>
        </w:r>
      </w:ins>
      <w:r w:rsidR="00C63534" w:rsidRPr="007C5A04">
        <w:rPr>
          <w:rFonts w:ascii="Times Roman"/>
        </w:rPr>
        <w:t xml:space="preserve"> or their </w:t>
      </w:r>
      <w:r w:rsidR="00714C45" w:rsidRPr="007C5A04">
        <w:rPr>
          <w:rFonts w:ascii="Times Roman"/>
        </w:rPr>
        <w:t>representatives through</w:t>
      </w:r>
      <w:ins w:id="10" w:author="CBPStaff" w:date="2015-01-23T11:25:00Z">
        <w:r w:rsidR="007B6A57">
          <w:rPr>
            <w:rFonts w:ascii="Times Roman"/>
          </w:rPr>
          <w:t xml:space="preserve"> a</w:t>
        </w:r>
      </w:ins>
      <w:r w:rsidRPr="007C5A04">
        <w:rPr>
          <w:rFonts w:ascii="Times Roman"/>
        </w:rPr>
        <w:t xml:space="preserve"> </w:t>
      </w:r>
      <w:ins w:id="11" w:author="CBPStaff" w:date="2015-01-23T11:23:00Z">
        <w:r w:rsidR="007B6A57">
          <w:rPr>
            <w:rFonts w:ascii="Times Roman"/>
          </w:rPr>
          <w:t xml:space="preserve">unanimous or </w:t>
        </w:r>
      </w:ins>
      <w:r w:rsidR="00714C45" w:rsidRPr="007C5A04">
        <w:rPr>
          <w:rFonts w:ascii="Times Roman"/>
        </w:rPr>
        <w:t>consensus</w:t>
      </w:r>
      <w:ins w:id="12" w:author="CBPStaff" w:date="2015-01-23T11:25:00Z">
        <w:r w:rsidR="007B6A57">
          <w:rPr>
            <w:rFonts w:ascii="Times Roman"/>
          </w:rPr>
          <w:t xml:space="preserve"> based approach</w:t>
        </w:r>
      </w:ins>
      <w:r w:rsidR="00714C45" w:rsidRPr="007C5A04">
        <w:rPr>
          <w:rFonts w:ascii="Times Roman"/>
        </w:rPr>
        <w:t xml:space="preserve">. </w:t>
      </w:r>
      <w:r w:rsidRPr="007C5A04">
        <w:rPr>
          <w:rFonts w:ascii="Times Roman"/>
        </w:rPr>
        <w:t xml:space="preserve">If </w:t>
      </w:r>
      <w:ins w:id="13" w:author="Watterson, Samantha" w:date="2015-03-18T13:29:00Z">
        <w:r w:rsidR="00F66BFD">
          <w:rPr>
            <w:rFonts w:ascii="Times Roman"/>
          </w:rPr>
          <w:t>after substantial discussion</w:t>
        </w:r>
      </w:ins>
      <w:ins w:id="14" w:author="Watterson, Samantha" w:date="2015-03-18T13:31:00Z">
        <w:r w:rsidR="009251F7">
          <w:rPr>
            <w:rFonts w:ascii="Times Roman"/>
          </w:rPr>
          <w:t>s</w:t>
        </w:r>
      </w:ins>
      <w:ins w:id="15" w:author="Watterson, Samantha" w:date="2015-03-18T13:29:00Z">
        <w:r w:rsidR="00F66BFD">
          <w:rPr>
            <w:rFonts w:ascii="Times Roman"/>
          </w:rPr>
          <w:t xml:space="preserve"> </w:t>
        </w:r>
      </w:ins>
      <w:r w:rsidRPr="007C5A04">
        <w:rPr>
          <w:rFonts w:ascii="Times Roman"/>
        </w:rPr>
        <w:t>consensus cannot be reached</w:t>
      </w:r>
      <w:r w:rsidR="00920681" w:rsidRPr="007C5A04">
        <w:rPr>
          <w:rFonts w:ascii="Times Roman"/>
        </w:rPr>
        <w:t>,</w:t>
      </w:r>
      <w:r w:rsidRPr="007C5A04">
        <w:rPr>
          <w:rFonts w:ascii="Times Roman"/>
        </w:rPr>
        <w:t xml:space="preserve"> a supermajority vote </w:t>
      </w:r>
      <w:ins w:id="16" w:author="Watterson, Samantha" w:date="2015-03-18T13:30:00Z">
        <w:r w:rsidR="00F66BFD">
          <w:rPr>
            <w:rFonts w:ascii="Times Roman"/>
          </w:rPr>
          <w:t xml:space="preserve">by signatory representatives </w:t>
        </w:r>
      </w:ins>
      <w:r w:rsidRPr="007C5A04">
        <w:rPr>
          <w:rFonts w:ascii="Times Roman"/>
        </w:rPr>
        <w:t>will be utilized</w:t>
      </w:r>
      <w:r w:rsidR="00F50676" w:rsidRPr="007C5A04">
        <w:rPr>
          <w:rFonts w:ascii="Times Roman"/>
        </w:rPr>
        <w:t xml:space="preserve">, requiring at least seven </w:t>
      </w:r>
      <w:ins w:id="17" w:author="CBPStaff" w:date="2015-01-23T10:35:00Z">
        <w:r w:rsidR="00103353">
          <w:rPr>
            <w:rFonts w:ascii="Times Roman"/>
          </w:rPr>
          <w:t xml:space="preserve">out of nine </w:t>
        </w:r>
      </w:ins>
      <w:r w:rsidR="00F50676" w:rsidRPr="007C5A04">
        <w:rPr>
          <w:rFonts w:ascii="Times Roman"/>
        </w:rPr>
        <w:t>yea votes.</w:t>
      </w:r>
      <w:r w:rsidRPr="007C5A04">
        <w:rPr>
          <w:rFonts w:ascii="Times Roman"/>
        </w:rPr>
        <w:t xml:space="preserve"> </w:t>
      </w:r>
    </w:p>
    <w:p w14:paraId="327B7C62" w14:textId="2E22418A"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r w:rsidRPr="007C5A04">
        <w:rPr>
          <w:rFonts w:ascii="Times Roman"/>
          <w:i/>
          <w:iCs/>
        </w:rPr>
        <w:t xml:space="preserve">Attendance at Annual Meetings: </w:t>
      </w:r>
      <w:ins w:id="18" w:author="Samantha Watterson" w:date="2015-01-23T12:42:00Z">
        <w:r w:rsidR="00E734CC">
          <w:rPr>
            <w:rFonts w:ascii="Times Roman"/>
            <w:iCs/>
          </w:rPr>
          <w:t>EC members should be expected to attend</w:t>
        </w:r>
      </w:ins>
      <w:ins w:id="19" w:author="Samantha Watterson" w:date="2015-01-23T12:43:00Z">
        <w:r w:rsidR="00E734CC">
          <w:rPr>
            <w:rFonts w:ascii="Times Roman"/>
            <w:iCs/>
          </w:rPr>
          <w:t xml:space="preserve"> the annual public meeting</w:t>
        </w:r>
      </w:ins>
      <w:ins w:id="20" w:author="Samantha Watterson" w:date="2015-01-23T12:42:00Z">
        <w:r w:rsidR="00E734CC">
          <w:rPr>
            <w:rFonts w:ascii="Times Roman"/>
            <w:iCs/>
          </w:rPr>
          <w:t xml:space="preserve">. </w:t>
        </w:r>
      </w:ins>
      <w:del w:id="21" w:author="Samantha Watterson" w:date="2015-01-23T12:43:00Z">
        <w:r w:rsidRPr="007C5A04" w:rsidDel="00E734CC">
          <w:rPr>
            <w:rFonts w:ascii="Times Roman"/>
          </w:rPr>
          <w:delText xml:space="preserve">Attendance is mandatory at the annual </w:delText>
        </w:r>
        <w:r w:rsidR="0008049D" w:rsidRPr="007C5A04" w:rsidDel="00E734CC">
          <w:rPr>
            <w:rFonts w:ascii="Times Roman"/>
          </w:rPr>
          <w:delText xml:space="preserve">public </w:delText>
        </w:r>
        <w:r w:rsidRPr="007C5A04" w:rsidDel="00E734CC">
          <w:rPr>
            <w:rFonts w:ascii="Times Roman"/>
          </w:rPr>
          <w:delText>meeting for signatory principals</w:delText>
        </w:r>
        <w:r w:rsidR="0008049D" w:rsidRPr="007C5A04" w:rsidDel="00E734CC">
          <w:rPr>
            <w:rFonts w:ascii="Times Roman"/>
          </w:rPr>
          <w:delText xml:space="preserve"> or their representative</w:delText>
        </w:r>
        <w:r w:rsidR="0064382C" w:rsidRPr="007C5A04" w:rsidDel="00E734CC">
          <w:rPr>
            <w:rFonts w:ascii="Times Roman"/>
          </w:rPr>
          <w:delText>s</w:delText>
        </w:r>
        <w:r w:rsidR="002709EE" w:rsidRPr="007C5A04" w:rsidDel="00E734CC">
          <w:rPr>
            <w:rFonts w:ascii="Times Roman"/>
          </w:rPr>
          <w:delText xml:space="preserve">. </w:delText>
        </w:r>
      </w:del>
      <w:r w:rsidR="002709EE" w:rsidRPr="007C5A04">
        <w:rPr>
          <w:rFonts w:ascii="Times Roman"/>
        </w:rPr>
        <w:t>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her jurisdiction, he</w:t>
      </w:r>
      <w:r w:rsidR="00C50ED0" w:rsidRPr="007C5A04">
        <w:rPr>
          <w:rFonts w:ascii="Times Roman"/>
          <w:u w:color="7030A0"/>
        </w:rPr>
        <w:t>/</w:t>
      </w:r>
      <w:r w:rsidRPr="007C5A04">
        <w:rPr>
          <w:rFonts w:ascii="Times Roman"/>
          <w:u w:color="7030A0"/>
        </w:rPr>
        <w:t xml:space="preserve">she is </w:t>
      </w:r>
      <w:del w:id="22" w:author="Samantha Watterson" w:date="2015-01-23T12:44:00Z">
        <w:r w:rsidRPr="007C5A04" w:rsidDel="00E734CC">
          <w:rPr>
            <w:rFonts w:ascii="Times Roman"/>
            <w:u w:color="7030A0"/>
          </w:rPr>
          <w:delText xml:space="preserve">expected </w:delText>
        </w:r>
      </w:del>
      <w:ins w:id="23" w:author="Samantha Watterson" w:date="2015-01-23T12:44:00Z">
        <w:r w:rsidR="00E734CC">
          <w:rPr>
            <w:rFonts w:ascii="Times Roman"/>
            <w:u w:color="7030A0"/>
          </w:rPr>
          <w:t>invited</w:t>
        </w:r>
        <w:r w:rsidR="00E734CC" w:rsidRPr="007C5A04">
          <w:rPr>
            <w:rFonts w:ascii="Times Roman"/>
            <w:u w:color="7030A0"/>
          </w:rPr>
          <w:t xml:space="preserve"> </w:t>
        </w:r>
      </w:ins>
      <w:r w:rsidRPr="007C5A04">
        <w:rPr>
          <w:rFonts w:ascii="Times Roman"/>
          <w:u w:color="7030A0"/>
        </w:rPr>
        <w:t>to speak at the press conference following the EC meeting. However, all signatories should try to send their highest ranking person possible.</w:t>
      </w:r>
    </w:p>
    <w:p w14:paraId="465F9AE9" w14:textId="77777777"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14:paraId="5CC6B848" w14:textId="77777777"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14:paraId="52DDED51" w14:textId="41C4A7EB" w:rsidR="0050464E" w:rsidRDefault="00CC746C" w:rsidP="0050464E">
      <w:pPr>
        <w:pStyle w:val="Default"/>
        <w:numPr>
          <w:ilvl w:val="2"/>
          <w:numId w:val="18"/>
        </w:numPr>
        <w:tabs>
          <w:tab w:val="clear" w:pos="1080"/>
          <w:tab w:val="num" w:pos="1116"/>
        </w:tabs>
        <w:spacing w:after="160"/>
        <w:ind w:left="1116" w:hanging="396"/>
        <w:rPr>
          <w:ins w:id="24" w:author="CBPStaff" w:date="2015-02-12T15:14:00Z"/>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14:paraId="75F091E7" w14:textId="155B68D5" w:rsidR="0050464E" w:rsidRPr="0050464E" w:rsidRDefault="0050464E" w:rsidP="002547B0">
      <w:pPr>
        <w:pStyle w:val="Default"/>
        <w:numPr>
          <w:ilvl w:val="2"/>
          <w:numId w:val="18"/>
        </w:numPr>
        <w:tabs>
          <w:tab w:val="num" w:pos="1116"/>
        </w:tabs>
        <w:spacing w:after="160"/>
        <w:rPr>
          <w:rFonts w:ascii="Times Roman" w:eastAsia="Times Roman" w:hAnsi="Times Roman" w:cs="Times Roman"/>
        </w:rPr>
      </w:pPr>
      <w:ins w:id="25" w:author="CBPStaff" w:date="2015-02-12T15:14:00Z">
        <w:r>
          <w:rPr>
            <w:rFonts w:ascii="Times Roman"/>
            <w:i/>
            <w:iCs/>
          </w:rPr>
          <w:t xml:space="preserve">Business </w:t>
        </w:r>
        <w:proofErr w:type="gramStart"/>
        <w:r>
          <w:rPr>
            <w:rFonts w:ascii="Times Roman"/>
            <w:i/>
            <w:iCs/>
          </w:rPr>
          <w:t>Between</w:t>
        </w:r>
        <w:proofErr w:type="gramEnd"/>
        <w:r>
          <w:rPr>
            <w:rFonts w:ascii="Times Roman"/>
            <w:i/>
            <w:iCs/>
          </w:rPr>
          <w:t xml:space="preserve"> Annual Meetings:</w:t>
        </w:r>
        <w:r>
          <w:rPr>
            <w:rFonts w:ascii="Times Roman" w:eastAsia="Times Roman" w:hAnsi="Times Roman" w:cs="Times Roman"/>
          </w:rPr>
          <w:t xml:space="preserve"> In the event that business must be conducted between annual EC meetings, </w:t>
        </w:r>
      </w:ins>
      <w:ins w:id="26" w:author="Watterson, Samantha" w:date="2015-03-18T13:26:00Z">
        <w:r w:rsidR="00251177">
          <w:rPr>
            <w:rFonts w:ascii="Times Roman" w:eastAsia="Times Roman" w:hAnsi="Times Roman" w:cs="Times Roman"/>
          </w:rPr>
          <w:t>each members’ principals</w:t>
        </w:r>
      </w:ins>
      <w:ins w:id="27" w:author="Watterson, Samantha" w:date="2015-03-25T14:14:00Z">
        <w:r w:rsidR="00251177">
          <w:rPr>
            <w:rFonts w:ascii="Times Roman" w:eastAsia="Times Roman" w:hAnsi="Times Roman" w:cs="Times Roman"/>
          </w:rPr>
          <w:t>’</w:t>
        </w:r>
      </w:ins>
      <w:ins w:id="28" w:author="Watterson, Samantha" w:date="2015-03-18T13:26:00Z">
        <w:r w:rsidR="002547B0" w:rsidRPr="002547B0">
          <w:rPr>
            <w:rFonts w:ascii="Times Roman" w:eastAsia="Times Roman" w:hAnsi="Times Roman" w:cs="Times Roman"/>
          </w:rPr>
          <w:t xml:space="preserve"> staff will act on their behalf at the PSC level. If a meeting of the EC is required, a special meeting may be called by the Chair or by a majority of the members of the EC. The purpose of the meeting will be stated in the call for the meeting and will </w:t>
        </w:r>
      </w:ins>
      <w:ins w:id="29" w:author="Watterson, Samantha" w:date="2015-03-27T13:11:00Z">
        <w:r w:rsidR="00D8401E">
          <w:rPr>
            <w:rFonts w:ascii="Times Roman" w:eastAsia="Times Roman" w:hAnsi="Times Roman" w:cs="Times Roman"/>
          </w:rPr>
          <w:t>be scheduled in consultation with all EC members. Public notice of all meetings will be made as soon as possible after logistics are confirmed.</w:t>
        </w:r>
      </w:ins>
    </w:p>
    <w:p w14:paraId="4BB14D9C" w14:textId="77777777"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14:paraId="6BFB30E3" w14:textId="77777777"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t xml:space="preserve">Roles and Responsibilities:  </w:t>
      </w:r>
    </w:p>
    <w:p w14:paraId="1E8F5ECA" w14:textId="77777777"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14:paraId="7D343BA1" w14:textId="77777777"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14:paraId="57E07DEE" w14:textId="77777777"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lastRenderedPageBreak/>
        <w:t>Ratifies Management Strategies for the MB to oversee their implementation.</w:t>
      </w:r>
    </w:p>
    <w:p w14:paraId="5A4C09C5" w14:textId="77777777"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14:paraId="321FC380" w14:textId="77777777"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14:paraId="079BE5C9" w14:textId="77777777"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14:paraId="02CB1329" w14:textId="77777777"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t>Resolve issues presented by the MB that require executive-level resolution.</w:t>
      </w:r>
    </w:p>
    <w:p w14:paraId="43AAB5C8" w14:textId="77777777"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14:paraId="070C81BE" w14:textId="77777777"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14:paraId="05DA1677" w14:textId="733908B9"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r w:rsidRPr="007C5A04">
        <w:rPr>
          <w:rFonts w:hAnsi="Times Roman"/>
        </w:rPr>
        <w:t> </w:t>
      </w:r>
      <w:r w:rsidRPr="007C5A04">
        <w:t xml:space="preserve"> </w:t>
      </w:r>
      <w:r w:rsidRPr="007C5A04">
        <w:rPr>
          <w:rFonts w:ascii="Times Roman"/>
        </w:rPr>
        <w:t>State membership to the PSC consists of a delegation that includes members at the Secretary</w:t>
      </w:r>
      <w:ins w:id="30" w:author="Samantha Watterson" w:date="2015-01-23T12:47:00Z">
        <w:r w:rsidR="00E734CC">
          <w:rPr>
            <w:rFonts w:ascii="Times Roman"/>
          </w:rPr>
          <w:t xml:space="preserve"> or Commissioner</w:t>
        </w:r>
      </w:ins>
      <w:r w:rsidRPr="007C5A04">
        <w:rPr>
          <w:rFonts w:ascii="Times Roman"/>
        </w:rPr>
        <w:t xml:space="preserve"> level of major </w:t>
      </w:r>
      <w:r w:rsidR="002D74A3" w:rsidRPr="007C5A04">
        <w:rPr>
          <w:rFonts w:ascii="Times Roman"/>
        </w:rPr>
        <w:t>State</w:t>
      </w:r>
      <w:r w:rsidRPr="007C5A04">
        <w:rPr>
          <w:rFonts w:ascii="Times Roman"/>
        </w:rPr>
        <w:t xml:space="preserve"> departments.  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14:paraId="1A9C8ECD" w14:textId="77777777"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14:paraId="031F1176" w14:textId="77777777"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14:paraId="59ED9E2D" w14:textId="77777777"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14:paraId="4E378E69" w14:textId="21F16B51" w:rsidR="00AB1F6A" w:rsidRPr="00AB1F6A" w:rsidRDefault="00CC746C" w:rsidP="00AB1F6A">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w:t>
      </w:r>
      <w:del w:id="31" w:author="CBPStaff" w:date="2015-01-23T11:40:00Z">
        <w:r w:rsidRPr="007C5A04" w:rsidDel="00233E12">
          <w:rPr>
            <w:rFonts w:ascii="Times Roman"/>
          </w:rPr>
          <w:delText xml:space="preserve">representatives </w:delText>
        </w:r>
      </w:del>
      <w:ins w:id="32" w:author="CBPStaff" w:date="2015-01-23T11:40:00Z">
        <w:r w:rsidR="00233E12">
          <w:rPr>
            <w:rFonts w:ascii="Times Roman"/>
          </w:rPr>
          <w:t>delegations</w:t>
        </w:r>
        <w:r w:rsidR="00233E12" w:rsidRPr="007C5A04">
          <w:rPr>
            <w:rFonts w:ascii="Times Roman"/>
          </w:rPr>
          <w:t xml:space="preserve"> </w:t>
        </w:r>
      </w:ins>
      <w:r w:rsidRPr="007C5A04">
        <w:rPr>
          <w:rFonts w:ascii="Times Roman"/>
        </w:rPr>
        <w:t>through</w:t>
      </w:r>
      <w:ins w:id="33" w:author="CBPStaff" w:date="2015-01-23T11:38:00Z">
        <w:r w:rsidR="001951A2" w:rsidRPr="001951A2">
          <w:rPr>
            <w:rFonts w:ascii="Times Roman"/>
          </w:rPr>
          <w:t xml:space="preserve"> </w:t>
        </w:r>
        <w:r w:rsidR="001951A2">
          <w:rPr>
            <w:rFonts w:ascii="Times Roman"/>
          </w:rPr>
          <w:t>a</w:t>
        </w:r>
        <w:r w:rsidR="001951A2" w:rsidRPr="007C5A04">
          <w:rPr>
            <w:rFonts w:ascii="Times Roman"/>
          </w:rPr>
          <w:t xml:space="preserve"> </w:t>
        </w:r>
        <w:r w:rsidR="001951A2">
          <w:rPr>
            <w:rFonts w:ascii="Times Roman"/>
          </w:rPr>
          <w:t xml:space="preserve">unanimous or </w:t>
        </w:r>
        <w:r w:rsidR="001951A2" w:rsidRPr="007C5A04">
          <w:rPr>
            <w:rFonts w:ascii="Times Roman"/>
          </w:rPr>
          <w:t>consensus</w:t>
        </w:r>
        <w:r w:rsidR="001951A2">
          <w:rPr>
            <w:rFonts w:ascii="Times Roman"/>
          </w:rPr>
          <w:t xml:space="preserve"> based approach</w:t>
        </w:r>
      </w:ins>
      <w:del w:id="34" w:author="CBPStaff" w:date="2015-01-23T11:38:00Z">
        <w:r w:rsidRPr="007C5A04" w:rsidDel="001951A2">
          <w:rPr>
            <w:rFonts w:ascii="Times Roman"/>
          </w:rPr>
          <w:delText xml:space="preserve"> consensus</w:delText>
        </w:r>
      </w:del>
      <w:r w:rsidRPr="007C5A04">
        <w:rPr>
          <w:rFonts w:ascii="Times Roman"/>
        </w:rPr>
        <w:t xml:space="preserve">.  If after substantial </w:t>
      </w:r>
      <w:r w:rsidRPr="007C5A04">
        <w:rPr>
          <w:rFonts w:ascii="Times Roman"/>
        </w:rPr>
        <w:lastRenderedPageBreak/>
        <w:t>discussions consensus cannot be reached</w:t>
      </w:r>
      <w:r w:rsidR="00846254" w:rsidRPr="007C5A04">
        <w:rPr>
          <w:rFonts w:ascii="Times Roman"/>
        </w:rPr>
        <w:t>,</w:t>
      </w:r>
      <w:r w:rsidRPr="007C5A04">
        <w:rPr>
          <w:rFonts w:ascii="Times Roman"/>
        </w:rPr>
        <w:t xml:space="preserve"> a supermajority vote by delegation will be utilized</w:t>
      </w:r>
      <w:ins w:id="35" w:author="CBPStaff" w:date="2015-01-23T11:33:00Z">
        <w:r w:rsidR="00AB1F6A">
          <w:rPr>
            <w:rFonts w:ascii="Times Roman"/>
          </w:rPr>
          <w:t>, requiring seven out of nine yea votes.</w:t>
        </w:r>
      </w:ins>
      <w:del w:id="36" w:author="CBPStaff" w:date="2015-01-23T11:33:00Z">
        <w:r w:rsidRPr="007C5A04" w:rsidDel="00AB1F6A">
          <w:rPr>
            <w:rFonts w:ascii="Times Roman"/>
          </w:rPr>
          <w:delText xml:space="preserve">. </w:delText>
        </w:r>
      </w:del>
    </w:p>
    <w:p w14:paraId="494C0E52" w14:textId="77777777"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14:paraId="05CE48C4" w14:textId="77777777"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14:paraId="49BA9063" w14:textId="6BF677C1" w:rsidR="005B737F" w:rsidRPr="005B737F" w:rsidRDefault="005B737F" w:rsidP="005B737F">
      <w:pPr>
        <w:pStyle w:val="Default"/>
        <w:numPr>
          <w:ilvl w:val="1"/>
          <w:numId w:val="36"/>
        </w:numPr>
        <w:spacing w:after="160" w:line="288" w:lineRule="auto"/>
        <w:rPr>
          <w:ins w:id="37" w:author="Watterson, Samantha" w:date="2015-03-18T13:27:00Z"/>
          <w:rFonts w:ascii="Times Roman" w:eastAsia="Times Roman" w:hAnsi="Times Roman" w:cs="Times Roman"/>
          <w:i/>
          <w:iCs/>
          <w:rPrChange w:id="38" w:author="Watterson, Samantha" w:date="2015-03-18T13:27:00Z">
            <w:rPr>
              <w:ins w:id="39" w:author="Watterson, Samantha" w:date="2015-03-18T13:27:00Z"/>
              <w:rFonts w:ascii="Times Roman"/>
              <w:i/>
              <w:iCs/>
            </w:rPr>
          </w:rPrChange>
        </w:rPr>
      </w:pPr>
      <w:commentRangeStart w:id="40"/>
      <w:ins w:id="41" w:author="Watterson, Samantha" w:date="2015-03-18T13:27:00Z">
        <w:r w:rsidRPr="005B737F">
          <w:rPr>
            <w:rFonts w:ascii="Times Roman" w:eastAsia="Times Roman" w:hAnsi="Times Roman" w:cs="Times Roman"/>
            <w:i/>
            <w:iCs/>
          </w:rPr>
          <w:t xml:space="preserve">Protocol for planning PSC meetings: </w:t>
        </w:r>
        <w:r w:rsidRPr="007849E7">
          <w:rPr>
            <w:rFonts w:ascii="Times Roman" w:eastAsia="Times Roman" w:hAnsi="Times Roman" w:cs="Times Roman"/>
            <w:iCs/>
            <w:rPrChange w:id="42" w:author="Watterson, Samantha" w:date="2015-03-18T13:27:00Z">
              <w:rPr>
                <w:rFonts w:ascii="Times Roman" w:eastAsia="Times Roman" w:hAnsi="Times Roman" w:cs="Times Roman"/>
                <w:i/>
                <w:iCs/>
              </w:rPr>
            </w:rPrChange>
          </w:rPr>
          <w:t>PSC meeting dates are determined through a poll of the PSC members. All members are polled, including non-voting members (i.e., Advisory Committee Chairs). Key staff and administrative assistants are included on the poll and interested parties are not included on the poll. The PSC strives for transparency with all correspondence; however, it is necessary for meeting date polls to include only PSC members and key staff.  A meeting date is established based on broadest member representation and communicated to PSC members and interested parties via email. Meeting agenda and location are established as soon as possible, and no less than a week for the meeting. All meeting information is posted on the Partnership’s web calendar.</w:t>
        </w:r>
      </w:ins>
      <w:commentRangeEnd w:id="40"/>
      <w:ins w:id="43" w:author="Watterson, Samantha" w:date="2015-03-18T13:28:00Z">
        <w:r w:rsidR="007849E7">
          <w:rPr>
            <w:rStyle w:val="CommentReference"/>
            <w:rFonts w:ascii="Times New Roman" w:eastAsia="Arial Unicode MS" w:hAnsi="Times New Roman" w:cs="Times New Roman"/>
            <w:color w:val="auto"/>
          </w:rPr>
          <w:commentReference w:id="40"/>
        </w:r>
      </w:ins>
    </w:p>
    <w:p w14:paraId="55CA4D09" w14:textId="77777777"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14:paraId="4CFA3733" w14:textId="77777777"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14:paraId="36246CB4" w14:textId="0D08D9DB"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14:paraId="2E6B12AE"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14:paraId="5CB85628" w14:textId="77777777"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14:paraId="4B820914" w14:textId="7457C865"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14:paraId="56A32DD7" w14:textId="249FC0E0"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14:paraId="4D226852" w14:textId="4CFF7CD2"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14:paraId="3FBCB4B5" w14:textId="76EF9A08"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14:paraId="456D6B3B" w14:textId="77777777"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14:paraId="11B78A5B" w14:textId="77777777"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14:paraId="49438951" w14:textId="66AFC7D2"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14:paraId="3EF7D479" w14:textId="6F3FB5E5" w:rsidR="00F1251F"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14:paraId="449EFCF3" w14:textId="41EC89D2"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o non-voting members of the MB.</w:t>
      </w:r>
      <w:ins w:id="44" w:author="Watterson, Samantha" w:date="2015-03-18T13:40:00Z">
        <w:r w:rsidR="00D01A39">
          <w:rPr>
            <w:rFonts w:ascii="Times Roman"/>
          </w:rPr>
          <w:t xml:space="preserve"> Non-voting members do not have a vote in supermajority votes; however, they do have a voice in discussions, a seat at the table, and the right to receive all communication and materials.</w:t>
        </w:r>
      </w:ins>
      <w:r w:rsidR="005171CF" w:rsidRPr="007C5A04">
        <w:rPr>
          <w:rFonts w:ascii="Times Roman"/>
        </w:rPr>
        <w:t xml:space="preserve"> </w:t>
      </w:r>
      <w:del w:id="45" w:author="Watterson, Samantha" w:date="2015-03-18T13:41:00Z">
        <w:r w:rsidRPr="007C5A04" w:rsidDel="00D01A39">
          <w:rPr>
            <w:rFonts w:ascii="Times Roman"/>
          </w:rPr>
          <w:delText>In addition, the</w:delText>
        </w:r>
      </w:del>
      <w:ins w:id="46" w:author="Watterson, Samantha" w:date="2015-03-18T13:41:00Z">
        <w:r w:rsidR="00D01A39">
          <w:rPr>
            <w:rFonts w:ascii="Times Roman"/>
          </w:rPr>
          <w:t>The</w:t>
        </w:r>
      </w:ins>
      <w:r w:rsidRPr="007C5A04">
        <w:rPr>
          <w:rFonts w:ascii="Times Roman"/>
        </w:rPr>
        <w:t xml:space="preserve"> MB</w:t>
      </w:r>
      <w:ins w:id="47" w:author="Watterson, Samantha" w:date="2015-03-18T13:41:00Z">
        <w:r w:rsidR="00D01A39">
          <w:rPr>
            <w:rFonts w:ascii="Times Roman"/>
          </w:rPr>
          <w:t xml:space="preserve"> also</w:t>
        </w:r>
      </w:ins>
      <w:r w:rsidRPr="007C5A04">
        <w:rPr>
          <w:rFonts w:ascii="Times Roman"/>
        </w:rPr>
        <w:t xml:space="preserve">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14:paraId="225ACBB3" w14:textId="77777777"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14:paraId="10454834" w14:textId="77777777"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14:paraId="4CEFB2E1" w14:textId="77777777"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14:paraId="22AE403A" w14:textId="77777777"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14:paraId="11E2A66C" w14:textId="77777777"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14:paraId="3F173D4C" w14:textId="77777777"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Fish and Wildlife Service </w:t>
      </w:r>
    </w:p>
    <w:p w14:paraId="7997720F" w14:textId="77777777"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14:paraId="41FFA767" w14:textId="77777777"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14:paraId="07C6014C" w14:textId="77777777"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Environmental Protection Agency </w:t>
      </w:r>
    </w:p>
    <w:p w14:paraId="522C8325"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14:paraId="10B007AC"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14:paraId="4C23142C" w14:textId="1D721BB6"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lastRenderedPageBreak/>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14:paraId="78C9A8C8" w14:textId="77777777"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14:paraId="6B5D07D3" w14:textId="77777777"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14:paraId="25370C06" w14:textId="6A19D70D" w:rsidR="007907FC" w:rsidRPr="007907FC" w:rsidRDefault="00CC746C" w:rsidP="007907FC">
      <w:pPr>
        <w:pStyle w:val="Default"/>
        <w:numPr>
          <w:ilvl w:val="1"/>
          <w:numId w:val="59"/>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w:t>
      </w:r>
      <w:del w:id="48" w:author="CBPStaff" w:date="2015-01-23T11:42:00Z">
        <w:r w:rsidRPr="007C5A04" w:rsidDel="007907FC">
          <w:rPr>
            <w:rFonts w:ascii="Times Roman"/>
          </w:rPr>
          <w:delText>signatory representatives</w:delText>
        </w:r>
      </w:del>
      <w:ins w:id="49" w:author="CBPStaff" w:date="2015-01-23T11:42:00Z">
        <w:r w:rsidR="007907FC">
          <w:rPr>
            <w:rFonts w:ascii="Times Roman"/>
          </w:rPr>
          <w:t>members</w:t>
        </w:r>
      </w:ins>
      <w:r w:rsidRPr="007C5A04">
        <w:rPr>
          <w:rFonts w:ascii="Times Roman"/>
        </w:rPr>
        <w:t xml:space="preserve"> through </w:t>
      </w:r>
      <w:ins w:id="50" w:author="CBPStaff" w:date="2015-01-23T11:43:00Z">
        <w:r w:rsidR="007907FC">
          <w:rPr>
            <w:rFonts w:ascii="Times Roman"/>
          </w:rPr>
          <w:t xml:space="preserve">a unanimous or </w:t>
        </w:r>
      </w:ins>
      <w:r w:rsidRPr="007C5A04">
        <w:rPr>
          <w:rFonts w:ascii="Times Roman"/>
        </w:rPr>
        <w:t>consensus</w:t>
      </w:r>
      <w:ins w:id="51" w:author="CBPStaff" w:date="2015-01-23T11:43:00Z">
        <w:r w:rsidR="007907FC">
          <w:rPr>
            <w:rFonts w:ascii="Times Roman"/>
          </w:rPr>
          <w:t xml:space="preserve"> based approach</w:t>
        </w:r>
      </w:ins>
      <w:r w:rsidRPr="007C5A04">
        <w:rPr>
          <w:rFonts w:ascii="Times Roman"/>
        </w:rPr>
        <w:t>.  If after substantial discussions consensus cannot be reached</w:t>
      </w:r>
      <w:ins w:id="52" w:author="CBPStaff" w:date="2015-01-23T11:43:00Z">
        <w:r w:rsidR="007907FC">
          <w:rPr>
            <w:rFonts w:ascii="Times Roman"/>
          </w:rPr>
          <w:t>,</w:t>
        </w:r>
      </w:ins>
      <w:r w:rsidRPr="007C5A04">
        <w:rPr>
          <w:rFonts w:ascii="Times Roman"/>
        </w:rPr>
        <w:t xml:space="preserve"> a supermajority vote </w:t>
      </w:r>
      <w:ins w:id="53" w:author="CBPStaff" w:date="2015-01-23T11:43:00Z">
        <w:r w:rsidR="007907FC">
          <w:rPr>
            <w:rFonts w:ascii="Times Roman"/>
          </w:rPr>
          <w:t xml:space="preserve">by signatory </w:t>
        </w:r>
      </w:ins>
      <w:ins w:id="54" w:author="CBPStaff" w:date="2015-01-23T11:44:00Z">
        <w:r w:rsidR="007907FC">
          <w:rPr>
            <w:rFonts w:ascii="Times Roman"/>
          </w:rPr>
          <w:t>representatives</w:t>
        </w:r>
      </w:ins>
      <w:ins w:id="55" w:author="CBPStaff" w:date="2015-01-23T11:43:00Z">
        <w:r w:rsidR="007907FC">
          <w:rPr>
            <w:rFonts w:ascii="Times Roman"/>
          </w:rPr>
          <w:t xml:space="preserve"> </w:t>
        </w:r>
      </w:ins>
      <w:r w:rsidRPr="007C5A04">
        <w:rPr>
          <w:rFonts w:ascii="Times Roman"/>
        </w:rPr>
        <w:t>will be utilized</w:t>
      </w:r>
      <w:ins w:id="56" w:author="CBPStaff" w:date="2015-01-23T11:44:00Z">
        <w:r w:rsidR="007907FC">
          <w:rPr>
            <w:rFonts w:ascii="Times Roman"/>
          </w:rPr>
          <w:t>, requiring seven out of nine yea votes</w:t>
        </w:r>
      </w:ins>
      <w:r w:rsidRPr="007C5A04">
        <w:rPr>
          <w:rFonts w:ascii="Times Roman"/>
        </w:rPr>
        <w:t xml:space="preserve">. The </w:t>
      </w:r>
      <w:r w:rsidR="00D714D4" w:rsidRPr="007C5A04">
        <w:rPr>
          <w:rFonts w:ascii="Times Roman"/>
        </w:rPr>
        <w:t>F</w:t>
      </w:r>
      <w:r w:rsidRPr="007C5A04">
        <w:rPr>
          <w:rFonts w:ascii="Times Roman"/>
        </w:rPr>
        <w:t xml:space="preserve">ederal members will act as a delegation if a vote is required.  </w:t>
      </w:r>
      <w:commentRangeStart w:id="57"/>
      <w:r w:rsidR="00B96C5C" w:rsidRPr="007C5A04">
        <w:rPr>
          <w:rFonts w:ascii="Times Roman"/>
        </w:rPr>
        <w:t xml:space="preserve">As non-voting members, </w:t>
      </w:r>
      <w:r w:rsidRPr="007C5A04">
        <w:rPr>
          <w:rFonts w:ascii="Times Roman"/>
        </w:rPr>
        <w:t xml:space="preserve">Advisory </w:t>
      </w:r>
      <w:r w:rsidR="002B386B" w:rsidRPr="007C5A04">
        <w:rPr>
          <w:rFonts w:ascii="Times Roman"/>
        </w:rPr>
        <w:t>Committee</w:t>
      </w:r>
      <w:r w:rsidR="00287BB7" w:rsidRPr="007C5A04">
        <w:rPr>
          <w:rFonts w:ascii="Times Roman"/>
        </w:rPr>
        <w:t xml:space="preserve"> Chairs</w:t>
      </w:r>
      <w:r w:rsidR="002B386B" w:rsidRPr="007C5A04">
        <w:rPr>
          <w:rFonts w:ascii="Times Roman"/>
        </w:rPr>
        <w:t xml:space="preserve"> </w:t>
      </w:r>
      <w:r w:rsidRPr="007C5A04">
        <w:rPr>
          <w:rFonts w:ascii="Times Roman"/>
        </w:rPr>
        <w:t xml:space="preserve">and </w:t>
      </w:r>
      <w:r w:rsidR="00B950AE" w:rsidRPr="007C5A04">
        <w:rPr>
          <w:rFonts w:ascii="Times Roman"/>
        </w:rPr>
        <w:t>GIT</w:t>
      </w:r>
      <w:r w:rsidRPr="007C5A04">
        <w:rPr>
          <w:rFonts w:ascii="Times Roman"/>
        </w:rPr>
        <w:t xml:space="preserve"> </w:t>
      </w:r>
      <w:r w:rsidR="00287BB7" w:rsidRPr="007C5A04">
        <w:rPr>
          <w:rFonts w:ascii="Times Roman"/>
        </w:rPr>
        <w:t>C</w:t>
      </w:r>
      <w:r w:rsidRPr="007C5A04">
        <w:rPr>
          <w:rFonts w:ascii="Times Roman"/>
        </w:rPr>
        <w:t xml:space="preserve">hairs </w:t>
      </w:r>
      <w:r w:rsidR="00287BB7" w:rsidRPr="007C5A04">
        <w:rPr>
          <w:rFonts w:ascii="Times Roman"/>
        </w:rPr>
        <w:t>may participate as advisors.</w:t>
      </w:r>
      <w:ins w:id="58" w:author="CBPStaff" w:date="2015-01-23T11:46:00Z">
        <w:r w:rsidR="007907FC">
          <w:rPr>
            <w:rFonts w:ascii="Times Roman"/>
          </w:rPr>
          <w:t xml:space="preserve"> </w:t>
        </w:r>
      </w:ins>
      <w:commentRangeEnd w:id="57"/>
      <w:r w:rsidR="00BC4194">
        <w:rPr>
          <w:rStyle w:val="CommentReference"/>
          <w:rFonts w:ascii="Times New Roman" w:eastAsia="Arial Unicode MS" w:hAnsi="Times New Roman" w:cs="Times New Roman"/>
          <w:color w:val="auto"/>
        </w:rPr>
        <w:commentReference w:id="57"/>
      </w:r>
    </w:p>
    <w:p w14:paraId="4B351D84" w14:textId="77777777"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14:paraId="4FBA22B3" w14:textId="77777777"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14:paraId="32D20D63" w14:textId="77777777"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14:paraId="3F585912" w14:textId="77777777"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14:paraId="198E0F94" w14:textId="13800BA0"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 xml:space="preserve">This GIT provides </w:t>
      </w:r>
      <w:r w:rsidRPr="007C5A04">
        <w:rPr>
          <w:rFonts w:ascii="Times Roman"/>
        </w:rPr>
        <w:lastRenderedPageBreak/>
        <w:t>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14:paraId="79F86D0A" w14:textId="77777777"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14:paraId="4A7C1563"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14:paraId="154D6171"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14:paraId="549FE3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14:paraId="14F2E859" w14:textId="1FB3B592"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14:paraId="45C84CA3"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14:paraId="3030EC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14:paraId="5FF910F2" w14:textId="4C49525E"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14:paraId="710BEEA6"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14:paraId="71CF553B" w14:textId="6E71448B"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Leadership of the Action Team will be determined by the MB.  The leadership of the Action Team will determine the membership in consultation with the MB and will be guided by the skill sets required to address the issue the Action Team is to address.  Members will be drawn from volunteers as well as from targeted invitations at the discretion of the leader.</w:t>
      </w:r>
      <w:r w:rsidR="006778D6" w:rsidRPr="007C5A04">
        <w:rPr>
          <w:rFonts w:ascii="Times New Roman" w:hAnsi="Times New Roman" w:cs="Times New Roman"/>
        </w:rPr>
        <w:br/>
      </w:r>
    </w:p>
    <w:p w14:paraId="3A05AD3F"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14:paraId="06D42A9F" w14:textId="77777777"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14:paraId="1473DC59"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14:paraId="3BD8F9DB"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14:paraId="0DF610E4"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14:paraId="00FFA698" w14:textId="5C60F798"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present their work products and finding to the MB.</w:t>
      </w:r>
    </w:p>
    <w:p w14:paraId="6AA6CD43" w14:textId="0F0763B4"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w:t>
      </w:r>
      <w:r w:rsidRPr="007C5A04">
        <w:rPr>
          <w:rFonts w:ascii="Times Roman"/>
        </w:rPr>
        <w:lastRenderedPageBreak/>
        <w:t xml:space="preserve">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The following are general governance rules and procedures that remain consistent across all GITs.  Where more specific rules are needed, each GIT has the discretion to develop their own charters, as long as they are consistent with this section.</w:t>
      </w:r>
    </w:p>
    <w:p w14:paraId="1C1D7E73"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14:paraId="3288D16D" w14:textId="3D9DE0A5"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14:paraId="45D71FA9" w14:textId="77777777"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14:paraId="68E660CC" w14:textId="7BD2187F"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14:paraId="691C5A1C" w14:textId="77777777"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14:paraId="7FB9C281" w14:textId="6541148A"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14:paraId="6BB0C5D1" w14:textId="3850A1F1" w:rsidR="001464D5" w:rsidRDefault="004951B4" w:rsidP="00141519">
      <w:pPr>
        <w:pStyle w:val="Default"/>
        <w:numPr>
          <w:ilvl w:val="0"/>
          <w:numId w:val="73"/>
        </w:numPr>
        <w:tabs>
          <w:tab w:val="clear" w:pos="1050"/>
          <w:tab w:val="num" w:pos="1083"/>
        </w:tabs>
        <w:spacing w:after="160" w:line="288" w:lineRule="auto"/>
        <w:ind w:left="1083" w:hanging="363"/>
        <w:rPr>
          <w:ins w:id="59" w:author="CBPStaff" w:date="2015-02-12T15:01:00Z"/>
          <w:rFonts w:ascii="Times Roman" w:eastAsia="Times Roman" w:hAnsi="Times Roman" w:cs="Times Roman"/>
        </w:rPr>
      </w:pPr>
      <w:r w:rsidRPr="007C5A04">
        <w:rPr>
          <w:rFonts w:ascii="Times Roman" w:eastAsia="Times Roman" w:hAnsi="Times Roman" w:cs="Times Roman"/>
        </w:rPr>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14:paraId="43C2443A" w14:textId="77777777" w:rsidR="00BE7866" w:rsidRDefault="00224E0B" w:rsidP="00141519">
      <w:pPr>
        <w:pStyle w:val="Default"/>
        <w:numPr>
          <w:ilvl w:val="0"/>
          <w:numId w:val="73"/>
        </w:numPr>
        <w:tabs>
          <w:tab w:val="clear" w:pos="1050"/>
          <w:tab w:val="num" w:pos="1083"/>
        </w:tabs>
        <w:spacing w:after="160" w:line="288" w:lineRule="auto"/>
        <w:ind w:left="1083" w:hanging="363"/>
        <w:rPr>
          <w:ins w:id="60" w:author="CBPStaff" w:date="2015-02-12T15:21:00Z"/>
          <w:rFonts w:ascii="Times Roman" w:eastAsia="Times Roman" w:hAnsi="Times Roman" w:cs="Times Roman"/>
        </w:rPr>
      </w:pPr>
      <w:ins w:id="61" w:author="CBPStaff" w:date="2015-02-12T15:01:00Z">
        <w:r>
          <w:rPr>
            <w:rFonts w:ascii="Times Roman" w:eastAsia="Times Roman" w:hAnsi="Times Roman" w:cs="Times Roman"/>
          </w:rPr>
          <w:t>Recommend GIT Chair and Vice Chair for designation by MB.</w:t>
        </w:r>
      </w:ins>
    </w:p>
    <w:p w14:paraId="7F591CB4" w14:textId="01739ECD" w:rsidR="00224E0B" w:rsidRPr="007C5A04" w:rsidRDefault="00BE7866"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commentRangeStart w:id="62"/>
      <w:ins w:id="63" w:author="CBPStaff" w:date="2015-02-12T15:21:00Z">
        <w:r>
          <w:rPr>
            <w:rFonts w:ascii="Times Roman" w:eastAsia="Times Roman" w:hAnsi="Times Roman" w:cs="Times Roman"/>
          </w:rPr>
          <w:t xml:space="preserve">GITs will periodically review their membership to ensure diverse and adequate representation. </w:t>
        </w:r>
      </w:ins>
      <w:ins w:id="64" w:author="CBPStaff" w:date="2015-02-12T15:01:00Z">
        <w:r w:rsidR="00224E0B">
          <w:rPr>
            <w:rFonts w:ascii="Times Roman" w:eastAsia="Times Roman" w:hAnsi="Times Roman" w:cs="Times Roman"/>
          </w:rPr>
          <w:t xml:space="preserve"> </w:t>
        </w:r>
      </w:ins>
      <w:commentRangeEnd w:id="62"/>
      <w:r w:rsidR="009C036C">
        <w:rPr>
          <w:rStyle w:val="CommentReference"/>
          <w:rFonts w:ascii="Times New Roman" w:eastAsia="Arial Unicode MS" w:hAnsi="Times New Roman" w:cs="Times New Roman"/>
          <w:color w:val="auto"/>
        </w:rPr>
        <w:commentReference w:id="62"/>
      </w:r>
    </w:p>
    <w:p w14:paraId="77A1D590" w14:textId="427AA626"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ins w:id="65" w:author="CBPStaff" w:date="2015-02-12T14:42:00Z">
        <w:r w:rsidR="00A767D1">
          <w:rPr>
            <w:rFonts w:ascii="Times Roman"/>
          </w:rPr>
          <w:t xml:space="preserve">GIT Chairs are non-voting members of the MB. </w:t>
        </w:r>
      </w:ins>
      <w:del w:id="66" w:author="CBPStaff" w:date="2015-02-12T14:41:00Z">
        <w:r w:rsidR="0032255B" w:rsidRPr="007C5A04" w:rsidDel="00A767D1">
          <w:rPr>
            <w:rFonts w:ascii="Times Roman"/>
          </w:rPr>
          <w:delText xml:space="preserve">The </w:delText>
        </w:r>
        <w:r w:rsidR="00534E15" w:rsidRPr="007C5A04" w:rsidDel="00A767D1">
          <w:rPr>
            <w:rFonts w:ascii="Times Roman"/>
          </w:rPr>
          <w:delText xml:space="preserve">GIT </w:delText>
        </w:r>
        <w:r w:rsidR="004951B4" w:rsidRPr="007C5A04" w:rsidDel="00A767D1">
          <w:rPr>
            <w:rFonts w:ascii="Times Roman"/>
          </w:rPr>
          <w:delText>C</w:delText>
        </w:r>
        <w:r w:rsidR="0032255B" w:rsidRPr="007C5A04" w:rsidDel="00A767D1">
          <w:rPr>
            <w:rFonts w:ascii="Times Roman"/>
          </w:rPr>
          <w:delText xml:space="preserve">hair will not be a voting member of the MB but will serve in an advisory capacity to the MB on a regular basis. </w:delText>
        </w:r>
      </w:del>
      <w:commentRangeStart w:id="67"/>
      <w:r w:rsidR="002A5829" w:rsidRPr="007C5A04">
        <w:rPr>
          <w:rFonts w:ascii="Times Roman"/>
        </w:rPr>
        <w:t>GIT Chairs</w:t>
      </w:r>
      <w:r w:rsidR="00534E15" w:rsidRPr="007C5A04">
        <w:rPr>
          <w:rFonts w:ascii="Times Roman"/>
        </w:rPr>
        <w:t xml:space="preserve"> and </w:t>
      </w:r>
      <w:ins w:id="68" w:author="CBPStaff" w:date="2015-02-12T15:04:00Z">
        <w:r w:rsidR="001C41D6">
          <w:rPr>
            <w:rFonts w:ascii="Times Roman"/>
          </w:rPr>
          <w:t>V</w:t>
        </w:r>
      </w:ins>
      <w:del w:id="69" w:author="CBPStaff" w:date="2015-02-12T15:04:00Z">
        <w:r w:rsidR="00534E15" w:rsidRPr="007C5A04" w:rsidDel="001C41D6">
          <w:rPr>
            <w:rFonts w:ascii="Times Roman"/>
          </w:rPr>
          <w:delText>v</w:delText>
        </w:r>
      </w:del>
      <w:r w:rsidR="00534E15" w:rsidRPr="007C5A04">
        <w:rPr>
          <w:rFonts w:ascii="Times Roman"/>
        </w:rPr>
        <w:t>ice</w:t>
      </w:r>
      <w:ins w:id="70" w:author="CBPStaff" w:date="2015-02-12T15:05:00Z">
        <w:r w:rsidR="001C41D6">
          <w:rPr>
            <w:rFonts w:ascii="Times Roman"/>
          </w:rPr>
          <w:t xml:space="preserve"> C</w:t>
        </w:r>
      </w:ins>
      <w:del w:id="71" w:author="CBPStaff" w:date="2015-02-12T15:05:00Z">
        <w:r w:rsidR="00534E15" w:rsidRPr="007C5A04" w:rsidDel="001C41D6">
          <w:rPr>
            <w:rFonts w:ascii="Times Roman"/>
          </w:rPr>
          <w:delText>-c</w:delText>
        </w:r>
      </w:del>
      <w:r w:rsidR="00534E15" w:rsidRPr="007C5A04">
        <w:rPr>
          <w:rFonts w:ascii="Times Roman"/>
        </w:rPr>
        <w:t>hairs</w:t>
      </w:r>
      <w:r w:rsidR="002A5829" w:rsidRPr="007C5A04">
        <w:rPr>
          <w:rFonts w:ascii="Times Roman"/>
        </w:rPr>
        <w:t xml:space="preserve"> serve two year renewable terms, with concurrence of the </w:t>
      </w:r>
      <w:del w:id="72" w:author="CBPStaff" w:date="2015-02-12T15:04:00Z">
        <w:r w:rsidR="002A5829" w:rsidRPr="007C5A04" w:rsidDel="001C41D6">
          <w:rPr>
            <w:rFonts w:ascii="Times Roman"/>
          </w:rPr>
          <w:delText>GIT members and the current GIT Chair</w:delText>
        </w:r>
      </w:del>
      <w:ins w:id="73" w:author="CBPStaff" w:date="2015-02-12T15:04:00Z">
        <w:r w:rsidR="001C41D6">
          <w:rPr>
            <w:rFonts w:ascii="Times Roman"/>
          </w:rPr>
          <w:t>MB</w:t>
        </w:r>
      </w:ins>
      <w:r w:rsidR="002A5829" w:rsidRPr="007C5A04">
        <w:rPr>
          <w:rFonts w:ascii="Times Roman"/>
        </w:rPr>
        <w:t xml:space="preserve">. </w:t>
      </w:r>
      <w:commentRangeEnd w:id="67"/>
      <w:r w:rsidR="00AB3FAE">
        <w:rPr>
          <w:rStyle w:val="CommentReference"/>
          <w:rFonts w:ascii="Times New Roman" w:eastAsia="Arial Unicode MS" w:hAnsi="Times New Roman" w:cs="Times New Roman"/>
          <w:color w:val="auto"/>
        </w:rPr>
        <w:commentReference w:id="67"/>
      </w:r>
      <w:r w:rsidR="002A5829" w:rsidRPr="007C5A04">
        <w:rPr>
          <w:rFonts w:ascii="Times Roman"/>
        </w:rPr>
        <w:t xml:space="preserve">New GIT Chairs </w:t>
      </w:r>
      <w:r w:rsidR="00511064" w:rsidRPr="007C5A04">
        <w:rPr>
          <w:rFonts w:ascii="Times Roman"/>
        </w:rPr>
        <w:t xml:space="preserve">and </w:t>
      </w:r>
      <w:ins w:id="74" w:author="CBPStaff" w:date="2015-02-12T15:05:00Z">
        <w:r w:rsidR="001C41D6">
          <w:rPr>
            <w:rFonts w:ascii="Times Roman"/>
          </w:rPr>
          <w:t>V</w:t>
        </w:r>
      </w:ins>
      <w:del w:id="75" w:author="CBPStaff" w:date="2015-02-12T15:05:00Z">
        <w:r w:rsidR="00511064" w:rsidRPr="007C5A04" w:rsidDel="001C41D6">
          <w:rPr>
            <w:rFonts w:ascii="Times Roman"/>
          </w:rPr>
          <w:delText>v</w:delText>
        </w:r>
      </w:del>
      <w:r w:rsidR="00511064" w:rsidRPr="007C5A04">
        <w:rPr>
          <w:rFonts w:ascii="Times Roman"/>
        </w:rPr>
        <w:t>ice</w:t>
      </w:r>
      <w:ins w:id="76" w:author="CBPStaff" w:date="2015-02-12T15:05:00Z">
        <w:r w:rsidR="001C41D6">
          <w:rPr>
            <w:rFonts w:ascii="Times Roman"/>
          </w:rPr>
          <w:t xml:space="preserve"> C</w:t>
        </w:r>
      </w:ins>
      <w:del w:id="77" w:author="CBPStaff" w:date="2015-02-12T15:05:00Z">
        <w:r w:rsidR="00511064" w:rsidRPr="007C5A04" w:rsidDel="001C41D6">
          <w:rPr>
            <w:rFonts w:ascii="Times Roman"/>
          </w:rPr>
          <w:delText>-c</w:delText>
        </w:r>
      </w:del>
      <w:r w:rsidR="00511064" w:rsidRPr="007C5A04">
        <w:rPr>
          <w:rFonts w:ascii="Times Roman"/>
        </w:rPr>
        <w:t xml:space="preserve">hairs </w:t>
      </w:r>
      <w:r w:rsidR="002A5829" w:rsidRPr="007C5A04">
        <w:rPr>
          <w:rFonts w:ascii="Times Roman"/>
        </w:rPr>
        <w:t xml:space="preserve">will be </w:t>
      </w:r>
      <w:del w:id="78" w:author="CBPStaff" w:date="2015-02-12T15:00:00Z">
        <w:r w:rsidR="002A5829" w:rsidRPr="007C5A04" w:rsidDel="00224E0B">
          <w:rPr>
            <w:rFonts w:ascii="Times Roman"/>
          </w:rPr>
          <w:delText>selected by GIT members</w:delText>
        </w:r>
      </w:del>
      <w:ins w:id="79" w:author="CBPStaff" w:date="2015-02-12T15:00:00Z">
        <w:r w:rsidR="00224E0B">
          <w:rPr>
            <w:rFonts w:ascii="Times Roman"/>
          </w:rPr>
          <w:t>designated by the MB with recommendations from GIT members</w:t>
        </w:r>
      </w:ins>
      <w:r w:rsidR="002A5829" w:rsidRPr="007C5A04">
        <w:rPr>
          <w:rFonts w:ascii="Times Roman"/>
        </w:rPr>
        <w:t xml:space="preserve">. </w:t>
      </w:r>
      <w:r w:rsidRPr="007C5A04">
        <w:rPr>
          <w:rFonts w:ascii="Times Roman"/>
        </w:rPr>
        <w:t xml:space="preserve">The GIT </w:t>
      </w:r>
      <w:r w:rsidR="00095520" w:rsidRPr="007C5A04">
        <w:rPr>
          <w:rFonts w:ascii="Times Roman"/>
        </w:rPr>
        <w:t>C</w:t>
      </w:r>
      <w:r w:rsidRPr="007C5A04">
        <w:rPr>
          <w:rFonts w:ascii="Times Roman"/>
        </w:rPr>
        <w:t>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w:t>
      </w:r>
      <w:r w:rsidRPr="007C5A04">
        <w:rPr>
          <w:rFonts w:ascii="Times Roman"/>
        </w:rPr>
        <w:lastRenderedPageBreak/>
        <w:t xml:space="preserve">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p>
    <w:p w14:paraId="168AF239"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GIT members serve indefinite terms.</w:t>
      </w:r>
    </w:p>
    <w:p w14:paraId="6B7B2063" w14:textId="77777777"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14:paraId="6D967232" w14:textId="46426C33"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4" w:history="1">
        <w:r w:rsidR="00511064" w:rsidRPr="007C5A04">
          <w:rPr>
            <w:rStyle w:val="Hyperlink"/>
            <w:rFonts w:ascii="Times Roman"/>
          </w:rPr>
          <w:t>www.chesapeakebay.net</w:t>
        </w:r>
      </w:hyperlink>
      <w:r w:rsidR="00511064" w:rsidRPr="007C5A04">
        <w:rPr>
          <w:rFonts w:ascii="Times Roman"/>
        </w:rPr>
        <w:t>.  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14:paraId="3FA7C84C" w14:textId="16E96700" w:rsidR="00F1251F" w:rsidRPr="007C5A04" w:rsidRDefault="0032255B">
      <w:pPr>
        <w:pStyle w:val="Default"/>
        <w:numPr>
          <w:ilvl w:val="1"/>
          <w:numId w:val="75"/>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r w:rsidR="00CC746C" w:rsidRPr="007C5A04">
        <w:rPr>
          <w:rFonts w:ascii="Times Roman"/>
        </w:rPr>
        <w:t xml:space="preserve">Decision-making for </w:t>
      </w:r>
      <w:r w:rsidR="006F55ED" w:rsidRPr="007C5A04">
        <w:rPr>
          <w:rFonts w:ascii="Times Roman"/>
        </w:rPr>
        <w:t>GITs</w:t>
      </w:r>
      <w:r w:rsidR="00CC746C" w:rsidRPr="007C5A04">
        <w:rPr>
          <w:rFonts w:ascii="Times Roman"/>
        </w:rPr>
        <w:t xml:space="preserve"> </w:t>
      </w:r>
      <w:del w:id="80" w:author="CBPStaff" w:date="2015-02-12T14:08:00Z">
        <w:r w:rsidR="00CC746C" w:rsidRPr="007C5A04" w:rsidDel="00C74D92">
          <w:rPr>
            <w:rFonts w:ascii="Times Roman"/>
          </w:rPr>
          <w:delText xml:space="preserve">on Management Strategies </w:delText>
        </w:r>
      </w:del>
      <w:r w:rsidR="00CC746C" w:rsidRPr="007C5A04">
        <w:rPr>
          <w:rFonts w:ascii="Times Roman"/>
        </w:rPr>
        <w:t xml:space="preserve">will be done </w:t>
      </w:r>
      <w:ins w:id="81" w:author="CBPStaff" w:date="2015-02-12T14:11:00Z">
        <w:r w:rsidR="009E4EA8">
          <w:rPr>
            <w:rFonts w:ascii="Times Roman"/>
          </w:rPr>
          <w:t xml:space="preserve">through </w:t>
        </w:r>
      </w:ins>
      <w:ins w:id="82" w:author="Watterson, Samantha" w:date="2015-03-18T13:31:00Z">
        <w:r w:rsidR="009251F7">
          <w:rPr>
            <w:rFonts w:ascii="Times Roman"/>
          </w:rPr>
          <w:t>a unanimous or</w:t>
        </w:r>
      </w:ins>
      <w:ins w:id="83" w:author="Watterson, Samantha" w:date="2015-03-18T13:32:00Z">
        <w:r w:rsidR="009251F7">
          <w:rPr>
            <w:rFonts w:ascii="Times Roman"/>
          </w:rPr>
          <w:t xml:space="preserve"> </w:t>
        </w:r>
      </w:ins>
      <w:ins w:id="84" w:author="CBPStaff" w:date="2015-02-12T14:11:00Z">
        <w:r w:rsidR="009E4EA8">
          <w:rPr>
            <w:rFonts w:ascii="Times Roman"/>
          </w:rPr>
          <w:t>consensus</w:t>
        </w:r>
      </w:ins>
      <w:ins w:id="85" w:author="Watterson, Samantha" w:date="2015-03-18T13:32:00Z">
        <w:r w:rsidR="009251F7">
          <w:rPr>
            <w:rFonts w:ascii="Times Roman"/>
          </w:rPr>
          <w:t xml:space="preserve"> based approach</w:t>
        </w:r>
      </w:ins>
      <w:ins w:id="86" w:author="CBPStaff" w:date="2015-02-12T14:11:00Z">
        <w:r w:rsidR="009E4EA8">
          <w:rPr>
            <w:rFonts w:ascii="Times Roman"/>
          </w:rPr>
          <w:t>.</w:t>
        </w:r>
      </w:ins>
      <w:del w:id="87" w:author="CBPStaff" w:date="2015-02-12T14:11:00Z">
        <w:r w:rsidR="00CC746C" w:rsidRPr="007C5A04" w:rsidDel="009E4EA8">
          <w:rPr>
            <w:rFonts w:ascii="Times Roman"/>
          </w:rPr>
          <w:delText>by members participating in Management Strategies through consensus.</w:delText>
        </w:r>
      </w:del>
      <w:r w:rsidR="00CC746C" w:rsidRPr="007C5A04">
        <w:rPr>
          <w:rFonts w:ascii="Times Roman"/>
        </w:rPr>
        <w:t xml:space="preserve">  </w:t>
      </w:r>
      <w:commentRangeStart w:id="88"/>
      <w:del w:id="89" w:author="Watterson, Samantha" w:date="2015-03-18T13:22:00Z">
        <w:r w:rsidR="00CC746C" w:rsidRPr="007C5A04" w:rsidDel="004E7EE6">
          <w:rPr>
            <w:rFonts w:ascii="Times Roman"/>
          </w:rPr>
          <w:delText>If after substantial negotiations consensus cannot be reached</w:delText>
        </w:r>
        <w:r w:rsidR="00AA775D" w:rsidRPr="007C5A04" w:rsidDel="004E7EE6">
          <w:rPr>
            <w:rFonts w:ascii="Times Roman"/>
          </w:rPr>
          <w:delText xml:space="preserve">, </w:delText>
        </w:r>
        <w:r w:rsidR="00CC746C" w:rsidRPr="007C5A04" w:rsidDel="004E7EE6">
          <w:rPr>
            <w:rFonts w:ascii="Times Roman"/>
          </w:rPr>
          <w:delText>a super majority</w:delText>
        </w:r>
        <w:r w:rsidR="00095520" w:rsidRPr="007C5A04" w:rsidDel="004E7EE6">
          <w:rPr>
            <w:rFonts w:ascii="Times Roman"/>
          </w:rPr>
          <w:delText xml:space="preserve"> </w:delText>
        </w:r>
        <w:r w:rsidR="008870E4" w:rsidRPr="007C5A04" w:rsidDel="004E7EE6">
          <w:rPr>
            <w:rFonts w:ascii="Times Roman"/>
          </w:rPr>
          <w:delText>vote will be utilized.</w:delText>
        </w:r>
        <w:r w:rsidR="00942535" w:rsidRPr="007C5A04" w:rsidDel="004E7EE6">
          <w:rPr>
            <w:rFonts w:ascii="Times Roman"/>
          </w:rPr>
          <w:delText xml:space="preserve"> </w:delText>
        </w:r>
        <w:r w:rsidR="00BA00AE" w:rsidRPr="007C5A04" w:rsidDel="004E7EE6">
          <w:rPr>
            <w:rFonts w:ascii="Times Roman"/>
          </w:rPr>
          <w:delText xml:space="preserve">Members of GITs are not necessarily the same as signatory representatives. For this reason, </w:delText>
        </w:r>
        <w:r w:rsidR="0000095D" w:rsidRPr="007C5A04" w:rsidDel="004E7EE6">
          <w:rPr>
            <w:rFonts w:ascii="Times Roman"/>
          </w:rPr>
          <w:delText>i</w:delText>
        </w:r>
        <w:r w:rsidR="00942535" w:rsidRPr="007C5A04" w:rsidDel="004E7EE6">
          <w:rPr>
            <w:rFonts w:ascii="Times Roman"/>
          </w:rPr>
          <w:delText>n this instance, a</w:delText>
        </w:r>
        <w:r w:rsidR="009D57F7" w:rsidRPr="007C5A04" w:rsidDel="004E7EE6">
          <w:rPr>
            <w:rFonts w:ascii="Times Roman"/>
          </w:rPr>
          <w:delText xml:space="preserve"> super majority is defined as</w:delText>
        </w:r>
        <w:r w:rsidR="00F20697" w:rsidRPr="007C5A04" w:rsidDel="004E7EE6">
          <w:rPr>
            <w:rFonts w:ascii="Times Roman"/>
          </w:rPr>
          <w:delText xml:space="preserve"> at least</w:delText>
        </w:r>
        <w:r w:rsidR="009D57F7" w:rsidRPr="007C5A04" w:rsidDel="004E7EE6">
          <w:rPr>
            <w:rFonts w:ascii="Times Roman"/>
          </w:rPr>
          <w:delText xml:space="preserve"> two-thirds of the entire membership participating on the Management Strategy.</w:delText>
        </w:r>
        <w:r w:rsidR="008870E4" w:rsidRPr="007C5A04" w:rsidDel="004E7EE6">
          <w:rPr>
            <w:rFonts w:ascii="Times Roman"/>
          </w:rPr>
          <w:delText xml:space="preserve"> </w:delText>
        </w:r>
        <w:commentRangeEnd w:id="88"/>
        <w:r w:rsidR="009E4EA8" w:rsidDel="004E7EE6">
          <w:rPr>
            <w:rStyle w:val="CommentReference"/>
            <w:rFonts w:ascii="Times New Roman" w:eastAsia="Arial Unicode MS" w:hAnsi="Times New Roman" w:cs="Times New Roman"/>
            <w:color w:val="auto"/>
          </w:rPr>
          <w:commentReference w:id="88"/>
        </w:r>
      </w:del>
    </w:p>
    <w:p w14:paraId="22BBE740" w14:textId="77777777"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14:paraId="1DA33B59" w14:textId="77777777"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14:paraId="1A28888C" w14:textId="0BFCE167" w:rsidR="00F1251F" w:rsidRPr="007C5A04" w:rsidRDefault="003C4763">
      <w:pPr>
        <w:spacing w:after="160"/>
        <w:outlineLvl w:val="0"/>
        <w:rPr>
          <w:sz w:val="22"/>
          <w:szCs w:val="22"/>
        </w:rPr>
      </w:pPr>
      <w:r w:rsidRPr="007C5A04">
        <w:rPr>
          <w:b/>
          <w:sz w:val="22"/>
          <w:szCs w:val="22"/>
        </w:rPr>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outcomes. </w:t>
      </w:r>
    </w:p>
    <w:p w14:paraId="200B13B7" w14:textId="77777777"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303BA1"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90" w:name="_Toc220389758"/>
      <w:bookmarkStart w:id="91" w:name="_Toc220389921"/>
      <w:bookmarkStart w:id="92" w:name="_Toc221093986"/>
      <w:bookmarkStart w:id="93" w:name="_Toc221094112"/>
      <w:bookmarkStart w:id="94" w:name="_Toc221440231"/>
      <w:bookmarkStart w:id="95" w:name="_Toc221677773"/>
      <w:r w:rsidRPr="007C5A04">
        <w:rPr>
          <w:rFonts w:ascii="Times New Roman" w:hAnsi="Times New Roman" w:cs="Times New Roman"/>
        </w:rPr>
        <w:instrText>3.5.2. TSS Key Functions and Responsibilities</w:instrText>
      </w:r>
      <w:bookmarkEnd w:id="90"/>
      <w:bookmarkEnd w:id="91"/>
      <w:bookmarkEnd w:id="92"/>
      <w:bookmarkEnd w:id="93"/>
      <w:bookmarkEnd w:id="94"/>
      <w:bookmarkEnd w:id="95"/>
      <w:r w:rsidRPr="007C5A04">
        <w:rPr>
          <w:rFonts w:ascii="Times New Roman" w:hAnsi="Times New Roman" w:cs="Times New Roman"/>
        </w:rPr>
        <w:instrText xml:space="preserve">" \f C \l "3" </w:instrText>
      </w:r>
      <w:r w:rsidR="00303BA1" w:rsidRPr="007C5A04">
        <w:rPr>
          <w:rFonts w:ascii="Times New Roman" w:hAnsi="Times New Roman" w:cs="Times New Roman"/>
        </w:rPr>
        <w:fldChar w:fldCharType="end"/>
      </w:r>
    </w:p>
    <w:p w14:paraId="64001770" w14:textId="77777777"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14:paraId="72901A39"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14:paraId="1D4AE42F"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14:paraId="5D20B311"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14:paraId="4A8284C4"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lastRenderedPageBreak/>
        <w:t>Explain ecosystem condition and change.</w:t>
      </w:r>
    </w:p>
    <w:p w14:paraId="0C2C3B22"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14:paraId="17E5385C"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14:paraId="26569AF0" w14:textId="1CA71FA8"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14:paraId="6382AB0C" w14:textId="77777777"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96" w:name="_Toc220389759"/>
      <w:bookmarkStart w:id="97" w:name="_Toc220389922"/>
      <w:bookmarkStart w:id="98" w:name="_Toc221093987"/>
      <w:bookmarkStart w:id="99" w:name="_Toc221094113"/>
      <w:bookmarkStart w:id="100" w:name="_Toc221440232"/>
      <w:bookmarkStart w:id="101" w:name="_Toc221677774"/>
      <w:r w:rsidRPr="007C5A04">
        <w:rPr>
          <w:rFonts w:ascii="Times New Roman" w:hAnsi="Times New Roman" w:cs="Times New Roman"/>
          <w:b/>
        </w:rPr>
        <w:instrText>3.5.3. TSS Leadership and Membership</w:instrText>
      </w:r>
      <w:bookmarkEnd w:id="96"/>
      <w:bookmarkEnd w:id="97"/>
      <w:bookmarkEnd w:id="98"/>
      <w:bookmarkEnd w:id="99"/>
      <w:bookmarkEnd w:id="100"/>
      <w:bookmarkEnd w:id="101"/>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p>
    <w:p w14:paraId="26E8DE9A" w14:textId="648E3590"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agencies, states, NGOs, and universities.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14:paraId="4EB07B5B" w14:textId="77777777"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02" w:name="_Toc220389760"/>
      <w:bookmarkStart w:id="103" w:name="_Toc220389923"/>
      <w:bookmarkStart w:id="104" w:name="_Toc221093988"/>
      <w:bookmarkStart w:id="105" w:name="_Toc221094114"/>
      <w:bookmarkStart w:id="106" w:name="_Toc221440233"/>
      <w:bookmarkStart w:id="107" w:name="_Toc221677775"/>
      <w:r w:rsidRPr="007C5A04">
        <w:rPr>
          <w:rFonts w:ascii="Times New Roman" w:hAnsi="Times New Roman" w:cs="Times New Roman"/>
          <w:b/>
        </w:rPr>
        <w:instrText>3.5.4. TSS Operations</w:instrText>
      </w:r>
      <w:bookmarkEnd w:id="102"/>
      <w:bookmarkEnd w:id="103"/>
      <w:bookmarkEnd w:id="104"/>
      <w:bookmarkEnd w:id="105"/>
      <w:bookmarkEnd w:id="106"/>
      <w:bookmarkEnd w:id="107"/>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r w:rsidRPr="007C5A04">
        <w:rPr>
          <w:rFonts w:ascii="Times New Roman" w:hAnsi="Times New Roman" w:cs="Times New Roman"/>
        </w:rPr>
        <w:t xml:space="preserve">  </w:t>
      </w:r>
    </w:p>
    <w:p w14:paraId="5A92046C" w14:textId="2C32DF4D"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Due to the variety of functions assigned to STAR, significant deliberations are needed following the identification of the STAR Chair and Vice-Chair.  The STAR leaders will determine the most efficient operational approach while considering the need for the entire group to meet as opposed to relying mainly on the individual functional groups to meet to coordinate activities.</w:t>
      </w:r>
    </w:p>
    <w:p w14:paraId="2EC09281" w14:textId="220C166C"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region. </w:t>
      </w:r>
    </w:p>
    <w:p w14:paraId="2CC12E97" w14:textId="0C968154" w:rsidR="00B118DD" w:rsidRPr="00836567" w:rsidRDefault="00B118DD" w:rsidP="00836567">
      <w:pPr>
        <w:pStyle w:val="ListParagraph"/>
        <w:numPr>
          <w:ilvl w:val="2"/>
          <w:numId w:val="65"/>
        </w:numPr>
      </w:pPr>
      <w:r w:rsidRPr="00836567">
        <w:rPr>
          <w:b/>
        </w:rPr>
        <w:t>Roles  and Responsibilities</w:t>
      </w:r>
      <w:r w:rsidRPr="00836567">
        <w:t>:</w:t>
      </w:r>
      <w:r w:rsidR="00303BA1" w:rsidRPr="00836567">
        <w:fldChar w:fldCharType="begin"/>
      </w:r>
      <w:r w:rsidRPr="00836567">
        <w:instrText xml:space="preserve"> TC "3.5.2. TSS Key Functions and Responsibilities" \f C \l "3" </w:instrText>
      </w:r>
      <w:r w:rsidR="00303BA1" w:rsidRPr="00836567">
        <w:fldChar w:fldCharType="end"/>
      </w:r>
    </w:p>
    <w:p w14:paraId="0A25148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14:paraId="4B911EF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Spur public action through consistent messaging, expanded media coverage, use of multimedia and online tools, comprehensive branding and promotion, outreach to stakeholders and coordinated internal and external communications. </w:t>
      </w:r>
    </w:p>
    <w:p w14:paraId="195DABBF" w14:textId="7D3DBB1D"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14:paraId="399272D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14:paraId="424C5B47"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Develop annual priorities for the CBP Communications Office with the CBP Communications Director. </w:t>
      </w:r>
    </w:p>
    <w:p w14:paraId="06567CFA"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14:paraId="3F052F8E"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lastRenderedPageBreak/>
        <w:t>Invite presentations or request further information from science or other experts on issues when relevant.</w:t>
      </w:r>
    </w:p>
    <w:p w14:paraId="44FE1EEC" w14:textId="645E2C64" w:rsidR="00B118DD" w:rsidRPr="00836567" w:rsidRDefault="00B118DD" w:rsidP="00836567">
      <w:pPr>
        <w:pStyle w:val="ListParagraph"/>
        <w:numPr>
          <w:ilvl w:val="2"/>
          <w:numId w:val="65"/>
        </w:numPr>
        <w:rPr>
          <w:b/>
        </w:rPr>
      </w:pPr>
      <w:r w:rsidRPr="00836567">
        <w:rPr>
          <w:b/>
        </w:rPr>
        <w:t>Leadership and Membership:</w:t>
      </w:r>
      <w:r w:rsidR="00303BA1" w:rsidRPr="00836567">
        <w:rPr>
          <w:b/>
        </w:rPr>
        <w:fldChar w:fldCharType="begin"/>
      </w:r>
      <w:r w:rsidRPr="00836567">
        <w:rPr>
          <w:b/>
        </w:rPr>
        <w:instrText xml:space="preserve"> TC "3.5.3. TSS Leadership and Membership" \f C \l "3" </w:instrText>
      </w:r>
      <w:r w:rsidR="00303BA1" w:rsidRPr="00836567">
        <w:rPr>
          <w:b/>
        </w:rPr>
        <w:fldChar w:fldCharType="end"/>
      </w:r>
    </w:p>
    <w:p w14:paraId="63F51062" w14:textId="127A7F1A"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w:t>
      </w:r>
      <w:ins w:id="108" w:author="Samantha Watterson" w:date="2015-01-23T12:49:00Z">
        <w:r w:rsidR="00094EE7">
          <w:rPr>
            <w:rFonts w:ascii="Times New Roman" w:hAnsi="Times New Roman" w:cs="Times New Roman"/>
          </w:rPr>
          <w:t>Terms for each are two years, with the expectation that the Vice-Chair will advance to the Chair position.</w:t>
        </w:r>
      </w:ins>
      <w:del w:id="109" w:author="Samantha Watterson" w:date="2015-01-23T12:49:00Z">
        <w:r w:rsidRPr="007C5A04" w:rsidDel="00094EE7">
          <w:rPr>
            <w:rFonts w:ascii="Times New Roman" w:hAnsi="Times New Roman" w:cs="Times New Roman"/>
          </w:rPr>
          <w:delText>These two leadership positions are to be held by one State agency and one Federal agency representative in order to keep a balance between CBP partners.  Terms for each are two years, with the expectation that the Vice-Chair will advance to the Chair position.</w:delText>
        </w:r>
      </w:del>
    </w:p>
    <w:p w14:paraId="4B8278D6" w14:textId="77777777" w:rsidR="00B118DD" w:rsidRPr="007C5A04" w:rsidRDefault="00B118DD" w:rsidP="00B118DD">
      <w:pPr>
        <w:pStyle w:val="ListParagraph"/>
        <w:rPr>
          <w:rFonts w:ascii="Times New Roman" w:hAnsi="Times New Roman" w:cs="Times New Roman"/>
        </w:rPr>
      </w:pPr>
    </w:p>
    <w:p w14:paraId="67627F88" w14:textId="12B47FB4" w:rsidR="00B118DD" w:rsidRPr="00836567" w:rsidRDefault="00B118DD" w:rsidP="00836567">
      <w:pPr>
        <w:pStyle w:val="ListParagraph"/>
        <w:numPr>
          <w:ilvl w:val="2"/>
          <w:numId w:val="65"/>
        </w:numPr>
      </w:pPr>
      <w:r w:rsidRPr="00836567">
        <w:rPr>
          <w:b/>
        </w:rPr>
        <w:t>Communications Workgroup Operations:</w:t>
      </w:r>
      <w:r w:rsidR="00303BA1" w:rsidRPr="00836567">
        <w:rPr>
          <w:b/>
        </w:rPr>
        <w:fldChar w:fldCharType="begin"/>
      </w:r>
      <w:r w:rsidRPr="00836567">
        <w:rPr>
          <w:b/>
        </w:rPr>
        <w:instrText xml:space="preserve"> TC "3.5.4. TSS Operations" \f C \l "3" </w:instrText>
      </w:r>
      <w:r w:rsidR="00303BA1" w:rsidRPr="00836567">
        <w:rPr>
          <w:b/>
        </w:rPr>
        <w:fldChar w:fldCharType="end"/>
      </w:r>
      <w:r w:rsidRPr="00836567">
        <w:t xml:space="preserve">  </w:t>
      </w:r>
    </w:p>
    <w:p w14:paraId="48C383C9" w14:textId="1AFE1624"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14:paraId="0FA387C5" w14:textId="1E0B4C8D"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14:paraId="0F9C4A90" w14:textId="52C58E76"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14:paraId="6AE514FF" w14:textId="3F75A6C4"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14:paraId="71636974"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MB.  </w:t>
      </w:r>
    </w:p>
    <w:p w14:paraId="0DD179DC" w14:textId="77777777"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w:t>
      </w:r>
      <w:r w:rsidRPr="007C5A04">
        <w:rPr>
          <w:rFonts w:ascii="Times Roman"/>
        </w:rPr>
        <w:lastRenderedPageBreak/>
        <w:t xml:space="preserve">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14:paraId="383CA3FF" w14:textId="77777777"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14:paraId="096C3486" w14:textId="77777777"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14:paraId="1727A5B7" w14:textId="77777777"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14:paraId="670D1753" w14:textId="77777777"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14:paraId="7C44ADAE" w14:textId="77777777"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14:paraId="71C7E6F1" w14:textId="77777777"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Participate in the development and implementation of the Management Strategies as appropriate.  </w:t>
      </w:r>
    </w:p>
    <w:p w14:paraId="1CF399C6" w14:textId="77777777"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14:paraId="485EFBE6" w14:textId="77777777"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lastRenderedPageBreak/>
        <w:t>Share progress on priorities and Advisory Committee activities with the PSC and MB.</w:t>
      </w:r>
    </w:p>
    <w:p w14:paraId="7EF27E84" w14:textId="77777777"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14:paraId="0A8095FD" w14:textId="64482B11"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14:paraId="0206B061" w14:textId="2150C5A9" w:rsidR="00F1251F" w:rsidRPr="007C5A04" w:rsidRDefault="00D22CBB">
      <w:pPr>
        <w:pStyle w:val="BodyA"/>
        <w:rPr>
          <w:rFonts w:ascii="Times New Roman Bold" w:eastAsia="Times New Roman Bold" w:hAnsi="Times New Roman Bold" w:cs="Times New Roman Bold"/>
        </w:rPr>
      </w:pPr>
      <w:ins w:id="110" w:author="CBPStaff" w:date="2015-02-12T14:26:00Z">
        <w:r>
          <w:rPr>
            <w:rFonts w:ascii="Times New Roman Bold"/>
            <w:u w:val="single"/>
          </w:rPr>
          <w:t xml:space="preserve">Process for </w:t>
        </w:r>
      </w:ins>
      <w:r w:rsidR="00CC746C" w:rsidRPr="007C5A04">
        <w:rPr>
          <w:rFonts w:ascii="Times New Roman Bold"/>
          <w:u w:val="single"/>
        </w:rPr>
        <w:t>Decision-Making</w:t>
      </w:r>
      <w:ins w:id="111" w:author="CBPStaff" w:date="2015-02-12T14:26:00Z">
        <w:r>
          <w:rPr>
            <w:rFonts w:ascii="Times New Roman Bold"/>
            <w:u w:val="single"/>
          </w:rPr>
          <w:t>:</w:t>
        </w:r>
      </w:ins>
      <w:del w:id="112" w:author="CBPStaff" w:date="2015-02-12T14:26:00Z">
        <w:r w:rsidR="00CC746C" w:rsidRPr="007C5A04" w:rsidDel="00D22CBB">
          <w:rPr>
            <w:rFonts w:ascii="Times New Roman Bold"/>
            <w:u w:val="single"/>
          </w:rPr>
          <w:delText xml:space="preserve"> for the </w:delText>
        </w:r>
        <w:r w:rsidR="00CC746C" w:rsidRPr="007C5A04" w:rsidDel="00D22CBB">
          <w:rPr>
            <w:rFonts w:ascii="Times New Roman Bold"/>
            <w:i/>
            <w:u w:val="single"/>
          </w:rPr>
          <w:delText>Chesapeake Bay Watershed Agreement</w:delText>
        </w:r>
        <w:r w:rsidR="00956F54" w:rsidRPr="007C5A04" w:rsidDel="00D22CBB">
          <w:rPr>
            <w:rFonts w:ascii="Times New Roman Bold"/>
          </w:rPr>
          <w:delText>:</w:delText>
        </w:r>
      </w:del>
    </w:p>
    <w:p w14:paraId="55A925D2" w14:textId="13D17C40"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14:paraId="17F9E289" w14:textId="77777777" w:rsidR="00BE1923" w:rsidRPr="007C5A04" w:rsidRDefault="00BE1923" w:rsidP="00BE1923">
      <w:pPr>
        <w:rPr>
          <w:i/>
          <w:sz w:val="22"/>
          <w:szCs w:val="22"/>
        </w:rPr>
      </w:pPr>
    </w:p>
    <w:p w14:paraId="6EAE3D47" w14:textId="7F799853"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14:paraId="17730797" w14:textId="155141D7"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w:t>
      </w:r>
      <w:commentRangeStart w:id="113"/>
      <w:r w:rsidRPr="007C5A04">
        <w:rPr>
          <w:rFonts w:ascii="Times Roman"/>
          <w:u w:color="7030A0"/>
        </w:rPr>
        <w:t xml:space="preserve">Only as a last resort if consensus cannot be reached a supermajority vote will be utilized. </w:t>
      </w:r>
      <w:commentRangeEnd w:id="113"/>
      <w:r w:rsidR="00804EA7">
        <w:rPr>
          <w:rStyle w:val="CommentReference"/>
          <w:rFonts w:ascii="Times New Roman" w:hAnsi="Times New Roman" w:cs="Times New Roman"/>
          <w:color w:val="auto"/>
        </w:rPr>
        <w:commentReference w:id="113"/>
      </w:r>
    </w:p>
    <w:p w14:paraId="32F6E16E" w14:textId="2BC5B7CA"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for </w:t>
      </w:r>
      <w:r w:rsidR="00931280" w:rsidRPr="007C5A04">
        <w:rPr>
          <w:rFonts w:ascii="Times Roman"/>
          <w:u w:color="7030A0"/>
        </w:rPr>
        <w:t>GITs</w:t>
      </w:r>
      <w:r w:rsidR="007B7DAD" w:rsidRPr="007C5A04">
        <w:rPr>
          <w:rFonts w:ascii="Times Roman"/>
          <w:u w:color="7030A0"/>
        </w:rPr>
        <w:t xml:space="preserve"> </w:t>
      </w:r>
      <w:del w:id="114" w:author="CBPStaff" w:date="2015-02-12T14:27:00Z">
        <w:r w:rsidRPr="007C5A04" w:rsidDel="00BD37B8">
          <w:rPr>
            <w:rFonts w:ascii="Times Roman"/>
            <w:u w:color="7030A0"/>
          </w:rPr>
          <w:delText xml:space="preserve">on Management Strategies </w:delText>
        </w:r>
      </w:del>
      <w:r w:rsidRPr="007C5A04">
        <w:rPr>
          <w:rFonts w:ascii="Times Roman"/>
          <w:u w:color="7030A0"/>
        </w:rPr>
        <w:t xml:space="preserve">will be done by members participating in Management Strategies through consensus. </w:t>
      </w:r>
      <w:commentRangeStart w:id="115"/>
      <w:del w:id="116" w:author="Watterson, Samantha" w:date="2015-03-18T14:34:00Z">
        <w:r w:rsidRPr="007C5A04" w:rsidDel="009C1F02">
          <w:rPr>
            <w:rFonts w:ascii="Times Roman"/>
            <w:u w:color="7030A0"/>
          </w:rPr>
          <w:delText xml:space="preserve">Only as a last resort if consensus cannot be reached a supermajority vote will be utilized. </w:delText>
        </w:r>
      </w:del>
      <w:commentRangeEnd w:id="115"/>
      <w:r w:rsidR="009C1F02">
        <w:rPr>
          <w:rStyle w:val="CommentReference"/>
          <w:rFonts w:ascii="Times New Roman" w:hAnsi="Times New Roman" w:cs="Times New Roman"/>
          <w:color w:val="auto"/>
        </w:rPr>
        <w:commentReference w:id="115"/>
      </w:r>
    </w:p>
    <w:p w14:paraId="44330DEE" w14:textId="77777777" w:rsidR="00EE44F3" w:rsidRPr="007C5A04" w:rsidRDefault="00EE44F3" w:rsidP="00990875">
      <w:pPr>
        <w:pStyle w:val="BodyB"/>
        <w:spacing w:line="276" w:lineRule="auto"/>
        <w:rPr>
          <w:rFonts w:ascii="Times Roman" w:eastAsia="Times Roman" w:hAnsi="Times Roman" w:cs="Times Roman"/>
          <w:b/>
          <w:bCs/>
          <w:i/>
          <w:iCs/>
          <w:sz w:val="22"/>
          <w:szCs w:val="22"/>
        </w:rPr>
      </w:pPr>
    </w:p>
    <w:p w14:paraId="75AA3C8C" w14:textId="77777777"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14:paraId="1EE1C5F1" w14:textId="77777777"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14:paraId="5673646C" w14:textId="77777777"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14:paraId="23E07414" w14:textId="77777777"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14:paraId="74D1EBDE" w14:textId="77777777"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14:paraId="3452A43A" w14:textId="77777777"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t>
      </w:r>
      <w:r w:rsidRPr="007C5A04">
        <w:rPr>
          <w:rFonts w:ascii="Times Roman"/>
          <w:sz w:val="22"/>
          <w:szCs w:val="22"/>
        </w:rPr>
        <w:lastRenderedPageBreak/>
        <w:t>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14:paraId="40F84FDF" w14:textId="45045BA1" w:rsidR="001464D5" w:rsidRPr="007C5A04" w:rsidDel="00A93595" w:rsidRDefault="00CC746C">
      <w:pPr>
        <w:pStyle w:val="BodyB"/>
        <w:numPr>
          <w:ilvl w:val="0"/>
          <w:numId w:val="97"/>
        </w:numPr>
        <w:tabs>
          <w:tab w:val="clear" w:pos="1020"/>
          <w:tab w:val="left" w:pos="360"/>
          <w:tab w:val="num" w:pos="1080"/>
        </w:tabs>
        <w:spacing w:before="100"/>
        <w:ind w:left="1080" w:hanging="360"/>
        <w:rPr>
          <w:del w:id="117" w:author="Watterson, Samantha" w:date="2015-03-18T14:40:00Z"/>
          <w:rFonts w:ascii="Times Roman" w:eastAsia="Times Roman" w:hAnsi="Times Roman" w:cs="Times Roman"/>
          <w:sz w:val="22"/>
          <w:szCs w:val="22"/>
        </w:rPr>
        <w:pPrChange w:id="118" w:author="CBPStaff" w:date="2015-02-12T14:33:00Z">
          <w:pPr>
            <w:pStyle w:val="BodyB"/>
            <w:numPr>
              <w:numId w:val="97"/>
            </w:numPr>
            <w:tabs>
              <w:tab w:val="left" w:pos="360"/>
              <w:tab w:val="num" w:pos="1020"/>
              <w:tab w:val="num" w:pos="1080"/>
            </w:tabs>
            <w:spacing w:before="100" w:after="100"/>
            <w:ind w:left="1080" w:hanging="360"/>
          </w:pPr>
        </w:pPrChange>
      </w:pPr>
      <w:r w:rsidRPr="00A93595">
        <w:rPr>
          <w:rFonts w:ascii="Times New Roman Bold"/>
          <w:sz w:val="22"/>
          <w:szCs w:val="22"/>
        </w:rPr>
        <w:t>Modification of the proposal:</w:t>
      </w:r>
      <w:r w:rsidRPr="00A93595">
        <w:rPr>
          <w:rFonts w:ascii="Times Roman"/>
          <w:sz w:val="22"/>
          <w:szCs w:val="22"/>
        </w:rPr>
        <w:t xml:space="preserve"> The proposal is amended in an attempt to address the concerns of the decision makers. The process then returns to the call for</w:t>
      </w:r>
      <w:r w:rsidRPr="007309F8">
        <w:rPr>
          <w:rFonts w:ascii="Times Roman"/>
          <w:sz w:val="22"/>
          <w:szCs w:val="22"/>
        </w:rPr>
        <w:t xml:space="preserve"> consensus.  If consensus again cannot be reached, the decision </w:t>
      </w:r>
      <w:commentRangeStart w:id="119"/>
      <w:ins w:id="120" w:author="Watterson, Samantha" w:date="2015-03-18T14:40:00Z">
        <w:r w:rsidR="00A93595">
          <w:rPr>
            <w:rFonts w:ascii="Times Roman"/>
            <w:sz w:val="22"/>
            <w:szCs w:val="22"/>
          </w:rPr>
          <w:t xml:space="preserve">is sent to the MB. </w:t>
        </w:r>
      </w:ins>
      <w:del w:id="121" w:author="Watterson, Samantha" w:date="2015-03-18T14:40:00Z">
        <w:r w:rsidRPr="00A93595" w:rsidDel="00A93595">
          <w:rPr>
            <w:rFonts w:ascii="Times Roman"/>
            <w:sz w:val="22"/>
            <w:szCs w:val="22"/>
          </w:rPr>
          <w:delText xml:space="preserve">passes </w:delText>
        </w:r>
        <w:r w:rsidRPr="007C5A04" w:rsidDel="00A93595">
          <w:rPr>
            <w:rFonts w:ascii="Times Roman"/>
            <w:sz w:val="22"/>
            <w:szCs w:val="22"/>
          </w:rPr>
          <w:delText>to a supermajority vote</w:delText>
        </w:r>
        <w:r w:rsidR="00CF7A97" w:rsidRPr="007C5A04" w:rsidDel="00A93595">
          <w:rPr>
            <w:rFonts w:ascii="Times Roman"/>
            <w:sz w:val="22"/>
            <w:szCs w:val="22"/>
          </w:rPr>
          <w:delText xml:space="preserve"> (at least 75% of all voting members)</w:delText>
        </w:r>
        <w:r w:rsidRPr="007C5A04" w:rsidDel="00A93595">
          <w:rPr>
            <w:rFonts w:ascii="Times Roman"/>
            <w:sz w:val="22"/>
            <w:szCs w:val="22"/>
          </w:rPr>
          <w:delText>.</w:delText>
        </w:r>
        <w:r w:rsidR="000F7A73" w:rsidRPr="007C5A04" w:rsidDel="00A93595">
          <w:rPr>
            <w:rFonts w:ascii="Times Roman"/>
            <w:sz w:val="22"/>
            <w:szCs w:val="22"/>
          </w:rPr>
          <w:delText xml:space="preserve"> </w:delText>
        </w:r>
      </w:del>
      <w:commentRangeEnd w:id="119"/>
      <w:r w:rsidR="00F434B1">
        <w:rPr>
          <w:rStyle w:val="CommentReference"/>
          <w:rFonts w:eastAsia="Arial Unicode MS"/>
          <w:color w:val="auto"/>
        </w:rPr>
        <w:commentReference w:id="119"/>
      </w:r>
    </w:p>
    <w:p w14:paraId="111CFE86" w14:textId="03F8A0C5" w:rsidR="00F1251F" w:rsidRPr="00A93595" w:rsidRDefault="00A767D1">
      <w:pPr>
        <w:pStyle w:val="BodyB"/>
        <w:numPr>
          <w:ilvl w:val="0"/>
          <w:numId w:val="97"/>
        </w:numPr>
        <w:tabs>
          <w:tab w:val="clear" w:pos="1020"/>
          <w:tab w:val="left" w:pos="360"/>
          <w:tab w:val="num" w:pos="1080"/>
        </w:tabs>
        <w:spacing w:before="100"/>
        <w:ind w:left="1080" w:hanging="360"/>
        <w:rPr>
          <w:rFonts w:ascii="Times Roman" w:eastAsia="Times Roman" w:hAnsi="Times Roman" w:cs="Times Roman"/>
          <w:b/>
          <w:bCs/>
          <w:u w:val="single"/>
          <w:rPrChange w:id="122" w:author="Watterson, Samantha" w:date="2015-03-18T14:40:00Z">
            <w:rPr>
              <w:rFonts w:ascii="Times Roman" w:eastAsia="Times Roman" w:hAnsi="Times Roman" w:cs="Times Roman"/>
              <w:b/>
              <w:bCs/>
            </w:rPr>
          </w:rPrChange>
        </w:rPr>
        <w:pPrChange w:id="123" w:author="CBPStaff" w:date="2015-02-12T14:33:00Z">
          <w:pPr>
            <w:pStyle w:val="BodyA"/>
            <w:numPr>
              <w:numId w:val="82"/>
            </w:numPr>
            <w:tabs>
              <w:tab w:val="num" w:pos="720"/>
            </w:tabs>
            <w:spacing w:after="0" w:line="240" w:lineRule="auto"/>
            <w:ind w:left="720" w:hanging="360"/>
          </w:pPr>
        </w:pPrChange>
      </w:pPr>
      <w:bookmarkStart w:id="124" w:name="_GoBack"/>
      <w:ins w:id="125" w:author="CBPStaff" w:date="2015-02-12T14:33:00Z">
        <w:r w:rsidRPr="00A93595">
          <w:rPr>
            <w:rFonts w:ascii="Times Roman"/>
            <w:b/>
            <w:bCs/>
            <w:u w:val="single"/>
            <w:rPrChange w:id="126" w:author="Watterson, Samantha" w:date="2015-03-18T14:40:00Z">
              <w:rPr>
                <w:rFonts w:ascii="Times Roman"/>
                <w:b/>
                <w:bCs/>
              </w:rPr>
            </w:rPrChange>
          </w:rPr>
          <w:t xml:space="preserve">Process for Changes to </w:t>
        </w:r>
      </w:ins>
      <w:r w:rsidR="00CC746C" w:rsidRPr="00A93595">
        <w:rPr>
          <w:rFonts w:ascii="Times Roman"/>
          <w:b/>
          <w:bCs/>
          <w:u w:val="single"/>
          <w:rPrChange w:id="127" w:author="Watterson, Samantha" w:date="2015-03-18T14:40:00Z">
            <w:rPr>
              <w:rFonts w:ascii="Times Roman"/>
              <w:b/>
              <w:bCs/>
            </w:rPr>
          </w:rPrChange>
        </w:rPr>
        <w:t>Goals, Outcomes and Management Strategies:</w:t>
      </w:r>
    </w:p>
    <w:bookmarkEnd w:id="124"/>
    <w:p w14:paraId="205D0C5C" w14:textId="62FCECFC"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14:paraId="2CAFE94F"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39644E7" w14:textId="77777777"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are open for public input before being finalized. Final changes or additions are publicly posted to the Bay Program website.</w:t>
      </w:r>
    </w:p>
    <w:p w14:paraId="66DE3D83"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6EAC47F" w14:textId="77777777"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14:paraId="27812A48" w14:textId="77777777" w:rsidR="001464D5" w:rsidRPr="007C5A04" w:rsidRDefault="001464D5" w:rsidP="007C5A04">
      <w:pPr>
        <w:pStyle w:val="BodyA"/>
        <w:spacing w:after="0" w:line="288" w:lineRule="auto"/>
        <w:ind w:left="720"/>
        <w:rPr>
          <w:rFonts w:ascii="Times Roman" w:eastAsia="Times Roman" w:hAnsi="Times Roman" w:cs="Times Roman"/>
        </w:rPr>
      </w:pPr>
    </w:p>
    <w:p w14:paraId="213FE699" w14:textId="364A233F"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 xml:space="preserve">and </w:t>
      </w:r>
      <w:r w:rsidRPr="007C5A04">
        <w:rPr>
          <w:rFonts w:ascii="Times Roman"/>
        </w:rPr>
        <w:lastRenderedPageBreak/>
        <w:t>review prior to final acceptance as final. The PSC will report on implementation of management strategies every two years.</w:t>
      </w:r>
    </w:p>
    <w:p w14:paraId="2B7E3847" w14:textId="77777777" w:rsidR="001464D5" w:rsidRPr="007C5A04" w:rsidRDefault="001464D5" w:rsidP="007C5A04">
      <w:pPr>
        <w:pStyle w:val="BodyA"/>
        <w:spacing w:after="0" w:line="288" w:lineRule="auto"/>
        <w:ind w:left="1080"/>
        <w:rPr>
          <w:rFonts w:ascii="Times Roman" w:eastAsia="Times Roman" w:hAnsi="Times Roman" w:cs="Times Roman"/>
        </w:rPr>
      </w:pPr>
    </w:p>
    <w:p w14:paraId="2441B437" w14:textId="67F8169D"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14:paraId="07AB7335" w14:textId="77777777" w:rsidR="001464D5" w:rsidRPr="007C5A04" w:rsidRDefault="001464D5" w:rsidP="007C5A04">
      <w:pPr>
        <w:pStyle w:val="BodyA"/>
        <w:spacing w:after="0" w:line="288" w:lineRule="auto"/>
        <w:ind w:left="1080"/>
        <w:rPr>
          <w:rFonts w:ascii="Times Roman" w:eastAsia="Times Roman" w:hAnsi="Times Roman" w:cs="Times Roman"/>
        </w:rPr>
      </w:pPr>
    </w:p>
    <w:p w14:paraId="576F67D5" w14:textId="584C95E4"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atterson, Samantha" w:date="2015-03-18T13:10:00Z" w:initials="WS">
    <w:p w14:paraId="1A728346" w14:textId="44A8EAEE" w:rsidR="002916DB" w:rsidRDefault="002916DB">
      <w:pPr>
        <w:pStyle w:val="CommentText"/>
      </w:pPr>
      <w:r>
        <w:rPr>
          <w:rStyle w:val="CommentReference"/>
        </w:rPr>
        <w:annotationRef/>
      </w:r>
      <w:r>
        <w:t xml:space="preserve">Update page numbers and section headings after all edits are made. </w:t>
      </w:r>
    </w:p>
  </w:comment>
  <w:comment w:id="1" w:author="CBPStaff" w:date="2015-01-23T11:00:00Z" w:initials="C">
    <w:p w14:paraId="00F0CFA4" w14:textId="75938D92" w:rsidR="006D1836" w:rsidRDefault="00141CEE" w:rsidP="00275C75">
      <w:pPr>
        <w:pStyle w:val="CommentText"/>
        <w:rPr>
          <w:b/>
        </w:rPr>
      </w:pPr>
      <w:r>
        <w:rPr>
          <w:rStyle w:val="CommentReference"/>
        </w:rPr>
        <w:annotationRef/>
      </w:r>
      <w:r w:rsidR="006D1836">
        <w:rPr>
          <w:b/>
        </w:rPr>
        <w:t xml:space="preserve">Options for Better Defining Decision-Making Processes: </w:t>
      </w:r>
    </w:p>
    <w:p w14:paraId="41DF3F5D" w14:textId="315A7050" w:rsidR="00275C75" w:rsidRDefault="00275C75" w:rsidP="00275C75">
      <w:pPr>
        <w:pStyle w:val="CommentText"/>
      </w:pPr>
      <w:r w:rsidRPr="00275C75">
        <w:rPr>
          <w:b/>
        </w:rPr>
        <w:t>Option 1:</w:t>
      </w:r>
      <w:r>
        <w:t xml:space="preserve"> Hotlink “consensus” throughout the document to the decision-making process section on p. 18. </w:t>
      </w:r>
    </w:p>
    <w:p w14:paraId="2C8EB983" w14:textId="1831D297" w:rsidR="00275C75" w:rsidRDefault="00275C75" w:rsidP="00275C75">
      <w:pPr>
        <w:pStyle w:val="CommentText"/>
      </w:pPr>
      <w:r w:rsidRPr="00275C75">
        <w:rPr>
          <w:b/>
        </w:rPr>
        <w:t>Option 2:</w:t>
      </w:r>
      <w:r>
        <w:t xml:space="preserve"> Create a definitions page and include definitions for consensus, unanimous, authoritarian, and any </w:t>
      </w:r>
      <w:r w:rsidR="00F15660">
        <w:t xml:space="preserve">other type of decision-making. </w:t>
      </w:r>
    </w:p>
    <w:p w14:paraId="7A6FB18D" w14:textId="77777777" w:rsidR="00275C75" w:rsidRDefault="00275C75" w:rsidP="00275C75">
      <w:pPr>
        <w:pStyle w:val="CommentText"/>
      </w:pPr>
    </w:p>
    <w:p w14:paraId="53F235E3" w14:textId="29FB5BB2" w:rsidR="002971BC" w:rsidRDefault="00275C75" w:rsidP="00275C75">
      <w:pPr>
        <w:pStyle w:val="CommentText"/>
      </w:pPr>
      <w:r w:rsidRPr="00275C75">
        <w:rPr>
          <w:b/>
        </w:rPr>
        <w:t>GIT 6 recommends Option 1</w:t>
      </w:r>
      <w:r>
        <w:t xml:space="preserve"> because the principles of the Agreement cannot be changed, but we can better define consensus by linking it throughout the document.</w:t>
      </w:r>
    </w:p>
    <w:p w14:paraId="29091910" w14:textId="77777777" w:rsidR="00141CEE" w:rsidRDefault="00141CEE">
      <w:pPr>
        <w:pStyle w:val="CommentText"/>
      </w:pPr>
    </w:p>
  </w:comment>
  <w:comment w:id="2" w:author="Watterson, Samantha" w:date="2015-03-18T14:10:00Z" w:initials="WS">
    <w:p w14:paraId="7383F0C0" w14:textId="4BE9C8B8" w:rsidR="0093180E" w:rsidRDefault="0093180E" w:rsidP="0093180E">
      <w:pPr>
        <w:pStyle w:val="CommentText"/>
      </w:pPr>
      <w:r>
        <w:rPr>
          <w:rStyle w:val="CommentReference"/>
        </w:rPr>
        <w:annotationRef/>
      </w:r>
      <w:r>
        <w:t xml:space="preserve">However, there is a need to formalize this process outside of the annual meeting. </w:t>
      </w:r>
    </w:p>
    <w:p w14:paraId="27B7EF49" w14:textId="77777777" w:rsidR="0093180E" w:rsidRDefault="0093180E" w:rsidP="0093180E">
      <w:pPr>
        <w:pStyle w:val="CommentText"/>
      </w:pPr>
    </w:p>
    <w:p w14:paraId="56638EF9" w14:textId="64BDE79D" w:rsidR="0093180E" w:rsidRPr="0093180E" w:rsidRDefault="0093180E" w:rsidP="0093180E">
      <w:pPr>
        <w:pStyle w:val="CommentText"/>
        <w:rPr>
          <w:b/>
        </w:rPr>
      </w:pPr>
      <w:r w:rsidRPr="0093180E">
        <w:rPr>
          <w:b/>
        </w:rPr>
        <w:t>Options for a Formal Process for Selecting the EC Chair Outs</w:t>
      </w:r>
      <w:r>
        <w:rPr>
          <w:b/>
        </w:rPr>
        <w:t>ide of the Annual Meeting</w:t>
      </w:r>
      <w:r w:rsidRPr="0093180E">
        <w:rPr>
          <w:b/>
        </w:rPr>
        <w:t>:</w:t>
      </w:r>
    </w:p>
    <w:p w14:paraId="4470BCED" w14:textId="5ECF3FD8" w:rsidR="0093180E" w:rsidRDefault="0093180E" w:rsidP="0093180E">
      <w:pPr>
        <w:pStyle w:val="CommentText"/>
      </w:pPr>
      <w:r w:rsidRPr="0093180E">
        <w:rPr>
          <w:b/>
        </w:rPr>
        <w:t>Option 1:</w:t>
      </w:r>
      <w:r>
        <w:t xml:space="preserve"> </w:t>
      </w:r>
      <w:r w:rsidR="00D94736">
        <w:t>PSC members will act as a proxy for their EC member by soliciting their input, and a</w:t>
      </w:r>
      <w:r>
        <w:t xml:space="preserve"> decision </w:t>
      </w:r>
      <w:r w:rsidR="00D94736">
        <w:t>will be made at the next</w:t>
      </w:r>
      <w:r>
        <w:t xml:space="preserve"> PSC meeting.</w:t>
      </w:r>
    </w:p>
    <w:p w14:paraId="15AEF760" w14:textId="7454DFA9" w:rsidR="00D94736" w:rsidRDefault="00D94736" w:rsidP="0093180E">
      <w:pPr>
        <w:pStyle w:val="CommentText"/>
        <w:rPr>
          <w:b/>
        </w:rPr>
      </w:pPr>
      <w:r>
        <w:rPr>
          <w:b/>
        </w:rPr>
        <w:t xml:space="preserve">Option 2: </w:t>
      </w:r>
      <w:r w:rsidRPr="00D94736">
        <w:t>PSC makes decision without specific consultation of EC members.</w:t>
      </w:r>
      <w:r>
        <w:rPr>
          <w:b/>
        </w:rPr>
        <w:t xml:space="preserve"> </w:t>
      </w:r>
    </w:p>
    <w:p w14:paraId="340C9B1A" w14:textId="12530336" w:rsidR="0093180E" w:rsidRDefault="00D94736" w:rsidP="0093180E">
      <w:pPr>
        <w:pStyle w:val="CommentText"/>
      </w:pPr>
      <w:r>
        <w:rPr>
          <w:b/>
        </w:rPr>
        <w:t>Option 3</w:t>
      </w:r>
      <w:r w:rsidR="0093180E" w:rsidRPr="0093180E">
        <w:rPr>
          <w:b/>
        </w:rPr>
        <w:t>:</w:t>
      </w:r>
      <w:r w:rsidR="0093180E">
        <w:t xml:space="preserve"> A letter stating the change in chairmanship will be written by the current EC chai</w:t>
      </w:r>
      <w:r>
        <w:t>r and signed by all EC members or a conference call for all EC members will be held to make the decision on a change in chairmanship.</w:t>
      </w:r>
    </w:p>
    <w:p w14:paraId="62A70777" w14:textId="1735DFEF" w:rsidR="0093180E" w:rsidRDefault="0093180E" w:rsidP="0093180E">
      <w:pPr>
        <w:pStyle w:val="CommentText"/>
      </w:pPr>
    </w:p>
    <w:p w14:paraId="3CD643F6" w14:textId="77777777" w:rsidR="0093180E" w:rsidRDefault="0093180E" w:rsidP="0093180E">
      <w:pPr>
        <w:pStyle w:val="CommentText"/>
      </w:pPr>
    </w:p>
    <w:p w14:paraId="74C463C2" w14:textId="771542AA" w:rsidR="0093180E" w:rsidRDefault="0093180E" w:rsidP="0093180E">
      <w:pPr>
        <w:pStyle w:val="CommentText"/>
      </w:pPr>
      <w:r w:rsidRPr="0093180E">
        <w:rPr>
          <w:b/>
        </w:rPr>
        <w:t>GIT 6 recommends Option 1</w:t>
      </w:r>
      <w:r>
        <w:t xml:space="preserve"> because all other EC decisions outside of the annual meeting are made by the PSC. It</w:t>
      </w:r>
      <w:r w:rsidR="00251177">
        <w:t xml:space="preserve"> is the mission of the principals’</w:t>
      </w:r>
      <w:r>
        <w:t xml:space="preserve"> staff to act on behalf of their EC members.</w:t>
      </w:r>
      <w:r w:rsidR="00D94736">
        <w:t xml:space="preserve"> This option would keep the decision at the EC level on an expedited timeframe. </w:t>
      </w:r>
    </w:p>
  </w:comment>
  <w:comment w:id="40" w:author="Watterson, Samantha" w:date="2015-03-18T13:28:00Z" w:initials="WS">
    <w:p w14:paraId="0B5BE46E" w14:textId="5D2CE6CE" w:rsidR="007849E7" w:rsidRPr="007849E7" w:rsidRDefault="007849E7" w:rsidP="007849E7">
      <w:pPr>
        <w:pStyle w:val="CommentText"/>
        <w:rPr>
          <w:b/>
        </w:rPr>
      </w:pPr>
      <w:r>
        <w:rPr>
          <w:rStyle w:val="CommentReference"/>
        </w:rPr>
        <w:annotationRef/>
      </w:r>
      <w:r w:rsidRPr="007849E7">
        <w:rPr>
          <w:b/>
        </w:rPr>
        <w:t xml:space="preserve">Options for Communicating the Protocol </w:t>
      </w:r>
      <w:r>
        <w:rPr>
          <w:b/>
        </w:rPr>
        <w:t>for Planning PSC Meetings</w:t>
      </w:r>
      <w:r w:rsidRPr="007849E7">
        <w:rPr>
          <w:b/>
        </w:rPr>
        <w:t>:</w:t>
      </w:r>
    </w:p>
    <w:p w14:paraId="5F5701DD" w14:textId="77777777" w:rsidR="007849E7" w:rsidRDefault="007849E7" w:rsidP="007849E7">
      <w:pPr>
        <w:pStyle w:val="CommentText"/>
      </w:pPr>
      <w:r w:rsidRPr="007849E7">
        <w:rPr>
          <w:b/>
        </w:rPr>
        <w:t>Option 1:</w:t>
      </w:r>
      <w:r>
        <w:t xml:space="preserve"> Include the protocol for planning PSC meetings in the Governance Document. </w:t>
      </w:r>
    </w:p>
    <w:p w14:paraId="27EF5414" w14:textId="77777777" w:rsidR="007849E7" w:rsidRDefault="007849E7" w:rsidP="007849E7">
      <w:pPr>
        <w:pStyle w:val="CommentText"/>
      </w:pPr>
      <w:r w:rsidRPr="007849E7">
        <w:rPr>
          <w:b/>
        </w:rPr>
        <w:t>Option 2:</w:t>
      </w:r>
      <w:r>
        <w:t xml:space="preserve"> Do not include the protocol for planning PSC meetings in the Governance Document, but keep this protocol as a standard operation procedure of the PSC. </w:t>
      </w:r>
    </w:p>
    <w:p w14:paraId="2379401C" w14:textId="77777777" w:rsidR="007849E7" w:rsidRDefault="007849E7" w:rsidP="007849E7">
      <w:pPr>
        <w:pStyle w:val="CommentText"/>
      </w:pPr>
    </w:p>
    <w:p w14:paraId="52508ABC" w14:textId="7D9D3887" w:rsidR="007849E7" w:rsidRDefault="007849E7" w:rsidP="007849E7">
      <w:pPr>
        <w:pStyle w:val="CommentText"/>
      </w:pPr>
      <w:r w:rsidRPr="007849E7">
        <w:rPr>
          <w:b/>
        </w:rPr>
        <w:t>GIT 6 recommends Option 1</w:t>
      </w:r>
      <w:r>
        <w:t xml:space="preserve"> to clearly articulate the standard operating procedures of PSC meeting planning to the Partnership and interested members of the public.</w:t>
      </w:r>
    </w:p>
  </w:comment>
  <w:comment w:id="57" w:author="Watterson, Samantha" w:date="2015-03-18T14:05:00Z" w:initials="WS">
    <w:p w14:paraId="401F9997" w14:textId="7A09D468" w:rsidR="009C036C" w:rsidRPr="009C036C" w:rsidRDefault="00BC4194" w:rsidP="00BC4194">
      <w:pPr>
        <w:pStyle w:val="CommentText"/>
      </w:pPr>
      <w:r>
        <w:rPr>
          <w:rStyle w:val="CommentReference"/>
        </w:rPr>
        <w:annotationRef/>
      </w:r>
      <w:r w:rsidR="009C036C" w:rsidRPr="009C036C">
        <w:t>Advisory Committees and GIT Chairs will remain non-voting members of MB; however, as non-voting members they do have a voice in discussions, a seat at the table, and the right to receive all communication and materials.</w:t>
      </w:r>
    </w:p>
    <w:p w14:paraId="0D80C1A2" w14:textId="77777777" w:rsidR="009C036C" w:rsidRDefault="009C036C" w:rsidP="00BC4194">
      <w:pPr>
        <w:pStyle w:val="CommentText"/>
        <w:rPr>
          <w:b/>
        </w:rPr>
      </w:pPr>
    </w:p>
    <w:p w14:paraId="1A4A0660" w14:textId="77777777" w:rsidR="002F4221" w:rsidRPr="006F1C9C" w:rsidRDefault="002F4221" w:rsidP="002F4221">
      <w:pPr>
        <w:rPr>
          <w:b/>
        </w:rPr>
      </w:pPr>
      <w:r w:rsidRPr="006F1C9C">
        <w:rPr>
          <w:b/>
        </w:rPr>
        <w:t xml:space="preserve">Options for Advisory Committee Participation in MB Decision-Making (p.11): </w:t>
      </w:r>
    </w:p>
    <w:p w14:paraId="24E344E1" w14:textId="77777777" w:rsidR="002F4221" w:rsidRPr="006F1C9C" w:rsidRDefault="002F4221" w:rsidP="002F4221">
      <w:r w:rsidRPr="006F1C9C">
        <w:rPr>
          <w:b/>
        </w:rPr>
        <w:t>Option 1:</w:t>
      </w:r>
      <w:r w:rsidRPr="006F1C9C">
        <w:t xml:space="preserve"> Advisory Committees and GIT Chairs remain non-voting members of MB. </w:t>
      </w:r>
    </w:p>
    <w:p w14:paraId="3DD62176" w14:textId="77777777" w:rsidR="002F4221" w:rsidRPr="006F1C9C" w:rsidRDefault="002F4221" w:rsidP="002F4221">
      <w:r w:rsidRPr="006F1C9C">
        <w:rPr>
          <w:b/>
        </w:rPr>
        <w:t>Option 2:</w:t>
      </w:r>
      <w:r w:rsidRPr="006F1C9C">
        <w:t xml:space="preserve"> Advisory Committees and GIT Chairs have the right to participate in MB votes at their discretion. </w:t>
      </w:r>
    </w:p>
    <w:p w14:paraId="5ACE8EC5" w14:textId="77777777" w:rsidR="002F4221" w:rsidRPr="006F1C9C" w:rsidRDefault="002F4221" w:rsidP="002F4221"/>
    <w:p w14:paraId="414812C7" w14:textId="77777777" w:rsidR="002F4221" w:rsidRDefault="002F4221" w:rsidP="002F4221">
      <w:pPr>
        <w:rPr>
          <w:b/>
        </w:rPr>
      </w:pPr>
      <w:r w:rsidRPr="006F1C9C">
        <w:rPr>
          <w:b/>
        </w:rPr>
        <w:t xml:space="preserve">GIT 6 recommends Option 1* </w:t>
      </w:r>
      <w:r w:rsidRPr="006F1C9C">
        <w:t>to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050535C3" w14:textId="77777777" w:rsidR="002F4221" w:rsidRDefault="002F4221" w:rsidP="002F4221">
      <w:pPr>
        <w:rPr>
          <w:b/>
        </w:rPr>
      </w:pPr>
    </w:p>
    <w:p w14:paraId="0D2ADD5F" w14:textId="33EC28AC" w:rsidR="00BC4194" w:rsidRDefault="002F4221" w:rsidP="002F4221">
      <w:pPr>
        <w:pStyle w:val="CommentText"/>
      </w:pPr>
      <w:r w:rsidRPr="006F1C9C">
        <w:t>*The majority of GIT6 chooses Option 1. CAC and LGAC Coordinators dissent on behalf of their advisory committees.</w:t>
      </w:r>
    </w:p>
  </w:comment>
  <w:comment w:id="62" w:author="Watterson, Samantha" w:date="2015-03-18T14:09:00Z" w:initials="WS">
    <w:p w14:paraId="0A507A4A" w14:textId="359330CB" w:rsidR="009C036C" w:rsidRDefault="009C036C" w:rsidP="009C036C">
      <w:pPr>
        <w:pStyle w:val="CommentText"/>
      </w:pPr>
      <w:r>
        <w:rPr>
          <w:rStyle w:val="CommentReference"/>
        </w:rPr>
        <w:annotationRef/>
      </w:r>
      <w:r w:rsidR="00785A0C">
        <w:t xml:space="preserve">This sentence was added to reflect the need for GIT membership to periodically change based on Partnership activities. </w:t>
      </w:r>
      <w:r>
        <w:t xml:space="preserve">However, there is a need to formalize the process by which new partners become official GIT members. </w:t>
      </w:r>
    </w:p>
    <w:p w14:paraId="4C7016AA" w14:textId="77777777" w:rsidR="009C036C" w:rsidRDefault="009C036C" w:rsidP="009C036C">
      <w:pPr>
        <w:pStyle w:val="CommentText"/>
      </w:pPr>
    </w:p>
    <w:p w14:paraId="032250ED" w14:textId="4DBFBD0C" w:rsidR="009C036C" w:rsidRPr="009C036C" w:rsidRDefault="009C036C" w:rsidP="009C036C">
      <w:pPr>
        <w:pStyle w:val="CommentText"/>
        <w:rPr>
          <w:b/>
        </w:rPr>
      </w:pPr>
      <w:r w:rsidRPr="009C036C">
        <w:rPr>
          <w:b/>
        </w:rPr>
        <w:t>Options for Forma</w:t>
      </w:r>
      <w:r>
        <w:rPr>
          <w:b/>
        </w:rPr>
        <w:t>l GIT New Member Process</w:t>
      </w:r>
      <w:r w:rsidRPr="009C036C">
        <w:rPr>
          <w:b/>
        </w:rPr>
        <w:t xml:space="preserve">: </w:t>
      </w:r>
    </w:p>
    <w:p w14:paraId="56874D6B" w14:textId="77777777" w:rsidR="009C036C" w:rsidRDefault="009C036C" w:rsidP="009C036C">
      <w:pPr>
        <w:pStyle w:val="CommentText"/>
      </w:pPr>
      <w:r w:rsidRPr="009C036C">
        <w:rPr>
          <w:b/>
        </w:rPr>
        <w:t>Option 1:</w:t>
      </w:r>
      <w:r>
        <w:t xml:space="preserve"> The Chair and Vice Chair have the discretion to determine how and when interested parties may become formal GIT members.</w:t>
      </w:r>
    </w:p>
    <w:p w14:paraId="1FB1D9FE" w14:textId="77777777" w:rsidR="009C036C" w:rsidRDefault="009C036C" w:rsidP="009C036C">
      <w:pPr>
        <w:pStyle w:val="CommentText"/>
      </w:pPr>
      <w:r w:rsidRPr="009C036C">
        <w:rPr>
          <w:b/>
        </w:rPr>
        <w:t>Option 2:</w:t>
      </w:r>
      <w:r>
        <w:t xml:space="preserve"> Each GIT develops their own criteria for membership and protocol for formally adding new members. </w:t>
      </w:r>
    </w:p>
    <w:p w14:paraId="0504A0C5" w14:textId="77777777" w:rsidR="009C036C" w:rsidRDefault="009C036C" w:rsidP="009C036C">
      <w:pPr>
        <w:pStyle w:val="CommentText"/>
      </w:pPr>
    </w:p>
    <w:p w14:paraId="662696D6" w14:textId="1D986196" w:rsidR="009C036C" w:rsidRDefault="009C036C" w:rsidP="009C036C">
      <w:pPr>
        <w:pStyle w:val="CommentText"/>
      </w:pPr>
      <w:r w:rsidRPr="009C036C">
        <w:rPr>
          <w:b/>
        </w:rPr>
        <w:t>GIT 6 recommends Option 2</w:t>
      </w:r>
      <w:r>
        <w:t xml:space="preserve"> to give GITs the flexibility to determine adequate membership representation while also ensuring that there is a protocol that can be referred to at any time.</w:t>
      </w:r>
    </w:p>
  </w:comment>
  <w:comment w:id="67" w:author="Watterson, Samantha" w:date="2015-03-18T14:12:00Z" w:initials="WS">
    <w:p w14:paraId="12114DC1" w14:textId="3555F9B0" w:rsidR="00AB3FAE" w:rsidRPr="00AB3FAE" w:rsidRDefault="00AB3FAE" w:rsidP="00AB3FAE">
      <w:pPr>
        <w:pStyle w:val="CommentText"/>
        <w:rPr>
          <w:b/>
        </w:rPr>
      </w:pPr>
      <w:r>
        <w:rPr>
          <w:rStyle w:val="CommentReference"/>
        </w:rPr>
        <w:annotationRef/>
      </w:r>
      <w:r w:rsidRPr="00AB3FAE">
        <w:rPr>
          <w:b/>
        </w:rPr>
        <w:t>Options for Formalizing the 2 Year</w:t>
      </w:r>
      <w:r>
        <w:rPr>
          <w:b/>
        </w:rPr>
        <w:t xml:space="preserve"> Check-in with GIT Chairs</w:t>
      </w:r>
      <w:r w:rsidRPr="00AB3FAE">
        <w:rPr>
          <w:b/>
        </w:rPr>
        <w:t>:</w:t>
      </w:r>
    </w:p>
    <w:p w14:paraId="0C16D1EE" w14:textId="77777777" w:rsidR="00EF73C4" w:rsidRPr="006F1C9C" w:rsidRDefault="00EF73C4" w:rsidP="00EF73C4">
      <w:r w:rsidRPr="006F1C9C">
        <w:rPr>
          <w:b/>
        </w:rPr>
        <w:t xml:space="preserve">Option 1: </w:t>
      </w:r>
      <w:r w:rsidRPr="006F1C9C">
        <w:t xml:space="preserve">On a GIT Chair’s 2 year anniversary, they will come before their GIT to renew or step down from their chairmanship. After the GIT’s concurrence, the GIT Chair will seek concurrence from the MB. </w:t>
      </w:r>
    </w:p>
    <w:p w14:paraId="62804743" w14:textId="77777777" w:rsidR="00EF73C4" w:rsidRPr="006F1C9C" w:rsidRDefault="00EF73C4" w:rsidP="00EF73C4">
      <w:r w:rsidRPr="006F1C9C">
        <w:rPr>
          <w:b/>
        </w:rPr>
        <w:t xml:space="preserve">Option 2: </w:t>
      </w:r>
      <w:r w:rsidRPr="006F1C9C">
        <w:t xml:space="preserve">After 2 years, the Vice Chair will automatically become the Chair and a new Vice Chair will be selected by GIT members with concurrence from the MB. </w:t>
      </w:r>
    </w:p>
    <w:p w14:paraId="6E3AD132" w14:textId="77777777" w:rsidR="00EF73C4" w:rsidRPr="006F1C9C" w:rsidRDefault="00EF73C4" w:rsidP="00EF73C4">
      <w:pPr>
        <w:rPr>
          <w:b/>
        </w:rPr>
      </w:pPr>
    </w:p>
    <w:p w14:paraId="12D67161" w14:textId="61784EAB" w:rsidR="00AB3FAE" w:rsidRDefault="00EF73C4" w:rsidP="00EF73C4">
      <w:pPr>
        <w:pStyle w:val="CommentText"/>
      </w:pPr>
      <w:r w:rsidRPr="006F1C9C">
        <w:rPr>
          <w:b/>
        </w:rPr>
        <w:t xml:space="preserve">GIT 6 recommends Option 1 </w:t>
      </w:r>
      <w:r w:rsidRPr="006F1C9C">
        <w:t>to give GITs the flexibility as it relates to the chairmanship of their teams.</w:t>
      </w:r>
    </w:p>
  </w:comment>
  <w:comment w:id="88" w:author="CBPStaff" w:date="2015-02-12T14:18:00Z" w:initials="C">
    <w:p w14:paraId="10A7C624" w14:textId="77777777" w:rsidR="009C036C" w:rsidRDefault="009E4EA8" w:rsidP="009C036C">
      <w:pPr>
        <w:pStyle w:val="CommentText"/>
      </w:pPr>
      <w:r>
        <w:rPr>
          <w:rStyle w:val="CommentReference"/>
        </w:rPr>
        <w:annotationRef/>
      </w:r>
      <w:r w:rsidR="009C036C">
        <w:t xml:space="preserve">Supermajority votes remain a function of the EC, PSC, and MB. GIT 6 has developed options for determining if GITs should have the ability to exercise a supermajority vote. </w:t>
      </w:r>
    </w:p>
    <w:p w14:paraId="0F6913F8" w14:textId="77777777" w:rsidR="009C036C" w:rsidRDefault="009C036C" w:rsidP="009C036C">
      <w:pPr>
        <w:pStyle w:val="CommentText"/>
      </w:pPr>
    </w:p>
    <w:p w14:paraId="4D2FD01C" w14:textId="6C5313BE" w:rsidR="009C036C" w:rsidRPr="009C036C" w:rsidRDefault="009C036C" w:rsidP="009C036C">
      <w:pPr>
        <w:pStyle w:val="CommentText"/>
        <w:rPr>
          <w:b/>
        </w:rPr>
      </w:pPr>
      <w:r w:rsidRPr="009C036C">
        <w:rPr>
          <w:b/>
        </w:rPr>
        <w:t xml:space="preserve">Options for </w:t>
      </w:r>
      <w:r w:rsidR="009C1F02">
        <w:rPr>
          <w:b/>
        </w:rPr>
        <w:t>GIT Supermajority Voting</w:t>
      </w:r>
      <w:r w:rsidRPr="009C036C">
        <w:rPr>
          <w:b/>
        </w:rPr>
        <w:t xml:space="preserve">:  </w:t>
      </w:r>
    </w:p>
    <w:p w14:paraId="0D215FDC" w14:textId="77777777" w:rsidR="00B626F4" w:rsidRPr="006F1C9C" w:rsidRDefault="00B626F4" w:rsidP="00B626F4">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54672867" w14:textId="77777777" w:rsidR="00B626F4" w:rsidRDefault="00B626F4" w:rsidP="00B626F4">
      <w:r w:rsidRPr="006F1C9C">
        <w:rPr>
          <w:b/>
        </w:rPr>
        <w:t xml:space="preserve">Option 2: </w:t>
      </w:r>
      <w:r w:rsidRPr="006F1C9C">
        <w:t>No action.</w:t>
      </w:r>
      <w:r>
        <w:t xml:space="preserve"> Stay with the original language of supermajority vote. In this case, a supermajority vote for GITs is defined as two-thirds of the entire GIT membership participating in the Management Strategy. </w:t>
      </w:r>
    </w:p>
    <w:p w14:paraId="1485DB13" w14:textId="77777777" w:rsidR="00B626F4" w:rsidRPr="0046056F" w:rsidRDefault="00B626F4" w:rsidP="00B626F4">
      <w:r w:rsidRPr="00C35848">
        <w:rPr>
          <w:b/>
        </w:rPr>
        <w:t xml:space="preserve">Option 3: </w:t>
      </w:r>
      <w:r>
        <w:t xml:space="preserve">Develop consistent language that is used for EC, PSC, MB, and GITs. At the GIT/WG level, the GIT/WG will seek consensus, if consensus cannot be reached and there are minor resource/policy implications, the group is able to utilize a supermajority vote. If there are significant resource/policy implications, the issue is elevated to the MB.  Supermajority at the GIT level will be defined as two-thirds of GIT membership. </w:t>
      </w:r>
    </w:p>
    <w:p w14:paraId="6E3231B4" w14:textId="77777777" w:rsidR="00B626F4" w:rsidRDefault="00B626F4" w:rsidP="00B626F4">
      <w:r>
        <w:rPr>
          <w:b/>
        </w:rPr>
        <w:t>Option 4:</w:t>
      </w:r>
      <w:r>
        <w:t xml:space="preserve"> If consensus cannot be reached, the issue will be elevated directly to the PSC. </w:t>
      </w:r>
    </w:p>
    <w:p w14:paraId="16A9C360" w14:textId="77777777" w:rsidR="00B626F4" w:rsidRDefault="00B626F4" w:rsidP="00B626F4"/>
    <w:p w14:paraId="55CCA1B8" w14:textId="09B8EC75" w:rsidR="007448E7" w:rsidRDefault="00B626F4" w:rsidP="00B626F4">
      <w:pPr>
        <w:pStyle w:val="CommentText"/>
      </w:pPr>
      <w:r>
        <w:t xml:space="preserve">GIT 6 would like to consult the GIT Chairs before formulating a recommendation.  </w:t>
      </w:r>
    </w:p>
  </w:comment>
  <w:comment w:id="113" w:author="Watterson, Samantha" w:date="2015-03-26T10:47:00Z" w:initials="WS">
    <w:p w14:paraId="44CD5AB4" w14:textId="6992E4B6" w:rsidR="00804EA7" w:rsidRDefault="00804EA7">
      <w:pPr>
        <w:pStyle w:val="CommentText"/>
      </w:pPr>
      <w:r>
        <w:rPr>
          <w:rStyle w:val="CommentReference"/>
        </w:rPr>
        <w:annotationRef/>
      </w:r>
      <w:r>
        <w:t>This will be changed based on what we decide about MB’s ability to conduct supermajority votes (Issue #8).</w:t>
      </w:r>
    </w:p>
  </w:comment>
  <w:comment w:id="115" w:author="Watterson, Samantha" w:date="2015-03-18T14:34:00Z" w:initials="WS">
    <w:p w14:paraId="5B287EDF" w14:textId="25253313" w:rsidR="009C1F02" w:rsidRDefault="009C1F02">
      <w:pPr>
        <w:pStyle w:val="CommentText"/>
      </w:pPr>
      <w:r>
        <w:rPr>
          <w:rStyle w:val="CommentReference"/>
        </w:rPr>
        <w:annotationRef/>
      </w:r>
      <w:r>
        <w:t>This will be changed depending on MB’s decision regarding supermajority at the GIT level.</w:t>
      </w:r>
    </w:p>
  </w:comment>
  <w:comment w:id="119" w:author="Watterson, Samantha" w:date="2015-03-26T11:21:00Z" w:initials="WS">
    <w:p w14:paraId="24E0D76D" w14:textId="7DFF9607" w:rsidR="00F434B1" w:rsidRDefault="00F434B1">
      <w:pPr>
        <w:pStyle w:val="CommentText"/>
      </w:pPr>
      <w:r>
        <w:rPr>
          <w:rStyle w:val="CommentReference"/>
        </w:rPr>
        <w:annotationRef/>
      </w:r>
      <w:r>
        <w:t xml:space="preserve">We might not need options here – just need to know that the decision that is made in issue #8 will have an implication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728346" w15:done="0"/>
  <w15:commentEx w15:paraId="29091910" w15:done="0"/>
  <w15:commentEx w15:paraId="74C463C2" w15:done="0"/>
  <w15:commentEx w15:paraId="52508ABC" w15:done="0"/>
  <w15:commentEx w15:paraId="0D2ADD5F" w15:done="0"/>
  <w15:commentEx w15:paraId="662696D6" w15:done="0"/>
  <w15:commentEx w15:paraId="12D67161" w15:done="0"/>
  <w15:commentEx w15:paraId="55CCA1B8" w15:done="0"/>
  <w15:commentEx w15:paraId="44CD5AB4" w15:done="0"/>
  <w15:commentEx w15:paraId="5B287EDF" w15:done="0"/>
  <w15:commentEx w15:paraId="24E0D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35A4E" w14:textId="77777777" w:rsidR="0064382C" w:rsidRDefault="0064382C">
      <w:r>
        <w:separator/>
      </w:r>
    </w:p>
  </w:endnote>
  <w:endnote w:type="continuationSeparator" w:id="0">
    <w:p w14:paraId="6519DEA9" w14:textId="77777777" w:rsidR="0064382C" w:rsidRDefault="0064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Times New Roman Bold">
    <w:panose1 w:val="02020803070505020304"/>
    <w:charset w:val="00"/>
    <w:family w:val="roman"/>
    <w:pitch w:val="default"/>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AE82" w14:textId="77777777" w:rsidR="0064382C" w:rsidRDefault="0064382C">
    <w:pPr>
      <w:pStyle w:val="HeaderFooterA"/>
      <w:jc w:val="center"/>
      <w:rPr>
        <w:rFonts w:ascii="Gabriola" w:eastAsia="Gabriola" w:hAnsi="Gabriola" w:cs="Gabriola"/>
        <w:sz w:val="22"/>
        <w:szCs w:val="22"/>
      </w:rPr>
    </w:pPr>
    <w:r>
      <w:rPr>
        <w:rFonts w:ascii="Gabriola"/>
      </w:rPr>
      <w:t xml:space="preserve">Science, Restoration, Partnership </w:t>
    </w:r>
  </w:p>
  <w:p w14:paraId="05E68334" w14:textId="77777777" w:rsidR="0064382C" w:rsidRDefault="0064382C">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B626F4">
      <w:rPr>
        <w:rFonts w:ascii="Gabriola" w:eastAsia="Gabriola" w:hAnsi="Gabriola" w:cs="Gabriola"/>
        <w:noProof/>
      </w:rPr>
      <w:t>5</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B626F4">
      <w:rPr>
        <w:rFonts w:ascii="Gabriola" w:eastAsia="Gabriola" w:hAnsi="Gabriola" w:cs="Gabriola"/>
        <w:noProof/>
      </w:rPr>
      <w:t>20</w:t>
    </w:r>
    <w:r>
      <w:rPr>
        <w:rFonts w:ascii="Gabriola" w:eastAsia="Gabriola" w:hAnsi="Gabriola" w:cs="Gabriol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2AD3C" w14:textId="77777777" w:rsidR="0064382C" w:rsidRDefault="0064382C">
      <w:r>
        <w:separator/>
      </w:r>
    </w:p>
  </w:footnote>
  <w:footnote w:type="continuationSeparator" w:id="0">
    <w:p w14:paraId="6BE5B58E" w14:textId="77777777" w:rsidR="0064382C" w:rsidRDefault="00643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4">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6">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7">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8">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49">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0">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1">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2">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4">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5">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7">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8">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9">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1">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2">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4">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5">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6">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7">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8">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69">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0">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1">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2">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3">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4">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5">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6">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8">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79">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0">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1">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3">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4">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5">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6">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7">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8">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9">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0">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2">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3">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4">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6">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7">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8">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9">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0">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1">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2">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4">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8">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9">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1">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2"/>
  </w:num>
  <w:num w:numId="2">
    <w:abstractNumId w:val="107"/>
  </w:num>
  <w:num w:numId="3">
    <w:abstractNumId w:val="95"/>
  </w:num>
  <w:num w:numId="4">
    <w:abstractNumId w:val="10"/>
  </w:num>
  <w:num w:numId="5">
    <w:abstractNumId w:val="78"/>
  </w:num>
  <w:num w:numId="6">
    <w:abstractNumId w:val="56"/>
  </w:num>
  <w:num w:numId="7">
    <w:abstractNumId w:val="50"/>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6"/>
  </w:num>
  <w:num w:numId="10">
    <w:abstractNumId w:val="98"/>
  </w:num>
  <w:num w:numId="11">
    <w:abstractNumId w:val="77"/>
  </w:num>
  <w:num w:numId="12">
    <w:abstractNumId w:val="64"/>
  </w:num>
  <w:num w:numId="13">
    <w:abstractNumId w:val="58"/>
  </w:num>
  <w:num w:numId="14">
    <w:abstractNumId w:val="67"/>
  </w:num>
  <w:num w:numId="15">
    <w:abstractNumId w:val="42"/>
  </w:num>
  <w:num w:numId="16">
    <w:abstractNumId w:val="71"/>
  </w:num>
  <w:num w:numId="17">
    <w:abstractNumId w:val="89"/>
  </w:num>
  <w:num w:numId="18">
    <w:abstractNumId w:val="90"/>
  </w:num>
  <w:num w:numId="19">
    <w:abstractNumId w:val="6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1"/>
  </w:num>
  <w:num w:numId="21">
    <w:abstractNumId w:val="83"/>
  </w:num>
  <w:num w:numId="22">
    <w:abstractNumId w:val="61"/>
  </w:num>
  <w:num w:numId="23">
    <w:abstractNumId w:val="4"/>
  </w:num>
  <w:num w:numId="24">
    <w:abstractNumId w:val="81"/>
  </w:num>
  <w:num w:numId="25">
    <w:abstractNumId w:val="66"/>
  </w:num>
  <w:num w:numId="26">
    <w:abstractNumId w:val="91"/>
  </w:num>
  <w:num w:numId="27">
    <w:abstractNumId w:val="80"/>
  </w:num>
  <w:num w:numId="28">
    <w:abstractNumId w:val="103"/>
  </w:num>
  <w:num w:numId="29">
    <w:abstractNumId w:val="97"/>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4"/>
  </w:num>
  <w:num w:numId="32">
    <w:abstractNumId w:val="6"/>
  </w:num>
  <w:num w:numId="33">
    <w:abstractNumId w:val="44"/>
  </w:num>
  <w:num w:numId="34">
    <w:abstractNumId w:val="34"/>
  </w:num>
  <w:num w:numId="35">
    <w:abstractNumId w:val="59"/>
  </w:num>
  <w:num w:numId="36">
    <w:abstractNumId w:val="3"/>
  </w:num>
  <w:num w:numId="37">
    <w:abstractNumId w:val="102"/>
  </w:num>
  <w:num w:numId="38">
    <w:abstractNumId w:val="74"/>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3"/>
  </w:num>
  <w:num w:numId="41">
    <w:abstractNumId w:val="85"/>
  </w:num>
  <w:num w:numId="42">
    <w:abstractNumId w:val="15"/>
  </w:num>
  <w:num w:numId="43">
    <w:abstractNumId w:val="31"/>
  </w:num>
  <w:num w:numId="44">
    <w:abstractNumId w:val="70"/>
  </w:num>
  <w:num w:numId="45">
    <w:abstractNumId w:val="100"/>
  </w:num>
  <w:num w:numId="46">
    <w:abstractNumId w:val="25"/>
  </w:num>
  <w:num w:numId="47">
    <w:abstractNumId w:val="104"/>
  </w:num>
  <w:num w:numId="48">
    <w:abstractNumId w:val="21"/>
  </w:num>
  <w:num w:numId="49">
    <w:abstractNumId w:val="105"/>
  </w:num>
  <w:num w:numId="50">
    <w:abstractNumId w:val="40"/>
  </w:num>
  <w:num w:numId="51">
    <w:abstractNumId w:val="106"/>
  </w:num>
  <w:num w:numId="52">
    <w:abstractNumId w:val="75"/>
  </w:num>
  <w:num w:numId="53">
    <w:abstractNumId w:val="12"/>
  </w:num>
  <w:num w:numId="54">
    <w:abstractNumId w:val="11"/>
  </w:num>
  <w:num w:numId="55">
    <w:abstractNumId w:val="62"/>
  </w:num>
  <w:num w:numId="56">
    <w:abstractNumId w:val="72"/>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8"/>
  </w:num>
  <w:num w:numId="60">
    <w:abstractNumId w:val="27"/>
  </w:num>
  <w:num w:numId="61">
    <w:abstractNumId w:val="84"/>
  </w:num>
  <w:num w:numId="62">
    <w:abstractNumId w:val="51"/>
  </w:num>
  <w:num w:numId="63">
    <w:abstractNumId w:val="52"/>
  </w:num>
  <w:num w:numId="64">
    <w:abstractNumId w:val="49"/>
  </w:num>
  <w:num w:numId="65">
    <w:abstractNumId w:val="87"/>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8"/>
  </w:num>
  <w:num w:numId="69">
    <w:abstractNumId w:val="53"/>
  </w:num>
  <w:num w:numId="70">
    <w:abstractNumId w:val="9"/>
  </w:num>
  <w:num w:numId="71">
    <w:abstractNumId w:val="14"/>
  </w:num>
  <w:num w:numId="72">
    <w:abstractNumId w:val="96"/>
  </w:num>
  <w:num w:numId="73">
    <w:abstractNumId w:val="1"/>
  </w:num>
  <w:num w:numId="74">
    <w:abstractNumId w:val="33"/>
  </w:num>
  <w:num w:numId="75">
    <w:abstractNumId w:val="101"/>
  </w:num>
  <w:num w:numId="76">
    <w:abstractNumId w:val="69"/>
  </w:num>
  <w:num w:numId="77">
    <w:abstractNumId w:val="43"/>
  </w:num>
  <w:num w:numId="78">
    <w:abstractNumId w:val="110"/>
  </w:num>
  <w:num w:numId="79">
    <w:abstractNumId w:val="79"/>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7"/>
  </w:num>
  <w:num w:numId="81">
    <w:abstractNumId w:val="57"/>
  </w:num>
  <w:num w:numId="82">
    <w:abstractNumId w:val="68"/>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8"/>
  </w:num>
  <w:num w:numId="88">
    <w:abstractNumId w:val="86"/>
  </w:num>
  <w:num w:numId="89">
    <w:abstractNumId w:val="45"/>
  </w:num>
  <w:num w:numId="90">
    <w:abstractNumId w:val="19"/>
  </w:num>
  <w:num w:numId="91">
    <w:abstractNumId w:val="36"/>
  </w:num>
  <w:num w:numId="92">
    <w:abstractNumId w:val="29"/>
  </w:num>
  <w:num w:numId="93">
    <w:abstractNumId w:val="93"/>
  </w:num>
  <w:num w:numId="94">
    <w:abstractNumId w:val="23"/>
  </w:num>
  <w:num w:numId="95">
    <w:abstractNumId w:val="82"/>
  </w:num>
  <w:num w:numId="96">
    <w:abstractNumId w:val="99"/>
  </w:num>
  <w:num w:numId="97">
    <w:abstractNumId w:val="73"/>
  </w:num>
  <w:num w:numId="98">
    <w:abstractNumId w:val="65"/>
  </w:num>
  <w:num w:numId="99">
    <w:abstractNumId w:val="54"/>
  </w:num>
  <w:num w:numId="100">
    <w:abstractNumId w:val="0"/>
  </w:num>
  <w:num w:numId="101">
    <w:abstractNumId w:val="30"/>
  </w:num>
  <w:num w:numId="102">
    <w:abstractNumId w:val="55"/>
  </w:num>
  <w:num w:numId="103">
    <w:abstractNumId w:val="18"/>
  </w:num>
  <w:num w:numId="104">
    <w:abstractNumId w:val="76"/>
  </w:num>
  <w:num w:numId="105">
    <w:abstractNumId w:val="109"/>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0"/>
  </w:num>
  <w:num w:numId="115">
    <w:abstractNumId w:val="87"/>
  </w:num>
  <w:num w:numId="116">
    <w:abstractNumId w:val="26"/>
  </w:num>
  <w:num w:numId="117">
    <w:abstractNumId w:val="38"/>
  </w:num>
  <w:num w:numId="118">
    <w:abstractNumId w:val="68"/>
  </w:num>
  <w:num w:numId="119">
    <w:abstractNumId w:val="13"/>
  </w:num>
  <w:num w:numId="120">
    <w:abstractNumId w:val="79"/>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rson w15:author="CBPStaff">
    <w15:presenceInfo w15:providerId="None" w15:userId="CBPStaff"/>
  </w15:person>
  <w15:person w15:author="Samantha Watterson">
    <w15:presenceInfo w15:providerId="AD" w15:userId="S-1-5-21-780216973-25257766-102967255-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D5"/>
    <w:rsid w:val="0000095D"/>
    <w:rsid w:val="00002635"/>
    <w:rsid w:val="00014E5D"/>
    <w:rsid w:val="00014FC4"/>
    <w:rsid w:val="00024B60"/>
    <w:rsid w:val="00035B55"/>
    <w:rsid w:val="00041185"/>
    <w:rsid w:val="000554C7"/>
    <w:rsid w:val="0006168B"/>
    <w:rsid w:val="00064738"/>
    <w:rsid w:val="00070521"/>
    <w:rsid w:val="0007597F"/>
    <w:rsid w:val="0008049D"/>
    <w:rsid w:val="00081EB0"/>
    <w:rsid w:val="00086914"/>
    <w:rsid w:val="00090E8A"/>
    <w:rsid w:val="00092E69"/>
    <w:rsid w:val="00094EE7"/>
    <w:rsid w:val="00095520"/>
    <w:rsid w:val="00096684"/>
    <w:rsid w:val="000A08CF"/>
    <w:rsid w:val="000A0AF9"/>
    <w:rsid w:val="000B00D3"/>
    <w:rsid w:val="000B3D33"/>
    <w:rsid w:val="000C2ACA"/>
    <w:rsid w:val="000C349D"/>
    <w:rsid w:val="000C39C8"/>
    <w:rsid w:val="000C557D"/>
    <w:rsid w:val="000D1A11"/>
    <w:rsid w:val="000D383E"/>
    <w:rsid w:val="000D6819"/>
    <w:rsid w:val="000E044A"/>
    <w:rsid w:val="000E3ABE"/>
    <w:rsid w:val="000E7F68"/>
    <w:rsid w:val="000F0596"/>
    <w:rsid w:val="000F63F1"/>
    <w:rsid w:val="000F69FD"/>
    <w:rsid w:val="000F7A73"/>
    <w:rsid w:val="00103353"/>
    <w:rsid w:val="00104155"/>
    <w:rsid w:val="001162AB"/>
    <w:rsid w:val="00131B53"/>
    <w:rsid w:val="00141519"/>
    <w:rsid w:val="00141CEE"/>
    <w:rsid w:val="0014314D"/>
    <w:rsid w:val="00143501"/>
    <w:rsid w:val="001464D5"/>
    <w:rsid w:val="00152B7D"/>
    <w:rsid w:val="00161002"/>
    <w:rsid w:val="00162EB5"/>
    <w:rsid w:val="00170EB9"/>
    <w:rsid w:val="001763A1"/>
    <w:rsid w:val="001939B3"/>
    <w:rsid w:val="001951A2"/>
    <w:rsid w:val="001B37EE"/>
    <w:rsid w:val="001C0660"/>
    <w:rsid w:val="001C3388"/>
    <w:rsid w:val="001C41D6"/>
    <w:rsid w:val="001C7B83"/>
    <w:rsid w:val="001E201C"/>
    <w:rsid w:val="001F64DC"/>
    <w:rsid w:val="002005C1"/>
    <w:rsid w:val="00215F06"/>
    <w:rsid w:val="00223F95"/>
    <w:rsid w:val="00224E0B"/>
    <w:rsid w:val="00233E12"/>
    <w:rsid w:val="00235DE6"/>
    <w:rsid w:val="00241D9D"/>
    <w:rsid w:val="00241FA5"/>
    <w:rsid w:val="002458E6"/>
    <w:rsid w:val="00251177"/>
    <w:rsid w:val="002547B0"/>
    <w:rsid w:val="002558AD"/>
    <w:rsid w:val="00256388"/>
    <w:rsid w:val="0026708A"/>
    <w:rsid w:val="002709EE"/>
    <w:rsid w:val="00273E13"/>
    <w:rsid w:val="00275C75"/>
    <w:rsid w:val="00276575"/>
    <w:rsid w:val="00281FBE"/>
    <w:rsid w:val="0028493A"/>
    <w:rsid w:val="00287BB7"/>
    <w:rsid w:val="002916DB"/>
    <w:rsid w:val="0029559E"/>
    <w:rsid w:val="002971BC"/>
    <w:rsid w:val="002A3EC8"/>
    <w:rsid w:val="002A5829"/>
    <w:rsid w:val="002A7F92"/>
    <w:rsid w:val="002B386B"/>
    <w:rsid w:val="002D65B7"/>
    <w:rsid w:val="002D74A3"/>
    <w:rsid w:val="002F0993"/>
    <w:rsid w:val="002F4221"/>
    <w:rsid w:val="002F7844"/>
    <w:rsid w:val="00303BA1"/>
    <w:rsid w:val="0031705B"/>
    <w:rsid w:val="00317399"/>
    <w:rsid w:val="00321278"/>
    <w:rsid w:val="0032255B"/>
    <w:rsid w:val="0032657F"/>
    <w:rsid w:val="003278D4"/>
    <w:rsid w:val="00341EC3"/>
    <w:rsid w:val="00346CD3"/>
    <w:rsid w:val="00366BB2"/>
    <w:rsid w:val="003864A1"/>
    <w:rsid w:val="003912F5"/>
    <w:rsid w:val="003935E4"/>
    <w:rsid w:val="003969CB"/>
    <w:rsid w:val="003B2F24"/>
    <w:rsid w:val="003B3770"/>
    <w:rsid w:val="003C4763"/>
    <w:rsid w:val="003C4A68"/>
    <w:rsid w:val="003D5024"/>
    <w:rsid w:val="003D5DB8"/>
    <w:rsid w:val="0040299D"/>
    <w:rsid w:val="0041745C"/>
    <w:rsid w:val="004251F9"/>
    <w:rsid w:val="00431ADC"/>
    <w:rsid w:val="00435D2E"/>
    <w:rsid w:val="0044212D"/>
    <w:rsid w:val="00445544"/>
    <w:rsid w:val="00451B36"/>
    <w:rsid w:val="00460C6F"/>
    <w:rsid w:val="00463D7E"/>
    <w:rsid w:val="004678FD"/>
    <w:rsid w:val="0049501F"/>
    <w:rsid w:val="004951B4"/>
    <w:rsid w:val="004A0031"/>
    <w:rsid w:val="004A69DA"/>
    <w:rsid w:val="004B272E"/>
    <w:rsid w:val="004B6692"/>
    <w:rsid w:val="004B7ACC"/>
    <w:rsid w:val="004C49D5"/>
    <w:rsid w:val="004C7CCF"/>
    <w:rsid w:val="004D6735"/>
    <w:rsid w:val="004D7F63"/>
    <w:rsid w:val="004E48D3"/>
    <w:rsid w:val="004E7EE6"/>
    <w:rsid w:val="005015E9"/>
    <w:rsid w:val="0050203F"/>
    <w:rsid w:val="0050464E"/>
    <w:rsid w:val="00511064"/>
    <w:rsid w:val="005171CF"/>
    <w:rsid w:val="005316D0"/>
    <w:rsid w:val="00534E15"/>
    <w:rsid w:val="0054513A"/>
    <w:rsid w:val="00556205"/>
    <w:rsid w:val="005638DC"/>
    <w:rsid w:val="00567A6E"/>
    <w:rsid w:val="005774A9"/>
    <w:rsid w:val="00586F86"/>
    <w:rsid w:val="005873F7"/>
    <w:rsid w:val="00594BB4"/>
    <w:rsid w:val="00594DD6"/>
    <w:rsid w:val="005A14F4"/>
    <w:rsid w:val="005A3191"/>
    <w:rsid w:val="005A7AD9"/>
    <w:rsid w:val="005B737F"/>
    <w:rsid w:val="005C7D00"/>
    <w:rsid w:val="005D5738"/>
    <w:rsid w:val="005E21FC"/>
    <w:rsid w:val="005E61BB"/>
    <w:rsid w:val="005E68AE"/>
    <w:rsid w:val="005F448C"/>
    <w:rsid w:val="005F6175"/>
    <w:rsid w:val="00600A27"/>
    <w:rsid w:val="00607821"/>
    <w:rsid w:val="006206F0"/>
    <w:rsid w:val="00630C5F"/>
    <w:rsid w:val="00634442"/>
    <w:rsid w:val="0063471E"/>
    <w:rsid w:val="006349F4"/>
    <w:rsid w:val="00636A41"/>
    <w:rsid w:val="0064382C"/>
    <w:rsid w:val="00646F8F"/>
    <w:rsid w:val="00647A5C"/>
    <w:rsid w:val="00653138"/>
    <w:rsid w:val="00660D3D"/>
    <w:rsid w:val="00663B9A"/>
    <w:rsid w:val="00672DE8"/>
    <w:rsid w:val="00673A14"/>
    <w:rsid w:val="006753D3"/>
    <w:rsid w:val="006778D6"/>
    <w:rsid w:val="00683B1E"/>
    <w:rsid w:val="006A49C8"/>
    <w:rsid w:val="006A7C8C"/>
    <w:rsid w:val="006B1B16"/>
    <w:rsid w:val="006B3978"/>
    <w:rsid w:val="006D1836"/>
    <w:rsid w:val="006D1FAE"/>
    <w:rsid w:val="006E5E4A"/>
    <w:rsid w:val="006F55ED"/>
    <w:rsid w:val="006F6BF9"/>
    <w:rsid w:val="00711437"/>
    <w:rsid w:val="00714C45"/>
    <w:rsid w:val="0071626B"/>
    <w:rsid w:val="007207EC"/>
    <w:rsid w:val="007215A4"/>
    <w:rsid w:val="00723337"/>
    <w:rsid w:val="00723DA4"/>
    <w:rsid w:val="0072583F"/>
    <w:rsid w:val="007309F8"/>
    <w:rsid w:val="0073315B"/>
    <w:rsid w:val="007448E7"/>
    <w:rsid w:val="007537F7"/>
    <w:rsid w:val="0076703D"/>
    <w:rsid w:val="007809EB"/>
    <w:rsid w:val="00780C57"/>
    <w:rsid w:val="007817C1"/>
    <w:rsid w:val="007849E7"/>
    <w:rsid w:val="00785A0C"/>
    <w:rsid w:val="00785DC4"/>
    <w:rsid w:val="00786C5E"/>
    <w:rsid w:val="00790054"/>
    <w:rsid w:val="007907FC"/>
    <w:rsid w:val="007A23FD"/>
    <w:rsid w:val="007A56FF"/>
    <w:rsid w:val="007A6070"/>
    <w:rsid w:val="007B4DE9"/>
    <w:rsid w:val="007B566B"/>
    <w:rsid w:val="007B6A57"/>
    <w:rsid w:val="007B7DAD"/>
    <w:rsid w:val="007C47F4"/>
    <w:rsid w:val="007C5A04"/>
    <w:rsid w:val="007C6250"/>
    <w:rsid w:val="007D6E80"/>
    <w:rsid w:val="007E00D8"/>
    <w:rsid w:val="007E2F21"/>
    <w:rsid w:val="007F01FC"/>
    <w:rsid w:val="007F427F"/>
    <w:rsid w:val="00804E82"/>
    <w:rsid w:val="00804EA7"/>
    <w:rsid w:val="008079C1"/>
    <w:rsid w:val="008125F3"/>
    <w:rsid w:val="008136BD"/>
    <w:rsid w:val="00821F85"/>
    <w:rsid w:val="00822952"/>
    <w:rsid w:val="008313FE"/>
    <w:rsid w:val="00832667"/>
    <w:rsid w:val="00836567"/>
    <w:rsid w:val="008430F3"/>
    <w:rsid w:val="008448EA"/>
    <w:rsid w:val="00846254"/>
    <w:rsid w:val="00860A5C"/>
    <w:rsid w:val="00860A61"/>
    <w:rsid w:val="00863DBA"/>
    <w:rsid w:val="0086504D"/>
    <w:rsid w:val="00865117"/>
    <w:rsid w:val="00872639"/>
    <w:rsid w:val="00873BDE"/>
    <w:rsid w:val="008802D4"/>
    <w:rsid w:val="00886930"/>
    <w:rsid w:val="008870E4"/>
    <w:rsid w:val="00887126"/>
    <w:rsid w:val="008955A0"/>
    <w:rsid w:val="008A186B"/>
    <w:rsid w:val="008A3D2B"/>
    <w:rsid w:val="008C1560"/>
    <w:rsid w:val="008C6C4F"/>
    <w:rsid w:val="008D7AAB"/>
    <w:rsid w:val="008D7FC6"/>
    <w:rsid w:val="008E088B"/>
    <w:rsid w:val="008E379B"/>
    <w:rsid w:val="008E384C"/>
    <w:rsid w:val="008F5378"/>
    <w:rsid w:val="00905B53"/>
    <w:rsid w:val="00910B12"/>
    <w:rsid w:val="00920681"/>
    <w:rsid w:val="009220BD"/>
    <w:rsid w:val="00922472"/>
    <w:rsid w:val="009251F7"/>
    <w:rsid w:val="00931280"/>
    <w:rsid w:val="0093180E"/>
    <w:rsid w:val="00942535"/>
    <w:rsid w:val="00952EA4"/>
    <w:rsid w:val="00956F54"/>
    <w:rsid w:val="0096057D"/>
    <w:rsid w:val="00962159"/>
    <w:rsid w:val="00966549"/>
    <w:rsid w:val="00975861"/>
    <w:rsid w:val="00983A05"/>
    <w:rsid w:val="009864DF"/>
    <w:rsid w:val="00990875"/>
    <w:rsid w:val="009A52F2"/>
    <w:rsid w:val="009B64A0"/>
    <w:rsid w:val="009C00A1"/>
    <w:rsid w:val="009C036C"/>
    <w:rsid w:val="009C0CF3"/>
    <w:rsid w:val="009C1F02"/>
    <w:rsid w:val="009C2E51"/>
    <w:rsid w:val="009D3FF2"/>
    <w:rsid w:val="009D57F7"/>
    <w:rsid w:val="009E4EA8"/>
    <w:rsid w:val="009F118C"/>
    <w:rsid w:val="009F5713"/>
    <w:rsid w:val="009F7CA9"/>
    <w:rsid w:val="00A0709F"/>
    <w:rsid w:val="00A164EB"/>
    <w:rsid w:val="00A17F95"/>
    <w:rsid w:val="00A20B52"/>
    <w:rsid w:val="00A21589"/>
    <w:rsid w:val="00A257C3"/>
    <w:rsid w:val="00A42710"/>
    <w:rsid w:val="00A433EF"/>
    <w:rsid w:val="00A46001"/>
    <w:rsid w:val="00A47DCE"/>
    <w:rsid w:val="00A572C8"/>
    <w:rsid w:val="00A70172"/>
    <w:rsid w:val="00A73DDD"/>
    <w:rsid w:val="00A753A1"/>
    <w:rsid w:val="00A767D1"/>
    <w:rsid w:val="00A82DB7"/>
    <w:rsid w:val="00A856B4"/>
    <w:rsid w:val="00A91E48"/>
    <w:rsid w:val="00A93595"/>
    <w:rsid w:val="00A942EF"/>
    <w:rsid w:val="00A95A83"/>
    <w:rsid w:val="00AA4EAF"/>
    <w:rsid w:val="00AA775D"/>
    <w:rsid w:val="00AB1F6A"/>
    <w:rsid w:val="00AB3FAE"/>
    <w:rsid w:val="00AC4502"/>
    <w:rsid w:val="00AC5A20"/>
    <w:rsid w:val="00AD4EFB"/>
    <w:rsid w:val="00AD5E58"/>
    <w:rsid w:val="00AE43DD"/>
    <w:rsid w:val="00AE5723"/>
    <w:rsid w:val="00AF309E"/>
    <w:rsid w:val="00B118DD"/>
    <w:rsid w:val="00B11E9B"/>
    <w:rsid w:val="00B22CE1"/>
    <w:rsid w:val="00B2443D"/>
    <w:rsid w:val="00B32025"/>
    <w:rsid w:val="00B46814"/>
    <w:rsid w:val="00B5387E"/>
    <w:rsid w:val="00B53A91"/>
    <w:rsid w:val="00B5414A"/>
    <w:rsid w:val="00B626F4"/>
    <w:rsid w:val="00B64191"/>
    <w:rsid w:val="00B6465E"/>
    <w:rsid w:val="00B64F99"/>
    <w:rsid w:val="00B65CF4"/>
    <w:rsid w:val="00B7189F"/>
    <w:rsid w:val="00B73A86"/>
    <w:rsid w:val="00B74FB0"/>
    <w:rsid w:val="00B75AF5"/>
    <w:rsid w:val="00B83B95"/>
    <w:rsid w:val="00B83C78"/>
    <w:rsid w:val="00B93109"/>
    <w:rsid w:val="00B950AE"/>
    <w:rsid w:val="00B96C5C"/>
    <w:rsid w:val="00BA00AE"/>
    <w:rsid w:val="00BB739D"/>
    <w:rsid w:val="00BC207E"/>
    <w:rsid w:val="00BC4194"/>
    <w:rsid w:val="00BD1D26"/>
    <w:rsid w:val="00BD37B8"/>
    <w:rsid w:val="00BE127F"/>
    <w:rsid w:val="00BE151D"/>
    <w:rsid w:val="00BE1923"/>
    <w:rsid w:val="00BE7866"/>
    <w:rsid w:val="00BF16AF"/>
    <w:rsid w:val="00BF74EB"/>
    <w:rsid w:val="00C00D8F"/>
    <w:rsid w:val="00C04375"/>
    <w:rsid w:val="00C04B76"/>
    <w:rsid w:val="00C06602"/>
    <w:rsid w:val="00C24210"/>
    <w:rsid w:val="00C4728E"/>
    <w:rsid w:val="00C50079"/>
    <w:rsid w:val="00C50ED0"/>
    <w:rsid w:val="00C57023"/>
    <w:rsid w:val="00C60E18"/>
    <w:rsid w:val="00C63534"/>
    <w:rsid w:val="00C74D92"/>
    <w:rsid w:val="00C83FF3"/>
    <w:rsid w:val="00CA68E9"/>
    <w:rsid w:val="00CB4093"/>
    <w:rsid w:val="00CC07E9"/>
    <w:rsid w:val="00CC36C7"/>
    <w:rsid w:val="00CC6950"/>
    <w:rsid w:val="00CC746C"/>
    <w:rsid w:val="00CD337F"/>
    <w:rsid w:val="00CD640B"/>
    <w:rsid w:val="00CE5771"/>
    <w:rsid w:val="00CE7370"/>
    <w:rsid w:val="00CF3B6F"/>
    <w:rsid w:val="00CF7A97"/>
    <w:rsid w:val="00D00136"/>
    <w:rsid w:val="00D01A39"/>
    <w:rsid w:val="00D1698E"/>
    <w:rsid w:val="00D21129"/>
    <w:rsid w:val="00D21B29"/>
    <w:rsid w:val="00D22CBB"/>
    <w:rsid w:val="00D23FF3"/>
    <w:rsid w:val="00D273B5"/>
    <w:rsid w:val="00D275D1"/>
    <w:rsid w:val="00D30E66"/>
    <w:rsid w:val="00D339AA"/>
    <w:rsid w:val="00D3528A"/>
    <w:rsid w:val="00D52063"/>
    <w:rsid w:val="00D52861"/>
    <w:rsid w:val="00D529C1"/>
    <w:rsid w:val="00D53561"/>
    <w:rsid w:val="00D6570E"/>
    <w:rsid w:val="00D714D4"/>
    <w:rsid w:val="00D73A12"/>
    <w:rsid w:val="00D8111F"/>
    <w:rsid w:val="00D8401E"/>
    <w:rsid w:val="00D94736"/>
    <w:rsid w:val="00DA1E25"/>
    <w:rsid w:val="00DA5491"/>
    <w:rsid w:val="00DA5C33"/>
    <w:rsid w:val="00DA6FFE"/>
    <w:rsid w:val="00DA742C"/>
    <w:rsid w:val="00DB4132"/>
    <w:rsid w:val="00DD2FB5"/>
    <w:rsid w:val="00DD51E1"/>
    <w:rsid w:val="00DE158B"/>
    <w:rsid w:val="00DF6317"/>
    <w:rsid w:val="00E04CDF"/>
    <w:rsid w:val="00E07CF4"/>
    <w:rsid w:val="00E12128"/>
    <w:rsid w:val="00E262EF"/>
    <w:rsid w:val="00E34E65"/>
    <w:rsid w:val="00E5080E"/>
    <w:rsid w:val="00E56918"/>
    <w:rsid w:val="00E61A7E"/>
    <w:rsid w:val="00E734CC"/>
    <w:rsid w:val="00E739B6"/>
    <w:rsid w:val="00E80D9A"/>
    <w:rsid w:val="00E83F61"/>
    <w:rsid w:val="00E85F82"/>
    <w:rsid w:val="00E8622D"/>
    <w:rsid w:val="00E87B3F"/>
    <w:rsid w:val="00EA0720"/>
    <w:rsid w:val="00EB5C70"/>
    <w:rsid w:val="00ED2BC6"/>
    <w:rsid w:val="00EE44F3"/>
    <w:rsid w:val="00EE5CF0"/>
    <w:rsid w:val="00EF73C4"/>
    <w:rsid w:val="00F05C3C"/>
    <w:rsid w:val="00F07FDA"/>
    <w:rsid w:val="00F105C8"/>
    <w:rsid w:val="00F1251F"/>
    <w:rsid w:val="00F15660"/>
    <w:rsid w:val="00F20697"/>
    <w:rsid w:val="00F2517C"/>
    <w:rsid w:val="00F317E9"/>
    <w:rsid w:val="00F3338F"/>
    <w:rsid w:val="00F335B0"/>
    <w:rsid w:val="00F33FE2"/>
    <w:rsid w:val="00F36FB7"/>
    <w:rsid w:val="00F434B1"/>
    <w:rsid w:val="00F47CB7"/>
    <w:rsid w:val="00F50676"/>
    <w:rsid w:val="00F600CE"/>
    <w:rsid w:val="00F653E7"/>
    <w:rsid w:val="00F66BFD"/>
    <w:rsid w:val="00F77C60"/>
    <w:rsid w:val="00F87658"/>
    <w:rsid w:val="00F94961"/>
    <w:rsid w:val="00FA0595"/>
    <w:rsid w:val="00FB3552"/>
    <w:rsid w:val="00FB3C1A"/>
    <w:rsid w:val="00FC6530"/>
    <w:rsid w:val="00FE3A6F"/>
    <w:rsid w:val="00FE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002F"/>
  <w15:docId w15:val="{79F04308-28E4-4D10-A597-ADF2E8E7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unhideWhenUsed/>
    <w:rsid w:val="00DD2FB5"/>
    <w:rPr>
      <w:sz w:val="20"/>
      <w:szCs w:val="20"/>
    </w:rPr>
  </w:style>
  <w:style w:type="character" w:customStyle="1" w:styleId="CommentTextChar">
    <w:name w:val="Comment Text Char"/>
    <w:basedOn w:val="DefaultParagraphFont"/>
    <w:link w:val="CommentText"/>
    <w:uiPriority w:val="99"/>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groups/group/chesapeake_executive_counc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bay.net/about/how/history"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chesapeakebay.ne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0D765-53C8-4B01-B843-FD52433B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20</Pages>
  <Words>7522</Words>
  <Characters>42878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Watterson, Samantha</cp:lastModifiedBy>
  <cp:revision>12</cp:revision>
  <cp:lastPrinted>2015-03-18T18:46:00Z</cp:lastPrinted>
  <dcterms:created xsi:type="dcterms:W3CDTF">2015-03-27T15:50:00Z</dcterms:created>
  <dcterms:modified xsi:type="dcterms:W3CDTF">2015-03-27T17:24:00Z</dcterms:modified>
</cp:coreProperties>
</file>