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F7079" w14:textId="389E36E9" w:rsidR="00816C4D" w:rsidRPr="00FC7D91" w:rsidRDefault="00FC7D91" w:rsidP="00352792">
      <w:pPr>
        <w:spacing w:after="0" w:line="240" w:lineRule="auto"/>
        <w:rPr>
          <w:color w:val="FFFFFF" w:themeColor="background1"/>
          <w:sz w:val="40"/>
        </w:rPr>
      </w:pPr>
      <w:r w:rsidRPr="00FC7D91">
        <w:rPr>
          <w:color w:val="FFFFFF" w:themeColor="background1"/>
          <w:sz w:val="40"/>
        </w:rPr>
        <w:t xml:space="preserve">Logic </w:t>
      </w:r>
      <w:r w:rsidR="00F71F18">
        <w:rPr>
          <w:color w:val="FFFFFF" w:themeColor="background1"/>
          <w:sz w:val="40"/>
        </w:rPr>
        <w:t>and</w:t>
      </w:r>
      <w:r w:rsidRPr="00FC7D91">
        <w:rPr>
          <w:color w:val="FFFFFF" w:themeColor="background1"/>
          <w:sz w:val="40"/>
        </w:rPr>
        <w:t xml:space="preserve"> Action Plan</w:t>
      </w:r>
      <w:r>
        <w:rPr>
          <w:color w:val="FFFFFF" w:themeColor="background1"/>
          <w:sz w:val="40"/>
        </w:rPr>
        <w:t>:</w:t>
      </w:r>
      <w:r w:rsidR="00DC47F1">
        <w:rPr>
          <w:color w:val="FFFFFF" w:themeColor="background1"/>
          <w:sz w:val="40"/>
        </w:rPr>
        <w:t xml:space="preserve"> </w:t>
      </w:r>
      <w:r>
        <w:rPr>
          <w:color w:val="FFFFFF" w:themeColor="background1"/>
          <w:sz w:val="40"/>
        </w:rPr>
        <w:t>Pre</w:t>
      </w:r>
      <w:r w:rsidR="00DC47F1">
        <w:rPr>
          <w:color w:val="FFFFFF" w:themeColor="background1"/>
          <w:sz w:val="40"/>
        </w:rPr>
        <w:t xml:space="preserve">- </w:t>
      </w:r>
      <w:r>
        <w:rPr>
          <w:color w:val="FFFFFF" w:themeColor="background1"/>
          <w:sz w:val="40"/>
        </w:rPr>
        <w:t>Quarterly Progress Meeting</w:t>
      </w:r>
    </w:p>
    <w:p w14:paraId="5E1A7FE3" w14:textId="77777777" w:rsidR="00E34B0C" w:rsidRDefault="00E34B0C" w:rsidP="00947AB3">
      <w:pPr>
        <w:spacing w:after="0" w:line="240" w:lineRule="auto"/>
        <w:jc w:val="center"/>
      </w:pPr>
    </w:p>
    <w:p w14:paraId="3D9FCB2C" w14:textId="77777777" w:rsidR="00E15D9B" w:rsidRDefault="00E15D9B" w:rsidP="00947AB3">
      <w:pPr>
        <w:pStyle w:val="Heading1"/>
        <w:spacing w:before="0" w:after="0" w:line="240" w:lineRule="auto"/>
        <w:rPr>
          <w:b/>
          <w:sz w:val="26"/>
          <w:szCs w:val="26"/>
        </w:rPr>
      </w:pPr>
      <w:bookmarkStart w:id="0" w:name="_Hlk3195967"/>
    </w:p>
    <w:bookmarkEnd w:id="0"/>
    <w:p w14:paraId="264C8F4A" w14:textId="226FA56C" w:rsidR="00947AB3" w:rsidRDefault="00DC47F1" w:rsidP="00FC7D91">
      <w:pPr>
        <w:spacing w:before="120" w:after="0"/>
        <w:rPr>
          <w:b/>
          <w:sz w:val="24"/>
          <w:szCs w:val="24"/>
        </w:rPr>
      </w:pPr>
      <w:r>
        <w:rPr>
          <w:b/>
          <w:sz w:val="24"/>
          <w:szCs w:val="24"/>
        </w:rPr>
        <w:t>Riparian Forest Buffers</w:t>
      </w:r>
      <w:r w:rsidR="00947AB3">
        <w:rPr>
          <w:b/>
          <w:sz w:val="24"/>
          <w:szCs w:val="24"/>
        </w:rPr>
        <w:t xml:space="preserve"> –</w:t>
      </w:r>
      <w:r>
        <w:rPr>
          <w:b/>
          <w:sz w:val="24"/>
          <w:szCs w:val="24"/>
        </w:rPr>
        <w:t xml:space="preserve"> 202</w:t>
      </w:r>
      <w:r w:rsidR="007A3D7A">
        <w:rPr>
          <w:b/>
          <w:sz w:val="24"/>
          <w:szCs w:val="24"/>
        </w:rPr>
        <w:t>1</w:t>
      </w:r>
      <w:r>
        <w:rPr>
          <w:b/>
          <w:sz w:val="24"/>
          <w:szCs w:val="24"/>
        </w:rPr>
        <w:t>-202</w:t>
      </w:r>
      <w:r w:rsidR="007A3D7A">
        <w:rPr>
          <w:b/>
          <w:sz w:val="24"/>
          <w:szCs w:val="24"/>
        </w:rPr>
        <w:t>2</w:t>
      </w:r>
      <w:r>
        <w:rPr>
          <w:b/>
          <w:sz w:val="24"/>
          <w:szCs w:val="24"/>
        </w:rPr>
        <w:t xml:space="preserve"> </w:t>
      </w:r>
    </w:p>
    <w:p w14:paraId="479793FC" w14:textId="29AF585A" w:rsidR="00947AB3" w:rsidRPr="003124B3" w:rsidRDefault="00947AB3" w:rsidP="00FC7D91">
      <w:pPr>
        <w:spacing w:before="120" w:after="0"/>
        <w:rPr>
          <w:sz w:val="24"/>
          <w:szCs w:val="24"/>
          <w:highlight w:val="yellow"/>
        </w:rPr>
      </w:pPr>
      <w:r>
        <w:rPr>
          <w:b/>
          <w:sz w:val="24"/>
          <w:szCs w:val="24"/>
        </w:rPr>
        <w:t xml:space="preserve">Long-term Target: </w:t>
      </w:r>
      <w:r w:rsidRPr="00001B30">
        <w:rPr>
          <w:sz w:val="24"/>
          <w:szCs w:val="24"/>
        </w:rPr>
        <w:t>(t</w:t>
      </w:r>
      <w:r w:rsidRPr="00547FAB">
        <w:rPr>
          <w:sz w:val="24"/>
          <w:szCs w:val="24"/>
        </w:rPr>
        <w:t>he metric for success of Outcome</w:t>
      </w:r>
      <w:r>
        <w:rPr>
          <w:sz w:val="24"/>
          <w:szCs w:val="24"/>
        </w:rPr>
        <w:t>)</w:t>
      </w:r>
      <w:r w:rsidRPr="00547FAB">
        <w:rPr>
          <w:sz w:val="24"/>
          <w:szCs w:val="24"/>
        </w:rPr>
        <w:t xml:space="preserve"> </w:t>
      </w:r>
      <w:r w:rsidR="00DC47F1" w:rsidRPr="00DC47F1">
        <w:rPr>
          <w:sz w:val="24"/>
          <w:szCs w:val="24"/>
        </w:rPr>
        <w:t>Seventy percent of riparian areas throughout the watershed forested</w:t>
      </w:r>
    </w:p>
    <w:p w14:paraId="6C48E012" w14:textId="46FAC339" w:rsidR="00947AB3" w:rsidRDefault="00947AB3" w:rsidP="000C151E">
      <w:pPr>
        <w:spacing w:after="120"/>
        <w:rPr>
          <w:b/>
          <w:sz w:val="24"/>
          <w:szCs w:val="24"/>
        </w:rPr>
      </w:pPr>
      <w:r>
        <w:rPr>
          <w:b/>
          <w:sz w:val="24"/>
          <w:szCs w:val="24"/>
        </w:rPr>
        <w:t>Two</w:t>
      </w:r>
      <w:r w:rsidRPr="001C0000">
        <w:rPr>
          <w:b/>
          <w:sz w:val="24"/>
          <w:szCs w:val="24"/>
        </w:rPr>
        <w:t xml:space="preserve">-year </w:t>
      </w:r>
      <w:r>
        <w:rPr>
          <w:b/>
          <w:sz w:val="24"/>
          <w:szCs w:val="24"/>
        </w:rPr>
        <w:t>T</w:t>
      </w:r>
      <w:r w:rsidRPr="001C0000">
        <w:rPr>
          <w:b/>
          <w:sz w:val="24"/>
          <w:szCs w:val="24"/>
        </w:rPr>
        <w:t>arget</w:t>
      </w:r>
      <w:r>
        <w:rPr>
          <w:b/>
          <w:sz w:val="24"/>
          <w:szCs w:val="24"/>
        </w:rPr>
        <w:t xml:space="preserve">: </w:t>
      </w:r>
      <w:r>
        <w:rPr>
          <w:sz w:val="24"/>
          <w:szCs w:val="24"/>
        </w:rPr>
        <w:t>(i</w:t>
      </w:r>
      <w:r w:rsidRPr="00547FAB">
        <w:rPr>
          <w:sz w:val="24"/>
          <w:szCs w:val="24"/>
        </w:rPr>
        <w:t>ncrement of metric for success</w:t>
      </w:r>
      <w:r>
        <w:rPr>
          <w:sz w:val="24"/>
          <w:szCs w:val="24"/>
        </w:rPr>
        <w:t>)</w:t>
      </w:r>
      <w:r w:rsidR="00DC47F1">
        <w:rPr>
          <w:sz w:val="24"/>
          <w:szCs w:val="24"/>
        </w:rPr>
        <w:t xml:space="preserve"> </w:t>
      </w:r>
      <w:r w:rsidR="00DC47F1" w:rsidRPr="00DC47F1">
        <w:rPr>
          <w:sz w:val="24"/>
          <w:szCs w:val="24"/>
        </w:rPr>
        <w:t>900 miles of riparian forest buffers planted and preserved per year</w:t>
      </w:r>
    </w:p>
    <w:tbl>
      <w:tblPr>
        <w:tblStyle w:val="TableGrid"/>
        <w:tblW w:w="0" w:type="auto"/>
        <w:tblLook w:val="04A0" w:firstRow="1" w:lastRow="0" w:firstColumn="1" w:lastColumn="0" w:noHBand="0" w:noVBand="1"/>
      </w:tblPr>
      <w:tblGrid>
        <w:gridCol w:w="14390"/>
      </w:tblGrid>
      <w:tr w:rsidR="00947AB3" w14:paraId="35EC7FD7" w14:textId="77777777" w:rsidTr="00996CDD">
        <w:tc>
          <w:tcPr>
            <w:tcW w:w="14390" w:type="dxa"/>
          </w:tcPr>
          <w:p w14:paraId="42C90C5F" w14:textId="287D4CF5" w:rsidR="00947AB3" w:rsidRDefault="00BB4814">
            <w:r w:rsidRPr="000C151E">
              <w:rPr>
                <w:b/>
                <w:sz w:val="24"/>
                <w:szCs w:val="24"/>
              </w:rPr>
              <w:t>Instructions:</w:t>
            </w:r>
            <w:r>
              <w:rPr>
                <w:sz w:val="24"/>
                <w:szCs w:val="24"/>
              </w:rPr>
              <w:t xml:space="preserve"> Before your quarterly progress meeting, </w:t>
            </w:r>
            <w:r w:rsidR="00947AB3">
              <w:rPr>
                <w:sz w:val="24"/>
                <w:szCs w:val="24"/>
              </w:rPr>
              <w:t>provide</w:t>
            </w:r>
            <w:r w:rsidR="00947AB3" w:rsidRPr="00117ABF">
              <w:rPr>
                <w:sz w:val="24"/>
                <w:szCs w:val="24"/>
              </w:rPr>
              <w:t xml:space="preserve"> the status of </w:t>
            </w:r>
            <w:r w:rsidR="00947AB3">
              <w:rPr>
                <w:sz w:val="24"/>
                <w:szCs w:val="24"/>
              </w:rPr>
              <w:t>individual</w:t>
            </w:r>
            <w:r w:rsidR="00947AB3" w:rsidRPr="00117ABF">
              <w:rPr>
                <w:sz w:val="24"/>
                <w:szCs w:val="24"/>
              </w:rPr>
              <w:t xml:space="preserve"> action</w:t>
            </w:r>
            <w:r w:rsidR="00947AB3">
              <w:rPr>
                <w:sz w:val="24"/>
                <w:szCs w:val="24"/>
              </w:rPr>
              <w:t>s</w:t>
            </w:r>
            <w:r w:rsidR="00947AB3" w:rsidRPr="00117ABF">
              <w:rPr>
                <w:sz w:val="24"/>
                <w:szCs w:val="24"/>
              </w:rPr>
              <w:t xml:space="preserve"> </w:t>
            </w:r>
            <w:r>
              <w:rPr>
                <w:sz w:val="24"/>
                <w:szCs w:val="24"/>
              </w:rPr>
              <w:t>in the table below using this color key.</w:t>
            </w:r>
          </w:p>
        </w:tc>
      </w:tr>
      <w:tr w:rsidR="00947AB3" w14:paraId="598F3BDB" w14:textId="77777777" w:rsidTr="00996CDD">
        <w:tc>
          <w:tcPr>
            <w:tcW w:w="14390" w:type="dxa"/>
            <w:shd w:val="clear" w:color="auto" w:fill="E2EFD9" w:themeFill="accent6" w:themeFillTint="33"/>
          </w:tcPr>
          <w:p w14:paraId="4CF12117" w14:textId="68979480" w:rsidR="00947AB3" w:rsidRPr="00BA7273" w:rsidRDefault="00947AB3" w:rsidP="00996CDD">
            <w:pPr>
              <w:pStyle w:val="NoSpacing"/>
              <w:rPr>
                <w:b/>
              </w:rPr>
            </w:pPr>
            <w:r>
              <w:rPr>
                <w:color w:val="000000" w:themeColor="text1"/>
              </w:rPr>
              <w:t>A</w:t>
            </w:r>
            <w:r w:rsidRPr="00DC7A43">
              <w:rPr>
                <w:color w:val="000000" w:themeColor="text1"/>
              </w:rPr>
              <w:t>ction has been completed or is moving forward as planned</w:t>
            </w:r>
            <w:r w:rsidR="006452CA">
              <w:rPr>
                <w:color w:val="000000" w:themeColor="text1"/>
              </w:rPr>
              <w:t>.</w:t>
            </w:r>
            <w:r w:rsidRPr="00DC7A43">
              <w:rPr>
                <w:color w:val="000000" w:themeColor="text1"/>
              </w:rPr>
              <w:t xml:space="preserve">      </w:t>
            </w:r>
          </w:p>
        </w:tc>
      </w:tr>
      <w:tr w:rsidR="00947AB3" w14:paraId="59B74E98" w14:textId="77777777" w:rsidTr="00996CDD">
        <w:tc>
          <w:tcPr>
            <w:tcW w:w="14390" w:type="dxa"/>
            <w:shd w:val="clear" w:color="auto" w:fill="FFF2CC" w:themeFill="accent4" w:themeFillTint="33"/>
          </w:tcPr>
          <w:p w14:paraId="66F82BDB" w14:textId="1A28D795" w:rsidR="00947AB3" w:rsidRDefault="00947AB3" w:rsidP="00996CDD">
            <w:r>
              <w:rPr>
                <w:color w:val="000000" w:themeColor="text1"/>
              </w:rPr>
              <w:t>A</w:t>
            </w:r>
            <w:r w:rsidRPr="00DC7A43">
              <w:rPr>
                <w:color w:val="000000" w:themeColor="text1"/>
              </w:rPr>
              <w:t>ction has encountered minor obstacles</w:t>
            </w:r>
            <w:r w:rsidR="006452CA">
              <w:rPr>
                <w:color w:val="000000" w:themeColor="text1"/>
              </w:rPr>
              <w:t>.</w:t>
            </w:r>
          </w:p>
        </w:tc>
      </w:tr>
      <w:tr w:rsidR="00947AB3" w14:paraId="382C6ED6" w14:textId="77777777" w:rsidTr="00996CDD">
        <w:tc>
          <w:tcPr>
            <w:tcW w:w="14390" w:type="dxa"/>
            <w:shd w:val="clear" w:color="auto" w:fill="FDCFD6"/>
          </w:tcPr>
          <w:p w14:paraId="684EF57B" w14:textId="2BE323E1" w:rsidR="00947AB3" w:rsidRDefault="00947AB3" w:rsidP="00996CDD">
            <w:r>
              <w:rPr>
                <w:color w:val="000000" w:themeColor="text1"/>
              </w:rPr>
              <w:t>A</w:t>
            </w:r>
            <w:r w:rsidRPr="00DC7A43">
              <w:rPr>
                <w:color w:val="000000" w:themeColor="text1"/>
              </w:rPr>
              <w:t>ction has not been taken or has encountered a serious barrier</w:t>
            </w:r>
            <w:r w:rsidR="006452CA">
              <w:rPr>
                <w:color w:val="000000" w:themeColor="text1"/>
              </w:rPr>
              <w:t>.</w:t>
            </w:r>
          </w:p>
        </w:tc>
      </w:tr>
    </w:tbl>
    <w:p w14:paraId="1BA4EAF3" w14:textId="10CA2ABD" w:rsidR="00947AB3" w:rsidRPr="000C151E" w:rsidRDefault="00BB4814" w:rsidP="00947AB3">
      <w:pPr>
        <w:spacing w:after="0"/>
        <w:rPr>
          <w:sz w:val="24"/>
          <w:szCs w:val="24"/>
        </w:rPr>
      </w:pPr>
      <w:r>
        <w:rPr>
          <w:sz w:val="24"/>
          <w:szCs w:val="24"/>
        </w:rPr>
        <w:t>Additional i</w:t>
      </w:r>
      <w:r w:rsidRPr="000C151E">
        <w:rPr>
          <w:sz w:val="24"/>
          <w:szCs w:val="24"/>
        </w:rPr>
        <w:t xml:space="preserve">nstructions for completing or updating your logic </w:t>
      </w:r>
      <w:r w:rsidR="00F71F18">
        <w:rPr>
          <w:sz w:val="24"/>
          <w:szCs w:val="24"/>
        </w:rPr>
        <w:t>and</w:t>
      </w:r>
      <w:r w:rsidRPr="000C151E">
        <w:rPr>
          <w:sz w:val="24"/>
          <w:szCs w:val="24"/>
        </w:rPr>
        <w:t xml:space="preserve"> action plan can be found on </w:t>
      </w:r>
      <w:hyperlink r:id="rId11" w:history="1">
        <w:proofErr w:type="spellStart"/>
        <w:r w:rsidRPr="000C151E">
          <w:rPr>
            <w:rStyle w:val="Hyperlink"/>
            <w:sz w:val="24"/>
            <w:szCs w:val="24"/>
          </w:rPr>
          <w:t>ChesapeakeDecisions</w:t>
        </w:r>
        <w:proofErr w:type="spellEnd"/>
      </w:hyperlink>
      <w:r w:rsidRPr="000C151E">
        <w:rPr>
          <w:sz w:val="24"/>
          <w:szCs w:val="24"/>
        </w:rPr>
        <w:t>.</w:t>
      </w:r>
    </w:p>
    <w:p w14:paraId="7B7E2CF9" w14:textId="77777777" w:rsidR="00BB4814" w:rsidRPr="002B2FA1" w:rsidRDefault="00BB4814" w:rsidP="00947AB3">
      <w:pPr>
        <w:spacing w:after="0"/>
        <w:rPr>
          <w:b/>
          <w:sz w:val="24"/>
          <w:szCs w:val="24"/>
        </w:rPr>
      </w:pPr>
    </w:p>
    <w:tbl>
      <w:tblPr>
        <w:tblStyle w:val="GridTable4-Accent5"/>
        <w:tblW w:w="14289" w:type="dxa"/>
        <w:tblLook w:val="06A0" w:firstRow="1" w:lastRow="0" w:firstColumn="1" w:lastColumn="0" w:noHBand="1" w:noVBand="1"/>
      </w:tblPr>
      <w:tblGrid>
        <w:gridCol w:w="2611"/>
        <w:gridCol w:w="2120"/>
        <w:gridCol w:w="1925"/>
        <w:gridCol w:w="1857"/>
        <w:gridCol w:w="1836"/>
        <w:gridCol w:w="1950"/>
        <w:gridCol w:w="1990"/>
      </w:tblGrid>
      <w:tr w:rsidR="004568EF" w:rsidRPr="00DB3E82" w14:paraId="240AC9DC" w14:textId="77777777" w:rsidTr="000119EC">
        <w:trPr>
          <w:cnfStyle w:val="100000000000" w:firstRow="1" w:lastRow="0" w:firstColumn="0" w:lastColumn="0" w:oddVBand="0" w:evenVBand="0" w:oddHBand="0" w:evenHBand="0" w:firstRowFirstColumn="0" w:firstRowLastColumn="0" w:lastRowFirstColumn="0" w:lastRowLastColumn="0"/>
          <w:trHeight w:val="1115"/>
        </w:trPr>
        <w:tc>
          <w:tcPr>
            <w:cnfStyle w:val="001000000000" w:firstRow="0" w:lastRow="0" w:firstColumn="1" w:lastColumn="0" w:oddVBand="0" w:evenVBand="0" w:oddHBand="0" w:evenHBand="0" w:firstRowFirstColumn="0" w:firstRowLastColumn="0" w:lastRowFirstColumn="0" w:lastRowLastColumn="0"/>
            <w:tcW w:w="2695" w:type="dxa"/>
            <w:vAlign w:val="center"/>
          </w:tcPr>
          <w:p w14:paraId="20D632A3" w14:textId="77777777" w:rsidR="00947AB3" w:rsidRPr="00DB3E82" w:rsidRDefault="00947AB3" w:rsidP="00996CDD">
            <w:pPr>
              <w:jc w:val="center"/>
              <w:rPr>
                <w:b w:val="0"/>
                <w:sz w:val="28"/>
                <w:szCs w:val="28"/>
              </w:rPr>
            </w:pPr>
            <w:r w:rsidRPr="00DB3E82">
              <w:rPr>
                <w:b w:val="0"/>
                <w:sz w:val="28"/>
                <w:szCs w:val="28"/>
              </w:rPr>
              <w:t>Factor</w:t>
            </w:r>
          </w:p>
        </w:tc>
        <w:tc>
          <w:tcPr>
            <w:tcW w:w="1735" w:type="dxa"/>
            <w:vAlign w:val="center"/>
          </w:tcPr>
          <w:p w14:paraId="54616032" w14:textId="77777777" w:rsidR="00947AB3" w:rsidRPr="0021394C" w:rsidRDefault="00947AB3" w:rsidP="00996CDD">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1979" w:type="dxa"/>
            <w:vAlign w:val="center"/>
          </w:tcPr>
          <w:p w14:paraId="36B434DB" w14:textId="77777777" w:rsidR="00947AB3" w:rsidRPr="00DB3E82" w:rsidRDefault="00947AB3" w:rsidP="00996CDD">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1952" w:type="dxa"/>
            <w:vAlign w:val="center"/>
          </w:tcPr>
          <w:p w14:paraId="3A5C9578" w14:textId="77777777" w:rsidR="00947AB3" w:rsidRPr="00DB3E82" w:rsidRDefault="00947AB3" w:rsidP="00996CDD">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p>
        </w:tc>
        <w:tc>
          <w:tcPr>
            <w:tcW w:w="1925" w:type="dxa"/>
            <w:vAlign w:val="center"/>
          </w:tcPr>
          <w:p w14:paraId="0CDEE341" w14:textId="77777777" w:rsidR="00947AB3" w:rsidRPr="00DB3E82" w:rsidRDefault="00947AB3" w:rsidP="00996CDD">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1990" w:type="dxa"/>
            <w:vAlign w:val="center"/>
          </w:tcPr>
          <w:p w14:paraId="4E3B1904" w14:textId="145E1E04" w:rsidR="00947AB3" w:rsidRPr="00DB3E82" w:rsidRDefault="00947AB3" w:rsidP="00357524">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Pr>
                <w:b w:val="0"/>
                <w:sz w:val="28"/>
                <w:szCs w:val="28"/>
              </w:rPr>
              <w:t xml:space="preserve"> Response and Application</w:t>
            </w:r>
          </w:p>
        </w:tc>
        <w:tc>
          <w:tcPr>
            <w:tcW w:w="2013" w:type="dxa"/>
            <w:vAlign w:val="center"/>
          </w:tcPr>
          <w:p w14:paraId="4C3B8FDC" w14:textId="77777777" w:rsidR="00947AB3" w:rsidRPr="00DB3E82" w:rsidRDefault="00947AB3" w:rsidP="00996CDD">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481D1B" w:rsidRPr="00DB3E82" w14:paraId="24378038" w14:textId="77777777" w:rsidTr="000119EC">
        <w:trPr>
          <w:trHeight w:val="20"/>
        </w:trPr>
        <w:tc>
          <w:tcPr>
            <w:cnfStyle w:val="001000000000" w:firstRow="0" w:lastRow="0" w:firstColumn="1" w:lastColumn="0" w:oddVBand="0" w:evenVBand="0" w:oddHBand="0" w:evenHBand="0" w:firstRowFirstColumn="0" w:firstRowLastColumn="0" w:lastRowFirstColumn="0" w:lastRowLastColumn="0"/>
            <w:tcW w:w="2695" w:type="dxa"/>
            <w:shd w:val="clear" w:color="auto" w:fill="BFBFBF" w:themeFill="background1" w:themeFillShade="BF"/>
          </w:tcPr>
          <w:p w14:paraId="4CEEB5B8" w14:textId="77777777" w:rsidR="00947AB3" w:rsidRPr="00934D05" w:rsidRDefault="00947AB3" w:rsidP="00996CDD">
            <w:pPr>
              <w:rPr>
                <w:b w:val="0"/>
                <w:i/>
                <w:color w:val="000000" w:themeColor="text1"/>
                <w:sz w:val="20"/>
                <w:szCs w:val="20"/>
              </w:rPr>
            </w:pPr>
            <w:r w:rsidRPr="00934D05">
              <w:rPr>
                <w:b w:val="0"/>
                <w:i/>
                <w:color w:val="000000" w:themeColor="text1"/>
                <w:sz w:val="20"/>
                <w:szCs w:val="20"/>
              </w:rPr>
              <w:t>What is impacting our ability to achieve our outcome?</w:t>
            </w:r>
          </w:p>
        </w:tc>
        <w:tc>
          <w:tcPr>
            <w:tcW w:w="1735" w:type="dxa"/>
            <w:shd w:val="clear" w:color="auto" w:fill="BFBFBF" w:themeFill="background1" w:themeFillShade="BF"/>
          </w:tcPr>
          <w:p w14:paraId="7CBE218A" w14:textId="77777777" w:rsidR="00947AB3" w:rsidRPr="00934D05" w:rsidRDefault="00947AB3" w:rsidP="00996CDD">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current efforts are addressing this factor?</w:t>
            </w:r>
          </w:p>
        </w:tc>
        <w:tc>
          <w:tcPr>
            <w:tcW w:w="1979" w:type="dxa"/>
            <w:shd w:val="clear" w:color="auto" w:fill="BFBFBF" w:themeFill="background1" w:themeFillShade="BF"/>
          </w:tcPr>
          <w:p w14:paraId="2519B933" w14:textId="77777777" w:rsidR="00947AB3" w:rsidRPr="00934D05" w:rsidRDefault="00947AB3" w:rsidP="00996CDD">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further efforts or information are needed to fully address this factor?</w:t>
            </w:r>
          </w:p>
        </w:tc>
        <w:tc>
          <w:tcPr>
            <w:tcW w:w="1952" w:type="dxa"/>
            <w:shd w:val="clear" w:color="auto" w:fill="BFBFBF" w:themeFill="background1" w:themeFillShade="BF"/>
          </w:tcPr>
          <w:p w14:paraId="66E29BFD" w14:textId="77777777" w:rsidR="00947AB3" w:rsidRPr="00934D05" w:rsidRDefault="00947AB3" w:rsidP="00996CDD">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 xml:space="preserve">What actions are essential </w:t>
            </w:r>
            <w:r>
              <w:rPr>
                <w:i/>
                <w:color w:val="000000" w:themeColor="text1"/>
                <w:sz w:val="20"/>
                <w:szCs w:val="20"/>
              </w:rPr>
              <w:t>(</w:t>
            </w:r>
            <w:r w:rsidRPr="00934D05">
              <w:rPr>
                <w:i/>
                <w:color w:val="000000" w:themeColor="text1"/>
                <w:sz w:val="20"/>
                <w:szCs w:val="20"/>
              </w:rPr>
              <w:t>to</w:t>
            </w:r>
            <w:r>
              <w:rPr>
                <w:i/>
                <w:color w:val="000000" w:themeColor="text1"/>
                <w:sz w:val="20"/>
                <w:szCs w:val="20"/>
              </w:rPr>
              <w:t xml:space="preserve"> help fill this gap)</w:t>
            </w:r>
            <w:r w:rsidRPr="00934D05">
              <w:rPr>
                <w:i/>
                <w:color w:val="000000" w:themeColor="text1"/>
                <w:sz w:val="20"/>
                <w:szCs w:val="20"/>
              </w:rPr>
              <w:t xml:space="preserve"> </w:t>
            </w:r>
            <w:r>
              <w:rPr>
                <w:i/>
                <w:color w:val="000000" w:themeColor="text1"/>
                <w:sz w:val="20"/>
                <w:szCs w:val="20"/>
              </w:rPr>
              <w:t xml:space="preserve">to </w:t>
            </w:r>
            <w:r w:rsidRPr="00934D05">
              <w:rPr>
                <w:i/>
                <w:color w:val="000000" w:themeColor="text1"/>
                <w:sz w:val="20"/>
                <w:szCs w:val="20"/>
              </w:rPr>
              <w:t>achieve our outcome?</w:t>
            </w:r>
          </w:p>
        </w:tc>
        <w:tc>
          <w:tcPr>
            <w:tcW w:w="1925" w:type="dxa"/>
            <w:shd w:val="clear" w:color="auto" w:fill="BFBFBF" w:themeFill="background1" w:themeFillShade="BF"/>
          </w:tcPr>
          <w:p w14:paraId="1E87172C" w14:textId="77777777" w:rsidR="00947AB3" w:rsidRPr="00934D05" w:rsidRDefault="00947AB3" w:rsidP="00996CDD">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What will we measure or observe to determine progress in filling identified gap?</w:t>
            </w:r>
          </w:p>
        </w:tc>
        <w:tc>
          <w:tcPr>
            <w:tcW w:w="1990" w:type="dxa"/>
            <w:shd w:val="clear" w:color="auto" w:fill="BFBFBF" w:themeFill="background1" w:themeFillShade="BF"/>
          </w:tcPr>
          <w:p w14:paraId="3F90B9CB" w14:textId="77777777" w:rsidR="00947AB3" w:rsidRPr="00934D05" w:rsidRDefault="00947AB3" w:rsidP="00996CDD">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How and when do we expect these actions to address the identified gap? How might that affect our work going forward?</w:t>
            </w:r>
          </w:p>
          <w:p w14:paraId="2E346D2D" w14:textId="77777777" w:rsidR="00947AB3" w:rsidRPr="00934D05" w:rsidRDefault="00947AB3" w:rsidP="00996CDD">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p>
        </w:tc>
        <w:tc>
          <w:tcPr>
            <w:tcW w:w="2013" w:type="dxa"/>
            <w:shd w:val="clear" w:color="auto" w:fill="BFBFBF" w:themeFill="background1" w:themeFillShade="BF"/>
          </w:tcPr>
          <w:p w14:paraId="2C4D1551" w14:textId="77777777" w:rsidR="00947AB3" w:rsidRPr="00934D05" w:rsidRDefault="00947AB3" w:rsidP="00996CDD">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did we learn from taking this action? How will this lesson impact our work?</w:t>
            </w:r>
          </w:p>
        </w:tc>
      </w:tr>
      <w:tr w:rsidR="004568EF" w:rsidRPr="00DB3E82" w14:paraId="21A27336" w14:textId="77777777" w:rsidTr="000119EC">
        <w:trPr>
          <w:trHeight w:val="20"/>
        </w:trPr>
        <w:tc>
          <w:tcPr>
            <w:cnfStyle w:val="001000000000" w:firstRow="0" w:lastRow="0" w:firstColumn="1" w:lastColumn="0" w:oddVBand="0" w:evenVBand="0" w:oddHBand="0" w:evenHBand="0" w:firstRowFirstColumn="0" w:firstRowLastColumn="0" w:lastRowFirstColumn="0" w:lastRowLastColumn="0"/>
            <w:tcW w:w="2695" w:type="dxa"/>
          </w:tcPr>
          <w:p w14:paraId="201A21EC" w14:textId="3029D37D" w:rsidR="00DC47F1" w:rsidRPr="00872C30" w:rsidRDefault="007E43C4" w:rsidP="00DC47F1">
            <w:pPr>
              <w:rPr>
                <w:b w:val="0"/>
                <w:bCs w:val="0"/>
                <w:sz w:val="21"/>
                <w:szCs w:val="21"/>
              </w:rPr>
            </w:pPr>
            <w:r>
              <w:rPr>
                <w:sz w:val="21"/>
                <w:szCs w:val="21"/>
              </w:rPr>
              <w:t>Need for</w:t>
            </w:r>
            <w:r w:rsidR="000119EC" w:rsidRPr="00872C30">
              <w:rPr>
                <w:sz w:val="21"/>
                <w:szCs w:val="21"/>
              </w:rPr>
              <w:t xml:space="preserve"> </w:t>
            </w:r>
            <w:r>
              <w:rPr>
                <w:sz w:val="21"/>
                <w:szCs w:val="21"/>
              </w:rPr>
              <w:t xml:space="preserve">high-level </w:t>
            </w:r>
            <w:r w:rsidR="000119EC">
              <w:rPr>
                <w:sz w:val="21"/>
                <w:szCs w:val="21"/>
              </w:rPr>
              <w:t>c</w:t>
            </w:r>
            <w:r w:rsidR="000119EC" w:rsidRPr="00872C30">
              <w:rPr>
                <w:sz w:val="21"/>
                <w:szCs w:val="21"/>
              </w:rPr>
              <w:t xml:space="preserve">oordination and </w:t>
            </w:r>
            <w:r w:rsidR="000119EC">
              <w:rPr>
                <w:sz w:val="21"/>
                <w:szCs w:val="21"/>
              </w:rPr>
              <w:t>d</w:t>
            </w:r>
            <w:r w:rsidR="000119EC" w:rsidRPr="00872C30">
              <w:rPr>
                <w:sz w:val="21"/>
                <w:szCs w:val="21"/>
              </w:rPr>
              <w:t xml:space="preserve">irection at </w:t>
            </w:r>
            <w:r w:rsidR="000119EC">
              <w:rPr>
                <w:sz w:val="21"/>
                <w:szCs w:val="21"/>
              </w:rPr>
              <w:t>s</w:t>
            </w:r>
            <w:r w:rsidR="000119EC" w:rsidRPr="00872C30">
              <w:rPr>
                <w:sz w:val="21"/>
                <w:szCs w:val="21"/>
              </w:rPr>
              <w:t xml:space="preserve">tate </w:t>
            </w:r>
            <w:r w:rsidR="000119EC">
              <w:rPr>
                <w:sz w:val="21"/>
                <w:szCs w:val="21"/>
              </w:rPr>
              <w:t>l</w:t>
            </w:r>
            <w:r w:rsidR="000119EC" w:rsidRPr="00872C30">
              <w:rPr>
                <w:sz w:val="21"/>
                <w:szCs w:val="21"/>
              </w:rPr>
              <w:t>evel</w:t>
            </w:r>
          </w:p>
        </w:tc>
        <w:tc>
          <w:tcPr>
            <w:tcW w:w="1735" w:type="dxa"/>
          </w:tcPr>
          <w:p w14:paraId="0A85AB20" w14:textId="77777777" w:rsidR="007E43C4" w:rsidRPr="00872C30" w:rsidRDefault="007E43C4" w:rsidP="007E43C4">
            <w:pPr>
              <w:pStyle w:val="ListParagraph"/>
              <w:numPr>
                <w:ilvl w:val="0"/>
                <w:numId w:val="42"/>
              </w:numPr>
              <w:cnfStyle w:val="000000000000" w:firstRow="0" w:lastRow="0" w:firstColumn="0" w:lastColumn="0" w:oddVBand="0" w:evenVBand="0" w:oddHBand="0" w:evenHBand="0" w:firstRowFirstColumn="0" w:firstRowLastColumn="0" w:lastRowFirstColumn="0" w:lastRowLastColumn="0"/>
              <w:rPr>
                <w:sz w:val="20"/>
                <w:szCs w:val="20"/>
              </w:rPr>
            </w:pPr>
            <w:r>
              <w:t>s</w:t>
            </w:r>
            <w:r w:rsidRPr="007E43C4">
              <w:t>ome states already have non-forestry leadership</w:t>
            </w:r>
          </w:p>
          <w:p w14:paraId="25942165" w14:textId="4FA31F2D" w:rsidR="00DC47F1" w:rsidRPr="007E43C4" w:rsidRDefault="007E43C4" w:rsidP="00872C30">
            <w:pPr>
              <w:pStyle w:val="ListParagraph"/>
              <w:numPr>
                <w:ilvl w:val="0"/>
                <w:numId w:val="42"/>
              </w:numPr>
              <w:cnfStyle w:val="000000000000" w:firstRow="0" w:lastRow="0" w:firstColumn="0" w:lastColumn="0" w:oddVBand="0" w:evenVBand="0" w:oddHBand="0" w:evenHBand="0" w:firstRowFirstColumn="0" w:firstRowLastColumn="0" w:lastRowFirstColumn="0" w:lastRowLastColumn="0"/>
              <w:rPr>
                <w:sz w:val="20"/>
                <w:szCs w:val="20"/>
              </w:rPr>
            </w:pPr>
            <w:r>
              <w:t>PSC engagement</w:t>
            </w:r>
            <w:r w:rsidRPr="007E43C4">
              <w:t xml:space="preserve"> </w:t>
            </w:r>
          </w:p>
        </w:tc>
        <w:tc>
          <w:tcPr>
            <w:tcW w:w="1979" w:type="dxa"/>
          </w:tcPr>
          <w:p w14:paraId="3ED1DE2F" w14:textId="656D3E18" w:rsidR="00DC47F1" w:rsidRPr="00FC7D91" w:rsidRDefault="007E43C4" w:rsidP="00DC47F1">
            <w:pPr>
              <w:cnfStyle w:val="000000000000" w:firstRow="0" w:lastRow="0" w:firstColumn="0" w:lastColumn="0" w:oddVBand="0" w:evenVBand="0" w:oddHBand="0" w:evenHBand="0" w:firstRowFirstColumn="0" w:firstRowLastColumn="0" w:lastRowFirstColumn="0" w:lastRowLastColumn="0"/>
              <w:rPr>
                <w:sz w:val="20"/>
                <w:szCs w:val="20"/>
              </w:rPr>
            </w:pPr>
            <w:r>
              <w:t xml:space="preserve">More networking, </w:t>
            </w:r>
            <w:r w:rsidR="00224B82">
              <w:t>coordination, incentives</w:t>
            </w:r>
          </w:p>
        </w:tc>
        <w:tc>
          <w:tcPr>
            <w:tcW w:w="1952" w:type="dxa"/>
          </w:tcPr>
          <w:p w14:paraId="14457749" w14:textId="4452C0FD" w:rsidR="00DC47F1" w:rsidRPr="00B56446" w:rsidRDefault="00872C30" w:rsidP="00DC47F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1.1, 1.2, 1.3, 1.4, 2.1, 2.3, 3.1, 4.1, 5.1</w:t>
            </w:r>
            <w:r w:rsidR="00CA3028">
              <w:rPr>
                <w:sz w:val="20"/>
                <w:szCs w:val="20"/>
              </w:rPr>
              <w:t>, 5.2</w:t>
            </w:r>
          </w:p>
        </w:tc>
        <w:tc>
          <w:tcPr>
            <w:tcW w:w="1925" w:type="dxa"/>
            <w:shd w:val="clear" w:color="auto" w:fill="auto"/>
          </w:tcPr>
          <w:p w14:paraId="47FDE690" w14:textId="7BFFAF5C" w:rsidR="00DC47F1" w:rsidRPr="00DB3E82" w:rsidRDefault="00872C30" w:rsidP="00DC47F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Action Strategy developed, pilot innovative program</w:t>
            </w:r>
            <w:r w:rsidR="000337B8">
              <w:rPr>
                <w:sz w:val="20"/>
                <w:szCs w:val="20"/>
              </w:rPr>
              <w:t xml:space="preserve">s at state level </w:t>
            </w:r>
          </w:p>
        </w:tc>
        <w:tc>
          <w:tcPr>
            <w:tcW w:w="1990" w:type="dxa"/>
            <w:shd w:val="clear" w:color="auto" w:fill="auto"/>
          </w:tcPr>
          <w:p w14:paraId="7283013E" w14:textId="22C51C6A" w:rsidR="00DC47F1" w:rsidRPr="00DB3E82" w:rsidRDefault="000337B8" w:rsidP="00DC47F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Ongoing</w:t>
            </w:r>
          </w:p>
        </w:tc>
        <w:tc>
          <w:tcPr>
            <w:tcW w:w="2013" w:type="dxa"/>
            <w:shd w:val="clear" w:color="auto" w:fill="D9E2F3" w:themeFill="accent5" w:themeFillTint="33"/>
          </w:tcPr>
          <w:p w14:paraId="26D3AD0C" w14:textId="77777777" w:rsidR="00DC47F1" w:rsidRPr="00DB3E82" w:rsidRDefault="00DC47F1" w:rsidP="00DC47F1">
            <w:pPr>
              <w:cnfStyle w:val="000000000000" w:firstRow="0" w:lastRow="0" w:firstColumn="0" w:lastColumn="0" w:oddVBand="0" w:evenVBand="0" w:oddHBand="0" w:evenHBand="0" w:firstRowFirstColumn="0" w:firstRowLastColumn="0" w:lastRowFirstColumn="0" w:lastRowLastColumn="0"/>
              <w:rPr>
                <w:sz w:val="20"/>
                <w:szCs w:val="20"/>
              </w:rPr>
            </w:pPr>
          </w:p>
        </w:tc>
      </w:tr>
      <w:tr w:rsidR="004568EF" w:rsidRPr="00DB3E82" w14:paraId="19ACE049" w14:textId="77777777" w:rsidTr="000119EC">
        <w:trPr>
          <w:trHeight w:val="20"/>
        </w:trPr>
        <w:tc>
          <w:tcPr>
            <w:cnfStyle w:val="001000000000" w:firstRow="0" w:lastRow="0" w:firstColumn="1" w:lastColumn="0" w:oddVBand="0" w:evenVBand="0" w:oddHBand="0" w:evenHBand="0" w:firstRowFirstColumn="0" w:firstRowLastColumn="0" w:lastRowFirstColumn="0" w:lastRowLastColumn="0"/>
            <w:tcW w:w="2695" w:type="dxa"/>
          </w:tcPr>
          <w:p w14:paraId="6BEE70AD" w14:textId="182504D2" w:rsidR="00DC47F1" w:rsidRPr="00872C30" w:rsidRDefault="00DC47F1" w:rsidP="00DC47F1">
            <w:pPr>
              <w:rPr>
                <w:b w:val="0"/>
                <w:sz w:val="21"/>
                <w:szCs w:val="21"/>
              </w:rPr>
            </w:pPr>
            <w:r w:rsidRPr="00872C30">
              <w:rPr>
                <w:sz w:val="21"/>
                <w:szCs w:val="21"/>
              </w:rPr>
              <w:t>Improved Technical Assistance</w:t>
            </w:r>
          </w:p>
        </w:tc>
        <w:tc>
          <w:tcPr>
            <w:tcW w:w="1735" w:type="dxa"/>
          </w:tcPr>
          <w:p w14:paraId="35657F01" w14:textId="5584AEB7" w:rsidR="00DC47F1" w:rsidRDefault="00DC47F1" w:rsidP="00DC47F1">
            <w:pPr>
              <w:cnfStyle w:val="000000000000" w:firstRow="0" w:lastRow="0" w:firstColumn="0" w:lastColumn="0" w:oddVBand="0" w:evenVBand="0" w:oddHBand="0" w:evenHBand="0" w:firstRowFirstColumn="0" w:firstRowLastColumn="0" w:lastRowFirstColumn="0" w:lastRowLastColumn="0"/>
            </w:pPr>
            <w:r>
              <w:t>11 positions</w:t>
            </w:r>
            <w:r w:rsidR="007E43C4">
              <w:t xml:space="preserve"> with USDA funding, </w:t>
            </w:r>
            <w:r>
              <w:t>additional trainings</w:t>
            </w:r>
          </w:p>
        </w:tc>
        <w:tc>
          <w:tcPr>
            <w:tcW w:w="1979" w:type="dxa"/>
          </w:tcPr>
          <w:p w14:paraId="11C62168" w14:textId="47021610" w:rsidR="00DC47F1" w:rsidRDefault="00DC47F1" w:rsidP="00DC47F1">
            <w:pPr>
              <w:cnfStyle w:val="000000000000" w:firstRow="0" w:lastRow="0" w:firstColumn="0" w:lastColumn="0" w:oddVBand="0" w:evenVBand="0" w:oddHBand="0" w:evenHBand="0" w:firstRowFirstColumn="0" w:firstRowLastColumn="0" w:lastRowFirstColumn="0" w:lastRowLastColumn="0"/>
            </w:pPr>
            <w:r>
              <w:t xml:space="preserve">Need for consistent funding for </w:t>
            </w:r>
            <w:r>
              <w:lastRenderedPageBreak/>
              <w:t>positions</w:t>
            </w:r>
            <w:r w:rsidR="004568EF">
              <w:t>, expand training</w:t>
            </w:r>
          </w:p>
        </w:tc>
        <w:tc>
          <w:tcPr>
            <w:tcW w:w="1952" w:type="dxa"/>
          </w:tcPr>
          <w:p w14:paraId="78FC56AA" w14:textId="42B317F8" w:rsidR="00DC47F1" w:rsidRDefault="00872C30" w:rsidP="00DC47F1">
            <w:pPr>
              <w:cnfStyle w:val="000000000000" w:firstRow="0" w:lastRow="0" w:firstColumn="0" w:lastColumn="0" w:oddVBand="0" w:evenVBand="0" w:oddHBand="0" w:evenHBand="0" w:firstRowFirstColumn="0" w:firstRowLastColumn="0" w:lastRowFirstColumn="0" w:lastRowLastColumn="0"/>
            </w:pPr>
            <w:r>
              <w:lastRenderedPageBreak/>
              <w:t>2.1, 2.2, 2.3, 3.1, 3.2, 4.1</w:t>
            </w:r>
            <w:r w:rsidR="00CA3028">
              <w:t>, 5.1, 5.2</w:t>
            </w:r>
          </w:p>
        </w:tc>
        <w:tc>
          <w:tcPr>
            <w:tcW w:w="1925" w:type="dxa"/>
            <w:shd w:val="clear" w:color="auto" w:fill="auto"/>
          </w:tcPr>
          <w:p w14:paraId="0395A754" w14:textId="458A7969" w:rsidR="00DC47F1" w:rsidRPr="00DB3E82" w:rsidRDefault="00872C30" w:rsidP="00DC47F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More trained TA providers, more landowner contacts, </w:t>
            </w:r>
            <w:r>
              <w:rPr>
                <w:sz w:val="20"/>
                <w:szCs w:val="20"/>
              </w:rPr>
              <w:lastRenderedPageBreak/>
              <w:t xml:space="preserve">additional funding, state TA plans </w:t>
            </w:r>
          </w:p>
        </w:tc>
        <w:tc>
          <w:tcPr>
            <w:tcW w:w="1990" w:type="dxa"/>
            <w:shd w:val="clear" w:color="auto" w:fill="auto"/>
          </w:tcPr>
          <w:p w14:paraId="1F4106D4" w14:textId="70B0CD91" w:rsidR="00DC47F1" w:rsidRPr="00DB3E82" w:rsidRDefault="00CA3028" w:rsidP="00DC47F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Ongoing</w:t>
            </w:r>
          </w:p>
        </w:tc>
        <w:tc>
          <w:tcPr>
            <w:tcW w:w="2013" w:type="dxa"/>
            <w:shd w:val="clear" w:color="auto" w:fill="D9E2F3" w:themeFill="accent5" w:themeFillTint="33"/>
          </w:tcPr>
          <w:p w14:paraId="1CAFA72B" w14:textId="77777777" w:rsidR="00DC47F1" w:rsidRPr="00DB3E82" w:rsidRDefault="00DC47F1" w:rsidP="00DC47F1">
            <w:pPr>
              <w:cnfStyle w:val="000000000000" w:firstRow="0" w:lastRow="0" w:firstColumn="0" w:lastColumn="0" w:oddVBand="0" w:evenVBand="0" w:oddHBand="0" w:evenHBand="0" w:firstRowFirstColumn="0" w:firstRowLastColumn="0" w:lastRowFirstColumn="0" w:lastRowLastColumn="0"/>
              <w:rPr>
                <w:sz w:val="20"/>
                <w:szCs w:val="20"/>
              </w:rPr>
            </w:pPr>
          </w:p>
        </w:tc>
      </w:tr>
      <w:tr w:rsidR="004568EF" w:rsidRPr="00DB3E82" w14:paraId="2EFDFEF7" w14:textId="77777777" w:rsidTr="000119EC">
        <w:trPr>
          <w:trHeight w:val="20"/>
        </w:trPr>
        <w:tc>
          <w:tcPr>
            <w:cnfStyle w:val="001000000000" w:firstRow="0" w:lastRow="0" w:firstColumn="1" w:lastColumn="0" w:oddVBand="0" w:evenVBand="0" w:oddHBand="0" w:evenHBand="0" w:firstRowFirstColumn="0" w:firstRowLastColumn="0" w:lastRowFirstColumn="0" w:lastRowLastColumn="0"/>
            <w:tcW w:w="2695" w:type="dxa"/>
          </w:tcPr>
          <w:p w14:paraId="19BABCF9" w14:textId="57CD83FD" w:rsidR="00DC47F1" w:rsidRPr="00872C30" w:rsidRDefault="000119EC" w:rsidP="00DC47F1">
            <w:pPr>
              <w:rPr>
                <w:b w:val="0"/>
                <w:sz w:val="21"/>
                <w:szCs w:val="21"/>
              </w:rPr>
            </w:pPr>
            <w:r w:rsidRPr="00872C30">
              <w:rPr>
                <w:sz w:val="21"/>
                <w:szCs w:val="21"/>
              </w:rPr>
              <w:t xml:space="preserve">Implementation partners </w:t>
            </w:r>
            <w:r w:rsidR="007E43C4">
              <w:rPr>
                <w:sz w:val="21"/>
                <w:szCs w:val="21"/>
              </w:rPr>
              <w:t xml:space="preserve">need </w:t>
            </w:r>
            <w:r w:rsidRPr="00872C30">
              <w:rPr>
                <w:sz w:val="21"/>
                <w:szCs w:val="21"/>
              </w:rPr>
              <w:t>consistency, security</w:t>
            </w:r>
            <w:r w:rsidR="00CA3028">
              <w:rPr>
                <w:sz w:val="21"/>
                <w:szCs w:val="21"/>
              </w:rPr>
              <w:t>, cost-savings</w:t>
            </w:r>
          </w:p>
        </w:tc>
        <w:tc>
          <w:tcPr>
            <w:tcW w:w="1735" w:type="dxa"/>
          </w:tcPr>
          <w:p w14:paraId="2BF06B48" w14:textId="4F0AE4F7" w:rsidR="00DC47F1" w:rsidRDefault="007E43C4" w:rsidP="00DC47F1">
            <w:pPr>
              <w:cnfStyle w:val="000000000000" w:firstRow="0" w:lastRow="0" w:firstColumn="0" w:lastColumn="0" w:oddVBand="0" w:evenVBand="0" w:oddHBand="0" w:evenHBand="0" w:firstRowFirstColumn="0" w:firstRowLastColumn="0" w:lastRowFirstColumn="0" w:lastRowLastColumn="0"/>
            </w:pPr>
            <w:r>
              <w:t>CREP and some localized programs tiered to RFB</w:t>
            </w:r>
            <w:r w:rsidR="004568EF">
              <w:t xml:space="preserve"> and innovation</w:t>
            </w:r>
          </w:p>
        </w:tc>
        <w:tc>
          <w:tcPr>
            <w:tcW w:w="1979" w:type="dxa"/>
          </w:tcPr>
          <w:p w14:paraId="4150864B" w14:textId="6FFEC1D4" w:rsidR="00DC47F1" w:rsidRDefault="004568EF" w:rsidP="00DC47F1">
            <w:pPr>
              <w:cnfStyle w:val="000000000000" w:firstRow="0" w:lastRow="0" w:firstColumn="0" w:lastColumn="0" w:oddVBand="0" w:evenVBand="0" w:oddHBand="0" w:evenHBand="0" w:firstRowFirstColumn="0" w:firstRowLastColumn="0" w:lastRowFirstColumn="0" w:lastRowLastColumn="0"/>
            </w:pPr>
            <w:commentRangeStart w:id="1"/>
            <w:r>
              <w:t xml:space="preserve">Broaden-out existing programs, find like-programs that could incorporate RFB </w:t>
            </w:r>
            <w:commentRangeEnd w:id="1"/>
            <w:r w:rsidR="006058C4">
              <w:rPr>
                <w:rStyle w:val="CommentReference"/>
                <w:rFonts w:eastAsiaTheme="majorEastAsia" w:cstheme="majorBidi"/>
              </w:rPr>
              <w:commentReference w:id="1"/>
            </w:r>
          </w:p>
        </w:tc>
        <w:tc>
          <w:tcPr>
            <w:tcW w:w="1952" w:type="dxa"/>
          </w:tcPr>
          <w:p w14:paraId="493CBC9E" w14:textId="160C0C6E" w:rsidR="00DC47F1" w:rsidRDefault="000119EC" w:rsidP="00DC47F1">
            <w:pPr>
              <w:cnfStyle w:val="000000000000" w:firstRow="0" w:lastRow="0" w:firstColumn="0" w:lastColumn="0" w:oddVBand="0" w:evenVBand="0" w:oddHBand="0" w:evenHBand="0" w:firstRowFirstColumn="0" w:firstRowLastColumn="0" w:lastRowFirstColumn="0" w:lastRowLastColumn="0"/>
            </w:pPr>
            <w:r>
              <w:t xml:space="preserve"> </w:t>
            </w:r>
            <w:r w:rsidR="00872C30">
              <w:t xml:space="preserve">1.2, 2.1, 2.3, </w:t>
            </w:r>
            <w:r w:rsidR="00CA3028">
              <w:t>5.1</w:t>
            </w:r>
          </w:p>
        </w:tc>
        <w:tc>
          <w:tcPr>
            <w:tcW w:w="1925" w:type="dxa"/>
            <w:shd w:val="clear" w:color="auto" w:fill="auto"/>
          </w:tcPr>
          <w:p w14:paraId="3A1CDD47" w14:textId="1AF74746" w:rsidR="00DC47F1" w:rsidRPr="00DB3E82" w:rsidRDefault="00872C30" w:rsidP="00DC47F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w:t>
            </w:r>
            <w:r w:rsidR="000337B8">
              <w:rPr>
                <w:sz w:val="20"/>
                <w:szCs w:val="20"/>
              </w:rPr>
              <w:t>ublic funds are leveraged in new ways, additional funding</w:t>
            </w:r>
          </w:p>
        </w:tc>
        <w:tc>
          <w:tcPr>
            <w:tcW w:w="1990" w:type="dxa"/>
            <w:shd w:val="clear" w:color="auto" w:fill="auto"/>
          </w:tcPr>
          <w:p w14:paraId="0061CB82" w14:textId="37A85E63" w:rsidR="00DC47F1" w:rsidRPr="00DB3E82" w:rsidRDefault="000337B8" w:rsidP="00DC47F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Ongoing</w:t>
            </w:r>
          </w:p>
        </w:tc>
        <w:tc>
          <w:tcPr>
            <w:tcW w:w="2013" w:type="dxa"/>
            <w:shd w:val="clear" w:color="auto" w:fill="D9E2F3" w:themeFill="accent5" w:themeFillTint="33"/>
          </w:tcPr>
          <w:p w14:paraId="42C8DE1E" w14:textId="77777777" w:rsidR="00DC47F1" w:rsidRPr="00DB3E82" w:rsidRDefault="00DC47F1" w:rsidP="00DC47F1">
            <w:pPr>
              <w:cnfStyle w:val="000000000000" w:firstRow="0" w:lastRow="0" w:firstColumn="0" w:lastColumn="0" w:oddVBand="0" w:evenVBand="0" w:oddHBand="0" w:evenHBand="0" w:firstRowFirstColumn="0" w:firstRowLastColumn="0" w:lastRowFirstColumn="0" w:lastRowLastColumn="0"/>
              <w:rPr>
                <w:sz w:val="20"/>
                <w:szCs w:val="20"/>
              </w:rPr>
            </w:pPr>
          </w:p>
        </w:tc>
      </w:tr>
      <w:tr w:rsidR="004568EF" w:rsidRPr="00DB3E82" w14:paraId="71614067" w14:textId="77777777" w:rsidTr="000119EC">
        <w:trPr>
          <w:trHeight w:val="20"/>
        </w:trPr>
        <w:tc>
          <w:tcPr>
            <w:cnfStyle w:val="001000000000" w:firstRow="0" w:lastRow="0" w:firstColumn="1" w:lastColumn="0" w:oddVBand="0" w:evenVBand="0" w:oddHBand="0" w:evenHBand="0" w:firstRowFirstColumn="0" w:firstRowLastColumn="0" w:lastRowFirstColumn="0" w:lastRowLastColumn="0"/>
            <w:tcW w:w="2695" w:type="dxa"/>
          </w:tcPr>
          <w:p w14:paraId="09D287F1" w14:textId="34661EEB" w:rsidR="000119EC" w:rsidRDefault="000119EC" w:rsidP="00DC47F1">
            <w:pPr>
              <w:rPr>
                <w:b w:val="0"/>
              </w:rPr>
            </w:pPr>
          </w:p>
        </w:tc>
        <w:tc>
          <w:tcPr>
            <w:tcW w:w="1735" w:type="dxa"/>
          </w:tcPr>
          <w:p w14:paraId="6CB5D641" w14:textId="4CBCE66D" w:rsidR="000119EC" w:rsidRDefault="000119EC" w:rsidP="00DC47F1">
            <w:pPr>
              <w:cnfStyle w:val="000000000000" w:firstRow="0" w:lastRow="0" w:firstColumn="0" w:lastColumn="0" w:oddVBand="0" w:evenVBand="0" w:oddHBand="0" w:evenHBand="0" w:firstRowFirstColumn="0" w:firstRowLastColumn="0" w:lastRowFirstColumn="0" w:lastRowLastColumn="0"/>
            </w:pPr>
          </w:p>
        </w:tc>
        <w:tc>
          <w:tcPr>
            <w:tcW w:w="1979" w:type="dxa"/>
          </w:tcPr>
          <w:p w14:paraId="16E9742D" w14:textId="05E0C143" w:rsidR="000119EC" w:rsidRDefault="000119EC" w:rsidP="00DC47F1">
            <w:pPr>
              <w:cnfStyle w:val="000000000000" w:firstRow="0" w:lastRow="0" w:firstColumn="0" w:lastColumn="0" w:oddVBand="0" w:evenVBand="0" w:oddHBand="0" w:evenHBand="0" w:firstRowFirstColumn="0" w:firstRowLastColumn="0" w:lastRowFirstColumn="0" w:lastRowLastColumn="0"/>
            </w:pPr>
          </w:p>
        </w:tc>
        <w:tc>
          <w:tcPr>
            <w:tcW w:w="1952" w:type="dxa"/>
          </w:tcPr>
          <w:p w14:paraId="151A9FDE" w14:textId="5DBC123C" w:rsidR="000119EC" w:rsidRDefault="000119EC" w:rsidP="00DC47F1">
            <w:pPr>
              <w:cnfStyle w:val="000000000000" w:firstRow="0" w:lastRow="0" w:firstColumn="0" w:lastColumn="0" w:oddVBand="0" w:evenVBand="0" w:oddHBand="0" w:evenHBand="0" w:firstRowFirstColumn="0" w:firstRowLastColumn="0" w:lastRowFirstColumn="0" w:lastRowLastColumn="0"/>
            </w:pPr>
          </w:p>
        </w:tc>
        <w:tc>
          <w:tcPr>
            <w:tcW w:w="1925" w:type="dxa"/>
            <w:shd w:val="clear" w:color="auto" w:fill="auto"/>
          </w:tcPr>
          <w:p w14:paraId="3973BFFF" w14:textId="77777777" w:rsidR="000119EC" w:rsidRPr="00DB3E82" w:rsidRDefault="000119EC" w:rsidP="00DC47F1">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shd w:val="clear" w:color="auto" w:fill="auto"/>
          </w:tcPr>
          <w:p w14:paraId="289963E4" w14:textId="77777777" w:rsidR="000119EC" w:rsidRPr="00DB3E82" w:rsidRDefault="000119EC" w:rsidP="00DC47F1">
            <w:pPr>
              <w:cnfStyle w:val="000000000000" w:firstRow="0" w:lastRow="0" w:firstColumn="0" w:lastColumn="0" w:oddVBand="0" w:evenVBand="0" w:oddHBand="0" w:evenHBand="0" w:firstRowFirstColumn="0" w:firstRowLastColumn="0" w:lastRowFirstColumn="0" w:lastRowLastColumn="0"/>
              <w:rPr>
                <w:sz w:val="20"/>
                <w:szCs w:val="20"/>
              </w:rPr>
            </w:pPr>
          </w:p>
        </w:tc>
        <w:tc>
          <w:tcPr>
            <w:tcW w:w="2013" w:type="dxa"/>
            <w:shd w:val="clear" w:color="auto" w:fill="D9E2F3" w:themeFill="accent5" w:themeFillTint="33"/>
          </w:tcPr>
          <w:p w14:paraId="1F99FBE5" w14:textId="77777777" w:rsidR="000119EC" w:rsidRPr="00DB3E82" w:rsidRDefault="000119EC" w:rsidP="00DC47F1">
            <w:pPr>
              <w:cnfStyle w:val="000000000000" w:firstRow="0" w:lastRow="0" w:firstColumn="0" w:lastColumn="0" w:oddVBand="0" w:evenVBand="0" w:oddHBand="0" w:evenHBand="0" w:firstRowFirstColumn="0" w:firstRowLastColumn="0" w:lastRowFirstColumn="0" w:lastRowLastColumn="0"/>
              <w:rPr>
                <w:sz w:val="20"/>
                <w:szCs w:val="20"/>
              </w:rPr>
            </w:pPr>
          </w:p>
        </w:tc>
      </w:tr>
    </w:tbl>
    <w:p w14:paraId="702AADE4" w14:textId="77777777" w:rsidR="00947AB3" w:rsidRDefault="00947AB3" w:rsidP="00947AB3"/>
    <w:tbl>
      <w:tblPr>
        <w:tblStyle w:val="GridTable4-Accent5"/>
        <w:tblW w:w="14286" w:type="dxa"/>
        <w:tblLayout w:type="fixed"/>
        <w:tblLook w:val="06A0" w:firstRow="1" w:lastRow="0" w:firstColumn="1" w:lastColumn="0" w:noHBand="1" w:noVBand="1"/>
      </w:tblPr>
      <w:tblGrid>
        <w:gridCol w:w="1000"/>
        <w:gridCol w:w="75"/>
        <w:gridCol w:w="1879"/>
        <w:gridCol w:w="11"/>
        <w:gridCol w:w="3558"/>
        <w:gridCol w:w="42"/>
        <w:gridCol w:w="1530"/>
        <w:gridCol w:w="1710"/>
        <w:gridCol w:w="21"/>
        <w:gridCol w:w="1373"/>
        <w:gridCol w:w="46"/>
        <w:gridCol w:w="2995"/>
        <w:gridCol w:w="46"/>
      </w:tblGrid>
      <w:tr w:rsidR="00403CDD" w:rsidRPr="00051142" w14:paraId="6C3BC414" w14:textId="5B5B6FE0" w:rsidTr="00403CDD">
        <w:trPr>
          <w:gridAfter w:val="1"/>
          <w:cnfStyle w:val="100000000000" w:firstRow="1" w:lastRow="0" w:firstColumn="0" w:lastColumn="0" w:oddVBand="0" w:evenVBand="0" w:oddHBand="0" w:evenHBand="0" w:firstRowFirstColumn="0" w:firstRowLastColumn="0" w:lastRowFirstColumn="0" w:lastRowLastColumn="0"/>
          <w:wAfter w:w="46" w:type="dxa"/>
          <w:trHeight w:val="293"/>
        </w:trPr>
        <w:tc>
          <w:tcPr>
            <w:cnfStyle w:val="001000000000" w:firstRow="0" w:lastRow="0" w:firstColumn="1" w:lastColumn="0" w:oddVBand="0" w:evenVBand="0" w:oddHBand="0" w:evenHBand="0" w:firstRowFirstColumn="0" w:firstRowLastColumn="0" w:lastRowFirstColumn="0" w:lastRowLastColumn="0"/>
            <w:tcW w:w="1000" w:type="dxa"/>
          </w:tcPr>
          <w:p w14:paraId="1D106F3B" w14:textId="77777777" w:rsidR="00403CDD" w:rsidRPr="00051142" w:rsidRDefault="00403CDD" w:rsidP="00996CDD">
            <w:pPr>
              <w:spacing w:line="276" w:lineRule="auto"/>
              <w:jc w:val="center"/>
              <w:rPr>
                <w:rFonts w:cs="Gautami"/>
                <w:sz w:val="28"/>
                <w:szCs w:val="28"/>
              </w:rPr>
            </w:pPr>
          </w:p>
        </w:tc>
        <w:tc>
          <w:tcPr>
            <w:tcW w:w="10199" w:type="dxa"/>
            <w:gridSpan w:val="9"/>
          </w:tcPr>
          <w:p w14:paraId="1A87F12B" w14:textId="23C462CF" w:rsidR="00403CDD" w:rsidRPr="00051142" w:rsidRDefault="00403CDD" w:rsidP="00996CDD">
            <w:pPr>
              <w:spacing w:line="276" w:lineRule="auto"/>
              <w:jc w:val="center"/>
              <w:cnfStyle w:val="100000000000" w:firstRow="1" w:lastRow="0" w:firstColumn="0" w:lastColumn="0" w:oddVBand="0" w:evenVBand="0" w:oddHBand="0" w:evenHBand="0" w:firstRowFirstColumn="0" w:firstRowLastColumn="0" w:lastRowFirstColumn="0" w:lastRowLastColumn="0"/>
              <w:rPr>
                <w:rFonts w:cs="Gautami"/>
                <w:sz w:val="28"/>
                <w:szCs w:val="28"/>
              </w:rPr>
            </w:pPr>
            <w:r w:rsidRPr="00051142">
              <w:rPr>
                <w:rFonts w:cs="Gautami"/>
                <w:sz w:val="28"/>
                <w:szCs w:val="28"/>
              </w:rPr>
              <w:t xml:space="preserve">ACTIONS – </w:t>
            </w:r>
            <w:r>
              <w:rPr>
                <w:rFonts w:cs="Gautami"/>
                <w:sz w:val="28"/>
                <w:szCs w:val="28"/>
              </w:rPr>
              <w:t>2020-2021</w:t>
            </w:r>
          </w:p>
        </w:tc>
        <w:tc>
          <w:tcPr>
            <w:tcW w:w="3041" w:type="dxa"/>
            <w:gridSpan w:val="2"/>
          </w:tcPr>
          <w:p w14:paraId="5DDFDA9C" w14:textId="77777777" w:rsidR="00403CDD" w:rsidRPr="00051142" w:rsidRDefault="00403CDD" w:rsidP="00996CDD">
            <w:pPr>
              <w:spacing w:line="276" w:lineRule="auto"/>
              <w:jc w:val="center"/>
              <w:cnfStyle w:val="100000000000" w:firstRow="1" w:lastRow="0" w:firstColumn="0" w:lastColumn="0" w:oddVBand="0" w:evenVBand="0" w:oddHBand="0" w:evenHBand="0" w:firstRowFirstColumn="0" w:firstRowLastColumn="0" w:lastRowFirstColumn="0" w:lastRowLastColumn="0"/>
              <w:rPr>
                <w:rFonts w:cs="Gautami"/>
                <w:sz w:val="28"/>
                <w:szCs w:val="28"/>
              </w:rPr>
            </w:pPr>
          </w:p>
        </w:tc>
      </w:tr>
      <w:tr w:rsidR="00403CDD" w:rsidRPr="00051142" w14:paraId="23CA23D1" w14:textId="6FD284A3" w:rsidTr="00403CDD">
        <w:trPr>
          <w:gridAfter w:val="1"/>
          <w:wAfter w:w="46" w:type="dxa"/>
          <w:trHeight w:val="340"/>
        </w:trPr>
        <w:tc>
          <w:tcPr>
            <w:cnfStyle w:val="001000000000" w:firstRow="0" w:lastRow="0" w:firstColumn="1" w:lastColumn="0" w:oddVBand="0" w:evenVBand="0" w:oddHBand="0" w:evenHBand="0" w:firstRowFirstColumn="0" w:firstRowLastColumn="0" w:lastRowFirstColumn="0" w:lastRowLastColumn="0"/>
            <w:tcW w:w="1000" w:type="dxa"/>
            <w:shd w:val="clear" w:color="auto" w:fill="E7E6E6" w:themeFill="background2"/>
          </w:tcPr>
          <w:p w14:paraId="4BDE1BB7" w14:textId="77777777" w:rsidR="00403CDD" w:rsidRPr="00051142" w:rsidRDefault="00403CDD" w:rsidP="00996CDD">
            <w:pPr>
              <w:spacing w:line="276" w:lineRule="auto"/>
              <w:rPr>
                <w:rFonts w:cs="Gautami"/>
                <w:color w:val="000000" w:themeColor="text1"/>
              </w:rPr>
            </w:pPr>
            <w:bookmarkStart w:id="2" w:name="_Management_Approach_1:"/>
            <w:bookmarkEnd w:id="2"/>
            <w:r w:rsidRPr="00051142">
              <w:rPr>
                <w:rFonts w:cs="Gautami"/>
                <w:color w:val="000000" w:themeColor="text1"/>
              </w:rPr>
              <w:t>Action #</w:t>
            </w:r>
          </w:p>
        </w:tc>
        <w:tc>
          <w:tcPr>
            <w:tcW w:w="1954" w:type="dxa"/>
            <w:gridSpan w:val="2"/>
            <w:shd w:val="clear" w:color="auto" w:fill="E7E6E6" w:themeFill="background2"/>
          </w:tcPr>
          <w:p w14:paraId="22DA1D6A" w14:textId="77777777" w:rsidR="00403CDD" w:rsidRPr="00051142" w:rsidRDefault="00403CDD" w:rsidP="00996CDD">
            <w:pPr>
              <w:spacing w:line="276" w:lineRule="auto"/>
              <w:cnfStyle w:val="000000000000" w:firstRow="0" w:lastRow="0" w:firstColumn="0" w:lastColumn="0" w:oddVBand="0" w:evenVBand="0" w:oddHBand="0" w:evenHBand="0" w:firstRowFirstColumn="0" w:firstRowLastColumn="0" w:lastRowFirstColumn="0" w:lastRowLastColumn="0"/>
              <w:rPr>
                <w:rFonts w:cs="Gautami"/>
                <w:b/>
                <w:color w:val="000000" w:themeColor="text1"/>
              </w:rPr>
            </w:pPr>
            <w:r w:rsidRPr="00051142">
              <w:rPr>
                <w:rFonts w:cs="Gautami"/>
                <w:color w:val="000000" w:themeColor="text1"/>
              </w:rPr>
              <w:t>Description</w:t>
            </w:r>
          </w:p>
        </w:tc>
        <w:tc>
          <w:tcPr>
            <w:tcW w:w="3569" w:type="dxa"/>
            <w:gridSpan w:val="2"/>
            <w:shd w:val="clear" w:color="auto" w:fill="E7E6E6" w:themeFill="background2"/>
          </w:tcPr>
          <w:p w14:paraId="24A72E7F" w14:textId="77777777" w:rsidR="00403CDD" w:rsidRPr="00051142" w:rsidRDefault="00403CDD" w:rsidP="00996CDD">
            <w:pPr>
              <w:spacing w:line="276" w:lineRule="auto"/>
              <w:cnfStyle w:val="000000000000" w:firstRow="0" w:lastRow="0" w:firstColumn="0" w:lastColumn="0" w:oddVBand="0" w:evenVBand="0" w:oddHBand="0" w:evenHBand="0" w:firstRowFirstColumn="0" w:firstRowLastColumn="0" w:lastRowFirstColumn="0" w:lastRowLastColumn="0"/>
              <w:rPr>
                <w:rFonts w:cs="Gautami"/>
                <w:b/>
                <w:color w:val="000000" w:themeColor="text1"/>
              </w:rPr>
            </w:pPr>
            <w:r w:rsidRPr="00051142">
              <w:rPr>
                <w:rFonts w:cs="Gautami"/>
                <w:color w:val="000000" w:themeColor="text1"/>
              </w:rPr>
              <w:t>Performance Target(s)</w:t>
            </w:r>
          </w:p>
        </w:tc>
        <w:tc>
          <w:tcPr>
            <w:tcW w:w="1572" w:type="dxa"/>
            <w:gridSpan w:val="2"/>
            <w:shd w:val="clear" w:color="auto" w:fill="E7E6E6" w:themeFill="background2"/>
          </w:tcPr>
          <w:p w14:paraId="3CAF8073" w14:textId="77777777" w:rsidR="00403CDD" w:rsidRPr="00051142" w:rsidRDefault="00403CDD" w:rsidP="00996CDD">
            <w:pPr>
              <w:spacing w:line="276" w:lineRule="auto"/>
              <w:cnfStyle w:val="000000000000" w:firstRow="0" w:lastRow="0" w:firstColumn="0" w:lastColumn="0" w:oddVBand="0" w:evenVBand="0" w:oddHBand="0" w:evenHBand="0" w:firstRowFirstColumn="0" w:firstRowLastColumn="0" w:lastRowFirstColumn="0" w:lastRowLastColumn="0"/>
              <w:rPr>
                <w:rFonts w:cs="Gautami"/>
                <w:b/>
                <w:color w:val="000000" w:themeColor="text1"/>
              </w:rPr>
            </w:pPr>
            <w:r w:rsidRPr="00051142">
              <w:rPr>
                <w:rFonts w:cs="Gautami"/>
                <w:color w:val="000000" w:themeColor="text1"/>
                <w:szCs w:val="24"/>
              </w:rPr>
              <w:t>Responsible Party (or Parties)</w:t>
            </w:r>
          </w:p>
        </w:tc>
        <w:tc>
          <w:tcPr>
            <w:tcW w:w="1731" w:type="dxa"/>
            <w:gridSpan w:val="2"/>
            <w:shd w:val="clear" w:color="auto" w:fill="E7E6E6" w:themeFill="background2"/>
          </w:tcPr>
          <w:p w14:paraId="33DF8C1A" w14:textId="77777777" w:rsidR="00403CDD" w:rsidRPr="00051142" w:rsidRDefault="00403CDD" w:rsidP="00996CDD">
            <w:pPr>
              <w:spacing w:line="276" w:lineRule="auto"/>
              <w:cnfStyle w:val="000000000000" w:firstRow="0" w:lastRow="0" w:firstColumn="0" w:lastColumn="0" w:oddVBand="0" w:evenVBand="0" w:oddHBand="0" w:evenHBand="0" w:firstRowFirstColumn="0" w:firstRowLastColumn="0" w:lastRowFirstColumn="0" w:lastRowLastColumn="0"/>
              <w:rPr>
                <w:rFonts w:cs="Gautami"/>
                <w:b/>
                <w:color w:val="000000" w:themeColor="text1"/>
              </w:rPr>
            </w:pPr>
            <w:r w:rsidRPr="00051142">
              <w:rPr>
                <w:rFonts w:cs="Gautami"/>
                <w:color w:val="000000" w:themeColor="text1"/>
                <w:szCs w:val="24"/>
              </w:rPr>
              <w:t>Geographic Location</w:t>
            </w:r>
          </w:p>
        </w:tc>
        <w:tc>
          <w:tcPr>
            <w:tcW w:w="1373" w:type="dxa"/>
            <w:shd w:val="clear" w:color="auto" w:fill="E7E6E6" w:themeFill="background2"/>
          </w:tcPr>
          <w:p w14:paraId="220E907F" w14:textId="77777777" w:rsidR="00403CDD" w:rsidRPr="00051142" w:rsidRDefault="00403CDD" w:rsidP="00996CDD">
            <w:pPr>
              <w:spacing w:line="276" w:lineRule="auto"/>
              <w:cnfStyle w:val="000000000000" w:firstRow="0" w:lastRow="0" w:firstColumn="0" w:lastColumn="0" w:oddVBand="0" w:evenVBand="0" w:oddHBand="0" w:evenHBand="0" w:firstRowFirstColumn="0" w:firstRowLastColumn="0" w:lastRowFirstColumn="0" w:lastRowLastColumn="0"/>
              <w:rPr>
                <w:rFonts w:cs="Gautami"/>
                <w:b/>
                <w:color w:val="000000" w:themeColor="text1"/>
              </w:rPr>
            </w:pPr>
            <w:r w:rsidRPr="00051142">
              <w:rPr>
                <w:rFonts w:cs="Gautami"/>
                <w:color w:val="000000" w:themeColor="text1"/>
              </w:rPr>
              <w:t>Expected Timeline</w:t>
            </w:r>
          </w:p>
        </w:tc>
        <w:tc>
          <w:tcPr>
            <w:tcW w:w="3041" w:type="dxa"/>
            <w:gridSpan w:val="2"/>
            <w:shd w:val="clear" w:color="auto" w:fill="E7E6E6" w:themeFill="background2"/>
          </w:tcPr>
          <w:p w14:paraId="7A37459E" w14:textId="6BC6368F" w:rsidR="00403CDD" w:rsidRPr="00051142" w:rsidRDefault="00403CDD" w:rsidP="00996CDD">
            <w:pPr>
              <w:spacing w:line="276" w:lineRule="auto"/>
              <w:cnfStyle w:val="000000000000" w:firstRow="0" w:lastRow="0" w:firstColumn="0" w:lastColumn="0" w:oddVBand="0" w:evenVBand="0" w:oddHBand="0" w:evenHBand="0" w:firstRowFirstColumn="0" w:firstRowLastColumn="0" w:lastRowFirstColumn="0" w:lastRowLastColumn="0"/>
              <w:rPr>
                <w:rFonts w:cs="Gautami"/>
                <w:color w:val="000000" w:themeColor="text1"/>
              </w:rPr>
            </w:pPr>
            <w:r>
              <w:rPr>
                <w:rFonts w:cs="Gautami"/>
                <w:color w:val="000000" w:themeColor="text1"/>
              </w:rPr>
              <w:t>Justification for color. Is assigned color appropriate? Why? Provide examples</w:t>
            </w:r>
          </w:p>
        </w:tc>
      </w:tr>
      <w:tr w:rsidR="00403CDD" w:rsidRPr="00051142" w14:paraId="78052ED3" w14:textId="3576A786" w:rsidTr="00403CDD">
        <w:trPr>
          <w:gridAfter w:val="1"/>
          <w:wAfter w:w="46" w:type="dxa"/>
          <w:trHeight w:val="340"/>
        </w:trPr>
        <w:tc>
          <w:tcPr>
            <w:cnfStyle w:val="001000000000" w:firstRow="0" w:lastRow="0" w:firstColumn="1" w:lastColumn="0" w:oddVBand="0" w:evenVBand="0" w:oddHBand="0" w:evenHBand="0" w:firstRowFirstColumn="0" w:firstRowLastColumn="0" w:lastRowFirstColumn="0" w:lastRowLastColumn="0"/>
            <w:tcW w:w="11199" w:type="dxa"/>
            <w:gridSpan w:val="10"/>
          </w:tcPr>
          <w:p w14:paraId="1CCCCDF0" w14:textId="6C1B1D9B" w:rsidR="00403CDD" w:rsidRPr="002A6269" w:rsidRDefault="00403CDD" w:rsidP="00872C30">
            <w:pPr>
              <w:pStyle w:val="Default"/>
            </w:pPr>
            <w:r w:rsidRPr="00872C30">
              <w:rPr>
                <w:rFonts w:ascii="Georgia" w:hAnsi="Georgia" w:cs="Gautami"/>
                <w:sz w:val="22"/>
                <w:szCs w:val="22"/>
              </w:rPr>
              <w:t xml:space="preserve">Management Approach 1: </w:t>
            </w:r>
            <w:r>
              <w:rPr>
                <w:rFonts w:ascii="Georgia" w:hAnsi="Georgia" w:cs="Gautami"/>
                <w:sz w:val="22"/>
                <w:szCs w:val="22"/>
              </w:rPr>
              <w:t xml:space="preserve"> </w:t>
            </w:r>
            <w:r w:rsidRPr="00872C30">
              <w:rPr>
                <w:rFonts w:ascii="Georgia" w:hAnsi="Georgia"/>
                <w:sz w:val="22"/>
                <w:szCs w:val="22"/>
              </w:rPr>
              <w:t xml:space="preserve">Renew leadership </w:t>
            </w:r>
          </w:p>
        </w:tc>
        <w:tc>
          <w:tcPr>
            <w:tcW w:w="3041" w:type="dxa"/>
            <w:gridSpan w:val="2"/>
          </w:tcPr>
          <w:p w14:paraId="24059387" w14:textId="77777777" w:rsidR="00403CDD" w:rsidRPr="00872C30" w:rsidRDefault="00403CDD" w:rsidP="00872C30">
            <w:pPr>
              <w:pStyle w:val="Default"/>
              <w:cnfStyle w:val="000000000000" w:firstRow="0" w:lastRow="0" w:firstColumn="0" w:lastColumn="0" w:oddVBand="0" w:evenVBand="0" w:oddHBand="0" w:evenHBand="0" w:firstRowFirstColumn="0" w:firstRowLastColumn="0" w:lastRowFirstColumn="0" w:lastRowLastColumn="0"/>
              <w:rPr>
                <w:rFonts w:ascii="Georgia" w:hAnsi="Georgia" w:cs="Gautami"/>
                <w:sz w:val="22"/>
                <w:szCs w:val="22"/>
              </w:rPr>
            </w:pPr>
          </w:p>
        </w:tc>
      </w:tr>
      <w:tr w:rsidR="00403CDD" w:rsidRPr="00051142" w14:paraId="7529B0A1" w14:textId="04F95F57" w:rsidTr="00403CDD">
        <w:trPr>
          <w:gridAfter w:val="1"/>
          <w:wAfter w:w="46" w:type="dxa"/>
          <w:trHeight w:val="293"/>
        </w:trPr>
        <w:tc>
          <w:tcPr>
            <w:cnfStyle w:val="001000000000" w:firstRow="0" w:lastRow="0" w:firstColumn="1" w:lastColumn="0" w:oddVBand="0" w:evenVBand="0" w:oddHBand="0" w:evenHBand="0" w:firstRowFirstColumn="0" w:firstRowLastColumn="0" w:lastRowFirstColumn="0" w:lastRowLastColumn="0"/>
            <w:tcW w:w="1000" w:type="dxa"/>
            <w:shd w:val="clear" w:color="auto" w:fill="F7CAAC" w:themeFill="accent2" w:themeFillTint="66"/>
          </w:tcPr>
          <w:p w14:paraId="36F18CD9" w14:textId="1FA8B4A7" w:rsidR="00403CDD" w:rsidRPr="00051142" w:rsidRDefault="00403CDD" w:rsidP="00624239">
            <w:pPr>
              <w:pStyle w:val="Heading1"/>
              <w:outlineLvl w:val="0"/>
              <w:rPr>
                <w:rFonts w:cs="Gautami"/>
              </w:rPr>
            </w:pPr>
            <w:bookmarkStart w:id="3" w:name="_1.1"/>
            <w:bookmarkEnd w:id="3"/>
            <w:r w:rsidRPr="00051142">
              <w:rPr>
                <w:rFonts w:cs="Gautami"/>
                <w:sz w:val="22"/>
              </w:rPr>
              <w:t>1.</w:t>
            </w:r>
            <w:commentRangeStart w:id="4"/>
            <w:r w:rsidRPr="00051142">
              <w:rPr>
                <w:rFonts w:cs="Gautami"/>
                <w:sz w:val="22"/>
              </w:rPr>
              <w:t>1</w:t>
            </w:r>
            <w:commentRangeEnd w:id="4"/>
            <w:r w:rsidR="00A1064F">
              <w:rPr>
                <w:rStyle w:val="CommentReference"/>
                <w:rFonts w:eastAsiaTheme="majorEastAsia" w:cstheme="majorBidi"/>
                <w:b w:val="0"/>
                <w:bCs w:val="0"/>
                <w:caps w:val="0"/>
                <w:spacing w:val="0"/>
              </w:rPr>
              <w:commentReference w:id="4"/>
            </w:r>
          </w:p>
        </w:tc>
        <w:tc>
          <w:tcPr>
            <w:tcW w:w="1954" w:type="dxa"/>
            <w:gridSpan w:val="2"/>
            <w:shd w:val="clear" w:color="auto" w:fill="F7CAAC" w:themeFill="accent2" w:themeFillTint="66"/>
          </w:tcPr>
          <w:p w14:paraId="6BB538DF" w14:textId="46356366" w:rsidR="00403CDD" w:rsidRPr="00051142" w:rsidRDefault="00403CDD"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Work at WQGIT and MB level to form RFB coordinating body/advisors in each state where goals are regularly not being met</w:t>
            </w:r>
          </w:p>
        </w:tc>
        <w:tc>
          <w:tcPr>
            <w:tcW w:w="3569" w:type="dxa"/>
            <w:gridSpan w:val="2"/>
            <w:shd w:val="clear" w:color="auto" w:fill="F7CAAC" w:themeFill="accent2" w:themeFillTint="66"/>
          </w:tcPr>
          <w:p w14:paraId="4A4B4E9B" w14:textId="1B75FCCF" w:rsidR="00403CDD" w:rsidRDefault="00403CDD" w:rsidP="00624239">
            <w:pPr>
              <w:pStyle w:val="TableParagraph"/>
              <w:numPr>
                <w:ilvl w:val="0"/>
                <w:numId w:val="25"/>
              </w:numPr>
              <w:tabs>
                <w:tab w:val="left" w:pos="452"/>
              </w:tabs>
              <w:spacing w:before="3" w:line="237" w:lineRule="auto"/>
              <w:ind w:right="630"/>
              <w:cnfStyle w:val="000000000000" w:firstRow="0" w:lastRow="0" w:firstColumn="0" w:lastColumn="0" w:oddVBand="0" w:evenVBand="0" w:oddHBand="0" w:evenHBand="0" w:firstRowFirstColumn="0" w:firstRowLastColumn="0" w:lastRowFirstColumn="0" w:lastRowLastColumn="0"/>
              <w:rPr>
                <w:rFonts w:ascii="Georgia" w:hAnsi="Georgia" w:cs="Gautami"/>
              </w:rPr>
            </w:pPr>
            <w:r>
              <w:rPr>
                <w:rFonts w:ascii="Georgia" w:hAnsi="Georgia" w:cs="Gautami"/>
              </w:rPr>
              <w:t>Designated, water quality specialist state contact who can help with 1.2 and 1.3</w:t>
            </w:r>
          </w:p>
          <w:p w14:paraId="75DA56D4" w14:textId="18704367" w:rsidR="00403CDD" w:rsidRDefault="00403CDD" w:rsidP="00624239">
            <w:pPr>
              <w:pStyle w:val="TableParagraph"/>
              <w:numPr>
                <w:ilvl w:val="0"/>
                <w:numId w:val="25"/>
              </w:numPr>
              <w:tabs>
                <w:tab w:val="left" w:pos="452"/>
              </w:tabs>
              <w:spacing w:before="3" w:line="237" w:lineRule="auto"/>
              <w:ind w:right="630"/>
              <w:cnfStyle w:val="000000000000" w:firstRow="0" w:lastRow="0" w:firstColumn="0" w:lastColumn="0" w:oddVBand="0" w:evenVBand="0" w:oddHBand="0" w:evenHBand="0" w:firstRowFirstColumn="0" w:firstRowLastColumn="0" w:lastRowFirstColumn="0" w:lastRowLastColumn="0"/>
              <w:rPr>
                <w:rFonts w:ascii="Georgia" w:hAnsi="Georgia" w:cs="Gautami"/>
              </w:rPr>
            </w:pPr>
            <w:r>
              <w:rPr>
                <w:rFonts w:ascii="Georgia" w:hAnsi="Georgia" w:cs="Gautami"/>
              </w:rPr>
              <w:t>Advisory board formed</w:t>
            </w:r>
          </w:p>
          <w:p w14:paraId="2253AD43" w14:textId="25D694B8" w:rsidR="00403CDD" w:rsidRPr="00051142" w:rsidRDefault="00403CDD" w:rsidP="00872C30">
            <w:pPr>
              <w:pStyle w:val="TableParagraph"/>
              <w:numPr>
                <w:ilvl w:val="0"/>
                <w:numId w:val="25"/>
              </w:numPr>
              <w:tabs>
                <w:tab w:val="left" w:pos="452"/>
              </w:tabs>
              <w:spacing w:before="3" w:line="237" w:lineRule="auto"/>
              <w:ind w:right="630"/>
              <w:cnfStyle w:val="000000000000" w:firstRow="0" w:lastRow="0" w:firstColumn="0" w:lastColumn="0" w:oddVBand="0" w:evenVBand="0" w:oddHBand="0" w:evenHBand="0" w:firstRowFirstColumn="0" w:firstRowLastColumn="0" w:lastRowFirstColumn="0" w:lastRowLastColumn="0"/>
              <w:rPr>
                <w:rFonts w:ascii="Georgia" w:hAnsi="Georgia" w:cs="Gautami"/>
              </w:rPr>
            </w:pPr>
            <w:r>
              <w:rPr>
                <w:rFonts w:ascii="Georgia" w:hAnsi="Georgia" w:cs="Gautami"/>
              </w:rPr>
              <w:t>Strategy developed (see 1.2)</w:t>
            </w:r>
          </w:p>
        </w:tc>
        <w:tc>
          <w:tcPr>
            <w:tcW w:w="1572" w:type="dxa"/>
            <w:gridSpan w:val="2"/>
            <w:shd w:val="clear" w:color="auto" w:fill="F7CAAC" w:themeFill="accent2" w:themeFillTint="66"/>
          </w:tcPr>
          <w:p w14:paraId="7F2AACB1" w14:textId="56FF7316" w:rsidR="00403CDD" w:rsidRPr="00051142" w:rsidRDefault="00403CDD"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 xml:space="preserve">MB, WQ GIT, </w:t>
            </w:r>
            <w:r w:rsidRPr="00051142">
              <w:rPr>
                <w:rFonts w:cs="Gautami"/>
              </w:rPr>
              <w:t>State</w:t>
            </w:r>
            <w:r>
              <w:rPr>
                <w:rFonts w:cs="Gautami"/>
              </w:rPr>
              <w:t xml:space="preserve"> l</w:t>
            </w:r>
            <w:r w:rsidRPr="00051142">
              <w:rPr>
                <w:rFonts w:cs="Gautami"/>
              </w:rPr>
              <w:t>ead</w:t>
            </w:r>
            <w:r>
              <w:rPr>
                <w:rFonts w:cs="Gautami"/>
              </w:rPr>
              <w:t>er</w:t>
            </w:r>
            <w:r w:rsidRPr="00051142">
              <w:rPr>
                <w:rFonts w:cs="Gautami"/>
              </w:rPr>
              <w:t>s</w:t>
            </w:r>
            <w:r>
              <w:rPr>
                <w:rFonts w:cs="Gautami"/>
              </w:rPr>
              <w:t>hip, FWG</w:t>
            </w:r>
          </w:p>
        </w:tc>
        <w:tc>
          <w:tcPr>
            <w:tcW w:w="1731" w:type="dxa"/>
            <w:gridSpan w:val="2"/>
            <w:shd w:val="clear" w:color="auto" w:fill="F7CAAC" w:themeFill="accent2" w:themeFillTint="66"/>
          </w:tcPr>
          <w:p w14:paraId="232FFBD6" w14:textId="7B0928A7" w:rsidR="00403CDD" w:rsidRPr="00051142" w:rsidRDefault="00403CDD"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proofErr w:type="spellStart"/>
            <w:r>
              <w:rPr>
                <w:rFonts w:cs="Gautami"/>
              </w:rPr>
              <w:t>Baywide</w:t>
            </w:r>
            <w:proofErr w:type="spellEnd"/>
          </w:p>
        </w:tc>
        <w:tc>
          <w:tcPr>
            <w:tcW w:w="1373" w:type="dxa"/>
            <w:shd w:val="clear" w:color="auto" w:fill="F7CAAC" w:themeFill="accent2" w:themeFillTint="66"/>
          </w:tcPr>
          <w:p w14:paraId="02DD0C33" w14:textId="4B59A334" w:rsidR="00403CDD" w:rsidRPr="00051142" w:rsidRDefault="00403CDD"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March 2021</w:t>
            </w:r>
          </w:p>
        </w:tc>
        <w:tc>
          <w:tcPr>
            <w:tcW w:w="3041" w:type="dxa"/>
            <w:gridSpan w:val="2"/>
            <w:shd w:val="clear" w:color="auto" w:fill="F7CAAC" w:themeFill="accent2" w:themeFillTint="66"/>
          </w:tcPr>
          <w:p w14:paraId="505AAA0E" w14:textId="77777777" w:rsidR="00F47E84" w:rsidRDefault="00F47E84"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 xml:space="preserve">There are successful examples of state and regional RFB coordinating bodies, but generally, WQGIT/MB members have not been involved with these. </w:t>
            </w:r>
          </w:p>
          <w:p w14:paraId="05162FF2" w14:textId="77777777" w:rsidR="00F47E84" w:rsidRDefault="00F47E84"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p>
          <w:p w14:paraId="6DCB300B" w14:textId="3917D1B6" w:rsidR="00403CDD" w:rsidRDefault="00403CDD"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Some WQGIT/MB involvement with the workshop and action strategies, but longer-term plans for coordination between FWG/WQGIT/MB still lacking</w:t>
            </w:r>
            <w:ins w:id="5" w:author="Brownson, Katherine - FS" w:date="2022-10-26T16:14:00Z">
              <w:r w:rsidR="00E55924">
                <w:rPr>
                  <w:rFonts w:cs="Gautami"/>
                </w:rPr>
                <w:t xml:space="preserve">. As a workgroup we could be communicating better with leadership. </w:t>
              </w:r>
            </w:ins>
          </w:p>
        </w:tc>
      </w:tr>
      <w:tr w:rsidR="00403CDD" w:rsidRPr="00051142" w14:paraId="1F49173A" w14:textId="26FF12FA" w:rsidTr="00403CDD">
        <w:trPr>
          <w:gridAfter w:val="1"/>
          <w:wAfter w:w="46" w:type="dxa"/>
          <w:trHeight w:val="293"/>
        </w:trPr>
        <w:tc>
          <w:tcPr>
            <w:cnfStyle w:val="001000000000" w:firstRow="0" w:lastRow="0" w:firstColumn="1" w:lastColumn="0" w:oddVBand="0" w:evenVBand="0" w:oddHBand="0" w:evenHBand="0" w:firstRowFirstColumn="0" w:firstRowLastColumn="0" w:lastRowFirstColumn="0" w:lastRowLastColumn="0"/>
            <w:tcW w:w="1000" w:type="dxa"/>
            <w:shd w:val="clear" w:color="auto" w:fill="C5E0B3" w:themeFill="accent6" w:themeFillTint="66"/>
          </w:tcPr>
          <w:p w14:paraId="5B6A01DB" w14:textId="0615BA1E" w:rsidR="00403CDD" w:rsidRPr="00051142" w:rsidRDefault="00403CDD" w:rsidP="00624239">
            <w:pPr>
              <w:pStyle w:val="Heading1"/>
              <w:outlineLvl w:val="0"/>
              <w:rPr>
                <w:rFonts w:cs="Gautami"/>
              </w:rPr>
            </w:pPr>
            <w:bookmarkStart w:id="6" w:name="_1.3"/>
            <w:bookmarkEnd w:id="6"/>
            <w:r w:rsidRPr="00051142">
              <w:rPr>
                <w:rFonts w:cs="Gautami"/>
                <w:sz w:val="22"/>
              </w:rPr>
              <w:t>1.</w:t>
            </w:r>
            <w:commentRangeStart w:id="7"/>
            <w:r w:rsidRPr="00051142">
              <w:rPr>
                <w:rFonts w:cs="Gautami"/>
                <w:sz w:val="22"/>
              </w:rPr>
              <w:t>2</w:t>
            </w:r>
            <w:commentRangeEnd w:id="7"/>
            <w:r w:rsidR="0020489D">
              <w:rPr>
                <w:rStyle w:val="CommentReference"/>
                <w:rFonts w:eastAsiaTheme="majorEastAsia" w:cstheme="majorBidi"/>
                <w:b w:val="0"/>
                <w:bCs w:val="0"/>
                <w:caps w:val="0"/>
                <w:spacing w:val="0"/>
              </w:rPr>
              <w:commentReference w:id="7"/>
            </w:r>
          </w:p>
        </w:tc>
        <w:tc>
          <w:tcPr>
            <w:tcW w:w="1954" w:type="dxa"/>
            <w:gridSpan w:val="2"/>
            <w:shd w:val="clear" w:color="auto" w:fill="C5E0B3" w:themeFill="accent6" w:themeFillTint="66"/>
          </w:tcPr>
          <w:p w14:paraId="0CD61896" w14:textId="5C48A5E9" w:rsidR="00403CDD" w:rsidRPr="00051142" w:rsidRDefault="00403CDD"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 xml:space="preserve">Develop state high-level Action </w:t>
            </w:r>
            <w:r>
              <w:rPr>
                <w:rFonts w:cs="Gautami"/>
              </w:rPr>
              <w:lastRenderedPageBreak/>
              <w:t>Strategies in each jurisdiction to help focus and coordinate RFB efforts</w:t>
            </w:r>
          </w:p>
        </w:tc>
        <w:tc>
          <w:tcPr>
            <w:tcW w:w="3569" w:type="dxa"/>
            <w:gridSpan w:val="2"/>
            <w:shd w:val="clear" w:color="auto" w:fill="C5E0B3" w:themeFill="accent6" w:themeFillTint="66"/>
          </w:tcPr>
          <w:p w14:paraId="12AC2522" w14:textId="34142991" w:rsidR="00403CDD" w:rsidRPr="00051142" w:rsidRDefault="00403CDD" w:rsidP="00624239">
            <w:pPr>
              <w:pStyle w:val="TableParagraph"/>
              <w:numPr>
                <w:ilvl w:val="0"/>
                <w:numId w:val="26"/>
              </w:numPr>
              <w:tabs>
                <w:tab w:val="left" w:pos="452"/>
              </w:tabs>
              <w:spacing w:line="276" w:lineRule="auto"/>
              <w:ind w:right="144"/>
              <w:cnfStyle w:val="000000000000" w:firstRow="0" w:lastRow="0" w:firstColumn="0" w:lastColumn="0" w:oddVBand="0" w:evenVBand="0" w:oddHBand="0" w:evenHBand="0" w:firstRowFirstColumn="0" w:firstRowLastColumn="0" w:lastRowFirstColumn="0" w:lastRowLastColumn="0"/>
              <w:rPr>
                <w:rFonts w:ascii="Georgia" w:hAnsi="Georgia" w:cs="Gautami"/>
              </w:rPr>
            </w:pPr>
            <w:r>
              <w:rPr>
                <w:rFonts w:ascii="Georgia" w:hAnsi="Georgia" w:cs="Gautami"/>
              </w:rPr>
              <w:lastRenderedPageBreak/>
              <w:t>D</w:t>
            </w:r>
            <w:r w:rsidRPr="00051142">
              <w:rPr>
                <w:rFonts w:ascii="Georgia" w:hAnsi="Georgia" w:cs="Gautami"/>
              </w:rPr>
              <w:t xml:space="preserve">iagnostic tools </w:t>
            </w:r>
            <w:r>
              <w:rPr>
                <w:rFonts w:ascii="Georgia" w:hAnsi="Georgia" w:cs="Gautami"/>
              </w:rPr>
              <w:t xml:space="preserve">used </w:t>
            </w:r>
          </w:p>
          <w:p w14:paraId="24E91FAC" w14:textId="048B6789" w:rsidR="00403CDD" w:rsidRPr="00872C30" w:rsidRDefault="00403CDD" w:rsidP="004C509B">
            <w:pPr>
              <w:pStyle w:val="TableParagraph"/>
              <w:numPr>
                <w:ilvl w:val="0"/>
                <w:numId w:val="26"/>
              </w:numPr>
              <w:tabs>
                <w:tab w:val="left" w:pos="452"/>
              </w:tabs>
              <w:spacing w:before="2" w:line="237" w:lineRule="auto"/>
              <w:ind w:right="209" w:hanging="344"/>
              <w:cnfStyle w:val="000000000000" w:firstRow="0" w:lastRow="0" w:firstColumn="0" w:lastColumn="0" w:oddVBand="0" w:evenVBand="0" w:oddHBand="0" w:evenHBand="0" w:firstRowFirstColumn="0" w:firstRowLastColumn="0" w:lastRowFirstColumn="0" w:lastRowLastColumn="0"/>
              <w:rPr>
                <w:rFonts w:ascii="Georgia" w:hAnsi="Georgia" w:cs="Gautami"/>
              </w:rPr>
            </w:pPr>
            <w:r>
              <w:rPr>
                <w:rFonts w:ascii="Georgia" w:hAnsi="Georgia" w:cs="Gautami"/>
              </w:rPr>
              <w:t xml:space="preserve">Localized </w:t>
            </w:r>
            <w:r w:rsidRPr="00051142">
              <w:rPr>
                <w:rFonts w:ascii="Georgia" w:hAnsi="Georgia" w:cs="Gautami"/>
              </w:rPr>
              <w:t xml:space="preserve">goals </w:t>
            </w:r>
            <w:r>
              <w:rPr>
                <w:rFonts w:ascii="Georgia" w:hAnsi="Georgia" w:cs="Gautami"/>
              </w:rPr>
              <w:t>are set</w:t>
            </w:r>
            <w:r w:rsidRPr="00051142">
              <w:rPr>
                <w:rFonts w:ascii="Georgia" w:hAnsi="Georgia" w:cs="Gautami"/>
              </w:rPr>
              <w:t xml:space="preserve"> </w:t>
            </w:r>
          </w:p>
          <w:p w14:paraId="5F59389E" w14:textId="730FADA9" w:rsidR="00403CDD" w:rsidRPr="00403CDD" w:rsidRDefault="00403CDD" w:rsidP="004C509B">
            <w:pPr>
              <w:pStyle w:val="TableParagraph"/>
              <w:numPr>
                <w:ilvl w:val="0"/>
                <w:numId w:val="26"/>
              </w:numPr>
              <w:tabs>
                <w:tab w:val="left" w:pos="452"/>
              </w:tabs>
              <w:spacing w:before="2" w:line="237" w:lineRule="auto"/>
              <w:ind w:right="209" w:hanging="344"/>
              <w:cnfStyle w:val="000000000000" w:firstRow="0" w:lastRow="0" w:firstColumn="0" w:lastColumn="0" w:oddVBand="0" w:evenVBand="0" w:oddHBand="0" w:evenHBand="0" w:firstRowFirstColumn="0" w:firstRowLastColumn="0" w:lastRowFirstColumn="0" w:lastRowLastColumn="0"/>
              <w:rPr>
                <w:rFonts w:ascii="Georgia" w:hAnsi="Georgia" w:cs="Gautami"/>
                <w:highlight w:val="yellow"/>
              </w:rPr>
            </w:pPr>
            <w:r w:rsidRPr="00403CDD">
              <w:rPr>
                <w:rFonts w:ascii="Georgia" w:eastAsiaTheme="minorHAnsi" w:hAnsi="Georgia" w:cs="Gautami"/>
                <w:highlight w:val="yellow"/>
              </w:rPr>
              <w:t xml:space="preserve">Agricultural landowners </w:t>
            </w:r>
            <w:r w:rsidRPr="00403CDD">
              <w:rPr>
                <w:rFonts w:ascii="Georgia" w:eastAsiaTheme="minorHAnsi" w:hAnsi="Georgia" w:cs="Gautami"/>
                <w:highlight w:val="yellow"/>
              </w:rPr>
              <w:lastRenderedPageBreak/>
              <w:t xml:space="preserve">with the greatest number of </w:t>
            </w:r>
            <w:proofErr w:type="spellStart"/>
            <w:r w:rsidRPr="00403CDD">
              <w:rPr>
                <w:rFonts w:ascii="Georgia" w:eastAsiaTheme="minorHAnsi" w:hAnsi="Georgia" w:cs="Gautami"/>
                <w:highlight w:val="yellow"/>
              </w:rPr>
              <w:t>bufferable</w:t>
            </w:r>
            <w:proofErr w:type="spellEnd"/>
            <w:r w:rsidRPr="00403CDD">
              <w:rPr>
                <w:rFonts w:ascii="Georgia" w:eastAsiaTheme="minorHAnsi" w:hAnsi="Georgia" w:cs="Gautami"/>
                <w:highlight w:val="yellow"/>
              </w:rPr>
              <w:t xml:space="preserve"> acres are identified</w:t>
            </w:r>
          </w:p>
          <w:p w14:paraId="0C79E6CC" w14:textId="3B8623C2" w:rsidR="00403CDD" w:rsidRPr="00051142" w:rsidRDefault="00403CDD" w:rsidP="004C509B">
            <w:pPr>
              <w:pStyle w:val="TableParagraph"/>
              <w:numPr>
                <w:ilvl w:val="0"/>
                <w:numId w:val="26"/>
              </w:numPr>
              <w:tabs>
                <w:tab w:val="left" w:pos="452"/>
              </w:tabs>
              <w:spacing w:before="2" w:line="237" w:lineRule="auto"/>
              <w:ind w:right="209" w:hanging="344"/>
              <w:cnfStyle w:val="000000000000" w:firstRow="0" w:lastRow="0" w:firstColumn="0" w:lastColumn="0" w:oddVBand="0" w:evenVBand="0" w:oddHBand="0" w:evenHBand="0" w:firstRowFirstColumn="0" w:firstRowLastColumn="0" w:lastRowFirstColumn="0" w:lastRowLastColumn="0"/>
              <w:rPr>
                <w:rFonts w:ascii="Georgia" w:hAnsi="Georgia" w:cs="Gautami"/>
              </w:rPr>
            </w:pPr>
            <w:r w:rsidRPr="00077588">
              <w:rPr>
                <w:rFonts w:ascii="Georgia" w:hAnsi="Georgia"/>
              </w:rPr>
              <w:t>Secure/stabilize/capitalize on current successful efforts critical for desired results to ensure they can continue, which will enable space for additional innovations</w:t>
            </w:r>
          </w:p>
        </w:tc>
        <w:tc>
          <w:tcPr>
            <w:tcW w:w="1572" w:type="dxa"/>
            <w:gridSpan w:val="2"/>
            <w:shd w:val="clear" w:color="auto" w:fill="C5E0B3" w:themeFill="accent6" w:themeFillTint="66"/>
          </w:tcPr>
          <w:p w14:paraId="3B97CB58" w14:textId="012A5E64" w:rsidR="00403CDD" w:rsidRPr="009E5FCE" w:rsidRDefault="00403CDD"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sidRPr="003C4353">
              <w:rPr>
                <w:rFonts w:cs="Gautami"/>
              </w:rPr>
              <w:lastRenderedPageBreak/>
              <w:t>States, FWG</w:t>
            </w:r>
          </w:p>
        </w:tc>
        <w:tc>
          <w:tcPr>
            <w:tcW w:w="1731" w:type="dxa"/>
            <w:gridSpan w:val="2"/>
            <w:shd w:val="clear" w:color="auto" w:fill="C5E0B3" w:themeFill="accent6" w:themeFillTint="66"/>
          </w:tcPr>
          <w:p w14:paraId="4960C164" w14:textId="178D858A" w:rsidR="00403CDD" w:rsidRPr="00051142" w:rsidRDefault="00403CDD"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proofErr w:type="spellStart"/>
            <w:r w:rsidRPr="00051142">
              <w:rPr>
                <w:rFonts w:cs="Gautami"/>
              </w:rPr>
              <w:t>Baywide</w:t>
            </w:r>
            <w:proofErr w:type="spellEnd"/>
          </w:p>
        </w:tc>
        <w:tc>
          <w:tcPr>
            <w:tcW w:w="1373" w:type="dxa"/>
            <w:shd w:val="clear" w:color="auto" w:fill="C5E0B3" w:themeFill="accent6" w:themeFillTint="66"/>
          </w:tcPr>
          <w:p w14:paraId="1FE7EBAD" w14:textId="2B48B336" w:rsidR="00403CDD" w:rsidRPr="00051142" w:rsidRDefault="00403CDD"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May 2021</w:t>
            </w:r>
          </w:p>
        </w:tc>
        <w:tc>
          <w:tcPr>
            <w:tcW w:w="3041" w:type="dxa"/>
            <w:gridSpan w:val="2"/>
            <w:shd w:val="clear" w:color="auto" w:fill="C5E0B3" w:themeFill="accent6" w:themeFillTint="66"/>
          </w:tcPr>
          <w:p w14:paraId="0B1DBF3B" w14:textId="1C4A5AE1" w:rsidR="00403CDD" w:rsidRDefault="00403CDD" w:rsidP="00624239">
            <w:pPr>
              <w:spacing w:line="276" w:lineRule="auto"/>
              <w:cnfStyle w:val="000000000000" w:firstRow="0" w:lastRow="0" w:firstColumn="0" w:lastColumn="0" w:oddVBand="0" w:evenVBand="0" w:oddHBand="0" w:evenHBand="0" w:firstRowFirstColumn="0" w:firstRowLastColumn="0" w:lastRowFirstColumn="0" w:lastRowLastColumn="0"/>
              <w:rPr>
                <w:ins w:id="8" w:author="Sophia Waterman" w:date="2022-10-19T12:58:00Z"/>
                <w:rFonts w:cs="Gautami"/>
              </w:rPr>
            </w:pPr>
            <w:r>
              <w:rPr>
                <w:rFonts w:cs="Gautami"/>
              </w:rPr>
              <w:t xml:space="preserve">Action strategies developed in 5/6 states, final strategy </w:t>
            </w:r>
            <w:r>
              <w:rPr>
                <w:rFonts w:cs="Gautami"/>
              </w:rPr>
              <w:lastRenderedPageBreak/>
              <w:t xml:space="preserve">in development. More work needed to identify agricultural landowners with large </w:t>
            </w:r>
            <w:proofErr w:type="spellStart"/>
            <w:r>
              <w:rPr>
                <w:rFonts w:cs="Gautami"/>
              </w:rPr>
              <w:t>bufferable</w:t>
            </w:r>
            <w:proofErr w:type="spellEnd"/>
            <w:r>
              <w:rPr>
                <w:rFonts w:cs="Gautami"/>
              </w:rPr>
              <w:t xml:space="preserve"> acres once new riparian LULC data is available. </w:t>
            </w:r>
          </w:p>
          <w:p w14:paraId="565B4FA0" w14:textId="568D52E4" w:rsidR="006058C4" w:rsidRDefault="006058C4"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p>
          <w:p w14:paraId="4277493F" w14:textId="4445315A" w:rsidR="006058C4" w:rsidRPr="002E36AC" w:rsidRDefault="00385BEB" w:rsidP="00624239">
            <w:pPr>
              <w:spacing w:line="276" w:lineRule="auto"/>
              <w:cnfStyle w:val="000000000000" w:firstRow="0" w:lastRow="0" w:firstColumn="0" w:lastColumn="0" w:oddVBand="0" w:evenVBand="0" w:oddHBand="0" w:evenHBand="0" w:firstRowFirstColumn="0" w:firstRowLastColumn="0" w:lastRowFirstColumn="0" w:lastRowLastColumn="0"/>
              <w:rPr>
                <w:ins w:id="9" w:author="Sophie Waterman" w:date="2022-10-21T08:32:00Z"/>
                <w:rFonts w:cs="Gautami"/>
                <w:rPrChange w:id="10" w:author="Brownson, Katherine - FS" w:date="2022-10-26T16:25:00Z">
                  <w:rPr>
                    <w:ins w:id="11" w:author="Sophie Waterman" w:date="2022-10-21T08:32:00Z"/>
                    <w:rFonts w:cs="Gautami"/>
                    <w:color w:val="FF0000"/>
                  </w:rPr>
                </w:rPrChange>
              </w:rPr>
            </w:pPr>
            <w:ins w:id="12" w:author="Sophia Waterman" w:date="2022-10-19T12:59:00Z">
              <w:r w:rsidRPr="002E36AC">
                <w:rPr>
                  <w:rFonts w:cs="Gautami"/>
                  <w:rPrChange w:id="13" w:author="Brownson, Katherine - FS" w:date="2022-10-26T16:25:00Z">
                    <w:rPr>
                      <w:rFonts w:cs="Gautami"/>
                    </w:rPr>
                  </w:rPrChange>
                </w:rPr>
                <w:t xml:space="preserve">Maryland </w:t>
              </w:r>
              <w:del w:id="14" w:author="Brownson, Katherine - FS" w:date="2022-10-26T16:14:00Z">
                <w:r w:rsidRPr="002E36AC" w:rsidDel="00E55924">
                  <w:rPr>
                    <w:rFonts w:cs="Gautami"/>
                    <w:rPrChange w:id="15" w:author="Brownson, Katherine - FS" w:date="2022-10-26T16:25:00Z">
                      <w:rPr>
                        <w:rFonts w:cs="Gautami"/>
                      </w:rPr>
                    </w:rPrChange>
                  </w:rPr>
                  <w:delText xml:space="preserve">has made it clear that they </w:delText>
                </w:r>
              </w:del>
              <w:r w:rsidRPr="002E36AC">
                <w:rPr>
                  <w:rFonts w:cs="Gautami"/>
                  <w:rPrChange w:id="16" w:author="Brownson, Katherine - FS" w:date="2022-10-26T16:25:00Z">
                    <w:rPr>
                      <w:rFonts w:cs="Gautami"/>
                    </w:rPr>
                  </w:rPrChange>
                </w:rPr>
                <w:t>will be using their Buffer Action Plan to help move policy forward.</w:t>
              </w:r>
            </w:ins>
          </w:p>
          <w:p w14:paraId="563D4667" w14:textId="77777777" w:rsidR="009037F6" w:rsidRDefault="009037F6" w:rsidP="00624239">
            <w:pPr>
              <w:spacing w:line="276" w:lineRule="auto"/>
              <w:cnfStyle w:val="000000000000" w:firstRow="0" w:lastRow="0" w:firstColumn="0" w:lastColumn="0" w:oddVBand="0" w:evenVBand="0" w:oddHBand="0" w:evenHBand="0" w:firstRowFirstColumn="0" w:firstRowLastColumn="0" w:lastRowFirstColumn="0" w:lastRowLastColumn="0"/>
              <w:rPr>
                <w:ins w:id="17" w:author="Sophie Waterman" w:date="2022-10-21T08:33:00Z"/>
                <w:rFonts w:cs="Gautami"/>
                <w:color w:val="FF0000"/>
              </w:rPr>
            </w:pPr>
          </w:p>
          <w:p w14:paraId="4C8E929B" w14:textId="59CF3C24" w:rsidR="009037F6" w:rsidRDefault="009037F6">
            <w:pPr>
              <w:pStyle w:val="TableParagraph"/>
              <w:widowControl/>
              <w:spacing w:before="2" w:line="228" w:lineRule="auto"/>
              <w:ind w:right="209"/>
              <w:cnfStyle w:val="000000000000" w:firstRow="0" w:lastRow="0" w:firstColumn="0" w:lastColumn="0" w:oddVBand="0" w:evenVBand="0" w:oddHBand="0" w:evenHBand="0" w:firstRowFirstColumn="0" w:firstRowLastColumn="0" w:lastRowFirstColumn="0" w:lastRowLastColumn="0"/>
              <w:rPr>
                <w:ins w:id="18" w:author="Sophie Waterman" w:date="2022-10-21T08:33:00Z"/>
                <w:rFonts w:ascii="Georgia" w:eastAsia="Times New Roman" w:hAnsi="Georgia"/>
              </w:rPr>
              <w:pPrChange w:id="19" w:author="Sophie Waterman" w:date="2022-10-21T08:33:00Z">
                <w:pPr>
                  <w:pStyle w:val="TableParagraph"/>
                  <w:widowControl/>
                  <w:numPr>
                    <w:ilvl w:val="1"/>
                    <w:numId w:val="62"/>
                  </w:numPr>
                  <w:spacing w:before="2" w:line="228" w:lineRule="auto"/>
                  <w:ind w:left="863" w:right="209" w:hanging="360"/>
                  <w:cnfStyle w:val="000000000000" w:firstRow="0" w:lastRow="0" w:firstColumn="0" w:lastColumn="0" w:oddVBand="0" w:evenVBand="0" w:oddHBand="0" w:evenHBand="0" w:firstRowFirstColumn="0" w:firstRowLastColumn="0" w:lastRowFirstColumn="0" w:lastRowLastColumn="0"/>
                </w:pPr>
              </w:pPrChange>
            </w:pPr>
            <w:ins w:id="20" w:author="Sophie Waterman" w:date="2022-10-21T08:33:00Z">
              <w:r>
                <w:rPr>
                  <w:rFonts w:ascii="Georgia" w:eastAsia="Times New Roman" w:hAnsi="Georgia"/>
                </w:rPr>
                <w:t xml:space="preserve">Delaware is working on an RFB GIS analysis to identify agricultural landowners with greater than 1 </w:t>
              </w:r>
              <w:proofErr w:type="gramStart"/>
              <w:r>
                <w:rPr>
                  <w:rFonts w:ascii="Georgia" w:eastAsia="Times New Roman" w:hAnsi="Georgia"/>
                </w:rPr>
                <w:t>acres</w:t>
              </w:r>
              <w:proofErr w:type="gramEnd"/>
              <w:r>
                <w:rPr>
                  <w:rFonts w:ascii="Georgia" w:eastAsia="Times New Roman" w:hAnsi="Georgia"/>
                </w:rPr>
                <w:t xml:space="preserve"> of </w:t>
              </w:r>
              <w:proofErr w:type="spellStart"/>
              <w:r>
                <w:rPr>
                  <w:rFonts w:ascii="Georgia" w:eastAsia="Times New Roman" w:hAnsi="Georgia"/>
                </w:rPr>
                <w:t>bufferable</w:t>
              </w:r>
              <w:proofErr w:type="spellEnd"/>
              <w:r>
                <w:rPr>
                  <w:rFonts w:ascii="Georgia" w:eastAsia="Times New Roman" w:hAnsi="Georgia"/>
                </w:rPr>
                <w:t xml:space="preserve"> space within the Chesapeake Bay watershed.  The analysis will include the use of the </w:t>
              </w:r>
              <w:r>
                <w:rPr>
                  <w:rFonts w:ascii="Georgia" w:eastAsia="Times New Roman" w:hAnsi="Georgia"/>
                </w:rPr>
                <w:fldChar w:fldCharType="begin"/>
              </w:r>
              <w:r>
                <w:rPr>
                  <w:rFonts w:ascii="Georgia" w:eastAsia="Times New Roman" w:hAnsi="Georgia"/>
                </w:rPr>
                <w:instrText xml:space="preserve"> HYPERLINK "https://gcc02.safelinks.protection.outlook.com/?url=https%3A%2F%2Fwatershedresourcesregistry.org%2F&amp;data=05%7C01%7CPatti.Webb%40delaware.gov%7Ccab49b8cfca841f90d6f08dab2c4daba%7C8c09e56951c54deeabb28b99c32a4396%7C0%7C0%7C638018855794630029%7CUnknown%7CTWFpbGZsb3d8eyJWIjoiMC4wLjAwMDAiLCJQIjoiV2luMzIiLCJBTiI6Ik1haWwiLCJXVCI6Mn0%3D%7C3000%7C%7C%7C&amp;sdata=TCiNyj9moLsHcQV25kXVTq3gHUvx2JeLSxKMUnNf%2Bf4%3D&amp;reserved=0" </w:instrText>
              </w:r>
              <w:r>
                <w:rPr>
                  <w:rFonts w:ascii="Georgia" w:eastAsia="Times New Roman" w:hAnsi="Georgia"/>
                </w:rPr>
                <w:fldChar w:fldCharType="separate"/>
              </w:r>
              <w:r>
                <w:rPr>
                  <w:rStyle w:val="Hyperlink"/>
                  <w:rFonts w:ascii="Georgia" w:eastAsia="Times New Roman" w:hAnsi="Georgia"/>
                </w:rPr>
                <w:t>Watershed Resources Registry</w:t>
              </w:r>
              <w:r>
                <w:rPr>
                  <w:rFonts w:ascii="Georgia" w:eastAsia="Times New Roman" w:hAnsi="Georgia"/>
                </w:rPr>
                <w:fldChar w:fldCharType="end"/>
              </w:r>
              <w:r>
                <w:rPr>
                  <w:rFonts w:ascii="Georgia" w:eastAsia="Times New Roman" w:hAnsi="Georgia"/>
                </w:rPr>
                <w:t xml:space="preserve">. This is an item outlined in our RFB action strategy.  </w:t>
              </w:r>
            </w:ins>
          </w:p>
          <w:p w14:paraId="7ED3C913" w14:textId="77777777" w:rsidR="009037F6" w:rsidDel="00E55924" w:rsidRDefault="009037F6" w:rsidP="00E55924">
            <w:pPr>
              <w:pStyle w:val="TableParagraph"/>
              <w:widowControl/>
              <w:spacing w:before="2" w:line="228" w:lineRule="auto"/>
              <w:ind w:left="0" w:right="209"/>
              <w:cnfStyle w:val="000000000000" w:firstRow="0" w:lastRow="0" w:firstColumn="0" w:lastColumn="0" w:oddVBand="0" w:evenVBand="0" w:oddHBand="0" w:evenHBand="0" w:firstRowFirstColumn="0" w:firstRowLastColumn="0" w:lastRowFirstColumn="0" w:lastRowLastColumn="0"/>
              <w:rPr>
                <w:ins w:id="21" w:author="Sophie Waterman" w:date="2022-10-21T08:33:00Z"/>
                <w:del w:id="22" w:author="Brownson, Katherine - FS" w:date="2022-10-26T16:15:00Z"/>
                <w:rFonts w:ascii="Georgia" w:eastAsia="Times New Roman" w:hAnsi="Georgia"/>
              </w:rPr>
              <w:pPrChange w:id="23" w:author="Brownson, Katherine - FS" w:date="2022-10-26T16:15:00Z">
                <w:pPr>
                  <w:pStyle w:val="TableParagraph"/>
                  <w:widowControl/>
                  <w:spacing w:before="2" w:line="228" w:lineRule="auto"/>
                  <w:ind w:right="209"/>
                  <w:cnfStyle w:val="000000000000" w:firstRow="0" w:lastRow="0" w:firstColumn="0" w:lastColumn="0" w:oddVBand="0" w:evenVBand="0" w:oddHBand="0" w:evenHBand="0" w:firstRowFirstColumn="0" w:firstRowLastColumn="0" w:lastRowFirstColumn="0" w:lastRowLastColumn="0"/>
                </w:pPr>
              </w:pPrChange>
            </w:pPr>
          </w:p>
          <w:p w14:paraId="149B15C2" w14:textId="0A51CA8A" w:rsidR="009037F6" w:rsidRDefault="009037F6" w:rsidP="00E55924">
            <w:pPr>
              <w:pStyle w:val="TableParagraph"/>
              <w:widowControl/>
              <w:spacing w:before="2" w:line="228" w:lineRule="auto"/>
              <w:ind w:left="0" w:right="209"/>
              <w:cnfStyle w:val="000000000000" w:firstRow="0" w:lastRow="0" w:firstColumn="0" w:lastColumn="0" w:oddVBand="0" w:evenVBand="0" w:oddHBand="0" w:evenHBand="0" w:firstRowFirstColumn="0" w:firstRowLastColumn="0" w:lastRowFirstColumn="0" w:lastRowLastColumn="0"/>
              <w:rPr>
                <w:ins w:id="24" w:author="Sophie Waterman" w:date="2022-10-21T08:33:00Z"/>
                <w:rFonts w:ascii="Georgia" w:eastAsia="Times New Roman" w:hAnsi="Georgia"/>
              </w:rPr>
              <w:pPrChange w:id="25" w:author="Brownson, Katherine - FS" w:date="2022-10-26T16:15:00Z">
                <w:pPr>
                  <w:pStyle w:val="TableParagraph"/>
                  <w:widowControl/>
                  <w:numPr>
                    <w:ilvl w:val="2"/>
                    <w:numId w:val="62"/>
                  </w:numPr>
                  <w:spacing w:before="2" w:line="228" w:lineRule="auto"/>
                  <w:ind w:left="1266" w:right="209" w:hanging="360"/>
                  <w:cnfStyle w:val="000000000000" w:firstRow="0" w:lastRow="0" w:firstColumn="0" w:lastColumn="0" w:oddVBand="0" w:evenVBand="0" w:oddHBand="0" w:evenHBand="0" w:firstRowFirstColumn="0" w:firstRowLastColumn="0" w:lastRowFirstColumn="0" w:lastRowLastColumn="0"/>
                </w:pPr>
              </w:pPrChange>
            </w:pPr>
            <w:ins w:id="26" w:author="Sophie Waterman" w:date="2022-10-21T08:33:00Z">
              <w:r>
                <w:rPr>
                  <w:rFonts w:ascii="Georgia" w:eastAsia="Times New Roman" w:hAnsi="Georgia"/>
                </w:rPr>
                <w:t xml:space="preserve">Additionally, the analysis is being done for urban spaces with a threshold of 0.5 acres </w:t>
              </w:r>
            </w:ins>
          </w:p>
          <w:p w14:paraId="2287D9C3" w14:textId="31F67041" w:rsidR="009037F6" w:rsidRDefault="009037F6"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p>
        </w:tc>
      </w:tr>
      <w:tr w:rsidR="00403CDD" w:rsidRPr="00051142" w14:paraId="4B4D0A77" w14:textId="50B9D89E" w:rsidTr="00403CDD">
        <w:trPr>
          <w:gridAfter w:val="1"/>
          <w:wAfter w:w="46" w:type="dxa"/>
          <w:trHeight w:val="293"/>
        </w:trPr>
        <w:tc>
          <w:tcPr>
            <w:cnfStyle w:val="001000000000" w:firstRow="0" w:lastRow="0" w:firstColumn="1" w:lastColumn="0" w:oddVBand="0" w:evenVBand="0" w:oddHBand="0" w:evenHBand="0" w:firstRowFirstColumn="0" w:firstRowLastColumn="0" w:lastRowFirstColumn="0" w:lastRowLastColumn="0"/>
            <w:tcW w:w="1000" w:type="dxa"/>
            <w:shd w:val="clear" w:color="auto" w:fill="FFE599" w:themeFill="accent4" w:themeFillTint="66"/>
          </w:tcPr>
          <w:p w14:paraId="520CDB92" w14:textId="56DC9D3F" w:rsidR="00403CDD" w:rsidRPr="00051142" w:rsidRDefault="00403CDD" w:rsidP="00624239">
            <w:pPr>
              <w:spacing w:line="276" w:lineRule="auto"/>
              <w:rPr>
                <w:rFonts w:cs="Gautami"/>
              </w:rPr>
            </w:pPr>
            <w:r w:rsidRPr="00051142">
              <w:rPr>
                <w:rFonts w:cs="Gautami"/>
              </w:rPr>
              <w:lastRenderedPageBreak/>
              <w:t>1.</w:t>
            </w:r>
            <w:commentRangeStart w:id="27"/>
            <w:commentRangeStart w:id="28"/>
            <w:r w:rsidRPr="00051142">
              <w:rPr>
                <w:rFonts w:cs="Gautami"/>
              </w:rPr>
              <w:t>3</w:t>
            </w:r>
            <w:commentRangeEnd w:id="27"/>
            <w:r w:rsidR="0020489D">
              <w:rPr>
                <w:rStyle w:val="CommentReference"/>
                <w:rFonts w:eastAsiaTheme="majorEastAsia" w:cstheme="majorBidi"/>
                <w:b w:val="0"/>
                <w:bCs w:val="0"/>
              </w:rPr>
              <w:commentReference w:id="27"/>
            </w:r>
            <w:commentRangeEnd w:id="28"/>
            <w:r w:rsidR="00E55924">
              <w:rPr>
                <w:rStyle w:val="CommentReference"/>
                <w:rFonts w:eastAsiaTheme="majorEastAsia" w:cstheme="majorBidi"/>
                <w:b w:val="0"/>
                <w:bCs w:val="0"/>
              </w:rPr>
              <w:commentReference w:id="28"/>
            </w:r>
          </w:p>
        </w:tc>
        <w:tc>
          <w:tcPr>
            <w:tcW w:w="1954" w:type="dxa"/>
            <w:gridSpan w:val="2"/>
            <w:shd w:val="clear" w:color="auto" w:fill="FFE599" w:themeFill="accent4" w:themeFillTint="66"/>
          </w:tcPr>
          <w:p w14:paraId="52503F2A" w14:textId="3E5D447C" w:rsidR="00403CDD" w:rsidRPr="00051142" w:rsidRDefault="00403CDD"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Develop Natural Filters restoration-type programs with innovative financing</w:t>
            </w:r>
          </w:p>
        </w:tc>
        <w:tc>
          <w:tcPr>
            <w:tcW w:w="3569" w:type="dxa"/>
            <w:gridSpan w:val="2"/>
            <w:shd w:val="clear" w:color="auto" w:fill="FFE599" w:themeFill="accent4" w:themeFillTint="66"/>
          </w:tcPr>
          <w:p w14:paraId="53CB78D5" w14:textId="24168A97" w:rsidR="00403CDD" w:rsidRPr="00872C30" w:rsidRDefault="00403CDD" w:rsidP="00354B8F">
            <w:pPr>
              <w:pStyle w:val="TableParagraph"/>
              <w:numPr>
                <w:ilvl w:val="0"/>
                <w:numId w:val="31"/>
              </w:numPr>
              <w:tabs>
                <w:tab w:val="left" w:pos="454"/>
              </w:tabs>
              <w:ind w:hanging="361"/>
              <w:cnfStyle w:val="000000000000" w:firstRow="0" w:lastRow="0" w:firstColumn="0" w:lastColumn="0" w:oddVBand="0" w:evenVBand="0" w:oddHBand="0" w:evenHBand="0" w:firstRowFirstColumn="0" w:firstRowLastColumn="0" w:lastRowFirstColumn="0" w:lastRowLastColumn="0"/>
              <w:rPr>
                <w:rFonts w:ascii="Georgia" w:hAnsi="Georgia" w:cs="Gautami"/>
              </w:rPr>
            </w:pPr>
            <w:r>
              <w:rPr>
                <w:rFonts w:ascii="Georgia" w:eastAsiaTheme="minorHAnsi" w:hAnsi="Georgia" w:cs="Gautami"/>
              </w:rPr>
              <w:t xml:space="preserve">Public </w:t>
            </w:r>
            <w:r w:rsidRPr="00051142">
              <w:rPr>
                <w:rFonts w:ascii="Georgia" w:eastAsiaTheme="minorHAnsi" w:hAnsi="Georgia" w:cs="Gautami"/>
              </w:rPr>
              <w:t>funding</w:t>
            </w:r>
            <w:r w:rsidRPr="00051142">
              <w:rPr>
                <w:rFonts w:ascii="Georgia" w:eastAsiaTheme="minorHAnsi" w:hAnsi="Georgia" w:cs="Gautami"/>
                <w:spacing w:val="-3"/>
              </w:rPr>
              <w:t xml:space="preserve"> </w:t>
            </w:r>
            <w:r>
              <w:rPr>
                <w:rFonts w:ascii="Georgia" w:eastAsiaTheme="minorHAnsi" w:hAnsi="Georgia" w:cs="Gautami"/>
                <w:spacing w:val="-3"/>
              </w:rPr>
              <w:t xml:space="preserve">sources are identified that can be directed to the Program </w:t>
            </w:r>
            <w:r>
              <w:rPr>
                <w:rFonts w:ascii="Georgia" w:eastAsiaTheme="minorHAnsi" w:hAnsi="Georgia" w:cs="Gautami"/>
              </w:rPr>
              <w:t>(i.e., SRF, 319 $)</w:t>
            </w:r>
          </w:p>
          <w:p w14:paraId="68EEAF0F" w14:textId="0FCF96C7" w:rsidR="00403CDD" w:rsidRPr="00077588" w:rsidRDefault="00403CDD" w:rsidP="00354B8F">
            <w:pPr>
              <w:pStyle w:val="TableParagraph"/>
              <w:numPr>
                <w:ilvl w:val="0"/>
                <w:numId w:val="31"/>
              </w:numPr>
              <w:tabs>
                <w:tab w:val="left" w:pos="454"/>
              </w:tabs>
              <w:ind w:hanging="361"/>
              <w:cnfStyle w:val="000000000000" w:firstRow="0" w:lastRow="0" w:firstColumn="0" w:lastColumn="0" w:oddVBand="0" w:evenVBand="0" w:oddHBand="0" w:evenHBand="0" w:firstRowFirstColumn="0" w:firstRowLastColumn="0" w:lastRowFirstColumn="0" w:lastRowLastColumn="0"/>
              <w:rPr>
                <w:rFonts w:ascii="Georgia" w:hAnsi="Georgia" w:cs="Gautami"/>
              </w:rPr>
            </w:pPr>
            <w:r>
              <w:rPr>
                <w:rFonts w:ascii="Georgia" w:hAnsi="Georgia" w:cs="Gautami"/>
              </w:rPr>
              <w:t>P</w:t>
            </w:r>
            <w:r w:rsidRPr="00077588">
              <w:rPr>
                <w:rFonts w:ascii="Georgia" w:hAnsi="Georgia" w:cs="Gautami"/>
              </w:rPr>
              <w:t>rograms are developed</w:t>
            </w:r>
          </w:p>
          <w:p w14:paraId="7B1748D0" w14:textId="29D8148E" w:rsidR="00403CDD" w:rsidRPr="009C72EC" w:rsidRDefault="00403CDD" w:rsidP="00354B8F">
            <w:pPr>
              <w:pStyle w:val="TableParagraph"/>
              <w:numPr>
                <w:ilvl w:val="0"/>
                <w:numId w:val="31"/>
              </w:numPr>
              <w:tabs>
                <w:tab w:val="left" w:pos="454"/>
              </w:tabs>
              <w:ind w:hanging="361"/>
              <w:cnfStyle w:val="000000000000" w:firstRow="0" w:lastRow="0" w:firstColumn="0" w:lastColumn="0" w:oddVBand="0" w:evenVBand="0" w:oddHBand="0" w:evenHBand="0" w:firstRowFirstColumn="0" w:firstRowLastColumn="0" w:lastRowFirstColumn="0" w:lastRowLastColumn="0"/>
              <w:rPr>
                <w:rFonts w:ascii="Georgia" w:hAnsi="Georgia" w:cs="Gautami"/>
              </w:rPr>
            </w:pPr>
            <w:r w:rsidRPr="009C72EC">
              <w:rPr>
                <w:rFonts w:ascii="Georgia" w:hAnsi="Georgia" w:cs="Gautami"/>
              </w:rPr>
              <w:t>Private funding is leveraged</w:t>
            </w:r>
          </w:p>
          <w:p w14:paraId="46940EE3" w14:textId="51CF9B0F" w:rsidR="00403CDD" w:rsidRPr="009C72EC" w:rsidRDefault="00403CDD" w:rsidP="00354B8F">
            <w:pPr>
              <w:pStyle w:val="TableParagraph"/>
              <w:numPr>
                <w:ilvl w:val="0"/>
                <w:numId w:val="31"/>
              </w:numPr>
              <w:tabs>
                <w:tab w:val="left" w:pos="454"/>
              </w:tabs>
              <w:ind w:hanging="361"/>
              <w:cnfStyle w:val="000000000000" w:firstRow="0" w:lastRow="0" w:firstColumn="0" w:lastColumn="0" w:oddVBand="0" w:evenVBand="0" w:oddHBand="0" w:evenHBand="0" w:firstRowFirstColumn="0" w:firstRowLastColumn="0" w:lastRowFirstColumn="0" w:lastRowLastColumn="0"/>
              <w:rPr>
                <w:rFonts w:ascii="Georgia" w:hAnsi="Georgia" w:cs="Gautami"/>
              </w:rPr>
            </w:pPr>
            <w:r w:rsidRPr="009C72EC">
              <w:rPr>
                <w:rFonts w:ascii="Georgia" w:hAnsi="Georgia"/>
              </w:rPr>
              <w:t xml:space="preserve">Look at aggregation of newly planted buffers for carbon credits and consumer willingness to pay for clean </w:t>
            </w:r>
            <w:r w:rsidRPr="009C72EC">
              <w:rPr>
                <w:rFonts w:ascii="Georgia" w:hAnsi="Georgia"/>
              </w:rPr>
              <w:lastRenderedPageBreak/>
              <w:t>water</w:t>
            </w:r>
          </w:p>
          <w:p w14:paraId="6B9400E7" w14:textId="78825F96" w:rsidR="00403CDD" w:rsidRPr="00051142" w:rsidRDefault="00403CDD" w:rsidP="004C509B">
            <w:pPr>
              <w:pStyle w:val="TableParagraph"/>
              <w:ind w:left="107"/>
              <w:cnfStyle w:val="000000000000" w:firstRow="0" w:lastRow="0" w:firstColumn="0" w:lastColumn="0" w:oddVBand="0" w:evenVBand="0" w:oddHBand="0" w:evenHBand="0" w:firstRowFirstColumn="0" w:firstRowLastColumn="0" w:lastRowFirstColumn="0" w:lastRowLastColumn="0"/>
              <w:rPr>
                <w:rFonts w:ascii="Georgia" w:hAnsi="Georgia" w:cs="Gautami"/>
              </w:rPr>
            </w:pPr>
          </w:p>
        </w:tc>
        <w:tc>
          <w:tcPr>
            <w:tcW w:w="1572" w:type="dxa"/>
            <w:gridSpan w:val="2"/>
            <w:shd w:val="clear" w:color="auto" w:fill="FFE599" w:themeFill="accent4" w:themeFillTint="66"/>
          </w:tcPr>
          <w:p w14:paraId="27F3852C" w14:textId="2670D671" w:rsidR="00403CDD" w:rsidRPr="00051142" w:rsidRDefault="00403CDD"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lastRenderedPageBreak/>
              <w:t>USFS, state contacts and advisory boards, conservation finance consultants</w:t>
            </w:r>
          </w:p>
        </w:tc>
        <w:tc>
          <w:tcPr>
            <w:tcW w:w="1731" w:type="dxa"/>
            <w:gridSpan w:val="2"/>
            <w:shd w:val="clear" w:color="auto" w:fill="FFE599" w:themeFill="accent4" w:themeFillTint="66"/>
          </w:tcPr>
          <w:p w14:paraId="4448A826" w14:textId="693C48BD" w:rsidR="00403CDD" w:rsidRPr="00051142" w:rsidRDefault="00403CDD"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proofErr w:type="spellStart"/>
            <w:r w:rsidRPr="00051142">
              <w:rPr>
                <w:rFonts w:cs="Gautami"/>
              </w:rPr>
              <w:t>Baywide</w:t>
            </w:r>
            <w:proofErr w:type="spellEnd"/>
          </w:p>
        </w:tc>
        <w:tc>
          <w:tcPr>
            <w:tcW w:w="1373" w:type="dxa"/>
            <w:shd w:val="clear" w:color="auto" w:fill="FFE599" w:themeFill="accent4" w:themeFillTint="66"/>
          </w:tcPr>
          <w:p w14:paraId="3267985E" w14:textId="72B15AC9" w:rsidR="00403CDD" w:rsidRPr="00051142" w:rsidRDefault="00403CDD"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Ongoing</w:t>
            </w:r>
          </w:p>
        </w:tc>
        <w:tc>
          <w:tcPr>
            <w:tcW w:w="3041" w:type="dxa"/>
            <w:gridSpan w:val="2"/>
            <w:shd w:val="clear" w:color="auto" w:fill="FFE599" w:themeFill="accent4" w:themeFillTint="66"/>
          </w:tcPr>
          <w:p w14:paraId="133F7A39" w14:textId="08C3FD73" w:rsidR="00E2778C" w:rsidRDefault="00E2778C"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Some new public funds and g</w:t>
            </w:r>
            <w:r w:rsidR="00403CDD">
              <w:rPr>
                <w:rFonts w:cs="Gautami"/>
              </w:rPr>
              <w:t>rants have been secured to help move this work forward,</w:t>
            </w:r>
            <w:r>
              <w:rPr>
                <w:rFonts w:cs="Gautami"/>
              </w:rPr>
              <w:t xml:space="preserve"> including the Keystone Tree Fund check-off (PA)</w:t>
            </w:r>
            <w:r w:rsidR="00F94551">
              <w:rPr>
                <w:rFonts w:cs="Gautami"/>
              </w:rPr>
              <w:t>, INSR to the Alliance, and the GIT funding project working with local gov’s in MD</w:t>
            </w:r>
            <w:r w:rsidR="00B62BDC">
              <w:rPr>
                <w:rFonts w:cs="Gautami"/>
              </w:rPr>
              <w:t xml:space="preserve">. The </w:t>
            </w:r>
            <w:r w:rsidR="00B62BDC">
              <w:rPr>
                <w:rFonts w:cs="Gautami"/>
              </w:rPr>
              <w:lastRenderedPageBreak/>
              <w:t>MD Conservation Finance Act may make it easier to implement a natural filters-style program using</w:t>
            </w:r>
            <w:r w:rsidR="00F70737">
              <w:rPr>
                <w:rFonts w:cs="Gautami"/>
              </w:rPr>
              <w:t xml:space="preserve"> public funds.</w:t>
            </w:r>
            <w:del w:id="29" w:author="Brownson, Katherine - FS" w:date="2022-10-26T16:16:00Z">
              <w:r w:rsidDel="00E55924">
                <w:rPr>
                  <w:rFonts w:cs="Gautami"/>
                </w:rPr>
                <w:delText xml:space="preserve"> </w:delText>
              </w:r>
            </w:del>
            <w:r>
              <w:rPr>
                <w:rFonts w:cs="Gautami"/>
              </w:rPr>
              <w:t xml:space="preserve"> </w:t>
            </w:r>
            <w:ins w:id="30" w:author="Brownson, Katherine - FS" w:date="2022-10-26T16:23:00Z">
              <w:r w:rsidR="00E55924">
                <w:rPr>
                  <w:rFonts w:cs="Gautami"/>
                </w:rPr>
                <w:t xml:space="preserve">MD also passed a </w:t>
              </w:r>
              <w:proofErr w:type="spellStart"/>
              <w:proofErr w:type="gramStart"/>
              <w:r w:rsidR="00E55924" w:rsidRPr="00E55924">
                <w:rPr>
                  <w:rFonts w:cs="Gautami"/>
                </w:rPr>
                <w:t>a</w:t>
              </w:r>
              <w:proofErr w:type="spellEnd"/>
              <w:r w:rsidR="00E55924" w:rsidRPr="00E55924">
                <w:rPr>
                  <w:rFonts w:cs="Gautami"/>
                </w:rPr>
                <w:t xml:space="preserve"> natural filters</w:t>
              </w:r>
              <w:proofErr w:type="gramEnd"/>
              <w:r w:rsidR="00E55924" w:rsidRPr="00E55924">
                <w:rPr>
                  <w:rFonts w:cs="Gautami"/>
                </w:rPr>
                <w:t xml:space="preserve"> bill a couple years ago that added 10 BMPS to their state ag cost share program somewhat mimicking the fed EQIP program</w:t>
              </w:r>
            </w:ins>
          </w:p>
          <w:p w14:paraId="18895104" w14:textId="77777777" w:rsidR="00E2778C" w:rsidRDefault="00E2778C"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p>
          <w:p w14:paraId="04B809E2" w14:textId="11711964" w:rsidR="00403CDD" w:rsidRDefault="00E2778C"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N</w:t>
            </w:r>
            <w:r w:rsidR="00403CDD">
              <w:rPr>
                <w:rFonts w:cs="Gautami"/>
              </w:rPr>
              <w:t xml:space="preserve">eed more assistance in identifying </w:t>
            </w:r>
            <w:r w:rsidR="00805857">
              <w:rPr>
                <w:rFonts w:cs="Gautami"/>
              </w:rPr>
              <w:t xml:space="preserve">additional </w:t>
            </w:r>
            <w:r w:rsidR="00403CDD">
              <w:rPr>
                <w:rFonts w:cs="Gautami"/>
              </w:rPr>
              <w:t xml:space="preserve">sources of public and private </w:t>
            </w:r>
            <w:r w:rsidR="00805857">
              <w:rPr>
                <w:rFonts w:cs="Gautami"/>
              </w:rPr>
              <w:t xml:space="preserve">funding to sustain these efforts. </w:t>
            </w:r>
            <w:commentRangeStart w:id="31"/>
            <w:commentRangeStart w:id="32"/>
            <w:r w:rsidR="009C72EC">
              <w:rPr>
                <w:rFonts w:cs="Gautami"/>
              </w:rPr>
              <w:t xml:space="preserve">Verified carbon credits </w:t>
            </w:r>
            <w:del w:id="33" w:author="Brownson, Katherine - FS" w:date="2022-10-26T16:16:00Z">
              <w:r w:rsidR="009C72EC" w:rsidDel="00E55924">
                <w:rPr>
                  <w:rFonts w:cs="Gautami"/>
                </w:rPr>
                <w:delText>likely not viable due</w:delText>
              </w:r>
            </w:del>
            <w:ins w:id="34" w:author="Brownson, Katherine - FS" w:date="2022-10-26T16:16:00Z">
              <w:r w:rsidR="00E55924">
                <w:rPr>
                  <w:rFonts w:cs="Gautami"/>
                </w:rPr>
                <w:t>will be challenging due</w:t>
              </w:r>
            </w:ins>
            <w:r w:rsidR="009C72EC">
              <w:rPr>
                <w:rFonts w:cs="Gautami"/>
              </w:rPr>
              <w:t xml:space="preserve"> to small scale of buffer plantings</w:t>
            </w:r>
            <w:ins w:id="35" w:author="Brownson, Katherine - FS" w:date="2022-10-26T16:16:00Z">
              <w:r w:rsidR="00E55924">
                <w:rPr>
                  <w:rFonts w:cs="Gautami"/>
                </w:rPr>
                <w:t>, but programs li</w:t>
              </w:r>
            </w:ins>
            <w:ins w:id="36" w:author="Brownson, Katherine - FS" w:date="2022-10-26T16:17:00Z">
              <w:r w:rsidR="00E55924">
                <w:rPr>
                  <w:rFonts w:cs="Gautami"/>
                </w:rPr>
                <w:t xml:space="preserve">ke City Forest Carbon could be an example and </w:t>
              </w:r>
            </w:ins>
            <w:r w:rsidR="009C72EC">
              <w:rPr>
                <w:rFonts w:cs="Gautami"/>
              </w:rPr>
              <w:t xml:space="preserve"> </w:t>
            </w:r>
            <w:commentRangeEnd w:id="31"/>
            <w:r w:rsidR="005441D7">
              <w:rPr>
                <w:rStyle w:val="CommentReference"/>
                <w:rFonts w:eastAsiaTheme="majorEastAsia" w:cstheme="majorBidi"/>
              </w:rPr>
              <w:commentReference w:id="31"/>
            </w:r>
            <w:commentRangeEnd w:id="32"/>
            <w:r w:rsidR="005441D7">
              <w:rPr>
                <w:rStyle w:val="CommentReference"/>
                <w:rFonts w:eastAsiaTheme="majorEastAsia" w:cstheme="majorBidi"/>
              </w:rPr>
              <w:commentReference w:id="32"/>
            </w:r>
            <w:del w:id="37" w:author="Brownson, Katherine - FS" w:date="2022-10-26T16:17:00Z">
              <w:r w:rsidR="009C72EC" w:rsidDel="00E55924">
                <w:rPr>
                  <w:rFonts w:cs="Gautami"/>
                </w:rPr>
                <w:delText>(</w:delText>
              </w:r>
            </w:del>
            <w:r w:rsidR="009C72EC">
              <w:rPr>
                <w:rFonts w:cs="Gautami"/>
              </w:rPr>
              <w:t>voluntary, CSR-type credits may be an option</w:t>
            </w:r>
            <w:ins w:id="38" w:author="Brownson, Katherine - FS" w:date="2022-10-26T16:17:00Z">
              <w:r w:rsidR="00E55924">
                <w:rPr>
                  <w:rFonts w:cs="Gautami"/>
                </w:rPr>
                <w:t>.</w:t>
              </w:r>
            </w:ins>
            <w:del w:id="39" w:author="Brownson, Katherine - FS" w:date="2022-10-26T16:17:00Z">
              <w:r w:rsidR="009C72EC" w:rsidDel="00E55924">
                <w:rPr>
                  <w:rFonts w:cs="Gautami"/>
                </w:rPr>
                <w:delText>)</w:delText>
              </w:r>
            </w:del>
          </w:p>
        </w:tc>
      </w:tr>
      <w:tr w:rsidR="00403CDD" w:rsidRPr="00051142" w14:paraId="2DABE5B7" w14:textId="235FC678" w:rsidTr="00805857">
        <w:trPr>
          <w:gridAfter w:val="1"/>
          <w:wAfter w:w="46" w:type="dxa"/>
          <w:trHeight w:val="293"/>
        </w:trPr>
        <w:tc>
          <w:tcPr>
            <w:cnfStyle w:val="001000000000" w:firstRow="0" w:lastRow="0" w:firstColumn="1" w:lastColumn="0" w:oddVBand="0" w:evenVBand="0" w:oddHBand="0" w:evenHBand="0" w:firstRowFirstColumn="0" w:firstRowLastColumn="0" w:lastRowFirstColumn="0" w:lastRowLastColumn="0"/>
            <w:tcW w:w="1000" w:type="dxa"/>
            <w:shd w:val="clear" w:color="auto" w:fill="F7CAAC" w:themeFill="accent2" w:themeFillTint="66"/>
          </w:tcPr>
          <w:p w14:paraId="54003BA7" w14:textId="638DB704" w:rsidR="00403CDD" w:rsidRPr="00051142" w:rsidRDefault="00403CDD" w:rsidP="00624239">
            <w:pPr>
              <w:spacing w:line="276" w:lineRule="auto"/>
              <w:rPr>
                <w:rFonts w:cs="Gautami"/>
              </w:rPr>
            </w:pPr>
            <w:bookmarkStart w:id="40" w:name="_Management_Approach_2:"/>
            <w:bookmarkEnd w:id="40"/>
            <w:r w:rsidRPr="00051142">
              <w:rPr>
                <w:rFonts w:cs="Gautami"/>
              </w:rPr>
              <w:lastRenderedPageBreak/>
              <w:t>1.4</w:t>
            </w:r>
          </w:p>
        </w:tc>
        <w:tc>
          <w:tcPr>
            <w:tcW w:w="1954" w:type="dxa"/>
            <w:gridSpan w:val="2"/>
            <w:shd w:val="clear" w:color="auto" w:fill="F7CAAC" w:themeFill="accent2" w:themeFillTint="66"/>
          </w:tcPr>
          <w:p w14:paraId="27FD4804" w14:textId="1897E126" w:rsidR="00403CDD" w:rsidRPr="00051142" w:rsidRDefault="00403CDD"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commentRangeStart w:id="41"/>
            <w:r w:rsidRPr="00051142">
              <w:rPr>
                <w:rFonts w:eastAsia="Calibri" w:cs="Gautami"/>
                <w:lang w:bidi="en-US"/>
              </w:rPr>
              <w:t xml:space="preserve">Work on </w:t>
            </w:r>
            <w:r>
              <w:rPr>
                <w:rFonts w:eastAsia="Calibri" w:cs="Gautami"/>
                <w:lang w:bidi="en-US"/>
              </w:rPr>
              <w:t>p</w:t>
            </w:r>
            <w:r w:rsidRPr="00051142">
              <w:rPr>
                <w:rFonts w:eastAsia="Calibri" w:cs="Gautami"/>
                <w:lang w:bidi="en-US"/>
              </w:rPr>
              <w:t xml:space="preserve">olicies to </w:t>
            </w:r>
            <w:r>
              <w:rPr>
                <w:rFonts w:eastAsia="Calibri" w:cs="Gautami"/>
                <w:lang w:bidi="en-US"/>
              </w:rPr>
              <w:t>maintain</w:t>
            </w:r>
            <w:r w:rsidRPr="00051142">
              <w:rPr>
                <w:rFonts w:eastAsia="Calibri" w:cs="Gautami"/>
                <w:lang w:bidi="en-US"/>
              </w:rPr>
              <w:t xml:space="preserve"> </w:t>
            </w:r>
            <w:r>
              <w:rPr>
                <w:rFonts w:eastAsia="Calibri" w:cs="Gautami"/>
                <w:lang w:bidi="en-US"/>
              </w:rPr>
              <w:t xml:space="preserve">and increase </w:t>
            </w:r>
            <w:r w:rsidRPr="00051142">
              <w:rPr>
                <w:rFonts w:eastAsia="Calibri" w:cs="Gautami"/>
                <w:lang w:bidi="en-US"/>
              </w:rPr>
              <w:t>RFB on landscape</w:t>
            </w:r>
            <w:commentRangeEnd w:id="41"/>
            <w:r w:rsidR="00F47E84">
              <w:rPr>
                <w:rStyle w:val="CommentReference"/>
                <w:rFonts w:eastAsiaTheme="majorEastAsia" w:cstheme="majorBidi"/>
              </w:rPr>
              <w:commentReference w:id="41"/>
            </w:r>
          </w:p>
        </w:tc>
        <w:tc>
          <w:tcPr>
            <w:tcW w:w="3569" w:type="dxa"/>
            <w:gridSpan w:val="2"/>
            <w:shd w:val="clear" w:color="auto" w:fill="F7CAAC" w:themeFill="accent2" w:themeFillTint="66"/>
          </w:tcPr>
          <w:p w14:paraId="71D830C8" w14:textId="4BFC1582" w:rsidR="00403CDD" w:rsidRPr="00FF130C" w:rsidRDefault="00403CDD" w:rsidP="00872C30">
            <w:pPr>
              <w:pStyle w:val="TableParagraph"/>
              <w:numPr>
                <w:ilvl w:val="0"/>
                <w:numId w:val="56"/>
              </w:numPr>
              <w:tabs>
                <w:tab w:val="left" w:pos="828"/>
              </w:tabs>
              <w:spacing w:line="240" w:lineRule="auto"/>
              <w:cnfStyle w:val="000000000000" w:firstRow="0" w:lastRow="0" w:firstColumn="0" w:lastColumn="0" w:oddVBand="0" w:evenVBand="0" w:oddHBand="0" w:evenHBand="0" w:firstRowFirstColumn="0" w:firstRowLastColumn="0" w:lastRowFirstColumn="0" w:lastRowLastColumn="0"/>
              <w:rPr>
                <w:rFonts w:ascii="Georgia" w:hAnsi="Georgia" w:cs="Gautami"/>
              </w:rPr>
            </w:pPr>
            <w:r>
              <w:rPr>
                <w:rFonts w:ascii="Georgia" w:hAnsi="Georgia" w:cs="Gautami"/>
              </w:rPr>
              <w:t xml:space="preserve">Amendments to state </w:t>
            </w:r>
            <w:r w:rsidRPr="00051142">
              <w:rPr>
                <w:rFonts w:ascii="Georgia" w:hAnsi="Georgia" w:cs="Gautami"/>
              </w:rPr>
              <w:t>CR</w:t>
            </w:r>
            <w:r>
              <w:rPr>
                <w:rFonts w:ascii="Georgia" w:hAnsi="Georgia" w:cs="Gautami"/>
              </w:rPr>
              <w:t>E</w:t>
            </w:r>
            <w:r w:rsidRPr="00051142">
              <w:rPr>
                <w:rFonts w:ascii="Georgia" w:hAnsi="Georgia" w:cs="Gautami"/>
              </w:rPr>
              <w:t>P</w:t>
            </w:r>
            <w:r>
              <w:rPr>
                <w:rFonts w:ascii="Georgia" w:hAnsi="Georgia" w:cs="Gautami"/>
              </w:rPr>
              <w:t xml:space="preserve"> agreements include benefits of </w:t>
            </w:r>
            <w:r w:rsidRPr="00FF130C">
              <w:rPr>
                <w:rFonts w:ascii="Georgia" w:hAnsi="Georgia" w:cs="Gautami"/>
              </w:rPr>
              <w:t>2018 Farm Bill</w:t>
            </w:r>
          </w:p>
          <w:p w14:paraId="1A9CA7C4" w14:textId="247C63DF" w:rsidR="00403CDD" w:rsidRPr="00FF130C" w:rsidRDefault="00403CDD" w:rsidP="00872C30">
            <w:pPr>
              <w:pStyle w:val="TableParagraph"/>
              <w:numPr>
                <w:ilvl w:val="0"/>
                <w:numId w:val="56"/>
              </w:numPr>
              <w:tabs>
                <w:tab w:val="left" w:pos="828"/>
              </w:tabs>
              <w:spacing w:line="240" w:lineRule="auto"/>
              <w:cnfStyle w:val="000000000000" w:firstRow="0" w:lastRow="0" w:firstColumn="0" w:lastColumn="0" w:oddVBand="0" w:evenVBand="0" w:oddHBand="0" w:evenHBand="0" w:firstRowFirstColumn="0" w:firstRowLastColumn="0" w:lastRowFirstColumn="0" w:lastRowLastColumn="0"/>
              <w:rPr>
                <w:rFonts w:ascii="Georgia" w:hAnsi="Georgia" w:cs="Gautami"/>
              </w:rPr>
            </w:pPr>
            <w:r>
              <w:rPr>
                <w:rFonts w:ascii="Georgia" w:eastAsiaTheme="minorHAnsi" w:hAnsi="Georgia" w:cs="Gautami"/>
              </w:rPr>
              <w:t>C</w:t>
            </w:r>
            <w:r w:rsidRPr="00FF130C">
              <w:rPr>
                <w:rFonts w:ascii="Georgia" w:eastAsiaTheme="minorHAnsi" w:hAnsi="Georgia" w:cs="Gautami"/>
              </w:rPr>
              <w:t>onservation policies that reduce RFB loss are developed</w:t>
            </w:r>
          </w:p>
          <w:p w14:paraId="7F3C83EF" w14:textId="77777777" w:rsidR="00403CDD" w:rsidRPr="00805857" w:rsidRDefault="00403CDD" w:rsidP="00872C30">
            <w:pPr>
              <w:pStyle w:val="TableParagraph"/>
              <w:numPr>
                <w:ilvl w:val="0"/>
                <w:numId w:val="56"/>
              </w:numPr>
              <w:tabs>
                <w:tab w:val="left" w:pos="828"/>
              </w:tabs>
              <w:spacing w:line="240" w:lineRule="auto"/>
              <w:cnfStyle w:val="000000000000" w:firstRow="0" w:lastRow="0" w:firstColumn="0" w:lastColumn="0" w:oddVBand="0" w:evenVBand="0" w:oddHBand="0" w:evenHBand="0" w:firstRowFirstColumn="0" w:firstRowLastColumn="0" w:lastRowFirstColumn="0" w:lastRowLastColumn="0"/>
              <w:rPr>
                <w:rFonts w:ascii="Georgia" w:hAnsi="Georgia" w:cs="Gautami"/>
                <w:highlight w:val="green"/>
              </w:rPr>
            </w:pPr>
            <w:r w:rsidRPr="00805857">
              <w:rPr>
                <w:rFonts w:ascii="Georgia" w:eastAsiaTheme="minorHAnsi" w:hAnsi="Georgia" w:cs="Gautami"/>
                <w:highlight w:val="green"/>
              </w:rPr>
              <w:t xml:space="preserve">Look at stream restoration policies to lessen impact on existing </w:t>
            </w:r>
            <w:commentRangeStart w:id="42"/>
            <w:r w:rsidRPr="00805857">
              <w:rPr>
                <w:rFonts w:ascii="Georgia" w:eastAsiaTheme="minorHAnsi" w:hAnsi="Georgia" w:cs="Gautami"/>
                <w:highlight w:val="green"/>
              </w:rPr>
              <w:t>buffers</w:t>
            </w:r>
            <w:commentRangeEnd w:id="42"/>
            <w:r w:rsidR="005441D7">
              <w:rPr>
                <w:rStyle w:val="CommentReference"/>
                <w:rFonts w:ascii="Georgia" w:eastAsiaTheme="majorEastAsia" w:hAnsi="Georgia" w:cstheme="majorBidi"/>
                <w:lang w:bidi="ar-SA"/>
              </w:rPr>
              <w:commentReference w:id="42"/>
            </w:r>
          </w:p>
          <w:p w14:paraId="0CF74754" w14:textId="5310182F" w:rsidR="00403CDD" w:rsidRPr="00FF130C" w:rsidRDefault="00403CDD" w:rsidP="00077588">
            <w:pPr>
              <w:pStyle w:val="CommentText"/>
              <w:numPr>
                <w:ilvl w:val="0"/>
                <w:numId w:val="56"/>
              </w:numPr>
              <w:cnfStyle w:val="000000000000" w:firstRow="0" w:lastRow="0" w:firstColumn="0" w:lastColumn="0" w:oddVBand="0" w:evenVBand="0" w:oddHBand="0" w:evenHBand="0" w:firstRowFirstColumn="0" w:firstRowLastColumn="0" w:lastRowFirstColumn="0" w:lastRowLastColumn="0"/>
              <w:rPr>
                <w:sz w:val="22"/>
                <w:szCs w:val="22"/>
              </w:rPr>
            </w:pPr>
            <w:r w:rsidRPr="00FF130C">
              <w:rPr>
                <w:sz w:val="22"/>
                <w:szCs w:val="22"/>
              </w:rPr>
              <w:t>Work with other agencies w/in jurisdictions engaged in stream restoration work for collaborative opportunities</w:t>
            </w:r>
          </w:p>
          <w:p w14:paraId="3AC08CD5" w14:textId="2B7CA96E" w:rsidR="00403CDD" w:rsidRPr="00E36A32" w:rsidRDefault="00403CDD" w:rsidP="00077588">
            <w:pPr>
              <w:pStyle w:val="CommentText"/>
              <w:numPr>
                <w:ilvl w:val="0"/>
                <w:numId w:val="56"/>
              </w:numPr>
              <w:cnfStyle w:val="000000000000" w:firstRow="0" w:lastRow="0" w:firstColumn="0" w:lastColumn="0" w:oddVBand="0" w:evenVBand="0" w:oddHBand="0" w:evenHBand="0" w:firstRowFirstColumn="0" w:firstRowLastColumn="0" w:lastRowFirstColumn="0" w:lastRowLastColumn="0"/>
              <w:rPr>
                <w:sz w:val="22"/>
                <w:szCs w:val="22"/>
              </w:rPr>
            </w:pPr>
            <w:r w:rsidRPr="00FF130C">
              <w:rPr>
                <w:sz w:val="22"/>
                <w:szCs w:val="22"/>
              </w:rPr>
              <w:lastRenderedPageBreak/>
              <w:t>Work to include buffers</w:t>
            </w:r>
            <w:r w:rsidRPr="00E36A32">
              <w:rPr>
                <w:sz w:val="22"/>
                <w:szCs w:val="22"/>
              </w:rPr>
              <w:t xml:space="preserve"> as hazard mitigation </w:t>
            </w:r>
          </w:p>
        </w:tc>
        <w:tc>
          <w:tcPr>
            <w:tcW w:w="1572" w:type="dxa"/>
            <w:gridSpan w:val="2"/>
            <w:shd w:val="clear" w:color="auto" w:fill="F7CAAC" w:themeFill="accent2" w:themeFillTint="66"/>
          </w:tcPr>
          <w:p w14:paraId="07E796E2" w14:textId="571CA18F" w:rsidR="00403CDD" w:rsidRPr="00051142" w:rsidRDefault="00403CDD"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sidRPr="00051142">
              <w:rPr>
                <w:rFonts w:cs="Gautami"/>
              </w:rPr>
              <w:lastRenderedPageBreak/>
              <w:t>CBC, Choose Clean Water Coalition</w:t>
            </w:r>
            <w:r>
              <w:rPr>
                <w:rFonts w:cs="Gautami"/>
              </w:rPr>
              <w:t>, state advisory boards, CSN, FEMA and state EMAs</w:t>
            </w:r>
          </w:p>
        </w:tc>
        <w:tc>
          <w:tcPr>
            <w:tcW w:w="1731" w:type="dxa"/>
            <w:gridSpan w:val="2"/>
            <w:shd w:val="clear" w:color="auto" w:fill="F7CAAC" w:themeFill="accent2" w:themeFillTint="66"/>
          </w:tcPr>
          <w:p w14:paraId="5A9404DC" w14:textId="69833E6B" w:rsidR="00403CDD" w:rsidRPr="00051142" w:rsidRDefault="00403CDD"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proofErr w:type="spellStart"/>
            <w:r w:rsidRPr="00051142">
              <w:rPr>
                <w:rFonts w:cs="Gautami"/>
              </w:rPr>
              <w:t>Baywide</w:t>
            </w:r>
            <w:proofErr w:type="spellEnd"/>
          </w:p>
        </w:tc>
        <w:tc>
          <w:tcPr>
            <w:tcW w:w="1373" w:type="dxa"/>
            <w:shd w:val="clear" w:color="auto" w:fill="F7CAAC" w:themeFill="accent2" w:themeFillTint="66"/>
          </w:tcPr>
          <w:p w14:paraId="7B8B64EE" w14:textId="6AFE8D46" w:rsidR="00403CDD" w:rsidRPr="00051142" w:rsidRDefault="00403CDD"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Ongoing</w:t>
            </w:r>
          </w:p>
        </w:tc>
        <w:tc>
          <w:tcPr>
            <w:tcW w:w="3041" w:type="dxa"/>
            <w:gridSpan w:val="2"/>
            <w:shd w:val="clear" w:color="auto" w:fill="F7CAAC" w:themeFill="accent2" w:themeFillTint="66"/>
          </w:tcPr>
          <w:p w14:paraId="69D92DB9" w14:textId="77777777" w:rsidR="00E2778C" w:rsidRDefault="00F9418C"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 xml:space="preserve">No new amendments to state CREP agreements due to requirement </w:t>
            </w:r>
            <w:r w:rsidR="00E2778C">
              <w:rPr>
                <w:rFonts w:cs="Gautami"/>
              </w:rPr>
              <w:t>to renegotiate CREP agreements and accept other unfavorable provisions.</w:t>
            </w:r>
          </w:p>
          <w:p w14:paraId="0AD633D7" w14:textId="2F5B67DB" w:rsidR="00E2778C" w:rsidRDefault="00E2778C"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p>
          <w:p w14:paraId="568502D0" w14:textId="62026773" w:rsidR="00E2778C" w:rsidRDefault="00E2778C"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Tree Solutions Now Act- provides $1000 CREP bonus payment for RFB in MD. A</w:t>
            </w:r>
            <w:r w:rsidR="00805857">
              <w:rPr>
                <w:rFonts w:cs="Gautami"/>
              </w:rPr>
              <w:t xml:space="preserve">ny </w:t>
            </w:r>
            <w:r>
              <w:rPr>
                <w:rFonts w:cs="Gautami"/>
              </w:rPr>
              <w:t xml:space="preserve">other </w:t>
            </w:r>
            <w:r w:rsidR="00805857">
              <w:rPr>
                <w:rFonts w:cs="Gautami"/>
              </w:rPr>
              <w:t xml:space="preserve">examples of new </w:t>
            </w:r>
            <w:r w:rsidR="00805857" w:rsidRPr="00E2778C">
              <w:rPr>
                <w:rFonts w:cs="Gautami"/>
                <w:b/>
                <w:bCs/>
              </w:rPr>
              <w:lastRenderedPageBreak/>
              <w:t>policies</w:t>
            </w:r>
            <w:r w:rsidR="00805857">
              <w:rPr>
                <w:rFonts w:cs="Gautami"/>
              </w:rPr>
              <w:t xml:space="preserve"> for maintaining/increasing RFB? </w:t>
            </w:r>
          </w:p>
          <w:p w14:paraId="207BD2B5" w14:textId="77777777" w:rsidR="00E2778C" w:rsidRDefault="00E2778C"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p>
          <w:p w14:paraId="54F5B954" w14:textId="77777777" w:rsidR="00403CDD" w:rsidRDefault="00805857" w:rsidP="00624239">
            <w:pPr>
              <w:spacing w:line="276" w:lineRule="auto"/>
              <w:cnfStyle w:val="000000000000" w:firstRow="0" w:lastRow="0" w:firstColumn="0" w:lastColumn="0" w:oddVBand="0" w:evenVBand="0" w:oddHBand="0" w:evenHBand="0" w:firstRowFirstColumn="0" w:firstRowLastColumn="0" w:lastRowFirstColumn="0" w:lastRowLastColumn="0"/>
              <w:rPr>
                <w:ins w:id="43" w:author="Sophie Waterman" w:date="2022-10-21T08:34:00Z"/>
                <w:rFonts w:cs="Gautami"/>
              </w:rPr>
            </w:pPr>
            <w:r>
              <w:rPr>
                <w:rFonts w:cs="Gautami"/>
              </w:rPr>
              <w:t xml:space="preserve">Stream restoration study has identified some opportunities and recommendations, but these still need to be translated into action.   </w:t>
            </w:r>
          </w:p>
          <w:p w14:paraId="1A1B1142" w14:textId="77777777" w:rsidR="00343840" w:rsidRDefault="00343840" w:rsidP="00343840">
            <w:pPr>
              <w:pStyle w:val="TableParagraph"/>
              <w:widowControl/>
              <w:spacing w:before="2" w:line="228" w:lineRule="auto"/>
              <w:ind w:right="209"/>
              <w:cnfStyle w:val="000000000000" w:firstRow="0" w:lastRow="0" w:firstColumn="0" w:lastColumn="0" w:oddVBand="0" w:evenVBand="0" w:oddHBand="0" w:evenHBand="0" w:firstRowFirstColumn="0" w:firstRowLastColumn="0" w:lastRowFirstColumn="0" w:lastRowLastColumn="0"/>
              <w:rPr>
                <w:ins w:id="44" w:author="Sophie Waterman" w:date="2022-10-21T08:34:00Z"/>
                <w:rFonts w:ascii="Georgia" w:eastAsia="Times New Roman" w:hAnsi="Georgia"/>
              </w:rPr>
            </w:pPr>
          </w:p>
          <w:p w14:paraId="072F30AC" w14:textId="14C30ECA" w:rsidR="00343840" w:rsidRDefault="00343840">
            <w:pPr>
              <w:pStyle w:val="TableParagraph"/>
              <w:widowControl/>
              <w:spacing w:before="2" w:line="228" w:lineRule="auto"/>
              <w:ind w:right="209"/>
              <w:cnfStyle w:val="000000000000" w:firstRow="0" w:lastRow="0" w:firstColumn="0" w:lastColumn="0" w:oddVBand="0" w:evenVBand="0" w:oddHBand="0" w:evenHBand="0" w:firstRowFirstColumn="0" w:firstRowLastColumn="0" w:lastRowFirstColumn="0" w:lastRowLastColumn="0"/>
              <w:rPr>
                <w:ins w:id="45" w:author="Sophie Waterman" w:date="2022-10-21T08:34:00Z"/>
                <w:rFonts w:ascii="Georgia" w:eastAsia="Times New Roman" w:hAnsi="Georgia"/>
              </w:rPr>
              <w:pPrChange w:id="46" w:author="Sophie Waterman" w:date="2022-10-21T08:34:00Z">
                <w:pPr>
                  <w:pStyle w:val="TableParagraph"/>
                  <w:widowControl/>
                  <w:numPr>
                    <w:ilvl w:val="1"/>
                    <w:numId w:val="62"/>
                  </w:numPr>
                  <w:spacing w:before="2" w:line="228" w:lineRule="auto"/>
                  <w:ind w:left="863" w:right="209" w:hanging="360"/>
                  <w:cnfStyle w:val="000000000000" w:firstRow="0" w:lastRow="0" w:firstColumn="0" w:lastColumn="0" w:oddVBand="0" w:evenVBand="0" w:oddHBand="0" w:evenHBand="0" w:firstRowFirstColumn="0" w:firstRowLastColumn="0" w:lastRowFirstColumn="0" w:lastRowLastColumn="0"/>
                </w:pPr>
              </w:pPrChange>
            </w:pPr>
            <w:ins w:id="47" w:author="Sophie Waterman" w:date="2022-10-21T08:34:00Z">
              <w:r>
                <w:rPr>
                  <w:rFonts w:ascii="Georgia" w:eastAsia="Times New Roman" w:hAnsi="Georgia"/>
                </w:rPr>
                <w:t xml:space="preserve">Delaware is developing a new state cost share program to increases RFB acreages.  </w:t>
              </w:r>
            </w:ins>
          </w:p>
          <w:p w14:paraId="2C4DB93E" w14:textId="516FE26F" w:rsidR="00343840" w:rsidRDefault="00343840" w:rsidP="00624239">
            <w:pPr>
              <w:spacing w:line="276" w:lineRule="auto"/>
              <w:cnfStyle w:val="000000000000" w:firstRow="0" w:lastRow="0" w:firstColumn="0" w:lastColumn="0" w:oddVBand="0" w:evenVBand="0" w:oddHBand="0" w:evenHBand="0" w:firstRowFirstColumn="0" w:firstRowLastColumn="0" w:lastRowFirstColumn="0" w:lastRowLastColumn="0"/>
              <w:rPr>
                <w:rFonts w:cs="Gautami"/>
              </w:rPr>
            </w:pPr>
          </w:p>
        </w:tc>
      </w:tr>
      <w:tr w:rsidR="00403CDD" w:rsidRPr="00051142" w14:paraId="0E681845" w14:textId="3CC85C96" w:rsidTr="00403CDD">
        <w:trPr>
          <w:gridAfter w:val="1"/>
          <w:wAfter w:w="46" w:type="dxa"/>
          <w:trHeight w:val="293"/>
        </w:trPr>
        <w:tc>
          <w:tcPr>
            <w:cnfStyle w:val="001000000000" w:firstRow="0" w:lastRow="0" w:firstColumn="1" w:lastColumn="0" w:oddVBand="0" w:evenVBand="0" w:oddHBand="0" w:evenHBand="0" w:firstRowFirstColumn="0" w:firstRowLastColumn="0" w:lastRowFirstColumn="0" w:lastRowLastColumn="0"/>
            <w:tcW w:w="11199" w:type="dxa"/>
            <w:gridSpan w:val="10"/>
            <w:shd w:val="clear" w:color="auto" w:fill="FFFFFF" w:themeFill="background1"/>
          </w:tcPr>
          <w:p w14:paraId="1DA9993A" w14:textId="2B99FAF9" w:rsidR="00403CDD" w:rsidRPr="002A6269" w:rsidRDefault="00403CDD" w:rsidP="00872C30">
            <w:pPr>
              <w:pStyle w:val="Default"/>
              <w:shd w:val="clear" w:color="auto" w:fill="FFFFFF" w:themeFill="background1"/>
            </w:pPr>
            <w:bookmarkStart w:id="48" w:name="_Management_Approach_3:"/>
            <w:bookmarkEnd w:id="48"/>
            <w:r w:rsidRPr="00872C30">
              <w:rPr>
                <w:rFonts w:ascii="Georgia" w:hAnsi="Georgia" w:cs="Gautami"/>
                <w:sz w:val="22"/>
                <w:szCs w:val="22"/>
              </w:rPr>
              <w:lastRenderedPageBreak/>
              <w:t xml:space="preserve">Management Approach 2: </w:t>
            </w:r>
            <w:r w:rsidRPr="00872C30">
              <w:rPr>
                <w:rFonts w:ascii="Georgia" w:hAnsi="Georgia"/>
              </w:rPr>
              <w:t xml:space="preserve">Improve existing programs and continue to develop new ones </w:t>
            </w:r>
          </w:p>
        </w:tc>
        <w:tc>
          <w:tcPr>
            <w:tcW w:w="3041" w:type="dxa"/>
            <w:gridSpan w:val="2"/>
            <w:shd w:val="clear" w:color="auto" w:fill="FFFFFF" w:themeFill="background1"/>
          </w:tcPr>
          <w:p w14:paraId="6D94B0E5" w14:textId="77777777" w:rsidR="00403CDD" w:rsidRPr="00872C30" w:rsidRDefault="00403CDD" w:rsidP="00872C30">
            <w:pPr>
              <w:pStyle w:val="Default"/>
              <w:shd w:val="clear" w:color="auto" w:fill="FFFFFF" w:themeFill="background1"/>
              <w:cnfStyle w:val="000000000000" w:firstRow="0" w:lastRow="0" w:firstColumn="0" w:lastColumn="0" w:oddVBand="0" w:evenVBand="0" w:oddHBand="0" w:evenHBand="0" w:firstRowFirstColumn="0" w:firstRowLastColumn="0" w:lastRowFirstColumn="0" w:lastRowLastColumn="0"/>
              <w:rPr>
                <w:rFonts w:ascii="Georgia" w:hAnsi="Georgia" w:cs="Gautami"/>
                <w:sz w:val="22"/>
                <w:szCs w:val="22"/>
              </w:rPr>
            </w:pPr>
          </w:p>
        </w:tc>
      </w:tr>
      <w:tr w:rsidR="00403CDD" w:rsidRPr="00051142" w14:paraId="307FDC42" w14:textId="7C532930" w:rsidTr="00805857">
        <w:trPr>
          <w:gridAfter w:val="1"/>
          <w:wAfter w:w="46" w:type="dxa"/>
          <w:trHeight w:val="293"/>
        </w:trPr>
        <w:tc>
          <w:tcPr>
            <w:cnfStyle w:val="001000000000" w:firstRow="0" w:lastRow="0" w:firstColumn="1" w:lastColumn="0" w:oddVBand="0" w:evenVBand="0" w:oddHBand="0" w:evenHBand="0" w:firstRowFirstColumn="0" w:firstRowLastColumn="0" w:lastRowFirstColumn="0" w:lastRowLastColumn="0"/>
            <w:tcW w:w="1000" w:type="dxa"/>
            <w:shd w:val="clear" w:color="auto" w:fill="C5E0B3" w:themeFill="accent6" w:themeFillTint="66"/>
          </w:tcPr>
          <w:p w14:paraId="5C3F6119" w14:textId="4E7419D8" w:rsidR="00403CDD" w:rsidRPr="00051142" w:rsidRDefault="00403CDD" w:rsidP="004C509B">
            <w:pPr>
              <w:spacing w:line="276" w:lineRule="auto"/>
              <w:rPr>
                <w:rFonts w:cs="Gautami"/>
              </w:rPr>
            </w:pPr>
            <w:r w:rsidRPr="00051142">
              <w:rPr>
                <w:rFonts w:cs="Gautami"/>
              </w:rPr>
              <w:t>2.</w:t>
            </w:r>
            <w:r>
              <w:rPr>
                <w:rFonts w:cs="Gautami"/>
              </w:rPr>
              <w:t>1</w:t>
            </w:r>
          </w:p>
        </w:tc>
        <w:tc>
          <w:tcPr>
            <w:tcW w:w="1954" w:type="dxa"/>
            <w:gridSpan w:val="2"/>
            <w:shd w:val="clear" w:color="auto" w:fill="C5E0B3" w:themeFill="accent6" w:themeFillTint="66"/>
          </w:tcPr>
          <w:p w14:paraId="067CEF2D" w14:textId="642F0746" w:rsidR="00403CDD" w:rsidRPr="00051142" w:rsidRDefault="00403CDD"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Develop Natural Filters restoration-type programs with innovative financing</w:t>
            </w:r>
            <w:r w:rsidRPr="00051142">
              <w:rPr>
                <w:rFonts w:cs="Gautami"/>
              </w:rPr>
              <w:t xml:space="preserve"> </w:t>
            </w:r>
            <w:r>
              <w:rPr>
                <w:rFonts w:cs="Gautami"/>
              </w:rPr>
              <w:t xml:space="preserve">and </w:t>
            </w:r>
            <w:r w:rsidRPr="00051142" w:rsidDel="00C73C10">
              <w:rPr>
                <w:rFonts w:cs="Gautami"/>
              </w:rPr>
              <w:t xml:space="preserve">comprehensive </w:t>
            </w:r>
            <w:r>
              <w:rPr>
                <w:rFonts w:cs="Gautami"/>
              </w:rPr>
              <w:t xml:space="preserve">RFB </w:t>
            </w:r>
            <w:r w:rsidRPr="00051142" w:rsidDel="00C73C10">
              <w:rPr>
                <w:rFonts w:cs="Gautami"/>
              </w:rPr>
              <w:t>services</w:t>
            </w:r>
            <w:r>
              <w:rPr>
                <w:rFonts w:cs="Gautami"/>
              </w:rPr>
              <w:t xml:space="preserve"> (e.g., planning, </w:t>
            </w:r>
            <w:proofErr w:type="gramStart"/>
            <w:r>
              <w:rPr>
                <w:rFonts w:cs="Gautami"/>
              </w:rPr>
              <w:t>planting</w:t>
            </w:r>
            <w:proofErr w:type="gramEnd"/>
            <w:r>
              <w:rPr>
                <w:rFonts w:cs="Gautami"/>
              </w:rPr>
              <w:t xml:space="preserve"> and</w:t>
            </w:r>
            <w:r w:rsidRPr="00051142" w:rsidDel="00C73C10">
              <w:rPr>
                <w:rFonts w:cs="Gautami"/>
              </w:rPr>
              <w:t xml:space="preserve"> maintenance</w:t>
            </w:r>
            <w:r>
              <w:rPr>
                <w:rFonts w:cs="Gautami"/>
              </w:rPr>
              <w:t>)</w:t>
            </w:r>
            <w:r w:rsidRPr="00051142" w:rsidDel="00C73C10">
              <w:rPr>
                <w:rFonts w:cs="Gautami"/>
              </w:rPr>
              <w:t xml:space="preserve"> </w:t>
            </w:r>
            <w:r w:rsidRPr="00051142">
              <w:rPr>
                <w:rFonts w:cs="Gautami"/>
              </w:rPr>
              <w:t xml:space="preserve">(see </w:t>
            </w:r>
            <w:r>
              <w:rPr>
                <w:rFonts w:cs="Gautami"/>
              </w:rPr>
              <w:t>1.3</w:t>
            </w:r>
            <w:r w:rsidRPr="00051142">
              <w:rPr>
                <w:rFonts w:cs="Gautami"/>
              </w:rPr>
              <w:t>)</w:t>
            </w:r>
          </w:p>
        </w:tc>
        <w:tc>
          <w:tcPr>
            <w:tcW w:w="3569" w:type="dxa"/>
            <w:gridSpan w:val="2"/>
            <w:shd w:val="clear" w:color="auto" w:fill="C5E0B3" w:themeFill="accent6" w:themeFillTint="66"/>
          </w:tcPr>
          <w:p w14:paraId="095EF929" w14:textId="6F3A204E" w:rsidR="00403CDD" w:rsidRPr="00051142" w:rsidRDefault="00403CDD" w:rsidP="004C509B">
            <w:pPr>
              <w:pStyle w:val="TableParagraph"/>
              <w:numPr>
                <w:ilvl w:val="0"/>
                <w:numId w:val="28"/>
              </w:numPr>
              <w:tabs>
                <w:tab w:val="left" w:pos="454"/>
              </w:tabs>
              <w:spacing w:line="240" w:lineRule="auto"/>
              <w:ind w:right="508"/>
              <w:cnfStyle w:val="000000000000" w:firstRow="0" w:lastRow="0" w:firstColumn="0" w:lastColumn="0" w:oddVBand="0" w:evenVBand="0" w:oddHBand="0" w:evenHBand="0" w:firstRowFirstColumn="0" w:firstRowLastColumn="0" w:lastRowFirstColumn="0" w:lastRowLastColumn="0"/>
              <w:rPr>
                <w:rFonts w:ascii="Georgia" w:hAnsi="Georgia" w:cs="Gautami"/>
              </w:rPr>
            </w:pPr>
            <w:r w:rsidRPr="00051142">
              <w:rPr>
                <w:rFonts w:ascii="Georgia" w:hAnsi="Georgia" w:cs="Gautami"/>
              </w:rPr>
              <w:t>Increase</w:t>
            </w:r>
            <w:r>
              <w:rPr>
                <w:rFonts w:ascii="Georgia" w:hAnsi="Georgia" w:cs="Gautami"/>
              </w:rPr>
              <w:t xml:space="preserve"> </w:t>
            </w:r>
            <w:r w:rsidRPr="00051142">
              <w:rPr>
                <w:rFonts w:ascii="Georgia" w:hAnsi="Georgia" w:cs="Gautami"/>
              </w:rPr>
              <w:t xml:space="preserve">funding </w:t>
            </w:r>
          </w:p>
          <w:p w14:paraId="01F044D4" w14:textId="38DF4378" w:rsidR="00403CDD" w:rsidRPr="00051142" w:rsidRDefault="00403CDD" w:rsidP="004C509B">
            <w:pPr>
              <w:pStyle w:val="TableParagraph"/>
              <w:numPr>
                <w:ilvl w:val="0"/>
                <w:numId w:val="28"/>
              </w:numPr>
              <w:tabs>
                <w:tab w:val="left" w:pos="454"/>
              </w:tabs>
              <w:spacing w:line="240" w:lineRule="auto"/>
              <w:ind w:right="508"/>
              <w:cnfStyle w:val="000000000000" w:firstRow="0" w:lastRow="0" w:firstColumn="0" w:lastColumn="0" w:oddVBand="0" w:evenVBand="0" w:oddHBand="0" w:evenHBand="0" w:firstRowFirstColumn="0" w:firstRowLastColumn="0" w:lastRowFirstColumn="0" w:lastRowLastColumn="0"/>
              <w:rPr>
                <w:rFonts w:ascii="Georgia" w:hAnsi="Georgia" w:cs="Gautami"/>
              </w:rPr>
            </w:pPr>
            <w:r>
              <w:rPr>
                <w:rFonts w:ascii="Georgia" w:eastAsiaTheme="minorHAnsi" w:hAnsi="Georgia" w:cs="Gautami"/>
              </w:rPr>
              <w:t>Pilot 2 or more programs at the state level</w:t>
            </w:r>
          </w:p>
        </w:tc>
        <w:tc>
          <w:tcPr>
            <w:tcW w:w="1572" w:type="dxa"/>
            <w:gridSpan w:val="2"/>
            <w:shd w:val="clear" w:color="auto" w:fill="C5E0B3" w:themeFill="accent6" w:themeFillTint="66"/>
          </w:tcPr>
          <w:p w14:paraId="798D2452" w14:textId="256678D1" w:rsidR="00403CDD" w:rsidRPr="00051142" w:rsidRDefault="00403CDD"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sidRPr="00051142">
              <w:rPr>
                <w:rFonts w:cs="Gautami"/>
              </w:rPr>
              <w:t>State</w:t>
            </w:r>
            <w:r>
              <w:rPr>
                <w:rFonts w:cs="Gautami"/>
              </w:rPr>
              <w:t xml:space="preserve"> contacts/advisory boards, USFS, conservation finance consultant, NFWF</w:t>
            </w:r>
          </w:p>
        </w:tc>
        <w:tc>
          <w:tcPr>
            <w:tcW w:w="1731" w:type="dxa"/>
            <w:gridSpan w:val="2"/>
            <w:shd w:val="clear" w:color="auto" w:fill="C5E0B3" w:themeFill="accent6" w:themeFillTint="66"/>
          </w:tcPr>
          <w:p w14:paraId="36B75D8C" w14:textId="4ACD169F" w:rsidR="00403CDD" w:rsidRPr="00051142" w:rsidRDefault="00403CDD"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rPr>
            </w:pPr>
            <w:proofErr w:type="spellStart"/>
            <w:r w:rsidRPr="00051142">
              <w:rPr>
                <w:rFonts w:cs="Gautami"/>
              </w:rPr>
              <w:t>Baywide</w:t>
            </w:r>
            <w:proofErr w:type="spellEnd"/>
          </w:p>
        </w:tc>
        <w:tc>
          <w:tcPr>
            <w:tcW w:w="1373" w:type="dxa"/>
            <w:shd w:val="clear" w:color="auto" w:fill="C5E0B3" w:themeFill="accent6" w:themeFillTint="66"/>
          </w:tcPr>
          <w:p w14:paraId="338C82BA" w14:textId="38E9BCAF" w:rsidR="00403CDD" w:rsidRPr="00051142" w:rsidRDefault="00403CDD"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Ongoing</w:t>
            </w:r>
          </w:p>
        </w:tc>
        <w:tc>
          <w:tcPr>
            <w:tcW w:w="3041" w:type="dxa"/>
            <w:gridSpan w:val="2"/>
            <w:shd w:val="clear" w:color="auto" w:fill="C5E0B3" w:themeFill="accent6" w:themeFillTint="66"/>
          </w:tcPr>
          <w:p w14:paraId="1D601B23" w14:textId="3231C854" w:rsidR="00F94551" w:rsidRPr="00336825" w:rsidRDefault="00805857" w:rsidP="00336825">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Making progress on piloting this model with the Alliance and MS4’s in MD</w:t>
            </w:r>
            <w:r w:rsidR="00165CA8">
              <w:rPr>
                <w:rFonts w:cs="Gautami"/>
              </w:rPr>
              <w:t>. Other flexible “one stop shop” programs have been developed, including</w:t>
            </w:r>
            <w:r w:rsidR="00336825">
              <w:rPr>
                <w:rFonts w:cs="Gautami"/>
              </w:rPr>
              <w:t xml:space="preserve"> </w:t>
            </w:r>
            <w:r w:rsidR="00F70737" w:rsidRPr="00336825">
              <w:rPr>
                <w:rFonts w:cs="Gautami"/>
              </w:rPr>
              <w:t>Healthy Forests Healthy Waters</w:t>
            </w:r>
            <w:r w:rsidR="007E5031" w:rsidRPr="00336825">
              <w:rPr>
                <w:rFonts w:cs="Gautami"/>
              </w:rPr>
              <w:t xml:space="preserve"> (ACB)</w:t>
            </w:r>
            <w:r w:rsidR="00336825">
              <w:rPr>
                <w:rFonts w:cs="Gautami"/>
              </w:rPr>
              <w:t xml:space="preserve">, </w:t>
            </w:r>
            <w:r w:rsidR="00EF1BBB" w:rsidRPr="00336825">
              <w:rPr>
                <w:rFonts w:cs="Gautami"/>
              </w:rPr>
              <w:t>USC Buffer Program</w:t>
            </w:r>
            <w:r w:rsidR="00336825">
              <w:rPr>
                <w:rFonts w:cs="Gautami"/>
              </w:rPr>
              <w:t xml:space="preserve">, </w:t>
            </w:r>
            <w:r w:rsidR="007E5031" w:rsidRPr="00336825">
              <w:rPr>
                <w:rFonts w:cs="Gautami"/>
              </w:rPr>
              <w:t>PA RFB program (ACB)</w:t>
            </w:r>
            <w:r w:rsidR="00336825">
              <w:rPr>
                <w:rFonts w:cs="Gautami"/>
              </w:rPr>
              <w:t xml:space="preserve">, </w:t>
            </w:r>
            <w:commentRangeStart w:id="49"/>
            <w:del w:id="50" w:author="Brownson, Katherine - FS" w:date="2022-10-26T16:17:00Z">
              <w:r w:rsidR="00F94551" w:rsidRPr="00336825" w:rsidDel="00E55924">
                <w:rPr>
                  <w:rFonts w:cs="Gautami"/>
                </w:rPr>
                <w:delText xml:space="preserve">JRA </w:delText>
              </w:r>
            </w:del>
            <w:ins w:id="51" w:author="Brownson, Katherine - FS" w:date="2022-10-26T16:17:00Z">
              <w:r w:rsidR="00E55924" w:rsidRPr="00336825">
                <w:rPr>
                  <w:rFonts w:cs="Gautami"/>
                </w:rPr>
                <w:t>J</w:t>
              </w:r>
              <w:r w:rsidR="00E55924">
                <w:rPr>
                  <w:rFonts w:cs="Gautami"/>
                </w:rPr>
                <w:t>ames River</w:t>
              </w:r>
              <w:r w:rsidR="00E55924" w:rsidRPr="00336825">
                <w:rPr>
                  <w:rFonts w:cs="Gautami"/>
                </w:rPr>
                <w:t xml:space="preserve"> </w:t>
              </w:r>
            </w:ins>
            <w:r w:rsidR="00F94551" w:rsidRPr="00336825">
              <w:rPr>
                <w:rFonts w:cs="Gautami"/>
              </w:rPr>
              <w:t>Buffer Program</w:t>
            </w:r>
            <w:commentRangeEnd w:id="49"/>
            <w:r w:rsidR="003777FE">
              <w:rPr>
                <w:rStyle w:val="CommentReference"/>
                <w:rFonts w:eastAsiaTheme="majorEastAsia" w:cstheme="majorBidi"/>
              </w:rPr>
              <w:commentReference w:id="49"/>
            </w:r>
          </w:p>
        </w:tc>
      </w:tr>
      <w:tr w:rsidR="00403CDD" w:rsidRPr="00051142" w14:paraId="3F6D230F" w14:textId="0AFDDB92" w:rsidTr="00403CDD">
        <w:trPr>
          <w:gridAfter w:val="1"/>
          <w:wAfter w:w="46" w:type="dxa"/>
          <w:trHeight w:val="293"/>
        </w:trPr>
        <w:tc>
          <w:tcPr>
            <w:cnfStyle w:val="001000000000" w:firstRow="0" w:lastRow="0" w:firstColumn="1" w:lastColumn="0" w:oddVBand="0" w:evenVBand="0" w:oddHBand="0" w:evenHBand="0" w:firstRowFirstColumn="0" w:firstRowLastColumn="0" w:lastRowFirstColumn="0" w:lastRowLastColumn="0"/>
            <w:tcW w:w="1000" w:type="dxa"/>
            <w:shd w:val="clear" w:color="auto" w:fill="F7CAAC" w:themeFill="accent2" w:themeFillTint="66"/>
          </w:tcPr>
          <w:p w14:paraId="34319CC7" w14:textId="79F86721" w:rsidR="00403CDD" w:rsidRPr="00051142" w:rsidRDefault="00403CDD" w:rsidP="004C509B">
            <w:pPr>
              <w:rPr>
                <w:rFonts w:cs="Gautami"/>
              </w:rPr>
            </w:pPr>
            <w:r w:rsidRPr="00051142">
              <w:rPr>
                <w:rFonts w:cs="Gautami"/>
              </w:rPr>
              <w:t>2.</w:t>
            </w:r>
            <w:r>
              <w:rPr>
                <w:rFonts w:cs="Gautami"/>
              </w:rPr>
              <w:t>2</w:t>
            </w:r>
          </w:p>
        </w:tc>
        <w:tc>
          <w:tcPr>
            <w:tcW w:w="1954" w:type="dxa"/>
            <w:gridSpan w:val="2"/>
            <w:shd w:val="clear" w:color="auto" w:fill="F7CAAC" w:themeFill="accent2" w:themeFillTint="66"/>
          </w:tcPr>
          <w:p w14:paraId="6E585F19" w14:textId="396B887F" w:rsidR="00403CDD" w:rsidRPr="00051142" w:rsidRDefault="00403CDD"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color w:val="FF0000"/>
              </w:rPr>
            </w:pPr>
            <w:r w:rsidRPr="00051142">
              <w:rPr>
                <w:rFonts w:cs="Gautami"/>
              </w:rPr>
              <w:t>Im</w:t>
            </w:r>
            <w:r>
              <w:rPr>
                <w:rFonts w:cs="Gautami"/>
              </w:rPr>
              <w:t>prove</w:t>
            </w:r>
            <w:r w:rsidRPr="00051142">
              <w:rPr>
                <w:rFonts w:cs="Gautami"/>
              </w:rPr>
              <w:t xml:space="preserve"> RFB Verification</w:t>
            </w:r>
            <w:r>
              <w:rPr>
                <w:rFonts w:cs="Gautami"/>
              </w:rPr>
              <w:t xml:space="preserve"> by working with states on reporting </w:t>
            </w:r>
          </w:p>
        </w:tc>
        <w:tc>
          <w:tcPr>
            <w:tcW w:w="3569" w:type="dxa"/>
            <w:gridSpan w:val="2"/>
            <w:shd w:val="clear" w:color="auto" w:fill="F7CAAC" w:themeFill="accent2" w:themeFillTint="66"/>
          </w:tcPr>
          <w:p w14:paraId="61FA349D" w14:textId="687C9915" w:rsidR="00403CDD" w:rsidRPr="00872C30" w:rsidRDefault="00403CDD" w:rsidP="00872C30">
            <w:pPr>
              <w:pStyle w:val="TableParagraph"/>
              <w:numPr>
                <w:ilvl w:val="0"/>
                <w:numId w:val="40"/>
              </w:numPr>
              <w:tabs>
                <w:tab w:val="left" w:pos="454"/>
              </w:tabs>
              <w:cnfStyle w:val="000000000000" w:firstRow="0" w:lastRow="0" w:firstColumn="0" w:lastColumn="0" w:oddVBand="0" w:evenVBand="0" w:oddHBand="0" w:evenHBand="0" w:firstRowFirstColumn="0" w:firstRowLastColumn="0" w:lastRowFirstColumn="0" w:lastRowLastColumn="0"/>
              <w:rPr>
                <w:rFonts w:ascii="Georgia" w:hAnsi="Georgia" w:cs="Gautami"/>
              </w:rPr>
            </w:pPr>
            <w:r>
              <w:rPr>
                <w:rFonts w:ascii="Georgia" w:eastAsiaTheme="minorHAnsi" w:hAnsi="Georgia" w:cs="Gautami"/>
              </w:rPr>
              <w:t>Work with LUWG to determine efficient strategies to verify buffers using high-resolution imagery</w:t>
            </w:r>
          </w:p>
          <w:p w14:paraId="67E06B80" w14:textId="1D4F646B" w:rsidR="00403CDD" w:rsidRDefault="00403CDD" w:rsidP="00731A88">
            <w:pPr>
              <w:pStyle w:val="TableParagraph"/>
              <w:numPr>
                <w:ilvl w:val="0"/>
                <w:numId w:val="40"/>
              </w:numPr>
              <w:tabs>
                <w:tab w:val="left" w:pos="454"/>
              </w:tabs>
              <w:cnfStyle w:val="000000000000" w:firstRow="0" w:lastRow="0" w:firstColumn="0" w:lastColumn="0" w:oddVBand="0" w:evenVBand="0" w:oddHBand="0" w:evenHBand="0" w:firstRowFirstColumn="0" w:firstRowLastColumn="0" w:lastRowFirstColumn="0" w:lastRowLastColumn="0"/>
              <w:rPr>
                <w:rFonts w:ascii="Georgia" w:hAnsi="Georgia" w:cs="Gautami"/>
              </w:rPr>
            </w:pPr>
            <w:r>
              <w:rPr>
                <w:rFonts w:ascii="Georgia" w:hAnsi="Georgia" w:cs="Gautami"/>
              </w:rPr>
              <w:t>Work with FSA/NRCS to get data on buffer width and verification data (sanitized ok)</w:t>
            </w:r>
          </w:p>
          <w:p w14:paraId="4F4535FF" w14:textId="0749F0E0" w:rsidR="00403CDD" w:rsidRPr="00051142" w:rsidRDefault="00403CDD" w:rsidP="00872C30">
            <w:pPr>
              <w:pStyle w:val="TableParagraph"/>
              <w:numPr>
                <w:ilvl w:val="0"/>
                <w:numId w:val="40"/>
              </w:numPr>
              <w:tabs>
                <w:tab w:val="left" w:pos="454"/>
              </w:tabs>
              <w:cnfStyle w:val="000000000000" w:firstRow="0" w:lastRow="0" w:firstColumn="0" w:lastColumn="0" w:oddVBand="0" w:evenVBand="0" w:oddHBand="0" w:evenHBand="0" w:firstRowFirstColumn="0" w:firstRowLastColumn="0" w:lastRowFirstColumn="0" w:lastRowLastColumn="0"/>
              <w:rPr>
                <w:rFonts w:ascii="Georgia" w:hAnsi="Georgia" w:cs="Gautami"/>
              </w:rPr>
            </w:pPr>
            <w:r w:rsidRPr="00805857">
              <w:rPr>
                <w:rFonts w:ascii="Georgia" w:hAnsi="Georgia" w:cs="Gautami"/>
                <w:highlight w:val="green"/>
              </w:rPr>
              <w:lastRenderedPageBreak/>
              <w:t>Extend credit duration for ag RFB to 15-</w:t>
            </w:r>
            <w:commentRangeStart w:id="52"/>
            <w:r w:rsidRPr="00805857">
              <w:rPr>
                <w:rFonts w:ascii="Georgia" w:hAnsi="Georgia" w:cs="Gautami"/>
                <w:highlight w:val="green"/>
              </w:rPr>
              <w:t>years</w:t>
            </w:r>
            <w:commentRangeEnd w:id="52"/>
            <w:r w:rsidR="005441D7">
              <w:rPr>
                <w:rStyle w:val="CommentReference"/>
                <w:rFonts w:ascii="Georgia" w:eastAsiaTheme="majorEastAsia" w:hAnsi="Georgia" w:cstheme="majorBidi"/>
                <w:lang w:bidi="ar-SA"/>
              </w:rPr>
              <w:commentReference w:id="52"/>
            </w:r>
            <w:r>
              <w:rPr>
                <w:rFonts w:ascii="Georgia" w:hAnsi="Georgia" w:cs="Gautami"/>
              </w:rPr>
              <w:t xml:space="preserve"> </w:t>
            </w:r>
          </w:p>
        </w:tc>
        <w:tc>
          <w:tcPr>
            <w:tcW w:w="1572" w:type="dxa"/>
            <w:gridSpan w:val="2"/>
            <w:shd w:val="clear" w:color="auto" w:fill="F7CAAC" w:themeFill="accent2" w:themeFillTint="66"/>
          </w:tcPr>
          <w:p w14:paraId="2D35517A" w14:textId="74541B3C" w:rsidR="00403CDD" w:rsidRPr="00051142" w:rsidRDefault="00403CDD"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color w:val="FF0000"/>
              </w:rPr>
            </w:pPr>
            <w:r>
              <w:rPr>
                <w:rFonts w:cs="Gautami"/>
              </w:rPr>
              <w:lastRenderedPageBreak/>
              <w:t>LUWG, USGS, USFS, FSA, NRCS, Verification Ad-Hoc Team</w:t>
            </w:r>
          </w:p>
        </w:tc>
        <w:tc>
          <w:tcPr>
            <w:tcW w:w="1731" w:type="dxa"/>
            <w:gridSpan w:val="2"/>
            <w:shd w:val="clear" w:color="auto" w:fill="F7CAAC" w:themeFill="accent2" w:themeFillTint="66"/>
          </w:tcPr>
          <w:p w14:paraId="718386FD" w14:textId="59A5C07C" w:rsidR="00403CDD" w:rsidRPr="00051142" w:rsidRDefault="00403CDD"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rPr>
            </w:pPr>
            <w:proofErr w:type="spellStart"/>
            <w:r w:rsidRPr="00051142">
              <w:rPr>
                <w:rFonts w:cs="Gautami"/>
              </w:rPr>
              <w:t>Baywide</w:t>
            </w:r>
            <w:proofErr w:type="spellEnd"/>
          </w:p>
        </w:tc>
        <w:tc>
          <w:tcPr>
            <w:tcW w:w="1373" w:type="dxa"/>
            <w:shd w:val="clear" w:color="auto" w:fill="F7CAAC" w:themeFill="accent2" w:themeFillTint="66"/>
          </w:tcPr>
          <w:p w14:paraId="5DDE97A9" w14:textId="47A3E53C" w:rsidR="00403CDD" w:rsidRPr="00051142" w:rsidRDefault="00403CDD" w:rsidP="00872C30">
            <w:pPr>
              <w:pStyle w:val="TableParagraph"/>
              <w:tabs>
                <w:tab w:val="left" w:pos="329"/>
              </w:tabs>
              <w:cnfStyle w:val="000000000000" w:firstRow="0" w:lastRow="0" w:firstColumn="0" w:lastColumn="0" w:oddVBand="0" w:evenVBand="0" w:oddHBand="0" w:evenHBand="0" w:firstRowFirstColumn="0" w:firstRowLastColumn="0" w:lastRowFirstColumn="0" w:lastRowLastColumn="0"/>
            </w:pPr>
            <w:r w:rsidRPr="00872C30">
              <w:rPr>
                <w:rFonts w:ascii="Georgia" w:hAnsi="Georgia"/>
              </w:rPr>
              <w:t>September 2021</w:t>
            </w:r>
          </w:p>
        </w:tc>
        <w:tc>
          <w:tcPr>
            <w:tcW w:w="3041" w:type="dxa"/>
            <w:gridSpan w:val="2"/>
            <w:shd w:val="clear" w:color="auto" w:fill="F7CAAC" w:themeFill="accent2" w:themeFillTint="66"/>
          </w:tcPr>
          <w:p w14:paraId="374956C0" w14:textId="77777777" w:rsidR="00403CDD" w:rsidRDefault="00805857" w:rsidP="00872C30">
            <w:pPr>
              <w:pStyle w:val="TableParagraph"/>
              <w:tabs>
                <w:tab w:val="left" w:pos="329"/>
              </w:tabs>
              <w:cnfStyle w:val="000000000000" w:firstRow="0" w:lastRow="0" w:firstColumn="0" w:lastColumn="0" w:oddVBand="0" w:evenVBand="0" w:oddHBand="0" w:evenHBand="0" w:firstRowFirstColumn="0" w:firstRowLastColumn="0" w:lastRowFirstColumn="0" w:lastRowLastColumn="0"/>
              <w:rPr>
                <w:rFonts w:ascii="Georgia" w:hAnsi="Georgia"/>
              </w:rPr>
            </w:pPr>
            <w:r>
              <w:rPr>
                <w:rFonts w:ascii="Georgia" w:hAnsi="Georgia"/>
              </w:rPr>
              <w:t xml:space="preserve">Still losing a lot of buffer acres due to lack of verification. </w:t>
            </w:r>
          </w:p>
          <w:p w14:paraId="5C1A309B" w14:textId="77777777" w:rsidR="00A42131" w:rsidRDefault="00A42131" w:rsidP="00872C30">
            <w:pPr>
              <w:pStyle w:val="TableParagraph"/>
              <w:tabs>
                <w:tab w:val="left" w:pos="329"/>
              </w:tabs>
              <w:cnfStyle w:val="000000000000" w:firstRow="0" w:lastRow="0" w:firstColumn="0" w:lastColumn="0" w:oddVBand="0" w:evenVBand="0" w:oddHBand="0" w:evenHBand="0" w:firstRowFirstColumn="0" w:firstRowLastColumn="0" w:lastRowFirstColumn="0" w:lastRowLastColumn="0"/>
              <w:rPr>
                <w:rFonts w:ascii="Georgia" w:hAnsi="Georgia"/>
              </w:rPr>
            </w:pPr>
          </w:p>
          <w:p w14:paraId="5B6325F0" w14:textId="1B58403F" w:rsidR="00A42131" w:rsidRDefault="00A42131" w:rsidP="00872C30">
            <w:pPr>
              <w:pStyle w:val="TableParagraph"/>
              <w:tabs>
                <w:tab w:val="left" w:pos="329"/>
              </w:tabs>
              <w:cnfStyle w:val="000000000000" w:firstRow="0" w:lastRow="0" w:firstColumn="0" w:lastColumn="0" w:oddVBand="0" w:evenVBand="0" w:oddHBand="0" w:evenHBand="0" w:firstRowFirstColumn="0" w:firstRowLastColumn="0" w:lastRowFirstColumn="0" w:lastRowLastColumn="0"/>
              <w:rPr>
                <w:rFonts w:ascii="Georgia" w:hAnsi="Georgia"/>
              </w:rPr>
            </w:pPr>
            <w:r>
              <w:rPr>
                <w:rFonts w:ascii="Georgia" w:hAnsi="Georgia"/>
              </w:rPr>
              <w:t xml:space="preserve">Chesapeake Conservancy is exploring ways remote sensing/geospatial tech can be used for BMP </w:t>
            </w:r>
            <w:r>
              <w:rPr>
                <w:rFonts w:ascii="Georgia" w:hAnsi="Georgia"/>
              </w:rPr>
              <w:lastRenderedPageBreak/>
              <w:t xml:space="preserve">verification, but unclear if/when a strategy will be developed. </w:t>
            </w:r>
          </w:p>
          <w:p w14:paraId="23A57C1E" w14:textId="1E974C77" w:rsidR="00A42131" w:rsidRDefault="00A42131" w:rsidP="00872C30">
            <w:pPr>
              <w:pStyle w:val="TableParagraph"/>
              <w:tabs>
                <w:tab w:val="left" w:pos="329"/>
              </w:tabs>
              <w:cnfStyle w:val="000000000000" w:firstRow="0" w:lastRow="0" w:firstColumn="0" w:lastColumn="0" w:oddVBand="0" w:evenVBand="0" w:oddHBand="0" w:evenHBand="0" w:firstRowFirstColumn="0" w:firstRowLastColumn="0" w:lastRowFirstColumn="0" w:lastRowLastColumn="0"/>
              <w:rPr>
                <w:rFonts w:ascii="Georgia" w:hAnsi="Georgia"/>
              </w:rPr>
            </w:pPr>
          </w:p>
          <w:p w14:paraId="2F17064C" w14:textId="77777777" w:rsidR="00A42131" w:rsidRDefault="00A42131" w:rsidP="00336825">
            <w:pPr>
              <w:pStyle w:val="TableParagraph"/>
              <w:tabs>
                <w:tab w:val="left" w:pos="329"/>
              </w:tabs>
              <w:cnfStyle w:val="000000000000" w:firstRow="0" w:lastRow="0" w:firstColumn="0" w:lastColumn="0" w:oddVBand="0" w:evenVBand="0" w:oddHBand="0" w:evenHBand="0" w:firstRowFirstColumn="0" w:firstRowLastColumn="0" w:lastRowFirstColumn="0" w:lastRowLastColumn="0"/>
              <w:rPr>
                <w:rFonts w:ascii="Georgia" w:hAnsi="Georgia"/>
              </w:rPr>
            </w:pPr>
            <w:r>
              <w:rPr>
                <w:rFonts w:ascii="Georgia" w:hAnsi="Georgia"/>
              </w:rPr>
              <w:t xml:space="preserve">BMP Verification Team explored opportunities to get access to federal cost-share practice data. There are some broader partnership efforts to address 1619 agreement </w:t>
            </w:r>
            <w:proofErr w:type="gramStart"/>
            <w:r>
              <w:rPr>
                <w:rFonts w:ascii="Georgia" w:hAnsi="Georgia"/>
              </w:rPr>
              <w:t>issues</w:t>
            </w:r>
            <w:proofErr w:type="gramEnd"/>
            <w:r>
              <w:rPr>
                <w:rFonts w:ascii="Georgia" w:hAnsi="Georgia"/>
              </w:rPr>
              <w:t xml:space="preserve"> but many challenges remain.</w:t>
            </w:r>
          </w:p>
          <w:p w14:paraId="71D2F3B3" w14:textId="77777777" w:rsidR="00670544" w:rsidRDefault="00670544" w:rsidP="00ED7EBE">
            <w:pPr>
              <w:pStyle w:val="TableParagraph"/>
              <w:tabs>
                <w:tab w:val="left" w:pos="329"/>
              </w:tabs>
              <w:cnfStyle w:val="000000000000" w:firstRow="0" w:lastRow="0" w:firstColumn="0" w:lastColumn="0" w:oddVBand="0" w:evenVBand="0" w:oddHBand="0" w:evenHBand="0" w:firstRowFirstColumn="0" w:firstRowLastColumn="0" w:lastRowFirstColumn="0" w:lastRowLastColumn="0"/>
              <w:rPr>
                <w:rFonts w:ascii="Georgia" w:hAnsi="Georgia"/>
              </w:rPr>
            </w:pPr>
          </w:p>
          <w:p w14:paraId="47DD18F3" w14:textId="0FF221A7" w:rsidR="00904655" w:rsidRPr="00872C30" w:rsidRDefault="00904655" w:rsidP="00ED7EBE">
            <w:pPr>
              <w:pStyle w:val="TableParagraph"/>
              <w:tabs>
                <w:tab w:val="left" w:pos="329"/>
              </w:tabs>
              <w:cnfStyle w:val="000000000000" w:firstRow="0" w:lastRow="0" w:firstColumn="0" w:lastColumn="0" w:oddVBand="0" w:evenVBand="0" w:oddHBand="0" w:evenHBand="0" w:firstRowFirstColumn="0" w:firstRowLastColumn="0" w:lastRowFirstColumn="0" w:lastRowLastColumn="0"/>
              <w:rPr>
                <w:rFonts w:ascii="Georgia" w:hAnsi="Georgia"/>
              </w:rPr>
            </w:pPr>
            <w:r w:rsidRPr="0066052F">
              <w:rPr>
                <w:rFonts w:ascii="Georgia" w:hAnsi="Georgia"/>
                <w:highlight w:val="green"/>
              </w:rPr>
              <w:t>Whi</w:t>
            </w:r>
            <w:r w:rsidR="00D1296E" w:rsidRPr="0066052F">
              <w:rPr>
                <w:rFonts w:ascii="Georgia" w:hAnsi="Georgia"/>
                <w:highlight w:val="green"/>
              </w:rPr>
              <w:t xml:space="preserve">le </w:t>
            </w:r>
            <w:r w:rsidR="00441824" w:rsidRPr="0066052F">
              <w:rPr>
                <w:rFonts w:ascii="Georgia" w:hAnsi="Georgia"/>
                <w:highlight w:val="green"/>
              </w:rPr>
              <w:t>the outcome is</w:t>
            </w:r>
            <w:r w:rsidR="00D1296E" w:rsidRPr="0066052F">
              <w:rPr>
                <w:rFonts w:ascii="Georgia" w:hAnsi="Georgia"/>
                <w:highlight w:val="green"/>
              </w:rPr>
              <w:t xml:space="preserve"> lacking in improved verification the outcome did see success with getting the </w:t>
            </w:r>
            <w:r w:rsidR="00441824" w:rsidRPr="0066052F">
              <w:rPr>
                <w:rFonts w:ascii="Georgia" w:hAnsi="Georgia"/>
                <w:highlight w:val="green"/>
              </w:rPr>
              <w:t>credit duration for RFB extended for 15 years</w:t>
            </w:r>
            <w:r w:rsidR="0066052F" w:rsidRPr="0066052F">
              <w:rPr>
                <w:rFonts w:ascii="Georgia" w:hAnsi="Georgia"/>
                <w:highlight w:val="green"/>
              </w:rPr>
              <w:t>.</w:t>
            </w:r>
          </w:p>
        </w:tc>
      </w:tr>
      <w:tr w:rsidR="00403CDD" w:rsidRPr="00051142" w14:paraId="1CA1D0BB" w14:textId="081302DD" w:rsidTr="00403CDD">
        <w:trPr>
          <w:gridAfter w:val="1"/>
          <w:wAfter w:w="46" w:type="dxa"/>
          <w:trHeight w:val="293"/>
        </w:trPr>
        <w:tc>
          <w:tcPr>
            <w:cnfStyle w:val="001000000000" w:firstRow="0" w:lastRow="0" w:firstColumn="1" w:lastColumn="0" w:oddVBand="0" w:evenVBand="0" w:oddHBand="0" w:evenHBand="0" w:firstRowFirstColumn="0" w:firstRowLastColumn="0" w:lastRowFirstColumn="0" w:lastRowLastColumn="0"/>
            <w:tcW w:w="1000" w:type="dxa"/>
            <w:shd w:val="clear" w:color="auto" w:fill="FFE599" w:themeFill="accent4" w:themeFillTint="66"/>
          </w:tcPr>
          <w:p w14:paraId="5DE766B0" w14:textId="533F2D13" w:rsidR="00403CDD" w:rsidRPr="00051142" w:rsidRDefault="00403CDD" w:rsidP="004C509B">
            <w:pPr>
              <w:rPr>
                <w:rFonts w:cs="Gautami"/>
              </w:rPr>
            </w:pPr>
            <w:r w:rsidRPr="00051142">
              <w:rPr>
                <w:rFonts w:cs="Gautami"/>
              </w:rPr>
              <w:lastRenderedPageBreak/>
              <w:t>2.</w:t>
            </w:r>
            <w:r>
              <w:rPr>
                <w:rFonts w:cs="Gautami"/>
              </w:rPr>
              <w:t>3</w:t>
            </w:r>
          </w:p>
        </w:tc>
        <w:tc>
          <w:tcPr>
            <w:tcW w:w="1954" w:type="dxa"/>
            <w:gridSpan w:val="2"/>
            <w:shd w:val="clear" w:color="auto" w:fill="FFE599" w:themeFill="accent4" w:themeFillTint="66"/>
          </w:tcPr>
          <w:p w14:paraId="115B5CD6" w14:textId="01492282" w:rsidR="00403CDD" w:rsidRPr="00051142" w:rsidRDefault="00403CDD"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color w:val="FF0000"/>
              </w:rPr>
            </w:pPr>
            <w:r>
              <w:rPr>
                <w:rFonts w:cs="Gautami"/>
              </w:rPr>
              <w:t>Increase demand for</w:t>
            </w:r>
            <w:r w:rsidRPr="00051142" w:rsidDel="00C73C10">
              <w:rPr>
                <w:rFonts w:cs="Gautami"/>
              </w:rPr>
              <w:t xml:space="preserve"> </w:t>
            </w:r>
            <w:r>
              <w:rPr>
                <w:rFonts w:cs="Gautami"/>
              </w:rPr>
              <w:t>RFB on all lands by leveraging relevant, complementary programs (related to 1.3, 2.1)</w:t>
            </w:r>
          </w:p>
        </w:tc>
        <w:tc>
          <w:tcPr>
            <w:tcW w:w="3569" w:type="dxa"/>
            <w:gridSpan w:val="2"/>
            <w:shd w:val="clear" w:color="auto" w:fill="FFE599" w:themeFill="accent4" w:themeFillTint="66"/>
          </w:tcPr>
          <w:p w14:paraId="641D4295" w14:textId="4A461401" w:rsidR="00403CDD" w:rsidRDefault="00403CDD" w:rsidP="00282B34">
            <w:pPr>
              <w:pStyle w:val="TableParagraph"/>
              <w:numPr>
                <w:ilvl w:val="0"/>
                <w:numId w:val="41"/>
              </w:numPr>
              <w:tabs>
                <w:tab w:val="left" w:pos="454"/>
              </w:tabs>
              <w:cnfStyle w:val="000000000000" w:firstRow="0" w:lastRow="0" w:firstColumn="0" w:lastColumn="0" w:oddVBand="0" w:evenVBand="0" w:oddHBand="0" w:evenHBand="0" w:firstRowFirstColumn="0" w:firstRowLastColumn="0" w:lastRowFirstColumn="0" w:lastRowLastColumn="0"/>
              <w:rPr>
                <w:rFonts w:ascii="Georgia" w:hAnsi="Georgia" w:cs="Gautami"/>
              </w:rPr>
            </w:pPr>
            <w:r>
              <w:rPr>
                <w:rFonts w:ascii="Georgia" w:hAnsi="Georgia" w:cs="Gautami"/>
              </w:rPr>
              <w:t>Work with CREP as much as practical, incorporating updates in an expedient manner</w:t>
            </w:r>
          </w:p>
          <w:p w14:paraId="7C9FA189" w14:textId="2D6B47D5" w:rsidR="00403CDD" w:rsidRDefault="00403CDD" w:rsidP="00282B34">
            <w:pPr>
              <w:pStyle w:val="TableParagraph"/>
              <w:numPr>
                <w:ilvl w:val="0"/>
                <w:numId w:val="41"/>
              </w:numPr>
              <w:tabs>
                <w:tab w:val="left" w:pos="454"/>
              </w:tabs>
              <w:cnfStyle w:val="000000000000" w:firstRow="0" w:lastRow="0" w:firstColumn="0" w:lastColumn="0" w:oddVBand="0" w:evenVBand="0" w:oddHBand="0" w:evenHBand="0" w:firstRowFirstColumn="0" w:firstRowLastColumn="0" w:lastRowFirstColumn="0" w:lastRowLastColumn="0"/>
              <w:rPr>
                <w:rFonts w:ascii="Georgia" w:hAnsi="Georgia" w:cs="Gautami"/>
              </w:rPr>
            </w:pPr>
            <w:r>
              <w:rPr>
                <w:rFonts w:ascii="Georgia" w:hAnsi="Georgia" w:cs="Gautami"/>
              </w:rPr>
              <w:t xml:space="preserve"># </w:t>
            </w:r>
            <w:proofErr w:type="gramStart"/>
            <w:r>
              <w:rPr>
                <w:rFonts w:ascii="Georgia" w:hAnsi="Georgia" w:cs="Gautami"/>
              </w:rPr>
              <w:t>of</w:t>
            </w:r>
            <w:proofErr w:type="gramEnd"/>
            <w:r>
              <w:rPr>
                <w:rFonts w:ascii="Georgia" w:hAnsi="Georgia" w:cs="Gautami"/>
              </w:rPr>
              <w:t xml:space="preserve"> landowner programs strategically linked with RFB</w:t>
            </w:r>
          </w:p>
          <w:p w14:paraId="73E95546" w14:textId="77777777" w:rsidR="00403CDD" w:rsidRPr="00282B34" w:rsidRDefault="00403CDD" w:rsidP="00282B34">
            <w:pPr>
              <w:pStyle w:val="ListParagraph"/>
              <w:numPr>
                <w:ilvl w:val="0"/>
                <w:numId w:val="41"/>
              </w:numPr>
              <w:cnfStyle w:val="000000000000" w:firstRow="0" w:lastRow="0" w:firstColumn="0" w:lastColumn="0" w:oddVBand="0" w:evenVBand="0" w:oddHBand="0" w:evenHBand="0" w:firstRowFirstColumn="0" w:firstRowLastColumn="0" w:lastRowFirstColumn="0" w:lastRowLastColumn="0"/>
            </w:pPr>
            <w:r>
              <w:rPr>
                <w:rFonts w:eastAsiaTheme="majorEastAsia" w:cstheme="majorBidi"/>
              </w:rPr>
              <w:t xml:space="preserve"># </w:t>
            </w:r>
            <w:proofErr w:type="gramStart"/>
            <w:r w:rsidRPr="00282B34">
              <w:rPr>
                <w:rFonts w:eastAsiaTheme="majorEastAsia" w:cstheme="majorBidi"/>
              </w:rPr>
              <w:t>programs</w:t>
            </w:r>
            <w:proofErr w:type="gramEnd"/>
            <w:r w:rsidRPr="00282B34">
              <w:rPr>
                <w:rFonts w:eastAsiaTheme="majorEastAsia" w:cstheme="majorBidi"/>
              </w:rPr>
              <w:t xml:space="preserve"> in developed areas</w:t>
            </w:r>
          </w:p>
          <w:p w14:paraId="597951BE" w14:textId="77777777" w:rsidR="00403CDD" w:rsidRPr="00282B34" w:rsidRDefault="00403CDD" w:rsidP="00282B34">
            <w:pPr>
              <w:pStyle w:val="ListParagraph"/>
              <w:numPr>
                <w:ilvl w:val="0"/>
                <w:numId w:val="41"/>
              </w:numPr>
              <w:cnfStyle w:val="000000000000" w:firstRow="0" w:lastRow="0" w:firstColumn="0" w:lastColumn="0" w:oddVBand="0" w:evenVBand="0" w:oddHBand="0" w:evenHBand="0" w:firstRowFirstColumn="0" w:firstRowLastColumn="0" w:lastRowFirstColumn="0" w:lastRowLastColumn="0"/>
            </w:pPr>
            <w:r w:rsidRPr="00282B34">
              <w:rPr>
                <w:rFonts w:eastAsiaTheme="majorEastAsia" w:cstheme="majorBidi"/>
              </w:rPr>
              <w:t>Use MS4 as driver</w:t>
            </w:r>
          </w:p>
          <w:p w14:paraId="1E41D4D8" w14:textId="0F099658" w:rsidR="00403CDD" w:rsidRPr="00336825" w:rsidRDefault="00403CDD" w:rsidP="00282B34">
            <w:pPr>
              <w:pStyle w:val="ListParagraph"/>
              <w:numPr>
                <w:ilvl w:val="0"/>
                <w:numId w:val="41"/>
              </w:numPr>
              <w:cnfStyle w:val="000000000000" w:firstRow="0" w:lastRow="0" w:firstColumn="0" w:lastColumn="0" w:oddVBand="0" w:evenVBand="0" w:oddHBand="0" w:evenHBand="0" w:firstRowFirstColumn="0" w:firstRowLastColumn="0" w:lastRowFirstColumn="0" w:lastRowLastColumn="0"/>
              <w:rPr>
                <w:highlight w:val="red"/>
              </w:rPr>
            </w:pPr>
            <w:r w:rsidRPr="00336825">
              <w:rPr>
                <w:highlight w:val="red"/>
              </w:rPr>
              <w:t xml:space="preserve">Look at SCORP and other recreation ties </w:t>
            </w:r>
          </w:p>
          <w:p w14:paraId="07AF8761" w14:textId="5E8F2EBF" w:rsidR="00403CDD" w:rsidRPr="00282B34" w:rsidRDefault="00403CDD" w:rsidP="00282B34">
            <w:pPr>
              <w:pStyle w:val="TableParagraph"/>
              <w:numPr>
                <w:ilvl w:val="0"/>
                <w:numId w:val="41"/>
              </w:numPr>
              <w:tabs>
                <w:tab w:val="left" w:pos="454"/>
              </w:tabs>
              <w:cnfStyle w:val="000000000000" w:firstRow="0" w:lastRow="0" w:firstColumn="0" w:lastColumn="0" w:oddVBand="0" w:evenVBand="0" w:oddHBand="0" w:evenHBand="0" w:firstRowFirstColumn="0" w:firstRowLastColumn="0" w:lastRowFirstColumn="0" w:lastRowLastColumn="0"/>
              <w:rPr>
                <w:rFonts w:ascii="Georgia" w:hAnsi="Georgia" w:cs="Gautami"/>
              </w:rPr>
            </w:pPr>
            <w:r w:rsidRPr="00282B34">
              <w:rPr>
                <w:rFonts w:ascii="Georgia" w:hAnsi="Georgia"/>
              </w:rPr>
              <w:t xml:space="preserve">Package with other BMPs for outreach (e.g., meadow establishment, upland forest planting, </w:t>
            </w:r>
            <w:proofErr w:type="spellStart"/>
            <w:r w:rsidRPr="00282B34">
              <w:rPr>
                <w:rFonts w:ascii="Georgia" w:hAnsi="Georgia"/>
              </w:rPr>
              <w:t>etc</w:t>
            </w:r>
            <w:proofErr w:type="spellEnd"/>
            <w:r w:rsidRPr="00282B34">
              <w:rPr>
                <w:rFonts w:ascii="Georgia" w:hAnsi="Georgia"/>
              </w:rPr>
              <w:t>)</w:t>
            </w:r>
          </w:p>
          <w:p w14:paraId="79052A9F" w14:textId="75FC7617" w:rsidR="00403CDD" w:rsidRPr="00224B82" w:rsidRDefault="00403CDD" w:rsidP="00481D1B">
            <w:pPr>
              <w:pStyle w:val="TableParagraph"/>
              <w:tabs>
                <w:tab w:val="left" w:pos="454"/>
              </w:tabs>
              <w:cnfStyle w:val="000000000000" w:firstRow="0" w:lastRow="0" w:firstColumn="0" w:lastColumn="0" w:oddVBand="0" w:evenVBand="0" w:oddHBand="0" w:evenHBand="0" w:firstRowFirstColumn="0" w:firstRowLastColumn="0" w:lastRowFirstColumn="0" w:lastRowLastColumn="0"/>
              <w:rPr>
                <w:rFonts w:ascii="Georgia" w:hAnsi="Georgia" w:cs="Gautami"/>
              </w:rPr>
            </w:pPr>
          </w:p>
        </w:tc>
        <w:tc>
          <w:tcPr>
            <w:tcW w:w="1572" w:type="dxa"/>
            <w:gridSpan w:val="2"/>
            <w:shd w:val="clear" w:color="auto" w:fill="FFE599" w:themeFill="accent4" w:themeFillTint="66"/>
          </w:tcPr>
          <w:p w14:paraId="56410E65" w14:textId="3EC3CB6B" w:rsidR="00403CDD" w:rsidRPr="00051142" w:rsidRDefault="00403CDD" w:rsidP="00872C30">
            <w:pPr>
              <w:pStyle w:val="TableParagraph"/>
              <w:cnfStyle w:val="000000000000" w:firstRow="0" w:lastRow="0" w:firstColumn="0" w:lastColumn="0" w:oddVBand="0" w:evenVBand="0" w:oddHBand="0" w:evenHBand="0" w:firstRowFirstColumn="0" w:firstRowLastColumn="0" w:lastRowFirstColumn="0" w:lastRowLastColumn="0"/>
              <w:rPr>
                <w:color w:val="FF0000"/>
              </w:rPr>
            </w:pPr>
            <w:r w:rsidRPr="00051142">
              <w:rPr>
                <w:rFonts w:ascii="Georgia" w:hAnsi="Georgia" w:cs="Gautami"/>
              </w:rPr>
              <w:t>State,</w:t>
            </w:r>
            <w:r>
              <w:rPr>
                <w:rFonts w:ascii="Georgia" w:hAnsi="Georgia" w:cs="Gautami"/>
              </w:rPr>
              <w:t xml:space="preserve"> state Advisory Boards,</w:t>
            </w:r>
            <w:r w:rsidRPr="00051142">
              <w:rPr>
                <w:rFonts w:ascii="Georgia" w:hAnsi="Georgia" w:cs="Gautami"/>
              </w:rPr>
              <w:t xml:space="preserve"> USFS,</w:t>
            </w:r>
            <w:r>
              <w:rPr>
                <w:rFonts w:ascii="Georgia" w:hAnsi="Georgia" w:cs="Gautami"/>
              </w:rPr>
              <w:t xml:space="preserve"> FSA, NRCS, NFWF, conservation finance consultants</w:t>
            </w:r>
          </w:p>
        </w:tc>
        <w:tc>
          <w:tcPr>
            <w:tcW w:w="1731" w:type="dxa"/>
            <w:gridSpan w:val="2"/>
            <w:shd w:val="clear" w:color="auto" w:fill="FFE599" w:themeFill="accent4" w:themeFillTint="66"/>
          </w:tcPr>
          <w:p w14:paraId="18D2239E" w14:textId="372E2DF8" w:rsidR="00403CDD" w:rsidRPr="00051142" w:rsidRDefault="00403CDD"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rPr>
            </w:pPr>
            <w:proofErr w:type="spellStart"/>
            <w:r w:rsidRPr="00051142">
              <w:rPr>
                <w:rFonts w:cs="Gautami"/>
              </w:rPr>
              <w:t>Baywide</w:t>
            </w:r>
            <w:proofErr w:type="spellEnd"/>
          </w:p>
        </w:tc>
        <w:tc>
          <w:tcPr>
            <w:tcW w:w="1373" w:type="dxa"/>
            <w:shd w:val="clear" w:color="auto" w:fill="FFE599" w:themeFill="accent4" w:themeFillTint="66"/>
          </w:tcPr>
          <w:p w14:paraId="50AD1F97" w14:textId="542BD163" w:rsidR="00403CDD" w:rsidRPr="00051142" w:rsidRDefault="00403CDD"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sidRPr="00051142">
              <w:rPr>
                <w:rFonts w:cs="Gautami"/>
              </w:rPr>
              <w:t>Ongoing</w:t>
            </w:r>
          </w:p>
        </w:tc>
        <w:tc>
          <w:tcPr>
            <w:tcW w:w="3041" w:type="dxa"/>
            <w:gridSpan w:val="2"/>
            <w:shd w:val="clear" w:color="auto" w:fill="FFE599" w:themeFill="accent4" w:themeFillTint="66"/>
          </w:tcPr>
          <w:p w14:paraId="69BBA648" w14:textId="3C142832" w:rsidR="00403CDD" w:rsidRDefault="003E471A"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More is needed, but there are some good examples that could be replicated/ expanded:</w:t>
            </w:r>
          </w:p>
          <w:p w14:paraId="7C11CBA9" w14:textId="77777777" w:rsidR="003E471A" w:rsidRDefault="003E471A" w:rsidP="003E471A">
            <w:pPr>
              <w:pStyle w:val="ListParagraph"/>
              <w:numPr>
                <w:ilvl w:val="0"/>
                <w:numId w:val="60"/>
              </w:num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 xml:space="preserve">MD: $1000/acre CREP RFB bonus payment </w:t>
            </w:r>
          </w:p>
          <w:p w14:paraId="61322496" w14:textId="77777777" w:rsidR="00EF1BBB" w:rsidRDefault="00EF1BBB" w:rsidP="003E471A">
            <w:pPr>
              <w:pStyle w:val="ListParagraph"/>
              <w:numPr>
                <w:ilvl w:val="0"/>
                <w:numId w:val="60"/>
              </w:num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MD: MS4 credit for RFB increased from 38% to 150% under new 2021 guidance, developed the FFIT tool to help explore funding options for forestry projects to fulfill MS4 requirements</w:t>
            </w:r>
          </w:p>
          <w:p w14:paraId="5C6190EE" w14:textId="4AACA093" w:rsidR="00336825" w:rsidRPr="003E471A" w:rsidRDefault="00336825" w:rsidP="003E471A">
            <w:pPr>
              <w:pStyle w:val="ListParagraph"/>
              <w:numPr>
                <w:ilvl w:val="0"/>
                <w:numId w:val="60"/>
              </w:num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lastRenderedPageBreak/>
              <w:t>PA Regional Watershed Forestry Specialists able to do outreach for multiple watershed forestry practices</w:t>
            </w:r>
          </w:p>
        </w:tc>
      </w:tr>
      <w:tr w:rsidR="00403CDD" w:rsidRPr="00051142" w14:paraId="0F18D124" w14:textId="2601E097" w:rsidTr="00403CDD">
        <w:trPr>
          <w:gridAfter w:val="1"/>
          <w:wAfter w:w="46" w:type="dxa"/>
          <w:trHeight w:val="293"/>
        </w:trPr>
        <w:tc>
          <w:tcPr>
            <w:cnfStyle w:val="001000000000" w:firstRow="0" w:lastRow="0" w:firstColumn="1" w:lastColumn="0" w:oddVBand="0" w:evenVBand="0" w:oddHBand="0" w:evenHBand="0" w:firstRowFirstColumn="0" w:firstRowLastColumn="0" w:lastRowFirstColumn="0" w:lastRowLastColumn="0"/>
            <w:tcW w:w="11199" w:type="dxa"/>
            <w:gridSpan w:val="10"/>
          </w:tcPr>
          <w:p w14:paraId="225E1A04" w14:textId="34238846" w:rsidR="00403CDD" w:rsidRPr="00051142" w:rsidRDefault="00403CDD" w:rsidP="004C509B">
            <w:pPr>
              <w:spacing w:line="276" w:lineRule="auto"/>
              <w:rPr>
                <w:rFonts w:cs="Gautami"/>
              </w:rPr>
            </w:pPr>
            <w:r w:rsidRPr="00051142">
              <w:rPr>
                <w:rFonts w:cs="Gautami"/>
              </w:rPr>
              <w:lastRenderedPageBreak/>
              <w:t xml:space="preserve">Management Approach 3: </w:t>
            </w:r>
            <w:r>
              <w:rPr>
                <w:rFonts w:cs="Gautami"/>
              </w:rPr>
              <w:t xml:space="preserve"> </w:t>
            </w:r>
            <w:r w:rsidRPr="00996CDD">
              <w:rPr>
                <w:rFonts w:cs="Gautami"/>
              </w:rPr>
              <w:t>Improve Technical Assistanc</w:t>
            </w:r>
            <w:r>
              <w:rPr>
                <w:rFonts w:cs="Gautami"/>
              </w:rPr>
              <w:t>e</w:t>
            </w:r>
          </w:p>
        </w:tc>
        <w:tc>
          <w:tcPr>
            <w:tcW w:w="3041" w:type="dxa"/>
            <w:gridSpan w:val="2"/>
          </w:tcPr>
          <w:p w14:paraId="3111CA70" w14:textId="77777777" w:rsidR="00403CDD" w:rsidRPr="00051142" w:rsidRDefault="00403CDD"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rPr>
            </w:pPr>
          </w:p>
        </w:tc>
      </w:tr>
      <w:tr w:rsidR="00403CDD" w:rsidRPr="00051142" w14:paraId="4E908528" w14:textId="128FEC67" w:rsidTr="003E471A">
        <w:trPr>
          <w:gridAfter w:val="1"/>
          <w:wAfter w:w="46" w:type="dxa"/>
          <w:trHeight w:val="293"/>
        </w:trPr>
        <w:tc>
          <w:tcPr>
            <w:cnfStyle w:val="001000000000" w:firstRow="0" w:lastRow="0" w:firstColumn="1" w:lastColumn="0" w:oddVBand="0" w:evenVBand="0" w:oddHBand="0" w:evenHBand="0" w:firstRowFirstColumn="0" w:firstRowLastColumn="0" w:lastRowFirstColumn="0" w:lastRowLastColumn="0"/>
            <w:tcW w:w="1000" w:type="dxa"/>
            <w:shd w:val="clear" w:color="auto" w:fill="FFE599" w:themeFill="accent4" w:themeFillTint="66"/>
          </w:tcPr>
          <w:p w14:paraId="185130F9" w14:textId="34F0E4CE" w:rsidR="00403CDD" w:rsidRPr="00051142" w:rsidRDefault="00403CDD" w:rsidP="004C509B">
            <w:pPr>
              <w:rPr>
                <w:rFonts w:cs="Gautami"/>
              </w:rPr>
            </w:pPr>
            <w:r w:rsidRPr="00051142">
              <w:rPr>
                <w:rFonts w:cs="Gautami"/>
              </w:rPr>
              <w:t>3.1</w:t>
            </w:r>
          </w:p>
        </w:tc>
        <w:tc>
          <w:tcPr>
            <w:tcW w:w="1954" w:type="dxa"/>
            <w:gridSpan w:val="2"/>
            <w:shd w:val="clear" w:color="auto" w:fill="FFE599" w:themeFill="accent4" w:themeFillTint="66"/>
          </w:tcPr>
          <w:p w14:paraId="7DD06DEF" w14:textId="269C5677" w:rsidR="00403CDD" w:rsidRPr="00051142" w:rsidRDefault="00403CDD"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color w:val="FF0000"/>
              </w:rPr>
            </w:pPr>
            <w:r>
              <w:rPr>
                <w:rFonts w:cs="Gautami"/>
              </w:rPr>
              <w:t>Develop state plans with goals for improved technical assistance (could be part of 1.2)</w:t>
            </w:r>
          </w:p>
        </w:tc>
        <w:tc>
          <w:tcPr>
            <w:tcW w:w="3569" w:type="dxa"/>
            <w:gridSpan w:val="2"/>
            <w:shd w:val="clear" w:color="auto" w:fill="FFE599" w:themeFill="accent4" w:themeFillTint="66"/>
          </w:tcPr>
          <w:p w14:paraId="6832FD18" w14:textId="10BCC2A4" w:rsidR="00403CDD" w:rsidRPr="00051142" w:rsidRDefault="00403CDD" w:rsidP="004C509B">
            <w:pPr>
              <w:pStyle w:val="TableParagraph"/>
              <w:numPr>
                <w:ilvl w:val="0"/>
                <w:numId w:val="32"/>
              </w:numPr>
              <w:tabs>
                <w:tab w:val="left" w:pos="452"/>
              </w:tabs>
              <w:ind w:hanging="361"/>
              <w:cnfStyle w:val="000000000000" w:firstRow="0" w:lastRow="0" w:firstColumn="0" w:lastColumn="0" w:oddVBand="0" w:evenVBand="0" w:oddHBand="0" w:evenHBand="0" w:firstRowFirstColumn="0" w:firstRowLastColumn="0" w:lastRowFirstColumn="0" w:lastRowLastColumn="0"/>
              <w:rPr>
                <w:rFonts w:ascii="Georgia" w:hAnsi="Georgia" w:cs="Gautami"/>
              </w:rPr>
            </w:pPr>
            <w:r>
              <w:rPr>
                <w:rFonts w:ascii="Georgia" w:hAnsi="Georgia" w:cs="Gautami"/>
              </w:rPr>
              <w:t>TA p</w:t>
            </w:r>
            <w:r w:rsidRPr="00051142">
              <w:rPr>
                <w:rFonts w:ascii="Georgia" w:hAnsi="Georgia" w:cs="Gautami"/>
              </w:rPr>
              <w:t>ersonnel</w:t>
            </w:r>
            <w:r>
              <w:rPr>
                <w:rFonts w:ascii="Georgia" w:hAnsi="Georgia" w:cs="Gautami"/>
              </w:rPr>
              <w:t xml:space="preserve"> retained thru increased funding and support at state level</w:t>
            </w:r>
          </w:p>
          <w:p w14:paraId="06FA3687" w14:textId="08CE23C0" w:rsidR="00403CDD" w:rsidRDefault="00403CDD" w:rsidP="004C509B">
            <w:pPr>
              <w:pStyle w:val="TableParagraph"/>
              <w:numPr>
                <w:ilvl w:val="0"/>
                <w:numId w:val="32"/>
              </w:numPr>
              <w:tabs>
                <w:tab w:val="left" w:pos="452"/>
              </w:tabs>
              <w:ind w:hanging="361"/>
              <w:cnfStyle w:val="000000000000" w:firstRow="0" w:lastRow="0" w:firstColumn="0" w:lastColumn="0" w:oddVBand="0" w:evenVBand="0" w:oddHBand="0" w:evenHBand="0" w:firstRowFirstColumn="0" w:firstRowLastColumn="0" w:lastRowFirstColumn="0" w:lastRowLastColumn="0"/>
              <w:rPr>
                <w:rFonts w:ascii="Georgia" w:hAnsi="Georgia" w:cs="Gautami"/>
              </w:rPr>
            </w:pPr>
            <w:r>
              <w:rPr>
                <w:rFonts w:ascii="Georgia" w:hAnsi="Georgia" w:cs="Gautami"/>
              </w:rPr>
              <w:t>Use tools and local goals to focus TA where needed</w:t>
            </w:r>
          </w:p>
          <w:p w14:paraId="401673D8" w14:textId="21A6C4F8" w:rsidR="00403CDD" w:rsidRPr="007A3D7A" w:rsidRDefault="00403CDD">
            <w:pPr>
              <w:pStyle w:val="TableParagraph"/>
              <w:numPr>
                <w:ilvl w:val="0"/>
                <w:numId w:val="32"/>
              </w:numPr>
              <w:tabs>
                <w:tab w:val="left" w:pos="452"/>
              </w:tabs>
              <w:ind w:hanging="361"/>
              <w:cnfStyle w:val="000000000000" w:firstRow="0" w:lastRow="0" w:firstColumn="0" w:lastColumn="0" w:oddVBand="0" w:evenVBand="0" w:oddHBand="0" w:evenHBand="0" w:firstRowFirstColumn="0" w:firstRowLastColumn="0" w:lastRowFirstColumn="0" w:lastRowLastColumn="0"/>
              <w:rPr>
                <w:rFonts w:ascii="Georgia" w:hAnsi="Georgia" w:cs="Gautami"/>
              </w:rPr>
            </w:pPr>
            <w:r>
              <w:rPr>
                <w:rFonts w:ascii="Georgia" w:hAnsi="Georgia" w:cs="Gautami"/>
              </w:rPr>
              <w:t>Efficient landowner service</w:t>
            </w:r>
          </w:p>
        </w:tc>
        <w:tc>
          <w:tcPr>
            <w:tcW w:w="1572" w:type="dxa"/>
            <w:gridSpan w:val="2"/>
            <w:shd w:val="clear" w:color="auto" w:fill="FFE599" w:themeFill="accent4" w:themeFillTint="66"/>
          </w:tcPr>
          <w:p w14:paraId="3866EF6C" w14:textId="12460C1D" w:rsidR="00403CDD" w:rsidRPr="00FF130C" w:rsidRDefault="00403CDD" w:rsidP="003C4353">
            <w:pPr>
              <w:cnfStyle w:val="000000000000" w:firstRow="0" w:lastRow="0" w:firstColumn="0" w:lastColumn="0" w:oddVBand="0" w:evenVBand="0" w:oddHBand="0" w:evenHBand="0" w:firstRowFirstColumn="0" w:firstRowLastColumn="0" w:lastRowFirstColumn="0" w:lastRowLastColumn="0"/>
            </w:pPr>
            <w:r w:rsidRPr="00FF130C">
              <w:t>States, FSA, USFS, NRCS, CBC, SWCDs, Ag consultants</w:t>
            </w:r>
          </w:p>
        </w:tc>
        <w:tc>
          <w:tcPr>
            <w:tcW w:w="1731" w:type="dxa"/>
            <w:gridSpan w:val="2"/>
            <w:shd w:val="clear" w:color="auto" w:fill="FFE599" w:themeFill="accent4" w:themeFillTint="66"/>
          </w:tcPr>
          <w:p w14:paraId="5FFBE6C9" w14:textId="673E26C8" w:rsidR="00403CDD" w:rsidRPr="00051142" w:rsidRDefault="00403CDD"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rPr>
            </w:pPr>
            <w:proofErr w:type="spellStart"/>
            <w:r w:rsidRPr="00051142">
              <w:rPr>
                <w:rFonts w:cs="Gautami"/>
              </w:rPr>
              <w:t>Baywide</w:t>
            </w:r>
            <w:proofErr w:type="spellEnd"/>
          </w:p>
        </w:tc>
        <w:tc>
          <w:tcPr>
            <w:tcW w:w="1373" w:type="dxa"/>
            <w:shd w:val="clear" w:color="auto" w:fill="FFE599" w:themeFill="accent4" w:themeFillTint="66"/>
          </w:tcPr>
          <w:p w14:paraId="5DD1A414" w14:textId="7EEE83FA" w:rsidR="00403CDD" w:rsidRPr="00051142" w:rsidRDefault="00403CDD"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sidRPr="00051142">
              <w:rPr>
                <w:rFonts w:cs="Gautami"/>
              </w:rPr>
              <w:t>Ongoing</w:t>
            </w:r>
          </w:p>
        </w:tc>
        <w:tc>
          <w:tcPr>
            <w:tcW w:w="3041" w:type="dxa"/>
            <w:gridSpan w:val="2"/>
            <w:shd w:val="clear" w:color="auto" w:fill="FFE599" w:themeFill="accent4" w:themeFillTint="66"/>
          </w:tcPr>
          <w:p w14:paraId="2062EFDD" w14:textId="77777777" w:rsidR="00403CDD" w:rsidRDefault="003E471A"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 xml:space="preserve">State plans developed in 5/6 states, but more TA is </w:t>
            </w:r>
            <w:proofErr w:type="gramStart"/>
            <w:r>
              <w:rPr>
                <w:rFonts w:cs="Gautami"/>
              </w:rPr>
              <w:t>needed</w:t>
            </w:r>
            <w:proofErr w:type="gramEnd"/>
            <w:r>
              <w:rPr>
                <w:rFonts w:cs="Gautami"/>
              </w:rPr>
              <w:t xml:space="preserve"> and retention is a big issue. </w:t>
            </w:r>
          </w:p>
          <w:p w14:paraId="15598BF3" w14:textId="77777777" w:rsidR="00F70737" w:rsidRDefault="00F70737"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rPr>
            </w:pPr>
          </w:p>
          <w:p w14:paraId="596A5CDF" w14:textId="77777777" w:rsidR="00F70737" w:rsidRDefault="00F70737" w:rsidP="004C509B">
            <w:pPr>
              <w:spacing w:line="276" w:lineRule="auto"/>
              <w:cnfStyle w:val="000000000000" w:firstRow="0" w:lastRow="0" w:firstColumn="0" w:lastColumn="0" w:oddVBand="0" w:evenVBand="0" w:oddHBand="0" w:evenHBand="0" w:firstRowFirstColumn="0" w:firstRowLastColumn="0" w:lastRowFirstColumn="0" w:lastRowLastColumn="0"/>
              <w:rPr>
                <w:ins w:id="53" w:author="Sophie Waterman" w:date="2022-10-20T17:25:00Z"/>
                <w:rFonts w:cs="Gautami"/>
              </w:rPr>
            </w:pPr>
            <w:r>
              <w:rPr>
                <w:rFonts w:cs="Gautami"/>
              </w:rPr>
              <w:t xml:space="preserve">FSA/USFS supporting 12 riparian forester positions </w:t>
            </w:r>
            <w:proofErr w:type="gramStart"/>
            <w:r>
              <w:rPr>
                <w:rFonts w:cs="Gautami"/>
              </w:rPr>
              <w:t>watershed-wide</w:t>
            </w:r>
            <w:proofErr w:type="gramEnd"/>
            <w:r>
              <w:rPr>
                <w:rFonts w:cs="Gautami"/>
              </w:rPr>
              <w:t xml:space="preserve">. MD FS hiring 13 new contractual positions through Tree Solutions Now. </w:t>
            </w:r>
          </w:p>
          <w:p w14:paraId="6E534EF2" w14:textId="77777777" w:rsidR="003777FE" w:rsidRDefault="003777FE" w:rsidP="004C509B">
            <w:pPr>
              <w:spacing w:line="276" w:lineRule="auto"/>
              <w:cnfStyle w:val="000000000000" w:firstRow="0" w:lastRow="0" w:firstColumn="0" w:lastColumn="0" w:oddVBand="0" w:evenVBand="0" w:oddHBand="0" w:evenHBand="0" w:firstRowFirstColumn="0" w:firstRowLastColumn="0" w:lastRowFirstColumn="0" w:lastRowLastColumn="0"/>
              <w:rPr>
                <w:ins w:id="54" w:author="Sophie Waterman" w:date="2022-10-20T17:25:00Z"/>
                <w:rFonts w:cs="Gautami"/>
              </w:rPr>
            </w:pPr>
          </w:p>
          <w:p w14:paraId="7EC85104" w14:textId="77777777" w:rsidR="003777FE" w:rsidRDefault="003777FE" w:rsidP="003777FE">
            <w:pPr>
              <w:cnfStyle w:val="000000000000" w:firstRow="0" w:lastRow="0" w:firstColumn="0" w:lastColumn="0" w:oddVBand="0" w:evenVBand="0" w:oddHBand="0" w:evenHBand="0" w:firstRowFirstColumn="0" w:firstRowLastColumn="0" w:lastRowFirstColumn="0" w:lastRowLastColumn="0"/>
              <w:rPr>
                <w:ins w:id="55" w:author="Sophie Waterman" w:date="2022-10-20T17:25:00Z"/>
                <w:rFonts w:ascii="Calibri" w:hAnsi="Calibri"/>
              </w:rPr>
            </w:pPr>
            <w:ins w:id="56" w:author="Sophie Waterman" w:date="2022-10-20T17:25:00Z">
              <w:r>
                <w:t>VDOF launched a Watershed Program with four new dedicated full-time positions supported by State General Funds.</w:t>
              </w:r>
            </w:ins>
          </w:p>
          <w:p w14:paraId="65D9000F" w14:textId="77777777" w:rsidR="003777FE" w:rsidRDefault="003777FE" w:rsidP="003777FE">
            <w:pPr>
              <w:cnfStyle w:val="000000000000" w:firstRow="0" w:lastRow="0" w:firstColumn="0" w:lastColumn="0" w:oddVBand="0" w:evenVBand="0" w:oddHBand="0" w:evenHBand="0" w:firstRowFirstColumn="0" w:firstRowLastColumn="0" w:lastRowFirstColumn="0" w:lastRowLastColumn="0"/>
              <w:rPr>
                <w:ins w:id="57" w:author="Sophie Waterman" w:date="2022-10-20T17:25:00Z"/>
              </w:rPr>
            </w:pPr>
          </w:p>
          <w:p w14:paraId="366CEA5C" w14:textId="65544E78" w:rsidR="003777FE" w:rsidRPr="00051142" w:rsidRDefault="003777FE"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rPr>
            </w:pPr>
          </w:p>
        </w:tc>
      </w:tr>
      <w:tr w:rsidR="00403CDD" w:rsidRPr="00051142" w14:paraId="0E2757A0" w14:textId="0B679514" w:rsidTr="00E21636">
        <w:trPr>
          <w:gridAfter w:val="1"/>
          <w:wAfter w:w="46" w:type="dxa"/>
          <w:trHeight w:val="293"/>
        </w:trPr>
        <w:tc>
          <w:tcPr>
            <w:cnfStyle w:val="001000000000" w:firstRow="0" w:lastRow="0" w:firstColumn="1" w:lastColumn="0" w:oddVBand="0" w:evenVBand="0" w:oddHBand="0" w:evenHBand="0" w:firstRowFirstColumn="0" w:firstRowLastColumn="0" w:lastRowFirstColumn="0" w:lastRowLastColumn="0"/>
            <w:tcW w:w="1000" w:type="dxa"/>
            <w:shd w:val="clear" w:color="auto" w:fill="FFE599" w:themeFill="accent4" w:themeFillTint="66"/>
          </w:tcPr>
          <w:p w14:paraId="42986473" w14:textId="5662C309" w:rsidR="00403CDD" w:rsidRPr="00051142" w:rsidRDefault="00403CDD" w:rsidP="004C509B">
            <w:pPr>
              <w:rPr>
                <w:rFonts w:cs="Gautami"/>
              </w:rPr>
            </w:pPr>
            <w:r w:rsidRPr="00051142">
              <w:rPr>
                <w:rFonts w:cs="Gautami"/>
              </w:rPr>
              <w:t>3.</w:t>
            </w:r>
            <w:commentRangeStart w:id="58"/>
            <w:r>
              <w:rPr>
                <w:rFonts w:cs="Gautami"/>
              </w:rPr>
              <w:t>2</w:t>
            </w:r>
            <w:commentRangeEnd w:id="58"/>
            <w:r w:rsidR="00F21226">
              <w:rPr>
                <w:rStyle w:val="CommentReference"/>
                <w:rFonts w:eastAsiaTheme="majorEastAsia" w:cstheme="majorBidi"/>
                <w:b w:val="0"/>
                <w:bCs w:val="0"/>
              </w:rPr>
              <w:commentReference w:id="58"/>
            </w:r>
          </w:p>
        </w:tc>
        <w:tc>
          <w:tcPr>
            <w:tcW w:w="1954" w:type="dxa"/>
            <w:gridSpan w:val="2"/>
            <w:shd w:val="clear" w:color="auto" w:fill="FFE599" w:themeFill="accent4" w:themeFillTint="66"/>
          </w:tcPr>
          <w:p w14:paraId="6B526318" w14:textId="4097038E" w:rsidR="00403CDD" w:rsidRPr="00051142" w:rsidRDefault="00403CDD" w:rsidP="004C509B">
            <w:pPr>
              <w:pStyle w:val="TableParagraph"/>
              <w:spacing w:before="1" w:line="273" w:lineRule="auto"/>
              <w:ind w:left="108" w:right="203"/>
              <w:cnfStyle w:val="000000000000" w:firstRow="0" w:lastRow="0" w:firstColumn="0" w:lastColumn="0" w:oddVBand="0" w:evenVBand="0" w:oddHBand="0" w:evenHBand="0" w:firstRowFirstColumn="0" w:firstRowLastColumn="0" w:lastRowFirstColumn="0" w:lastRowLastColumn="0"/>
              <w:rPr>
                <w:rFonts w:ascii="Georgia" w:hAnsi="Georgia" w:cs="Gautami"/>
              </w:rPr>
            </w:pPr>
            <w:commentRangeStart w:id="59"/>
            <w:r>
              <w:rPr>
                <w:rFonts w:ascii="Georgia" w:hAnsi="Georgia" w:cs="Gautami"/>
              </w:rPr>
              <w:t>Training and improved support networks for TA providers</w:t>
            </w:r>
            <w:commentRangeEnd w:id="59"/>
            <w:r w:rsidR="00F47E84">
              <w:rPr>
                <w:rStyle w:val="CommentReference"/>
                <w:rFonts w:ascii="Georgia" w:eastAsiaTheme="majorEastAsia" w:hAnsi="Georgia" w:cstheme="majorBidi"/>
                <w:lang w:bidi="ar-SA"/>
              </w:rPr>
              <w:commentReference w:id="59"/>
            </w:r>
          </w:p>
        </w:tc>
        <w:tc>
          <w:tcPr>
            <w:tcW w:w="3569" w:type="dxa"/>
            <w:gridSpan w:val="2"/>
            <w:shd w:val="clear" w:color="auto" w:fill="FFE599" w:themeFill="accent4" w:themeFillTint="66"/>
          </w:tcPr>
          <w:p w14:paraId="2A0ED078" w14:textId="7DDD6D17" w:rsidR="00403CDD" w:rsidRPr="002D3C37" w:rsidRDefault="00403CDD" w:rsidP="00872C30">
            <w:pPr>
              <w:pStyle w:val="TableParagraph"/>
              <w:numPr>
                <w:ilvl w:val="0"/>
                <w:numId w:val="43"/>
              </w:numPr>
              <w:tabs>
                <w:tab w:val="left" w:pos="452"/>
              </w:tabs>
              <w:cnfStyle w:val="000000000000" w:firstRow="0" w:lastRow="0" w:firstColumn="0" w:lastColumn="0" w:oddVBand="0" w:evenVBand="0" w:oddHBand="0" w:evenHBand="0" w:firstRowFirstColumn="0" w:firstRowLastColumn="0" w:lastRowFirstColumn="0" w:lastRowLastColumn="0"/>
              <w:rPr>
                <w:rFonts w:ascii="Georgia" w:hAnsi="Georgia" w:cs="Gautami"/>
              </w:rPr>
            </w:pPr>
            <w:r>
              <w:rPr>
                <w:rFonts w:ascii="Georgia" w:eastAsiaTheme="minorHAnsi" w:hAnsi="Georgia" w:cs="Gautami"/>
              </w:rPr>
              <w:t xml:space="preserve">Train Conservation Districts, </w:t>
            </w:r>
            <w:proofErr w:type="gramStart"/>
            <w:r>
              <w:rPr>
                <w:rFonts w:ascii="Georgia" w:eastAsiaTheme="minorHAnsi" w:hAnsi="Georgia" w:cs="Gautami"/>
              </w:rPr>
              <w:t>NGO’s</w:t>
            </w:r>
            <w:proofErr w:type="gramEnd"/>
            <w:r>
              <w:rPr>
                <w:rFonts w:ascii="Georgia" w:eastAsiaTheme="minorHAnsi" w:hAnsi="Georgia" w:cs="Gautami"/>
              </w:rPr>
              <w:t xml:space="preserve"> and county TA providers on more efficient RFBs and Natural Filters Restoration Program</w:t>
            </w:r>
          </w:p>
          <w:p w14:paraId="15604D02" w14:textId="6BAB66DF" w:rsidR="00403CDD" w:rsidRDefault="00403CDD" w:rsidP="00872C30">
            <w:pPr>
              <w:pStyle w:val="TableParagraph"/>
              <w:numPr>
                <w:ilvl w:val="0"/>
                <w:numId w:val="43"/>
              </w:numPr>
              <w:tabs>
                <w:tab w:val="left" w:pos="452"/>
              </w:tabs>
              <w:ind w:hanging="361"/>
              <w:cnfStyle w:val="000000000000" w:firstRow="0" w:lastRow="0" w:firstColumn="0" w:lastColumn="0" w:oddVBand="0" w:evenVBand="0" w:oddHBand="0" w:evenHBand="0" w:firstRowFirstColumn="0" w:firstRowLastColumn="0" w:lastRowFirstColumn="0" w:lastRowLastColumn="0"/>
              <w:rPr>
                <w:rFonts w:ascii="Georgia" w:hAnsi="Georgia" w:cs="Gautami"/>
              </w:rPr>
            </w:pPr>
            <w:r>
              <w:rPr>
                <w:rFonts w:ascii="Georgia" w:hAnsi="Georgia" w:cs="Gautami"/>
              </w:rPr>
              <w:t xml:space="preserve"># </w:t>
            </w:r>
            <w:proofErr w:type="gramStart"/>
            <w:r>
              <w:rPr>
                <w:rFonts w:ascii="Georgia" w:hAnsi="Georgia" w:cs="Gautami"/>
              </w:rPr>
              <w:t>of</w:t>
            </w:r>
            <w:proofErr w:type="gramEnd"/>
            <w:r>
              <w:rPr>
                <w:rFonts w:ascii="Georgia" w:hAnsi="Georgia" w:cs="Gautami"/>
              </w:rPr>
              <w:t xml:space="preserve"> trainees and networks established </w:t>
            </w:r>
          </w:p>
          <w:p w14:paraId="29967ACA" w14:textId="2E2F7EA1" w:rsidR="00403CDD" w:rsidRDefault="00403CDD" w:rsidP="00872C30">
            <w:pPr>
              <w:pStyle w:val="TableParagraph"/>
              <w:numPr>
                <w:ilvl w:val="0"/>
                <w:numId w:val="43"/>
              </w:numPr>
              <w:tabs>
                <w:tab w:val="left" w:pos="452"/>
              </w:tabs>
              <w:ind w:hanging="361"/>
              <w:cnfStyle w:val="000000000000" w:firstRow="0" w:lastRow="0" w:firstColumn="0" w:lastColumn="0" w:oddVBand="0" w:evenVBand="0" w:oddHBand="0" w:evenHBand="0" w:firstRowFirstColumn="0" w:firstRowLastColumn="0" w:lastRowFirstColumn="0" w:lastRowLastColumn="0"/>
              <w:rPr>
                <w:rFonts w:ascii="Georgia" w:hAnsi="Georgia" w:cs="Gautami"/>
              </w:rPr>
            </w:pPr>
            <w:r>
              <w:rPr>
                <w:rFonts w:ascii="Georgia" w:hAnsi="Georgia" w:cs="Gautami"/>
              </w:rPr>
              <w:t>Work on steering committee of GIT-funded project to improve TA Coordination</w:t>
            </w:r>
          </w:p>
          <w:p w14:paraId="52B08F52" w14:textId="7BABEBD0" w:rsidR="00403CDD" w:rsidRPr="00051142" w:rsidRDefault="00403CDD" w:rsidP="00872C30">
            <w:pPr>
              <w:pStyle w:val="TableParagraph"/>
              <w:tabs>
                <w:tab w:val="left" w:pos="454"/>
              </w:tabs>
              <w:spacing w:before="1" w:line="240" w:lineRule="auto"/>
              <w:ind w:left="453"/>
              <w:cnfStyle w:val="000000000000" w:firstRow="0" w:lastRow="0" w:firstColumn="0" w:lastColumn="0" w:oddVBand="0" w:evenVBand="0" w:oddHBand="0" w:evenHBand="0" w:firstRowFirstColumn="0" w:firstRowLastColumn="0" w:lastRowFirstColumn="0" w:lastRowLastColumn="0"/>
              <w:rPr>
                <w:rFonts w:ascii="Georgia" w:hAnsi="Georgia" w:cs="Gautami"/>
              </w:rPr>
            </w:pPr>
          </w:p>
        </w:tc>
        <w:tc>
          <w:tcPr>
            <w:tcW w:w="1572" w:type="dxa"/>
            <w:gridSpan w:val="2"/>
            <w:shd w:val="clear" w:color="auto" w:fill="FFE599" w:themeFill="accent4" w:themeFillTint="66"/>
          </w:tcPr>
          <w:p w14:paraId="5A772384" w14:textId="2D1F3418" w:rsidR="00403CDD" w:rsidRPr="00051142" w:rsidRDefault="00403CDD"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color w:val="FF0000"/>
              </w:rPr>
            </w:pPr>
            <w:r>
              <w:rPr>
                <w:rFonts w:cs="Gautami"/>
              </w:rPr>
              <w:t>State Advisory Boards, FWG,</w:t>
            </w:r>
            <w:r w:rsidRPr="00051142">
              <w:rPr>
                <w:rFonts w:cs="Gautami"/>
              </w:rPr>
              <w:t xml:space="preserve"> </w:t>
            </w:r>
            <w:r>
              <w:rPr>
                <w:rFonts w:cs="Gautami"/>
              </w:rPr>
              <w:t>SWCDs, Cross GITs,</w:t>
            </w:r>
            <w:r w:rsidRPr="00051142">
              <w:rPr>
                <w:rFonts w:cs="Gautami"/>
              </w:rPr>
              <w:t xml:space="preserve"> NRCS, </w:t>
            </w:r>
          </w:p>
        </w:tc>
        <w:tc>
          <w:tcPr>
            <w:tcW w:w="1731" w:type="dxa"/>
            <w:gridSpan w:val="2"/>
            <w:shd w:val="clear" w:color="auto" w:fill="FFE599" w:themeFill="accent4" w:themeFillTint="66"/>
          </w:tcPr>
          <w:p w14:paraId="279A59EB" w14:textId="267EECB9" w:rsidR="00403CDD" w:rsidRPr="00051142" w:rsidRDefault="00403CDD"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rPr>
            </w:pPr>
            <w:proofErr w:type="spellStart"/>
            <w:r w:rsidRPr="00051142">
              <w:rPr>
                <w:rFonts w:cs="Gautami"/>
              </w:rPr>
              <w:t>Baywide</w:t>
            </w:r>
            <w:proofErr w:type="spellEnd"/>
          </w:p>
        </w:tc>
        <w:tc>
          <w:tcPr>
            <w:tcW w:w="1373" w:type="dxa"/>
            <w:shd w:val="clear" w:color="auto" w:fill="FFE599" w:themeFill="accent4" w:themeFillTint="66"/>
          </w:tcPr>
          <w:p w14:paraId="6778537A" w14:textId="72F7ED70" w:rsidR="00403CDD" w:rsidRPr="00051142" w:rsidRDefault="00403CDD"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sidRPr="00051142">
              <w:rPr>
                <w:rFonts w:cs="Gautami"/>
              </w:rPr>
              <w:t>Ongoing</w:t>
            </w:r>
          </w:p>
        </w:tc>
        <w:tc>
          <w:tcPr>
            <w:tcW w:w="3041" w:type="dxa"/>
            <w:gridSpan w:val="2"/>
            <w:shd w:val="clear" w:color="auto" w:fill="FFE599" w:themeFill="accent4" w:themeFillTint="66"/>
          </w:tcPr>
          <w:p w14:paraId="12ECFC36" w14:textId="35702797" w:rsidR="00F70737" w:rsidRPr="00F70737" w:rsidRDefault="00E21636" w:rsidP="00F70737">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 xml:space="preserve">Some progress, but more is needed. </w:t>
            </w:r>
            <w:r w:rsidR="00F70737">
              <w:rPr>
                <w:rFonts w:cs="Gautami"/>
              </w:rPr>
              <w:t xml:space="preserve">Training/networking opportunities include a </w:t>
            </w:r>
            <w:r w:rsidR="00F70737" w:rsidRPr="00F70737">
              <w:rPr>
                <w:rFonts w:cs="Gautami"/>
              </w:rPr>
              <w:t>CBLP Buffer Certificate Course</w:t>
            </w:r>
            <w:r w:rsidR="00F70737">
              <w:rPr>
                <w:rFonts w:cs="Gautami"/>
              </w:rPr>
              <w:t>,</w:t>
            </w:r>
            <w:r w:rsidR="00F47E84">
              <w:rPr>
                <w:rFonts w:cs="Gautami"/>
              </w:rPr>
              <w:t xml:space="preserve"> PA Watershed Forestry Summit,</w:t>
            </w:r>
            <w:r w:rsidR="00F70737">
              <w:rPr>
                <w:rFonts w:cs="Gautami"/>
              </w:rPr>
              <w:t xml:space="preserve"> the upcoming RFB Networking Summit (ACB),</w:t>
            </w:r>
            <w:r w:rsidR="00A810DB" w:rsidRPr="00F70737">
              <w:rPr>
                <w:rFonts w:cs="Gautami"/>
              </w:rPr>
              <w:t xml:space="preserve"> volunteer training opportunities </w:t>
            </w:r>
            <w:r w:rsidR="00A810DB" w:rsidRPr="00F70737">
              <w:rPr>
                <w:rFonts w:cs="Gautami"/>
              </w:rPr>
              <w:lastRenderedPageBreak/>
              <w:t>through Riparian Rangers</w:t>
            </w:r>
            <w:r w:rsidR="00F47E84">
              <w:rPr>
                <w:rFonts w:cs="Gautami"/>
              </w:rPr>
              <w:t xml:space="preserve"> and</w:t>
            </w:r>
            <w:r w:rsidR="00A810DB" w:rsidRPr="00F70737">
              <w:rPr>
                <w:rFonts w:cs="Gautami"/>
              </w:rPr>
              <w:t xml:space="preserve"> Tree Stewards programs</w:t>
            </w:r>
            <w:r w:rsidR="00F70737">
              <w:rPr>
                <w:rFonts w:cs="Gautami"/>
              </w:rPr>
              <w:t xml:space="preserve">, </w:t>
            </w:r>
            <w:r w:rsidR="00EF1BBB">
              <w:rPr>
                <w:rFonts w:cs="Gautami"/>
              </w:rPr>
              <w:t xml:space="preserve">USC Buffer Steward Program, </w:t>
            </w:r>
            <w:r w:rsidR="00F70737">
              <w:rPr>
                <w:rFonts w:cs="Gautami"/>
              </w:rPr>
              <w:t>and</w:t>
            </w:r>
            <w:r w:rsidR="00F70737" w:rsidRPr="00F70737">
              <w:rPr>
                <w:rFonts w:cs="Gautami"/>
              </w:rPr>
              <w:t xml:space="preserve"> riparian forester exchanges</w:t>
            </w:r>
            <w:r w:rsidR="00F70737">
              <w:rPr>
                <w:rFonts w:cs="Gautami"/>
              </w:rPr>
              <w:t xml:space="preserve"> organized by USFS.</w:t>
            </w:r>
          </w:p>
          <w:p w14:paraId="3014EC06" w14:textId="77777777" w:rsidR="00F70737" w:rsidRPr="00F70737" w:rsidRDefault="00F70737" w:rsidP="00F70737">
            <w:pPr>
              <w:pStyle w:val="ListParagraph"/>
              <w:spacing w:line="276" w:lineRule="auto"/>
              <w:cnfStyle w:val="000000000000" w:firstRow="0" w:lastRow="0" w:firstColumn="0" w:lastColumn="0" w:oddVBand="0" w:evenVBand="0" w:oddHBand="0" w:evenHBand="0" w:firstRowFirstColumn="0" w:firstRowLastColumn="0" w:lastRowFirstColumn="0" w:lastRowLastColumn="0"/>
              <w:rPr>
                <w:rFonts w:cs="Gautami"/>
              </w:rPr>
            </w:pPr>
          </w:p>
          <w:p w14:paraId="1FCEE8F3" w14:textId="4188A76B" w:rsidR="00403CDD" w:rsidRPr="00051142" w:rsidRDefault="00E21636" w:rsidP="004C509B">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 xml:space="preserve">Any other examples of new venues for RFB TA trainings or networks? </w:t>
            </w:r>
          </w:p>
        </w:tc>
      </w:tr>
      <w:tr w:rsidR="00403CDD" w:rsidRPr="00051142" w14:paraId="187E6E60" w14:textId="5FCB6D18" w:rsidTr="00403CDD">
        <w:trPr>
          <w:gridAfter w:val="1"/>
          <w:wAfter w:w="46" w:type="dxa"/>
          <w:trHeight w:val="293"/>
        </w:trPr>
        <w:tc>
          <w:tcPr>
            <w:cnfStyle w:val="001000000000" w:firstRow="0" w:lastRow="0" w:firstColumn="1" w:lastColumn="0" w:oddVBand="0" w:evenVBand="0" w:oddHBand="0" w:evenHBand="0" w:firstRowFirstColumn="0" w:firstRowLastColumn="0" w:lastRowFirstColumn="0" w:lastRowLastColumn="0"/>
            <w:tcW w:w="11199" w:type="dxa"/>
            <w:gridSpan w:val="10"/>
          </w:tcPr>
          <w:p w14:paraId="4F2D50B7" w14:textId="0FB6E189" w:rsidR="00403CDD" w:rsidRPr="002A6269" w:rsidRDefault="00403CDD">
            <w:pPr>
              <w:spacing w:line="276" w:lineRule="auto"/>
              <w:rPr>
                <w:rFonts w:cs="Gautami"/>
              </w:rPr>
            </w:pPr>
            <w:r w:rsidRPr="002A6269">
              <w:rPr>
                <w:rFonts w:cs="Gautami"/>
              </w:rPr>
              <w:lastRenderedPageBreak/>
              <w:t xml:space="preserve">Management Approach 4: Improved RFB Outreach and Communications </w:t>
            </w:r>
          </w:p>
        </w:tc>
        <w:tc>
          <w:tcPr>
            <w:tcW w:w="3041" w:type="dxa"/>
            <w:gridSpan w:val="2"/>
          </w:tcPr>
          <w:p w14:paraId="1A25221D" w14:textId="77777777" w:rsidR="00403CDD" w:rsidRPr="002A6269" w:rsidRDefault="00403CDD">
            <w:pPr>
              <w:spacing w:line="276" w:lineRule="auto"/>
              <w:cnfStyle w:val="000000000000" w:firstRow="0" w:lastRow="0" w:firstColumn="0" w:lastColumn="0" w:oddVBand="0" w:evenVBand="0" w:oddHBand="0" w:evenHBand="0" w:firstRowFirstColumn="0" w:firstRowLastColumn="0" w:lastRowFirstColumn="0" w:lastRowLastColumn="0"/>
              <w:rPr>
                <w:rFonts w:cs="Gautami"/>
              </w:rPr>
            </w:pPr>
          </w:p>
        </w:tc>
      </w:tr>
      <w:tr w:rsidR="00403CDD" w:rsidRPr="00051142" w14:paraId="4D01FB90" w14:textId="1D9A77B2" w:rsidTr="00FD1234">
        <w:trPr>
          <w:gridAfter w:val="1"/>
          <w:wAfter w:w="46" w:type="dxa"/>
          <w:trHeight w:val="293"/>
        </w:trPr>
        <w:tc>
          <w:tcPr>
            <w:cnfStyle w:val="001000000000" w:firstRow="0" w:lastRow="0" w:firstColumn="1" w:lastColumn="0" w:oddVBand="0" w:evenVBand="0" w:oddHBand="0" w:evenHBand="0" w:firstRowFirstColumn="0" w:firstRowLastColumn="0" w:lastRowFirstColumn="0" w:lastRowLastColumn="0"/>
            <w:tcW w:w="1000" w:type="dxa"/>
            <w:shd w:val="clear" w:color="auto" w:fill="FFE599" w:themeFill="accent4" w:themeFillTint="66"/>
          </w:tcPr>
          <w:p w14:paraId="4E1AB820" w14:textId="1EA6795B" w:rsidR="00403CDD" w:rsidRPr="00051142" w:rsidRDefault="00403CDD" w:rsidP="00E23887">
            <w:pPr>
              <w:rPr>
                <w:rFonts w:cs="Gautami"/>
              </w:rPr>
            </w:pPr>
            <w:r w:rsidRPr="00051142">
              <w:rPr>
                <w:rFonts w:cs="Gautami"/>
              </w:rPr>
              <w:t>4.</w:t>
            </w:r>
            <w:commentRangeStart w:id="60"/>
            <w:commentRangeStart w:id="61"/>
            <w:r w:rsidRPr="00051142">
              <w:rPr>
                <w:rFonts w:cs="Gautami"/>
              </w:rPr>
              <w:t>1</w:t>
            </w:r>
            <w:commentRangeEnd w:id="60"/>
            <w:r w:rsidR="00F21226">
              <w:rPr>
                <w:rStyle w:val="CommentReference"/>
                <w:rFonts w:eastAsiaTheme="majorEastAsia" w:cstheme="majorBidi"/>
                <w:b w:val="0"/>
                <w:bCs w:val="0"/>
              </w:rPr>
              <w:commentReference w:id="60"/>
            </w:r>
            <w:commentRangeEnd w:id="61"/>
            <w:r w:rsidR="00F21226">
              <w:rPr>
                <w:rStyle w:val="CommentReference"/>
                <w:rFonts w:eastAsiaTheme="majorEastAsia" w:cstheme="majorBidi"/>
                <w:b w:val="0"/>
                <w:bCs w:val="0"/>
              </w:rPr>
              <w:commentReference w:id="61"/>
            </w:r>
          </w:p>
        </w:tc>
        <w:tc>
          <w:tcPr>
            <w:tcW w:w="1954" w:type="dxa"/>
            <w:gridSpan w:val="2"/>
            <w:shd w:val="clear" w:color="auto" w:fill="FFE599" w:themeFill="accent4" w:themeFillTint="66"/>
          </w:tcPr>
          <w:p w14:paraId="72168A20" w14:textId="2CACD1D4" w:rsidR="00403CDD" w:rsidRPr="00872C30" w:rsidRDefault="00403CDD" w:rsidP="00E23887">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Continue to develop</w:t>
            </w:r>
            <w:r w:rsidRPr="00051142">
              <w:rPr>
                <w:rFonts w:cs="Gautami"/>
              </w:rPr>
              <w:t xml:space="preserve"> </w:t>
            </w:r>
            <w:r>
              <w:rPr>
                <w:rFonts w:cs="Gautami"/>
              </w:rPr>
              <w:t>c</w:t>
            </w:r>
            <w:r w:rsidRPr="00051142">
              <w:rPr>
                <w:rFonts w:cs="Gautami"/>
              </w:rPr>
              <w:t>ommunication</w:t>
            </w:r>
            <w:r>
              <w:rPr>
                <w:rFonts w:cs="Gautami"/>
              </w:rPr>
              <w:t xml:space="preserve"> and outreach</w:t>
            </w:r>
            <w:r w:rsidRPr="00051142">
              <w:rPr>
                <w:rFonts w:cs="Gautami"/>
              </w:rPr>
              <w:t xml:space="preserve"> </w:t>
            </w:r>
            <w:r>
              <w:rPr>
                <w:rFonts w:cs="Gautami"/>
              </w:rPr>
              <w:t>p</w:t>
            </w:r>
            <w:r w:rsidRPr="00051142">
              <w:rPr>
                <w:rFonts w:cs="Gautami"/>
              </w:rPr>
              <w:t>lan</w:t>
            </w:r>
            <w:r>
              <w:rPr>
                <w:rFonts w:cs="Gautami"/>
              </w:rPr>
              <w:t>s</w:t>
            </w:r>
            <w:r w:rsidRPr="00051142">
              <w:rPr>
                <w:rFonts w:cs="Gautami"/>
              </w:rPr>
              <w:t xml:space="preserve"> for RFB</w:t>
            </w:r>
            <w:r>
              <w:rPr>
                <w:rFonts w:cs="Gautami"/>
              </w:rPr>
              <w:t>, tree canopy, land use change products, and Natural Filters Restoration Program</w:t>
            </w:r>
          </w:p>
        </w:tc>
        <w:tc>
          <w:tcPr>
            <w:tcW w:w="3569" w:type="dxa"/>
            <w:gridSpan w:val="2"/>
            <w:shd w:val="clear" w:color="auto" w:fill="FFE599" w:themeFill="accent4" w:themeFillTint="66"/>
          </w:tcPr>
          <w:p w14:paraId="1BE5FA38" w14:textId="787FB226" w:rsidR="00403CDD" w:rsidRPr="00FD1234" w:rsidRDefault="00403CDD" w:rsidP="00872C30">
            <w:pPr>
              <w:pStyle w:val="ListParagraph"/>
              <w:numPr>
                <w:ilvl w:val="0"/>
                <w:numId w:val="53"/>
              </w:numPr>
              <w:cnfStyle w:val="000000000000" w:firstRow="0" w:lastRow="0" w:firstColumn="0" w:lastColumn="0" w:oddVBand="0" w:evenVBand="0" w:oddHBand="0" w:evenHBand="0" w:firstRowFirstColumn="0" w:firstRowLastColumn="0" w:lastRowFirstColumn="0" w:lastRowLastColumn="0"/>
              <w:rPr>
                <w:highlight w:val="green"/>
              </w:rPr>
            </w:pPr>
            <w:r w:rsidRPr="00FD1234">
              <w:rPr>
                <w:rFonts w:cs="Gautami"/>
                <w:highlight w:val="green"/>
              </w:rPr>
              <w:t xml:space="preserve">Review of prior efforts for ‘lessons learned’ </w:t>
            </w:r>
          </w:p>
          <w:p w14:paraId="7C9C2A06" w14:textId="7DD96E07" w:rsidR="00403CDD" w:rsidRPr="00FD1234" w:rsidRDefault="00403CDD" w:rsidP="00872C30">
            <w:pPr>
              <w:pStyle w:val="ListParagraph"/>
              <w:numPr>
                <w:ilvl w:val="0"/>
                <w:numId w:val="53"/>
              </w:numPr>
              <w:cnfStyle w:val="000000000000" w:firstRow="0" w:lastRow="0" w:firstColumn="0" w:lastColumn="0" w:oddVBand="0" w:evenVBand="0" w:oddHBand="0" w:evenHBand="0" w:firstRowFirstColumn="0" w:firstRowLastColumn="0" w:lastRowFirstColumn="0" w:lastRowLastColumn="0"/>
              <w:rPr>
                <w:highlight w:val="green"/>
              </w:rPr>
            </w:pPr>
            <w:r w:rsidRPr="00FD1234">
              <w:rPr>
                <w:rFonts w:cs="Gautami"/>
                <w:highlight w:val="green"/>
              </w:rPr>
              <w:t>Circulate proven ideas of what works now</w:t>
            </w:r>
          </w:p>
          <w:p w14:paraId="75316BE6" w14:textId="56CDFC85" w:rsidR="00403CDD" w:rsidRDefault="00403CDD" w:rsidP="00872C30">
            <w:pPr>
              <w:pStyle w:val="ListParagraph"/>
              <w:numPr>
                <w:ilvl w:val="0"/>
                <w:numId w:val="53"/>
              </w:numPr>
              <w:cnfStyle w:val="000000000000" w:firstRow="0" w:lastRow="0" w:firstColumn="0" w:lastColumn="0" w:oddVBand="0" w:evenVBand="0" w:oddHBand="0" w:evenHBand="0" w:firstRowFirstColumn="0" w:firstRowLastColumn="0" w:lastRowFirstColumn="0" w:lastRowLastColumn="0"/>
            </w:pPr>
            <w:r>
              <w:t>Develop efforts targeted to specific sectors- Ag, Residential, etc. Utilize focus groups.</w:t>
            </w:r>
          </w:p>
          <w:p w14:paraId="0E108CD9" w14:textId="195F0E5D" w:rsidR="00403CDD" w:rsidRDefault="00403CDD" w:rsidP="00872C30">
            <w:pPr>
              <w:pStyle w:val="ListParagraph"/>
              <w:numPr>
                <w:ilvl w:val="0"/>
                <w:numId w:val="53"/>
              </w:numPr>
              <w:cnfStyle w:val="000000000000" w:firstRow="0" w:lastRow="0" w:firstColumn="0" w:lastColumn="0" w:oddVBand="0" w:evenVBand="0" w:oddHBand="0" w:evenHBand="0" w:firstRowFirstColumn="0" w:firstRowLastColumn="0" w:lastRowFirstColumn="0" w:lastRowLastColumn="0"/>
            </w:pPr>
            <w:r>
              <w:t xml:space="preserve">Conduct direct outreach on a smaller, local scale based on target audiences. </w:t>
            </w:r>
          </w:p>
          <w:p w14:paraId="36758821" w14:textId="2AEC45AB" w:rsidR="00403CDD" w:rsidRDefault="00403CDD" w:rsidP="00872C30">
            <w:pPr>
              <w:pStyle w:val="ListParagraph"/>
              <w:numPr>
                <w:ilvl w:val="0"/>
                <w:numId w:val="53"/>
              </w:numPr>
              <w:cnfStyle w:val="000000000000" w:firstRow="0" w:lastRow="0" w:firstColumn="0" w:lastColumn="0" w:oddVBand="0" w:evenVBand="0" w:oddHBand="0" w:evenHBand="0" w:firstRowFirstColumn="0" w:firstRowLastColumn="0" w:lastRowFirstColumn="0" w:lastRowLastColumn="0"/>
            </w:pPr>
            <w:r>
              <w:t xml:space="preserve">Use science to better </w:t>
            </w:r>
            <w:r w:rsidRPr="00732CCB">
              <w:t>connect buffers to flooding.</w:t>
            </w:r>
          </w:p>
          <w:p w14:paraId="65BDDA0B" w14:textId="02D9CE4E" w:rsidR="00403CDD" w:rsidRPr="00732CCB" w:rsidRDefault="00403CDD" w:rsidP="00732CCB">
            <w:pPr>
              <w:pStyle w:val="ListParagraph"/>
              <w:numPr>
                <w:ilvl w:val="0"/>
                <w:numId w:val="53"/>
              </w:numPr>
              <w:cnfStyle w:val="000000000000" w:firstRow="0" w:lastRow="0" w:firstColumn="0" w:lastColumn="0" w:oddVBand="0" w:evenVBand="0" w:oddHBand="0" w:evenHBand="0" w:firstRowFirstColumn="0" w:firstRowLastColumn="0" w:lastRowFirstColumn="0" w:lastRowLastColumn="0"/>
            </w:pPr>
            <w:r>
              <w:t xml:space="preserve">Couple local outreach with broader news releases, social media campaigns, etc. </w:t>
            </w:r>
          </w:p>
        </w:tc>
        <w:tc>
          <w:tcPr>
            <w:tcW w:w="1572" w:type="dxa"/>
            <w:gridSpan w:val="2"/>
            <w:shd w:val="clear" w:color="auto" w:fill="FFE599" w:themeFill="accent4" w:themeFillTint="66"/>
          </w:tcPr>
          <w:p w14:paraId="680233B9" w14:textId="0DA4E9A6" w:rsidR="00403CDD" w:rsidRPr="00051142" w:rsidRDefault="00403CDD" w:rsidP="00872C30">
            <w:pPr>
              <w:pStyle w:val="TableParagraph"/>
              <w:ind w:left="0"/>
              <w:cnfStyle w:val="000000000000" w:firstRow="0" w:lastRow="0" w:firstColumn="0" w:lastColumn="0" w:oddVBand="0" w:evenVBand="0" w:oddHBand="0" w:evenHBand="0" w:firstRowFirstColumn="0" w:firstRowLastColumn="0" w:lastRowFirstColumn="0" w:lastRowLastColumn="0"/>
              <w:rPr>
                <w:rFonts w:ascii="Georgia" w:hAnsi="Georgia" w:cs="Gautami"/>
              </w:rPr>
            </w:pPr>
            <w:r w:rsidRPr="00051142">
              <w:rPr>
                <w:rFonts w:ascii="Georgia" w:hAnsi="Georgia" w:cs="Gautami"/>
              </w:rPr>
              <w:t>CBP Comm</w:t>
            </w:r>
          </w:p>
          <w:p w14:paraId="3F62D1E8" w14:textId="29AFC23E" w:rsidR="00403CDD" w:rsidRPr="00051142" w:rsidRDefault="00403CDD" w:rsidP="00E23887">
            <w:pPr>
              <w:spacing w:line="276" w:lineRule="auto"/>
              <w:cnfStyle w:val="000000000000" w:firstRow="0" w:lastRow="0" w:firstColumn="0" w:lastColumn="0" w:oddVBand="0" w:evenVBand="0" w:oddHBand="0" w:evenHBand="0" w:firstRowFirstColumn="0" w:firstRowLastColumn="0" w:lastRowFirstColumn="0" w:lastRowLastColumn="0"/>
              <w:rPr>
                <w:rFonts w:cs="Gautami"/>
                <w:color w:val="FF0000"/>
              </w:rPr>
            </w:pPr>
            <w:r w:rsidRPr="00051142">
              <w:rPr>
                <w:rFonts w:cs="Gautami"/>
              </w:rPr>
              <w:t xml:space="preserve">Staff, </w:t>
            </w:r>
            <w:r>
              <w:rPr>
                <w:rFonts w:cs="Gautami"/>
              </w:rPr>
              <w:t>FWG,</w:t>
            </w:r>
            <w:r w:rsidRPr="00051142">
              <w:rPr>
                <w:rFonts w:cs="Gautami"/>
              </w:rPr>
              <w:t xml:space="preserve"> State</w:t>
            </w:r>
            <w:r>
              <w:rPr>
                <w:rFonts w:cs="Gautami"/>
              </w:rPr>
              <w:t xml:space="preserve"> advisory boards,</w:t>
            </w:r>
            <w:r w:rsidRPr="00051142">
              <w:rPr>
                <w:rFonts w:cs="Gautami"/>
              </w:rPr>
              <w:t xml:space="preserve"> </w:t>
            </w:r>
            <w:r>
              <w:rPr>
                <w:rFonts w:cs="Gautami"/>
              </w:rPr>
              <w:t>Cross GIT, PA DCNR</w:t>
            </w:r>
          </w:p>
        </w:tc>
        <w:tc>
          <w:tcPr>
            <w:tcW w:w="1731" w:type="dxa"/>
            <w:gridSpan w:val="2"/>
            <w:shd w:val="clear" w:color="auto" w:fill="FFE599" w:themeFill="accent4" w:themeFillTint="66"/>
          </w:tcPr>
          <w:p w14:paraId="4D1B7910" w14:textId="5978C08D" w:rsidR="00403CDD" w:rsidRPr="00051142" w:rsidRDefault="00403CDD" w:rsidP="00E23887">
            <w:pPr>
              <w:spacing w:line="276" w:lineRule="auto"/>
              <w:cnfStyle w:val="000000000000" w:firstRow="0" w:lastRow="0" w:firstColumn="0" w:lastColumn="0" w:oddVBand="0" w:evenVBand="0" w:oddHBand="0" w:evenHBand="0" w:firstRowFirstColumn="0" w:firstRowLastColumn="0" w:lastRowFirstColumn="0" w:lastRowLastColumn="0"/>
              <w:rPr>
                <w:rFonts w:cs="Gautami"/>
              </w:rPr>
            </w:pPr>
            <w:proofErr w:type="spellStart"/>
            <w:r w:rsidRPr="00051142">
              <w:rPr>
                <w:rFonts w:cs="Gautami"/>
              </w:rPr>
              <w:t>Baywide</w:t>
            </w:r>
            <w:proofErr w:type="spellEnd"/>
          </w:p>
        </w:tc>
        <w:tc>
          <w:tcPr>
            <w:tcW w:w="1373" w:type="dxa"/>
            <w:shd w:val="clear" w:color="auto" w:fill="FFE599" w:themeFill="accent4" w:themeFillTint="66"/>
          </w:tcPr>
          <w:p w14:paraId="3200351A" w14:textId="2B24114D" w:rsidR="00403CDD" w:rsidRPr="00051142" w:rsidRDefault="00403CDD" w:rsidP="00E23887">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Ongoing</w:t>
            </w:r>
          </w:p>
        </w:tc>
        <w:tc>
          <w:tcPr>
            <w:tcW w:w="3041" w:type="dxa"/>
            <w:gridSpan w:val="2"/>
            <w:shd w:val="clear" w:color="auto" w:fill="FFE599" w:themeFill="accent4" w:themeFillTint="66"/>
          </w:tcPr>
          <w:p w14:paraId="765CD309" w14:textId="77777777" w:rsidR="00403CDD" w:rsidRDefault="00165CA8" w:rsidP="00E23887">
            <w:pPr>
              <w:spacing w:line="276" w:lineRule="auto"/>
              <w:cnfStyle w:val="000000000000" w:firstRow="0" w:lastRow="0" w:firstColumn="0" w:lastColumn="0" w:oddVBand="0" w:evenVBand="0" w:oddHBand="0" w:evenHBand="0" w:firstRowFirstColumn="0" w:firstRowLastColumn="0" w:lastRowFirstColumn="0" w:lastRowLastColumn="0"/>
              <w:rPr>
                <w:ins w:id="62" w:author="Brownson, Katherine - FS" w:date="2022-10-26T16:20:00Z"/>
                <w:rFonts w:cs="Gautami"/>
              </w:rPr>
            </w:pPr>
            <w:r>
              <w:rPr>
                <w:rFonts w:cs="Gautami"/>
              </w:rPr>
              <w:t xml:space="preserve">New </w:t>
            </w:r>
            <w:proofErr w:type="spellStart"/>
            <w:r>
              <w:rPr>
                <w:rFonts w:cs="Gautami"/>
              </w:rPr>
              <w:t>OpinionWorks</w:t>
            </w:r>
            <w:proofErr w:type="spellEnd"/>
            <w:r>
              <w:rPr>
                <w:rFonts w:cs="Gautami"/>
              </w:rPr>
              <w:t xml:space="preserve"> paper</w:t>
            </w:r>
            <w:r w:rsidR="00FD1234">
              <w:rPr>
                <w:rFonts w:cs="Gautami"/>
              </w:rPr>
              <w:t xml:space="preserve"> produced</w:t>
            </w:r>
            <w:r>
              <w:rPr>
                <w:rFonts w:cs="Gautami"/>
              </w:rPr>
              <w:t xml:space="preserve"> outlining best practices, challenges and recommendations for outreach and communications</w:t>
            </w:r>
            <w:r w:rsidR="00FD1234">
              <w:rPr>
                <w:rFonts w:cs="Gautami"/>
              </w:rPr>
              <w:t xml:space="preserve">. This paper identified a need to develop more capacity for communications/outreach and to use more targeted communications with new audiences.  </w:t>
            </w:r>
            <w:r>
              <w:rPr>
                <w:rFonts w:cs="Gautami"/>
              </w:rPr>
              <w:t xml:space="preserve"> </w:t>
            </w:r>
          </w:p>
          <w:p w14:paraId="70430105" w14:textId="77777777" w:rsidR="00E55924" w:rsidRDefault="00E55924" w:rsidP="00E23887">
            <w:pPr>
              <w:spacing w:line="276" w:lineRule="auto"/>
              <w:cnfStyle w:val="000000000000" w:firstRow="0" w:lastRow="0" w:firstColumn="0" w:lastColumn="0" w:oddVBand="0" w:evenVBand="0" w:oddHBand="0" w:evenHBand="0" w:firstRowFirstColumn="0" w:firstRowLastColumn="0" w:lastRowFirstColumn="0" w:lastRowLastColumn="0"/>
              <w:rPr>
                <w:ins w:id="63" w:author="Brownson, Katherine - FS" w:date="2022-10-26T16:20:00Z"/>
                <w:rFonts w:cs="Gautami"/>
              </w:rPr>
            </w:pPr>
          </w:p>
          <w:p w14:paraId="49EEB43E" w14:textId="036BFAF7" w:rsidR="00E55924" w:rsidRDefault="00E55924" w:rsidP="00E23887">
            <w:pPr>
              <w:spacing w:line="276" w:lineRule="auto"/>
              <w:cnfStyle w:val="000000000000" w:firstRow="0" w:lastRow="0" w:firstColumn="0" w:lastColumn="0" w:oddVBand="0" w:evenVBand="0" w:oddHBand="0" w:evenHBand="0" w:firstRowFirstColumn="0" w:firstRowLastColumn="0" w:lastRowFirstColumn="0" w:lastRowLastColumn="0"/>
              <w:rPr>
                <w:rFonts w:cs="Gautami"/>
              </w:rPr>
            </w:pPr>
            <w:ins w:id="64" w:author="Brownson, Katherine - FS" w:date="2022-10-26T16:21:00Z">
              <w:r>
                <w:rPr>
                  <w:rFonts w:cs="Gautami"/>
                </w:rPr>
                <w:t xml:space="preserve">NRCS is working with the </w:t>
              </w:r>
              <w:r w:rsidRPr="00E55924">
                <w:rPr>
                  <w:rFonts w:cs="Gautami"/>
                </w:rPr>
                <w:t>N</w:t>
              </w:r>
              <w:r>
                <w:rPr>
                  <w:rFonts w:cs="Gautami"/>
                </w:rPr>
                <w:t xml:space="preserve">ational </w:t>
              </w:r>
              <w:r w:rsidRPr="00E55924">
                <w:rPr>
                  <w:rFonts w:cs="Gautami"/>
                </w:rPr>
                <w:t>A</w:t>
              </w:r>
              <w:r>
                <w:rPr>
                  <w:rFonts w:cs="Gautami"/>
                </w:rPr>
                <w:t xml:space="preserve">groforestry </w:t>
              </w:r>
              <w:r w:rsidRPr="00E55924">
                <w:rPr>
                  <w:rFonts w:cs="Gautami"/>
                </w:rPr>
                <w:t>C</w:t>
              </w:r>
              <w:r>
                <w:rPr>
                  <w:rFonts w:cs="Gautami"/>
                </w:rPr>
                <w:t>enter</w:t>
              </w:r>
              <w:r w:rsidRPr="00E55924">
                <w:rPr>
                  <w:rFonts w:cs="Gautami"/>
                </w:rPr>
                <w:t xml:space="preserve"> on some webinars for the NRCS Agroforestry practices, but we are still in the planning stages.</w:t>
              </w:r>
            </w:ins>
          </w:p>
        </w:tc>
      </w:tr>
      <w:tr w:rsidR="00403CDD" w:rsidRPr="00051142" w14:paraId="4421241B" w14:textId="65857A6D" w:rsidTr="00403CDD">
        <w:trPr>
          <w:gridAfter w:val="1"/>
          <w:wAfter w:w="46" w:type="dxa"/>
          <w:trHeight w:val="293"/>
        </w:trPr>
        <w:tc>
          <w:tcPr>
            <w:cnfStyle w:val="001000000000" w:firstRow="0" w:lastRow="0" w:firstColumn="1" w:lastColumn="0" w:oddVBand="0" w:evenVBand="0" w:oddHBand="0" w:evenHBand="0" w:firstRowFirstColumn="0" w:firstRowLastColumn="0" w:lastRowFirstColumn="0" w:lastRowLastColumn="0"/>
            <w:tcW w:w="8095" w:type="dxa"/>
            <w:gridSpan w:val="7"/>
            <w:tcBorders>
              <w:bottom w:val="single" w:sz="4" w:space="0" w:color="8EAADB" w:themeColor="accent5" w:themeTint="99"/>
            </w:tcBorders>
            <w:shd w:val="clear" w:color="auto" w:fill="FFFFFF" w:themeFill="background1"/>
          </w:tcPr>
          <w:p w14:paraId="26256481" w14:textId="79A0BF20" w:rsidR="00403CDD" w:rsidRPr="00872C30" w:rsidDel="009474EE" w:rsidRDefault="00403CDD" w:rsidP="009474EE">
            <w:pPr>
              <w:pStyle w:val="TableParagraph"/>
              <w:ind w:left="0"/>
              <w:rPr>
                <w:rFonts w:ascii="Georgia" w:hAnsi="Georgia" w:cs="Gautami"/>
                <w:color w:val="FFFFFF" w:themeColor="background1"/>
              </w:rPr>
            </w:pPr>
            <w:r w:rsidRPr="00872C30">
              <w:rPr>
                <w:rFonts w:ascii="Georgia" w:hAnsi="Georgia" w:cs="Gautami"/>
              </w:rPr>
              <w:t xml:space="preserve">Management Approach 5: </w:t>
            </w:r>
            <w:r>
              <w:rPr>
                <w:rFonts w:ascii="Georgia" w:hAnsi="Georgia" w:cs="Gautami"/>
              </w:rPr>
              <w:t xml:space="preserve"> Strategic Planning and Buffer Delivery</w:t>
            </w:r>
          </w:p>
        </w:tc>
        <w:tc>
          <w:tcPr>
            <w:tcW w:w="1731" w:type="dxa"/>
            <w:gridSpan w:val="2"/>
            <w:shd w:val="clear" w:color="auto" w:fill="FFFFFF" w:themeFill="background1"/>
          </w:tcPr>
          <w:p w14:paraId="038D5DC4" w14:textId="77777777" w:rsidR="00403CDD" w:rsidRPr="00051142" w:rsidRDefault="00403CDD" w:rsidP="00E23887">
            <w:pPr>
              <w:spacing w:line="276" w:lineRule="auto"/>
              <w:cnfStyle w:val="000000000000" w:firstRow="0" w:lastRow="0" w:firstColumn="0" w:lastColumn="0" w:oddVBand="0" w:evenVBand="0" w:oddHBand="0" w:evenHBand="0" w:firstRowFirstColumn="0" w:firstRowLastColumn="0" w:lastRowFirstColumn="0" w:lastRowLastColumn="0"/>
              <w:rPr>
                <w:rFonts w:cs="Gautami"/>
              </w:rPr>
            </w:pPr>
          </w:p>
        </w:tc>
        <w:tc>
          <w:tcPr>
            <w:tcW w:w="1373" w:type="dxa"/>
            <w:shd w:val="clear" w:color="auto" w:fill="FFFFFF" w:themeFill="background1"/>
          </w:tcPr>
          <w:p w14:paraId="6152E4D2" w14:textId="77777777" w:rsidR="00403CDD" w:rsidRPr="00051142" w:rsidRDefault="00403CDD" w:rsidP="00E23887">
            <w:pPr>
              <w:spacing w:line="276" w:lineRule="auto"/>
              <w:cnfStyle w:val="000000000000" w:firstRow="0" w:lastRow="0" w:firstColumn="0" w:lastColumn="0" w:oddVBand="0" w:evenVBand="0" w:oddHBand="0" w:evenHBand="0" w:firstRowFirstColumn="0" w:firstRowLastColumn="0" w:lastRowFirstColumn="0" w:lastRowLastColumn="0"/>
              <w:rPr>
                <w:rFonts w:cs="Gautami"/>
              </w:rPr>
            </w:pPr>
          </w:p>
        </w:tc>
        <w:tc>
          <w:tcPr>
            <w:tcW w:w="3041" w:type="dxa"/>
            <w:gridSpan w:val="2"/>
            <w:shd w:val="clear" w:color="auto" w:fill="FFFFFF" w:themeFill="background1"/>
          </w:tcPr>
          <w:p w14:paraId="4CB68183" w14:textId="77777777" w:rsidR="00403CDD" w:rsidRPr="00051142" w:rsidRDefault="00403CDD" w:rsidP="00E23887">
            <w:pPr>
              <w:spacing w:line="276" w:lineRule="auto"/>
              <w:cnfStyle w:val="000000000000" w:firstRow="0" w:lastRow="0" w:firstColumn="0" w:lastColumn="0" w:oddVBand="0" w:evenVBand="0" w:oddHBand="0" w:evenHBand="0" w:firstRowFirstColumn="0" w:firstRowLastColumn="0" w:lastRowFirstColumn="0" w:lastRowLastColumn="0"/>
              <w:rPr>
                <w:rFonts w:cs="Gautami"/>
              </w:rPr>
            </w:pPr>
          </w:p>
        </w:tc>
      </w:tr>
      <w:tr w:rsidR="00403CDD" w:rsidRPr="00051142" w14:paraId="016B5E48" w14:textId="77777777" w:rsidTr="0028273B">
        <w:trPr>
          <w:trHeight w:val="368"/>
        </w:trPr>
        <w:tc>
          <w:tcPr>
            <w:cnfStyle w:val="001000000000" w:firstRow="0" w:lastRow="0" w:firstColumn="1" w:lastColumn="0" w:oddVBand="0" w:evenVBand="0" w:oddHBand="0" w:evenHBand="0" w:firstRowFirstColumn="0" w:firstRowLastColumn="0" w:lastRowFirstColumn="0" w:lastRowLastColumn="0"/>
            <w:tcW w:w="1075" w:type="dxa"/>
            <w:gridSpan w:val="2"/>
            <w:tcBorders>
              <w:right w:val="single" w:sz="4" w:space="0" w:color="5B9BD5" w:themeColor="accent1"/>
            </w:tcBorders>
            <w:shd w:val="clear" w:color="auto" w:fill="C5E0B3" w:themeFill="accent6" w:themeFillTint="66"/>
          </w:tcPr>
          <w:p w14:paraId="5084B19A" w14:textId="100A347E" w:rsidR="00403CDD" w:rsidRPr="00872C30" w:rsidRDefault="00403CDD" w:rsidP="009474EE">
            <w:pPr>
              <w:pStyle w:val="TableParagraph"/>
              <w:ind w:left="0"/>
              <w:rPr>
                <w:rFonts w:ascii="Georgia" w:hAnsi="Georgia" w:cs="Gautami"/>
              </w:rPr>
            </w:pPr>
            <w:r>
              <w:rPr>
                <w:rFonts w:ascii="Georgia" w:hAnsi="Georgia" w:cs="Gautami"/>
              </w:rPr>
              <w:t>5.1</w:t>
            </w:r>
          </w:p>
        </w:tc>
        <w:tc>
          <w:tcPr>
            <w:tcW w:w="1890" w:type="dxa"/>
            <w:gridSpan w:val="2"/>
            <w:tcBorders>
              <w:left w:val="single" w:sz="4" w:space="0" w:color="5B9BD5" w:themeColor="accent1"/>
              <w:right w:val="single" w:sz="4" w:space="0" w:color="5B9BD5" w:themeColor="accent1"/>
            </w:tcBorders>
            <w:shd w:val="clear" w:color="auto" w:fill="C5E0B3" w:themeFill="accent6" w:themeFillTint="66"/>
          </w:tcPr>
          <w:p w14:paraId="491453D9" w14:textId="049D420D" w:rsidR="00403CDD" w:rsidRPr="00B73C40" w:rsidRDefault="00403CDD" w:rsidP="009474EE">
            <w:pPr>
              <w:pStyle w:val="TableParagraph"/>
              <w:ind w:left="0"/>
              <w:cnfStyle w:val="000000000000" w:firstRow="0" w:lastRow="0" w:firstColumn="0" w:lastColumn="0" w:oddVBand="0" w:evenVBand="0" w:oddHBand="0" w:evenHBand="0" w:firstRowFirstColumn="0" w:firstRowLastColumn="0" w:lastRowFirstColumn="0" w:lastRowLastColumn="0"/>
              <w:rPr>
                <w:rFonts w:ascii="Georgia" w:hAnsi="Georgia" w:cs="Gautami"/>
              </w:rPr>
            </w:pPr>
            <w:commentRangeStart w:id="65"/>
            <w:r>
              <w:rPr>
                <w:rFonts w:ascii="Georgia" w:hAnsi="Georgia" w:cs="Gautami"/>
              </w:rPr>
              <w:t xml:space="preserve">Continue to assess multiple benefits of RFB (e.g., stream </w:t>
            </w:r>
            <w:r>
              <w:rPr>
                <w:rFonts w:ascii="Georgia" w:hAnsi="Georgia" w:cs="Gautami"/>
              </w:rPr>
              <w:lastRenderedPageBreak/>
              <w:t>temperature, habitats, etc.) and issues of cost, design and targeting</w:t>
            </w:r>
            <w:commentRangeEnd w:id="65"/>
            <w:r w:rsidR="00E55924">
              <w:rPr>
                <w:rStyle w:val="CommentReference"/>
                <w:rFonts w:ascii="Georgia" w:eastAsiaTheme="majorEastAsia" w:hAnsi="Georgia" w:cstheme="majorBidi"/>
                <w:lang w:bidi="ar-SA"/>
              </w:rPr>
              <w:commentReference w:id="65"/>
            </w:r>
          </w:p>
        </w:tc>
        <w:tc>
          <w:tcPr>
            <w:tcW w:w="3600" w:type="dxa"/>
            <w:gridSpan w:val="2"/>
            <w:tcBorders>
              <w:left w:val="single" w:sz="4" w:space="0" w:color="5B9BD5" w:themeColor="accent1"/>
              <w:right w:val="single" w:sz="4" w:space="0" w:color="5B9BD5" w:themeColor="accent1"/>
            </w:tcBorders>
            <w:shd w:val="clear" w:color="auto" w:fill="C5E0B3" w:themeFill="accent6" w:themeFillTint="66"/>
          </w:tcPr>
          <w:p w14:paraId="3420B364" w14:textId="77777777" w:rsidR="00403CDD" w:rsidRPr="00CA3028" w:rsidRDefault="00403CDD" w:rsidP="00AA671F">
            <w:pPr>
              <w:pStyle w:val="TableParagraph"/>
              <w:numPr>
                <w:ilvl w:val="0"/>
                <w:numId w:val="58"/>
              </w:numPr>
              <w:cnfStyle w:val="000000000000" w:firstRow="0" w:lastRow="0" w:firstColumn="0" w:lastColumn="0" w:oddVBand="0" w:evenVBand="0" w:oddHBand="0" w:evenHBand="0" w:firstRowFirstColumn="0" w:firstRowLastColumn="0" w:lastRowFirstColumn="0" w:lastRowLastColumn="0"/>
              <w:rPr>
                <w:rFonts w:ascii="Georgia" w:hAnsi="Georgia" w:cs="Gautami"/>
              </w:rPr>
            </w:pPr>
            <w:r w:rsidRPr="00CA3028">
              <w:rPr>
                <w:rFonts w:ascii="Georgia" w:hAnsi="Georgia" w:cs="Gautami"/>
              </w:rPr>
              <w:lastRenderedPageBreak/>
              <w:t>Help with STAC proposal to explore stream temperature rise</w:t>
            </w:r>
          </w:p>
          <w:p w14:paraId="320E240F" w14:textId="32AACA31" w:rsidR="00403CDD" w:rsidRPr="00CA3028" w:rsidRDefault="00403CDD" w:rsidP="00AA671F">
            <w:pPr>
              <w:pStyle w:val="TableParagraph"/>
              <w:numPr>
                <w:ilvl w:val="0"/>
                <w:numId w:val="58"/>
              </w:numPr>
              <w:cnfStyle w:val="000000000000" w:firstRow="0" w:lastRow="0" w:firstColumn="0" w:lastColumn="0" w:oddVBand="0" w:evenVBand="0" w:oddHBand="0" w:evenHBand="0" w:firstRowFirstColumn="0" w:firstRowLastColumn="0" w:lastRowFirstColumn="0" w:lastRowLastColumn="0"/>
              <w:rPr>
                <w:rFonts w:ascii="Georgia" w:hAnsi="Georgia" w:cs="Gautami"/>
              </w:rPr>
            </w:pPr>
            <w:r w:rsidRPr="00CA3028">
              <w:rPr>
                <w:rFonts w:ascii="Georgia" w:hAnsi="Georgia" w:cs="Gautami"/>
              </w:rPr>
              <w:t xml:space="preserve">Improve maps of priority </w:t>
            </w:r>
            <w:r w:rsidRPr="00CA3028">
              <w:rPr>
                <w:rFonts w:ascii="Georgia" w:hAnsi="Georgia" w:cs="Gautami"/>
              </w:rPr>
              <w:lastRenderedPageBreak/>
              <w:t>riparian habitat to restore</w:t>
            </w:r>
          </w:p>
          <w:p w14:paraId="0BF0947C" w14:textId="58A8A822" w:rsidR="00403CDD" w:rsidRPr="00CA3028" w:rsidRDefault="00403CDD" w:rsidP="00AA671F">
            <w:pPr>
              <w:pStyle w:val="TableParagraph"/>
              <w:numPr>
                <w:ilvl w:val="0"/>
                <w:numId w:val="58"/>
              </w:numPr>
              <w:cnfStyle w:val="000000000000" w:firstRow="0" w:lastRow="0" w:firstColumn="0" w:lastColumn="0" w:oddVBand="0" w:evenVBand="0" w:oddHBand="0" w:evenHBand="0" w:firstRowFirstColumn="0" w:firstRowLastColumn="0" w:lastRowFirstColumn="0" w:lastRowLastColumn="0"/>
              <w:rPr>
                <w:rFonts w:ascii="Georgia" w:hAnsi="Georgia" w:cs="Gautami"/>
              </w:rPr>
            </w:pPr>
            <w:r w:rsidRPr="00CA3028">
              <w:rPr>
                <w:rFonts w:ascii="Georgia" w:hAnsi="Georgia" w:cs="Gautami"/>
              </w:rPr>
              <w:t>Direct Stream Restoration Riparian Habitat GIT-funded project</w:t>
            </w:r>
          </w:p>
          <w:p w14:paraId="277D022F" w14:textId="1FFBA239" w:rsidR="00403CDD" w:rsidRPr="00CA3028" w:rsidRDefault="00403CDD" w:rsidP="00AA671F">
            <w:pPr>
              <w:pStyle w:val="TableParagraph"/>
              <w:numPr>
                <w:ilvl w:val="0"/>
                <w:numId w:val="58"/>
              </w:numPr>
              <w:cnfStyle w:val="000000000000" w:firstRow="0" w:lastRow="0" w:firstColumn="0" w:lastColumn="0" w:oddVBand="0" w:evenVBand="0" w:oddHBand="0" w:evenHBand="0" w:firstRowFirstColumn="0" w:firstRowLastColumn="0" w:lastRowFirstColumn="0" w:lastRowLastColumn="0"/>
              <w:rPr>
                <w:rFonts w:ascii="Georgia" w:hAnsi="Georgia" w:cs="Gautami"/>
              </w:rPr>
            </w:pPr>
            <w:r w:rsidRPr="00CA3028">
              <w:rPr>
                <w:rFonts w:ascii="Georgia" w:hAnsi="Georgia" w:cs="Gautami"/>
              </w:rPr>
              <w:t>Continue to target RFB to hydro</w:t>
            </w:r>
            <w:r>
              <w:rPr>
                <w:rFonts w:ascii="Georgia" w:hAnsi="Georgia" w:cs="Gautami"/>
              </w:rPr>
              <w:t>-</w:t>
            </w:r>
            <w:r w:rsidRPr="00CA3028">
              <w:rPr>
                <w:rFonts w:ascii="Georgia" w:hAnsi="Georgia" w:cs="Gautami"/>
              </w:rPr>
              <w:t>geographically sensitive areas</w:t>
            </w:r>
          </w:p>
          <w:p w14:paraId="7A9A97E2" w14:textId="77777777" w:rsidR="00403CDD" w:rsidRPr="00CA3028" w:rsidRDefault="00403CDD" w:rsidP="00AA671F">
            <w:pPr>
              <w:pStyle w:val="TableParagraph"/>
              <w:numPr>
                <w:ilvl w:val="0"/>
                <w:numId w:val="58"/>
              </w:numPr>
              <w:cnfStyle w:val="000000000000" w:firstRow="0" w:lastRow="0" w:firstColumn="0" w:lastColumn="0" w:oddVBand="0" w:evenVBand="0" w:oddHBand="0" w:evenHBand="0" w:firstRowFirstColumn="0" w:firstRowLastColumn="0" w:lastRowFirstColumn="0" w:lastRowLastColumn="0"/>
              <w:rPr>
                <w:rFonts w:ascii="Georgia" w:hAnsi="Georgia" w:cs="Gautami"/>
              </w:rPr>
            </w:pPr>
            <w:r w:rsidRPr="00CA3028">
              <w:rPr>
                <w:rFonts w:ascii="Georgia" w:hAnsi="Georgia" w:cs="Gautami"/>
              </w:rPr>
              <w:t>Continue to mitigate issues of concentrated flow via targeting and RFB design</w:t>
            </w:r>
          </w:p>
          <w:p w14:paraId="33C8DBAF" w14:textId="08074C90" w:rsidR="00403CDD" w:rsidRPr="00CA3028" w:rsidRDefault="00403CDD" w:rsidP="00CA3028">
            <w:pPr>
              <w:pStyle w:val="TableParagraph"/>
              <w:numPr>
                <w:ilvl w:val="0"/>
                <w:numId w:val="58"/>
              </w:numPr>
              <w:cnfStyle w:val="000000000000" w:firstRow="0" w:lastRow="0" w:firstColumn="0" w:lastColumn="0" w:oddVBand="0" w:evenVBand="0" w:oddHBand="0" w:evenHBand="0" w:firstRowFirstColumn="0" w:firstRowLastColumn="0" w:lastRowFirstColumn="0" w:lastRowLastColumn="0"/>
              <w:rPr>
                <w:rFonts w:ascii="Georgia" w:hAnsi="Georgia" w:cs="Gautami"/>
              </w:rPr>
            </w:pPr>
            <w:r w:rsidRPr="00CA3028">
              <w:rPr>
                <w:rFonts w:ascii="Georgia" w:hAnsi="Georgia" w:cs="Gautami"/>
              </w:rPr>
              <w:t>Explore where in the watershed natural regeneration is feasible</w:t>
            </w:r>
          </w:p>
        </w:tc>
        <w:tc>
          <w:tcPr>
            <w:tcW w:w="1530" w:type="dxa"/>
            <w:tcBorders>
              <w:left w:val="single" w:sz="4" w:space="0" w:color="5B9BD5" w:themeColor="accent1"/>
            </w:tcBorders>
            <w:shd w:val="clear" w:color="auto" w:fill="C5E0B3" w:themeFill="accent6" w:themeFillTint="66"/>
          </w:tcPr>
          <w:p w14:paraId="632CA0A2" w14:textId="0D9DD886" w:rsidR="00403CDD" w:rsidRPr="00CA3028" w:rsidRDefault="00403CDD" w:rsidP="009474EE">
            <w:pPr>
              <w:pStyle w:val="TableParagraph"/>
              <w:ind w:left="0"/>
              <w:cnfStyle w:val="000000000000" w:firstRow="0" w:lastRow="0" w:firstColumn="0" w:lastColumn="0" w:oddVBand="0" w:evenVBand="0" w:oddHBand="0" w:evenHBand="0" w:firstRowFirstColumn="0" w:firstRowLastColumn="0" w:lastRowFirstColumn="0" w:lastRowLastColumn="0"/>
              <w:rPr>
                <w:rFonts w:ascii="Georgia" w:hAnsi="Georgia" w:cs="Gautami"/>
              </w:rPr>
            </w:pPr>
            <w:r w:rsidRPr="00CA3028">
              <w:rPr>
                <w:rFonts w:ascii="Georgia" w:hAnsi="Georgia" w:cs="Gautami"/>
              </w:rPr>
              <w:lastRenderedPageBreak/>
              <w:t xml:space="preserve">FWG, LUWG, Habitat and WQ GITs, </w:t>
            </w:r>
            <w:r w:rsidRPr="00CA3028">
              <w:rPr>
                <w:rFonts w:ascii="Georgia" w:hAnsi="Georgia" w:cs="Gautami"/>
              </w:rPr>
              <w:lastRenderedPageBreak/>
              <w:t>STAC</w:t>
            </w:r>
          </w:p>
        </w:tc>
        <w:tc>
          <w:tcPr>
            <w:tcW w:w="1710" w:type="dxa"/>
            <w:shd w:val="clear" w:color="auto" w:fill="C5E0B3" w:themeFill="accent6" w:themeFillTint="66"/>
          </w:tcPr>
          <w:p w14:paraId="0D9E4EF2" w14:textId="0F11C349" w:rsidR="00403CDD" w:rsidRPr="00CA3028" w:rsidRDefault="00403CDD" w:rsidP="00720986">
            <w:pPr>
              <w:pStyle w:val="TableParagraph"/>
              <w:cnfStyle w:val="000000000000" w:firstRow="0" w:lastRow="0" w:firstColumn="0" w:lastColumn="0" w:oddVBand="0" w:evenVBand="0" w:oddHBand="0" w:evenHBand="0" w:firstRowFirstColumn="0" w:firstRowLastColumn="0" w:lastRowFirstColumn="0" w:lastRowLastColumn="0"/>
              <w:rPr>
                <w:rFonts w:ascii="Georgia" w:hAnsi="Georgia" w:cs="Gautami"/>
              </w:rPr>
            </w:pPr>
            <w:proofErr w:type="spellStart"/>
            <w:r w:rsidRPr="00CA3028">
              <w:rPr>
                <w:rFonts w:ascii="Georgia" w:hAnsi="Georgia" w:cs="Gautami"/>
              </w:rPr>
              <w:lastRenderedPageBreak/>
              <w:t>Baywide</w:t>
            </w:r>
            <w:proofErr w:type="spellEnd"/>
          </w:p>
        </w:tc>
        <w:tc>
          <w:tcPr>
            <w:tcW w:w="1440" w:type="dxa"/>
            <w:gridSpan w:val="3"/>
            <w:shd w:val="clear" w:color="auto" w:fill="C5E0B3" w:themeFill="accent6" w:themeFillTint="66"/>
          </w:tcPr>
          <w:p w14:paraId="7F8647B3" w14:textId="77777777" w:rsidR="00403CDD" w:rsidRPr="00051142" w:rsidRDefault="00403CDD" w:rsidP="00E23887">
            <w:pPr>
              <w:spacing w:line="276" w:lineRule="auto"/>
              <w:cnfStyle w:val="000000000000" w:firstRow="0" w:lastRow="0" w:firstColumn="0" w:lastColumn="0" w:oddVBand="0" w:evenVBand="0" w:oddHBand="0" w:evenHBand="0" w:firstRowFirstColumn="0" w:firstRowLastColumn="0" w:lastRowFirstColumn="0" w:lastRowLastColumn="0"/>
              <w:rPr>
                <w:rFonts w:cs="Gautami"/>
              </w:rPr>
            </w:pPr>
          </w:p>
        </w:tc>
        <w:tc>
          <w:tcPr>
            <w:tcW w:w="3041" w:type="dxa"/>
            <w:gridSpan w:val="2"/>
            <w:shd w:val="clear" w:color="auto" w:fill="C5E0B3" w:themeFill="accent6" w:themeFillTint="66"/>
          </w:tcPr>
          <w:p w14:paraId="2FD5651D" w14:textId="77777777" w:rsidR="00165CA8" w:rsidRDefault="00165CA8" w:rsidP="00E23887">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Good progress on several projects. Multiple states have developed methods for targeting implementation.</w:t>
            </w:r>
          </w:p>
          <w:p w14:paraId="7048C98C" w14:textId="77777777" w:rsidR="00165CA8" w:rsidRDefault="00165CA8" w:rsidP="00E23887">
            <w:pPr>
              <w:spacing w:line="276" w:lineRule="auto"/>
              <w:cnfStyle w:val="000000000000" w:firstRow="0" w:lastRow="0" w:firstColumn="0" w:lastColumn="0" w:oddVBand="0" w:evenVBand="0" w:oddHBand="0" w:evenHBand="0" w:firstRowFirstColumn="0" w:firstRowLastColumn="0" w:lastRowFirstColumn="0" w:lastRowLastColumn="0"/>
              <w:rPr>
                <w:rFonts w:cs="Gautami"/>
              </w:rPr>
            </w:pPr>
          </w:p>
          <w:p w14:paraId="0D473FE8" w14:textId="2894D1FE" w:rsidR="00403CDD" w:rsidRPr="00051142" w:rsidRDefault="00165CA8" w:rsidP="00E23887">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 xml:space="preserve">Once new hyper-res hydrography and land use is available, there will be more opportunities to advance our analysis of multiple benefits and look at opportunities to better target efforts. </w:t>
            </w:r>
          </w:p>
        </w:tc>
      </w:tr>
      <w:tr w:rsidR="00403CDD" w:rsidRPr="00051142" w14:paraId="779D15F0" w14:textId="77777777" w:rsidTr="00165CA8">
        <w:trPr>
          <w:trHeight w:val="530"/>
        </w:trPr>
        <w:tc>
          <w:tcPr>
            <w:cnfStyle w:val="001000000000" w:firstRow="0" w:lastRow="0" w:firstColumn="1" w:lastColumn="0" w:oddVBand="0" w:evenVBand="0" w:oddHBand="0" w:evenHBand="0" w:firstRowFirstColumn="0" w:firstRowLastColumn="0" w:lastRowFirstColumn="0" w:lastRowLastColumn="0"/>
            <w:tcW w:w="1075" w:type="dxa"/>
            <w:gridSpan w:val="2"/>
            <w:tcBorders>
              <w:right w:val="single" w:sz="4" w:space="0" w:color="5B9BD5" w:themeColor="accent1"/>
            </w:tcBorders>
            <w:shd w:val="clear" w:color="auto" w:fill="FFE599" w:themeFill="accent4" w:themeFillTint="66"/>
          </w:tcPr>
          <w:p w14:paraId="65C1A305" w14:textId="20C08351" w:rsidR="00403CDD" w:rsidRPr="00872C30" w:rsidRDefault="00403CDD" w:rsidP="009474EE">
            <w:pPr>
              <w:pStyle w:val="TableParagraph"/>
              <w:ind w:left="0"/>
              <w:rPr>
                <w:rFonts w:ascii="Georgia" w:hAnsi="Georgia" w:cs="Gautami"/>
              </w:rPr>
            </w:pPr>
            <w:r>
              <w:rPr>
                <w:rFonts w:ascii="Georgia" w:hAnsi="Georgia" w:cs="Gautami"/>
              </w:rPr>
              <w:lastRenderedPageBreak/>
              <w:t>5.2</w:t>
            </w:r>
          </w:p>
        </w:tc>
        <w:tc>
          <w:tcPr>
            <w:tcW w:w="1890" w:type="dxa"/>
            <w:gridSpan w:val="2"/>
            <w:tcBorders>
              <w:left w:val="single" w:sz="4" w:space="0" w:color="5B9BD5" w:themeColor="accent1"/>
              <w:right w:val="single" w:sz="4" w:space="0" w:color="5B9BD5" w:themeColor="accent1"/>
            </w:tcBorders>
            <w:shd w:val="clear" w:color="auto" w:fill="FFE599" w:themeFill="accent4" w:themeFillTint="66"/>
          </w:tcPr>
          <w:p w14:paraId="5097F4FF" w14:textId="0F56B399" w:rsidR="00403CDD" w:rsidRPr="00B73C40" w:rsidRDefault="00403CDD" w:rsidP="009474EE">
            <w:pPr>
              <w:pStyle w:val="TableParagraph"/>
              <w:ind w:left="0"/>
              <w:cnfStyle w:val="000000000000" w:firstRow="0" w:lastRow="0" w:firstColumn="0" w:lastColumn="0" w:oddVBand="0" w:evenVBand="0" w:oddHBand="0" w:evenHBand="0" w:firstRowFirstColumn="0" w:firstRowLastColumn="0" w:lastRowFirstColumn="0" w:lastRowLastColumn="0"/>
              <w:rPr>
                <w:rFonts w:ascii="Georgia" w:hAnsi="Georgia" w:cs="Gautami"/>
              </w:rPr>
            </w:pPr>
            <w:r w:rsidRPr="00B73C40">
              <w:rPr>
                <w:rFonts w:ascii="Georgia" w:hAnsi="Georgia" w:cs="Gautami"/>
              </w:rPr>
              <w:t>Analysis of RFB Loss/Gain</w:t>
            </w:r>
          </w:p>
        </w:tc>
        <w:tc>
          <w:tcPr>
            <w:tcW w:w="3600" w:type="dxa"/>
            <w:gridSpan w:val="2"/>
            <w:tcBorders>
              <w:left w:val="single" w:sz="4" w:space="0" w:color="5B9BD5" w:themeColor="accent1"/>
              <w:right w:val="single" w:sz="4" w:space="0" w:color="5B9BD5" w:themeColor="accent1"/>
            </w:tcBorders>
            <w:shd w:val="clear" w:color="auto" w:fill="FFE599" w:themeFill="accent4" w:themeFillTint="66"/>
          </w:tcPr>
          <w:p w14:paraId="6E12F532" w14:textId="77777777" w:rsidR="00403CDD" w:rsidRPr="00CA3028" w:rsidRDefault="00403CDD" w:rsidP="008C42CB">
            <w:pPr>
              <w:pStyle w:val="TableParagraph"/>
              <w:numPr>
                <w:ilvl w:val="0"/>
                <w:numId w:val="57"/>
              </w:numPr>
              <w:cnfStyle w:val="000000000000" w:firstRow="0" w:lastRow="0" w:firstColumn="0" w:lastColumn="0" w:oddVBand="0" w:evenVBand="0" w:oddHBand="0" w:evenHBand="0" w:firstRowFirstColumn="0" w:firstRowLastColumn="0" w:lastRowFirstColumn="0" w:lastRowLastColumn="0"/>
              <w:rPr>
                <w:rFonts w:ascii="Georgia" w:hAnsi="Georgia" w:cs="Gautami"/>
              </w:rPr>
            </w:pPr>
            <w:r w:rsidRPr="00CA3028">
              <w:rPr>
                <w:rFonts w:ascii="Georgia" w:hAnsi="Georgia" w:cs="Gautami"/>
              </w:rPr>
              <w:t>Use new stream and land use change data to determine where RFB is being lost or gained</w:t>
            </w:r>
          </w:p>
          <w:p w14:paraId="709EAFFA" w14:textId="4EF6900F" w:rsidR="00403CDD" w:rsidRPr="00CA3028" w:rsidRDefault="00403CDD" w:rsidP="008C42CB">
            <w:pPr>
              <w:pStyle w:val="TableParagraph"/>
              <w:numPr>
                <w:ilvl w:val="0"/>
                <w:numId w:val="57"/>
              </w:numPr>
              <w:cnfStyle w:val="000000000000" w:firstRow="0" w:lastRow="0" w:firstColumn="0" w:lastColumn="0" w:oddVBand="0" w:evenVBand="0" w:oddHBand="0" w:evenHBand="0" w:firstRowFirstColumn="0" w:firstRowLastColumn="0" w:lastRowFirstColumn="0" w:lastRowLastColumn="0"/>
              <w:rPr>
                <w:rFonts w:ascii="Georgia" w:hAnsi="Georgia" w:cs="Gautami"/>
              </w:rPr>
            </w:pPr>
            <w:r w:rsidRPr="00CA3028">
              <w:rPr>
                <w:rFonts w:ascii="Georgia" w:hAnsi="Georgia" w:cs="Gautami"/>
              </w:rPr>
              <w:t>Communicate with other stakeholders (local gov’ts, Management Board) what is learned</w:t>
            </w:r>
          </w:p>
        </w:tc>
        <w:tc>
          <w:tcPr>
            <w:tcW w:w="1530" w:type="dxa"/>
            <w:tcBorders>
              <w:left w:val="single" w:sz="4" w:space="0" w:color="5B9BD5" w:themeColor="accent1"/>
            </w:tcBorders>
            <w:shd w:val="clear" w:color="auto" w:fill="FFE599" w:themeFill="accent4" w:themeFillTint="66"/>
          </w:tcPr>
          <w:p w14:paraId="12D205C1" w14:textId="6EB6B729" w:rsidR="00403CDD" w:rsidRPr="00CA3028" w:rsidRDefault="00403CDD" w:rsidP="009474EE">
            <w:pPr>
              <w:pStyle w:val="TableParagraph"/>
              <w:ind w:left="0"/>
              <w:cnfStyle w:val="000000000000" w:firstRow="0" w:lastRow="0" w:firstColumn="0" w:lastColumn="0" w:oddVBand="0" w:evenVBand="0" w:oddHBand="0" w:evenHBand="0" w:firstRowFirstColumn="0" w:firstRowLastColumn="0" w:lastRowFirstColumn="0" w:lastRowLastColumn="0"/>
              <w:rPr>
                <w:rFonts w:ascii="Georgia" w:hAnsi="Georgia" w:cs="Gautami"/>
              </w:rPr>
            </w:pPr>
            <w:r w:rsidRPr="00CA3028">
              <w:rPr>
                <w:rFonts w:ascii="Georgia" w:hAnsi="Georgia" w:cs="Gautami"/>
              </w:rPr>
              <w:t xml:space="preserve">FWG, LUWG, Communications Team </w:t>
            </w:r>
          </w:p>
        </w:tc>
        <w:tc>
          <w:tcPr>
            <w:tcW w:w="1710" w:type="dxa"/>
            <w:shd w:val="clear" w:color="auto" w:fill="FFE599" w:themeFill="accent4" w:themeFillTint="66"/>
          </w:tcPr>
          <w:p w14:paraId="1E338160" w14:textId="78ED52F8" w:rsidR="00403CDD" w:rsidRPr="00CA3028" w:rsidRDefault="00403CDD" w:rsidP="00720986">
            <w:pPr>
              <w:pStyle w:val="TableParagraph"/>
              <w:cnfStyle w:val="000000000000" w:firstRow="0" w:lastRow="0" w:firstColumn="0" w:lastColumn="0" w:oddVBand="0" w:evenVBand="0" w:oddHBand="0" w:evenHBand="0" w:firstRowFirstColumn="0" w:firstRowLastColumn="0" w:lastRowFirstColumn="0" w:lastRowLastColumn="0"/>
              <w:rPr>
                <w:rFonts w:ascii="Georgia" w:hAnsi="Georgia" w:cs="Gautami"/>
              </w:rPr>
            </w:pPr>
            <w:proofErr w:type="spellStart"/>
            <w:r w:rsidRPr="00CA3028">
              <w:rPr>
                <w:rFonts w:ascii="Georgia" w:hAnsi="Georgia" w:cs="Gautami"/>
              </w:rPr>
              <w:t>Baywide</w:t>
            </w:r>
            <w:proofErr w:type="spellEnd"/>
          </w:p>
        </w:tc>
        <w:tc>
          <w:tcPr>
            <w:tcW w:w="1440" w:type="dxa"/>
            <w:gridSpan w:val="3"/>
            <w:shd w:val="clear" w:color="auto" w:fill="FFE599" w:themeFill="accent4" w:themeFillTint="66"/>
          </w:tcPr>
          <w:p w14:paraId="1C08E295" w14:textId="77777777" w:rsidR="00403CDD" w:rsidRPr="00051142" w:rsidRDefault="00403CDD" w:rsidP="00E23887">
            <w:pPr>
              <w:spacing w:line="276" w:lineRule="auto"/>
              <w:cnfStyle w:val="000000000000" w:firstRow="0" w:lastRow="0" w:firstColumn="0" w:lastColumn="0" w:oddVBand="0" w:evenVBand="0" w:oddHBand="0" w:evenHBand="0" w:firstRowFirstColumn="0" w:firstRowLastColumn="0" w:lastRowFirstColumn="0" w:lastRowLastColumn="0"/>
              <w:rPr>
                <w:rFonts w:cs="Gautami"/>
              </w:rPr>
            </w:pPr>
          </w:p>
        </w:tc>
        <w:tc>
          <w:tcPr>
            <w:tcW w:w="3041" w:type="dxa"/>
            <w:gridSpan w:val="2"/>
            <w:shd w:val="clear" w:color="auto" w:fill="FFE599" w:themeFill="accent4" w:themeFillTint="66"/>
          </w:tcPr>
          <w:p w14:paraId="38F7058F" w14:textId="2AA26C2E" w:rsidR="00403CDD" w:rsidRPr="00051142" w:rsidRDefault="00165CA8" w:rsidP="00E23887">
            <w:pPr>
              <w:spacing w:line="276" w:lineRule="auto"/>
              <w:cnfStyle w:val="000000000000" w:firstRow="0" w:lastRow="0" w:firstColumn="0" w:lastColumn="0" w:oddVBand="0" w:evenVBand="0" w:oddHBand="0" w:evenHBand="0" w:firstRowFirstColumn="0" w:firstRowLastColumn="0" w:lastRowFirstColumn="0" w:lastRowLastColumn="0"/>
              <w:rPr>
                <w:rFonts w:cs="Gautami"/>
              </w:rPr>
            </w:pPr>
            <w:r>
              <w:rPr>
                <w:rFonts w:cs="Gautami"/>
              </w:rPr>
              <w:t>Need access to new riparian LULC data and to define “</w:t>
            </w:r>
            <w:proofErr w:type="spellStart"/>
            <w:r>
              <w:rPr>
                <w:rFonts w:cs="Gautami"/>
              </w:rPr>
              <w:t>bufferable</w:t>
            </w:r>
            <w:proofErr w:type="spellEnd"/>
            <w:r>
              <w:rPr>
                <w:rFonts w:cs="Gautami"/>
              </w:rPr>
              <w:t>” acres</w:t>
            </w:r>
            <w:r w:rsidR="00F94551">
              <w:rPr>
                <w:rFonts w:cs="Gautami"/>
              </w:rPr>
              <w:t xml:space="preserve">. Some delays here due to delays in the release of the new high-res data. </w:t>
            </w:r>
          </w:p>
        </w:tc>
      </w:tr>
    </w:tbl>
    <w:p w14:paraId="511559C8" w14:textId="77777777" w:rsidR="00947AB3" w:rsidRPr="00876541" w:rsidRDefault="00947AB3" w:rsidP="00947AB3"/>
    <w:p w14:paraId="3598A383" w14:textId="77777777" w:rsidR="00681EA2" w:rsidRDefault="00F21226" w:rsidP="00947AB3">
      <w:pPr>
        <w:pStyle w:val="Heading1"/>
        <w:spacing w:before="0" w:after="0" w:line="240" w:lineRule="auto"/>
        <w:rPr>
          <w:b/>
          <w:sz w:val="26"/>
          <w:szCs w:val="26"/>
        </w:rPr>
      </w:pPr>
      <w:commentRangeStart w:id="66"/>
      <w:commentRangeStart w:id="67"/>
      <w:commentRangeEnd w:id="66"/>
      <w:r>
        <w:rPr>
          <w:rStyle w:val="CommentReference"/>
          <w:caps w:val="0"/>
          <w:spacing w:val="0"/>
        </w:rPr>
        <w:commentReference w:id="66"/>
      </w:r>
      <w:commentRangeEnd w:id="67"/>
      <w:r>
        <w:rPr>
          <w:rStyle w:val="CommentReference"/>
          <w:caps w:val="0"/>
          <w:spacing w:val="0"/>
        </w:rPr>
        <w:commentReference w:id="67"/>
      </w:r>
      <w:commentRangeStart w:id="68"/>
      <w:commentRangeEnd w:id="68"/>
      <w:r w:rsidR="00170697">
        <w:rPr>
          <w:rStyle w:val="CommentReference"/>
          <w:caps w:val="0"/>
          <w:spacing w:val="0"/>
        </w:rPr>
        <w:commentReference w:id="68"/>
      </w:r>
      <w:commentRangeStart w:id="69"/>
      <w:commentRangeEnd w:id="69"/>
      <w:r w:rsidR="00945CB7">
        <w:rPr>
          <w:rStyle w:val="CommentReference"/>
          <w:caps w:val="0"/>
          <w:spacing w:val="0"/>
        </w:rPr>
        <w:commentReference w:id="69"/>
      </w:r>
    </w:p>
    <w:sectPr w:rsidR="00681EA2" w:rsidSect="00FC2318">
      <w:headerReference w:type="even" r:id="rId16"/>
      <w:headerReference w:type="default" r:id="rId17"/>
      <w:footerReference w:type="default" r:id="rId18"/>
      <w:headerReference w:type="first" r:id="rId19"/>
      <w:footerReference w:type="first" r:id="rId20"/>
      <w:pgSz w:w="15840" w:h="12240" w:orient="landscape"/>
      <w:pgMar w:top="720" w:right="720" w:bottom="720" w:left="72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Sophie Waterman" w:date="2022-10-19T12:50:00Z" w:initials="SW">
    <w:p w14:paraId="3ADCFBBC" w14:textId="77777777" w:rsidR="006058C4" w:rsidRDefault="006058C4" w:rsidP="008B69A5">
      <w:pPr>
        <w:pStyle w:val="CommentText"/>
      </w:pPr>
      <w:r>
        <w:rPr>
          <w:rStyle w:val="CommentReference"/>
        </w:rPr>
        <w:annotationRef/>
      </w:r>
      <w:r>
        <w:t xml:space="preserve">Lydia Brinkley: Something more substantial in this section about how we need to address the lack of technical assistance, the positions don't exist and need to, there needs to be decent paying jobs for this work, and it needs to be with funding with more than a </w:t>
      </w:r>
      <w:proofErr w:type="gramStart"/>
      <w:r>
        <w:t>2 year</w:t>
      </w:r>
      <w:proofErr w:type="gramEnd"/>
      <w:r>
        <w:t xml:space="preserve"> contract.</w:t>
      </w:r>
    </w:p>
  </w:comment>
  <w:comment w:id="4" w:author="Sophie Waterman" w:date="2022-10-19T09:36:00Z" w:initials="SW">
    <w:p w14:paraId="16F53F66" w14:textId="144E17FE" w:rsidR="00A1064F" w:rsidRDefault="00A1064F" w:rsidP="00C40983">
      <w:pPr>
        <w:pStyle w:val="CommentText"/>
      </w:pPr>
      <w:r>
        <w:rPr>
          <w:rStyle w:val="CommentReference"/>
        </w:rPr>
        <w:annotationRef/>
      </w:r>
      <w:r>
        <w:t xml:space="preserve">In MD leadership involvement raised the visibility </w:t>
      </w:r>
      <w:proofErr w:type="gramStart"/>
      <w:r>
        <w:t>some, but</w:t>
      </w:r>
      <w:proofErr w:type="gramEnd"/>
      <w:r>
        <w:t xml:space="preserve"> was not a game changer. As a workgroup we could be communicating better with leadership. </w:t>
      </w:r>
    </w:p>
  </w:comment>
  <w:comment w:id="7" w:author="Sophie Waterman" w:date="2022-10-19T09:53:00Z" w:initials="SW">
    <w:p w14:paraId="038AC3DD" w14:textId="77777777" w:rsidR="0020489D" w:rsidRDefault="0020489D" w:rsidP="008B7831">
      <w:pPr>
        <w:pStyle w:val="CommentText"/>
      </w:pPr>
      <w:r>
        <w:rPr>
          <w:rStyle w:val="CommentReference"/>
        </w:rPr>
        <w:annotationRef/>
      </w:r>
      <w:r>
        <w:t xml:space="preserve">MD will be using this in a policy context. </w:t>
      </w:r>
    </w:p>
  </w:comment>
  <w:comment w:id="27" w:author="Sophie Waterman" w:date="2022-10-19T09:55:00Z" w:initials="SW">
    <w:p w14:paraId="775EF033" w14:textId="77777777" w:rsidR="0020489D" w:rsidRDefault="0020489D" w:rsidP="00AE0453">
      <w:pPr>
        <w:pStyle w:val="CommentText"/>
      </w:pPr>
      <w:r>
        <w:rPr>
          <w:rStyle w:val="CommentReference"/>
        </w:rPr>
        <w:annotationRef/>
      </w:r>
      <w:r>
        <w:t xml:space="preserve">MD pasted </w:t>
      </w:r>
      <w:proofErr w:type="gramStart"/>
      <w:r>
        <w:t>a natural filters</w:t>
      </w:r>
      <w:proofErr w:type="gramEnd"/>
      <w:r>
        <w:t xml:space="preserve"> bill a couple years ago that added 10 BMPS to their state ag cost share program somewhat mimicking the fed EQIP program </w:t>
      </w:r>
    </w:p>
  </w:comment>
  <w:comment w:id="28" w:author="Brownson, Katherine - FS" w:date="2022-10-26T16:15:00Z" w:initials="BK-F">
    <w:p w14:paraId="182E3084" w14:textId="088EEC7D" w:rsidR="00E55924" w:rsidRDefault="00E55924">
      <w:pPr>
        <w:pStyle w:val="CommentText"/>
      </w:pPr>
      <w:r>
        <w:rPr>
          <w:rStyle w:val="CommentReference"/>
        </w:rPr>
        <w:annotationRef/>
      </w:r>
    </w:p>
  </w:comment>
  <w:comment w:id="31" w:author="Sophie Waterman" w:date="2022-10-19T09:58:00Z" w:initials="SW">
    <w:p w14:paraId="041923BD" w14:textId="77777777" w:rsidR="005441D7" w:rsidRDefault="005441D7" w:rsidP="004812FC">
      <w:pPr>
        <w:pStyle w:val="CommentText"/>
      </w:pPr>
      <w:r>
        <w:rPr>
          <w:rStyle w:val="CommentReference"/>
        </w:rPr>
        <w:annotationRef/>
      </w:r>
      <w:r>
        <w:t>Anne: would rethink with some of the verification methods. The scale is a challenge but if we have a robust enough verification system then we can accumulate.</w:t>
      </w:r>
    </w:p>
  </w:comment>
  <w:comment w:id="32" w:author="Sophie Waterman" w:date="2022-10-19T09:59:00Z" w:initials="SW">
    <w:p w14:paraId="5F41B7A4" w14:textId="77777777" w:rsidR="005441D7" w:rsidRDefault="005441D7" w:rsidP="009C7B16">
      <w:pPr>
        <w:pStyle w:val="CommentText"/>
      </w:pPr>
      <w:r>
        <w:rPr>
          <w:rStyle w:val="CommentReference"/>
        </w:rPr>
        <w:annotationRef/>
      </w:r>
      <w:r>
        <w:t>City forest carbon</w:t>
      </w:r>
    </w:p>
  </w:comment>
  <w:comment w:id="41" w:author="Brownson, Katherine - FS" w:date="2022-10-04T11:37:00Z" w:initials="BK-F">
    <w:p w14:paraId="4FBCE274" w14:textId="10DAF1E7" w:rsidR="00F47E84" w:rsidRDefault="00F47E84">
      <w:pPr>
        <w:pStyle w:val="CommentText"/>
      </w:pPr>
      <w:r>
        <w:rPr>
          <w:rStyle w:val="CommentReference"/>
        </w:rPr>
        <w:annotationRef/>
      </w:r>
      <w:r>
        <w:t xml:space="preserve">Could expand in next workplan to also include conservation programs for buffers </w:t>
      </w:r>
    </w:p>
  </w:comment>
  <w:comment w:id="42" w:author="Sophie Waterman" w:date="2022-10-19T10:01:00Z" w:initials="SW">
    <w:p w14:paraId="3A7EE045" w14:textId="77777777" w:rsidR="005441D7" w:rsidRDefault="005441D7" w:rsidP="00370FC4">
      <w:pPr>
        <w:pStyle w:val="CommentText"/>
      </w:pPr>
      <w:r>
        <w:rPr>
          <w:rStyle w:val="CommentReference"/>
        </w:rPr>
        <w:annotationRef/>
      </w:r>
      <w:r>
        <w:t xml:space="preserve">Anne: how can we encourage retention? How can we prioritize retention? </w:t>
      </w:r>
    </w:p>
  </w:comment>
  <w:comment w:id="49" w:author="Sophie Waterman" w:date="2022-10-20T17:24:00Z" w:initials="SW">
    <w:p w14:paraId="229C3EA6" w14:textId="77777777" w:rsidR="003777FE" w:rsidRDefault="003777FE" w:rsidP="00DF483F">
      <w:pPr>
        <w:pStyle w:val="CommentText"/>
      </w:pPr>
      <w:r>
        <w:rPr>
          <w:rStyle w:val="CommentReference"/>
        </w:rPr>
        <w:annotationRef/>
      </w:r>
      <w:r>
        <w:t xml:space="preserve">Catlin Verdu: "JRA Buffer Program" is a collaborative effort with VDOF and CBF. It's more accurate to </w:t>
      </w:r>
      <w:proofErr w:type="gramStart"/>
      <w:r>
        <w:t>say</w:t>
      </w:r>
      <w:proofErr w:type="gramEnd"/>
      <w:r>
        <w:t xml:space="preserve"> "James River Buffer Program."</w:t>
      </w:r>
      <w:r>
        <w:br/>
      </w:r>
      <w:r>
        <w:br/>
      </w:r>
    </w:p>
  </w:comment>
  <w:comment w:id="52" w:author="Sophie Waterman" w:date="2022-10-19T10:04:00Z" w:initials="SW">
    <w:p w14:paraId="5E345134" w14:textId="300175BD" w:rsidR="005441D7" w:rsidRDefault="005441D7" w:rsidP="00734015">
      <w:pPr>
        <w:pStyle w:val="CommentText"/>
      </w:pPr>
      <w:r>
        <w:rPr>
          <w:rStyle w:val="CommentReference"/>
        </w:rPr>
        <w:annotationRef/>
      </w:r>
      <w:r>
        <w:t xml:space="preserve">Duration being expanded was a success </w:t>
      </w:r>
    </w:p>
  </w:comment>
  <w:comment w:id="58" w:author="Sophie Waterman" w:date="2022-10-19T10:06:00Z" w:initials="SW">
    <w:p w14:paraId="79704EBC" w14:textId="77777777" w:rsidR="00F21226" w:rsidRDefault="00F21226" w:rsidP="00A42334">
      <w:pPr>
        <w:pStyle w:val="CommentText"/>
      </w:pPr>
      <w:r>
        <w:rPr>
          <w:rStyle w:val="CommentReference"/>
        </w:rPr>
        <w:annotationRef/>
      </w:r>
      <w:r>
        <w:t xml:space="preserve">High priority for our next L&amp;A plan </w:t>
      </w:r>
    </w:p>
  </w:comment>
  <w:comment w:id="59" w:author="Brownson, Katherine - FS" w:date="2022-10-04T11:41:00Z" w:initials="BK-F">
    <w:p w14:paraId="5BC8BB1C" w14:textId="217E6283" w:rsidR="00F47E84" w:rsidRDefault="00F47E84">
      <w:pPr>
        <w:pStyle w:val="CommentText"/>
      </w:pPr>
      <w:r>
        <w:rPr>
          <w:rStyle w:val="CommentReference"/>
        </w:rPr>
        <w:annotationRef/>
      </w:r>
      <w:proofErr w:type="gramStart"/>
      <w:r>
        <w:t>Also</w:t>
      </w:r>
      <w:proofErr w:type="gramEnd"/>
      <w:r>
        <w:t xml:space="preserve"> an opportunity/need to train new program staff – could aim to develop a CBP FWG onboarding training in the next workplan </w:t>
      </w:r>
    </w:p>
  </w:comment>
  <w:comment w:id="60" w:author="Sophie Waterman" w:date="2022-10-19T10:07:00Z" w:initials="SW">
    <w:p w14:paraId="0896058C" w14:textId="77777777" w:rsidR="00F21226" w:rsidRDefault="00F21226" w:rsidP="000B0065">
      <w:pPr>
        <w:pStyle w:val="CommentText"/>
      </w:pPr>
      <w:r>
        <w:rPr>
          <w:rStyle w:val="CommentReference"/>
        </w:rPr>
        <w:annotationRef/>
      </w:r>
      <w:r>
        <w:t>Having a communication on different programs available in different states would be hugely helpful.</w:t>
      </w:r>
    </w:p>
  </w:comment>
  <w:comment w:id="61" w:author="Sophie Waterman" w:date="2022-10-19T10:08:00Z" w:initials="SW">
    <w:p w14:paraId="3D32E195" w14:textId="77777777" w:rsidR="00F21226" w:rsidRDefault="00F21226" w:rsidP="003A202A">
      <w:pPr>
        <w:pStyle w:val="CommentText"/>
      </w:pPr>
      <w:r>
        <w:rPr>
          <w:rStyle w:val="CommentReference"/>
        </w:rPr>
        <w:annotationRef/>
      </w:r>
      <w:r>
        <w:t>Updating our buffer website could be a good place for that.</w:t>
      </w:r>
    </w:p>
  </w:comment>
  <w:comment w:id="65" w:author="Brownson, Katherine - FS" w:date="2022-10-26T16:22:00Z" w:initials="BK-F">
    <w:p w14:paraId="3DF94CAE" w14:textId="77777777" w:rsidR="00E55924" w:rsidRDefault="00E55924">
      <w:pPr>
        <w:pStyle w:val="CommentText"/>
      </w:pPr>
      <w:r>
        <w:rPr>
          <w:rStyle w:val="CommentReference"/>
        </w:rPr>
        <w:annotationRef/>
      </w:r>
      <w:r>
        <w:t>We should be looking at c</w:t>
      </w:r>
      <w:r w:rsidRPr="00E55924">
        <w:t xml:space="preserve">ommunity needs and how our investments can help benefit communities. </w:t>
      </w:r>
      <w:proofErr w:type="spellStart"/>
      <w:r w:rsidRPr="00E55924">
        <w:t>e.g</w:t>
      </w:r>
      <w:proofErr w:type="spellEnd"/>
      <w:r w:rsidRPr="00E55924">
        <w:t xml:space="preserve"> hazard mitigation, investing in parks, the stream temp </w:t>
      </w:r>
      <w:proofErr w:type="spellStart"/>
      <w:r w:rsidRPr="00E55924">
        <w:t>stac</w:t>
      </w:r>
      <w:proofErr w:type="spellEnd"/>
      <w:r w:rsidRPr="00E55924">
        <w:t xml:space="preserve"> report. on stream temp rise</w:t>
      </w:r>
      <w:r>
        <w:t>.</w:t>
      </w:r>
    </w:p>
    <w:p w14:paraId="2A2DDE67" w14:textId="77777777" w:rsidR="00E55924" w:rsidRDefault="00E55924">
      <w:pPr>
        <w:pStyle w:val="CommentText"/>
      </w:pPr>
    </w:p>
    <w:p w14:paraId="0C117E93" w14:textId="22F7310B" w:rsidR="00E55924" w:rsidRDefault="00E55924">
      <w:pPr>
        <w:pStyle w:val="CommentText"/>
      </w:pPr>
      <w:r>
        <w:t xml:space="preserve">We should also be making more explicit links with climate change and equity. </w:t>
      </w:r>
    </w:p>
  </w:comment>
  <w:comment w:id="66" w:author="Sophie Waterman" w:date="2022-10-19T10:10:00Z" w:initials="SW">
    <w:p w14:paraId="7212D255" w14:textId="77777777" w:rsidR="00F21226" w:rsidRDefault="00F21226" w:rsidP="00523A75">
      <w:pPr>
        <w:pStyle w:val="CommentText"/>
      </w:pPr>
      <w:r>
        <w:rPr>
          <w:rStyle w:val="CommentReference"/>
        </w:rPr>
        <w:annotationRef/>
      </w:r>
      <w:r>
        <w:t>Or next plan should be making more links to climate change and equity. It needs to be more explicit</w:t>
      </w:r>
    </w:p>
  </w:comment>
  <w:comment w:id="67" w:author="Sophie Waterman" w:date="2022-10-19T10:13:00Z" w:initials="SW">
    <w:p w14:paraId="576A5B4D" w14:textId="77777777" w:rsidR="00F21226" w:rsidRDefault="00F21226" w:rsidP="00727727">
      <w:pPr>
        <w:pStyle w:val="CommentText"/>
      </w:pPr>
      <w:r>
        <w:rPr>
          <w:rStyle w:val="CommentReference"/>
        </w:rPr>
        <w:annotationRef/>
      </w:r>
      <w:r>
        <w:t xml:space="preserve">Community needs and how our investments can help benefit communities. </w:t>
      </w:r>
      <w:proofErr w:type="spellStart"/>
      <w:r>
        <w:t>e.g</w:t>
      </w:r>
      <w:proofErr w:type="spellEnd"/>
      <w:r>
        <w:t xml:space="preserve"> hazard mitigation, investing in parks, the stream temp </w:t>
      </w:r>
      <w:proofErr w:type="spellStart"/>
      <w:r>
        <w:t>stac</w:t>
      </w:r>
      <w:proofErr w:type="spellEnd"/>
      <w:r>
        <w:t xml:space="preserve"> report. on stream temp rise </w:t>
      </w:r>
    </w:p>
  </w:comment>
  <w:comment w:id="68" w:author="Sophie Waterman" w:date="2022-10-20T17:26:00Z" w:initials="SW">
    <w:p w14:paraId="504CC803" w14:textId="77777777" w:rsidR="00170697" w:rsidRDefault="00170697">
      <w:pPr>
        <w:pStyle w:val="CommentText"/>
      </w:pPr>
      <w:r>
        <w:rPr>
          <w:rStyle w:val="CommentReference"/>
        </w:rPr>
        <w:annotationRef/>
      </w:r>
      <w:r>
        <w:t>Catlin Verdu: Not sure where this one would fit, but it's probably worth mentioning that the Virginia Department of Forestry received general funds to reopen our New Kent Nursery, which will increase our seedling stock and help to address the tree shortage.</w:t>
      </w:r>
    </w:p>
    <w:p w14:paraId="3CF78E73" w14:textId="77777777" w:rsidR="00170697" w:rsidRDefault="00170697" w:rsidP="00137984">
      <w:pPr>
        <w:pStyle w:val="CommentText"/>
      </w:pPr>
    </w:p>
  </w:comment>
  <w:comment w:id="69" w:author="Sophie Waterman" w:date="2022-10-20T17:27:00Z" w:initials="SW">
    <w:p w14:paraId="1F323331" w14:textId="77777777" w:rsidR="00945CB7" w:rsidRDefault="00945CB7">
      <w:pPr>
        <w:pStyle w:val="CommentText"/>
      </w:pPr>
      <w:r>
        <w:rPr>
          <w:rStyle w:val="CommentReference"/>
        </w:rPr>
        <w:annotationRef/>
      </w:r>
      <w:r>
        <w:t>Will Byrum NRCS: I am working with NAC on some webinars for the NRCS Agroforestry practices, but we are still in the planning stages. Just something I am working on dealing with RFB.</w:t>
      </w:r>
    </w:p>
    <w:p w14:paraId="63E29D70" w14:textId="77777777" w:rsidR="00945CB7" w:rsidRDefault="00945CB7">
      <w:pPr>
        <w:pStyle w:val="CommentText"/>
      </w:pPr>
    </w:p>
    <w:p w14:paraId="370E0E90" w14:textId="77777777" w:rsidR="00945CB7" w:rsidRDefault="00945CB7" w:rsidP="00FE4B28">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DCFBBC" w15:done="0"/>
  <w15:commentEx w15:paraId="16F53F66" w15:done="1"/>
  <w15:commentEx w15:paraId="038AC3DD" w15:done="1"/>
  <w15:commentEx w15:paraId="775EF033" w15:done="1"/>
  <w15:commentEx w15:paraId="182E3084" w15:paraIdParent="775EF033" w15:done="1"/>
  <w15:commentEx w15:paraId="041923BD" w15:done="1"/>
  <w15:commentEx w15:paraId="5F41B7A4" w15:paraIdParent="041923BD" w15:done="1"/>
  <w15:commentEx w15:paraId="4FBCE274" w15:done="0"/>
  <w15:commentEx w15:paraId="3A7EE045" w15:done="0"/>
  <w15:commentEx w15:paraId="229C3EA6" w15:done="1"/>
  <w15:commentEx w15:paraId="5E345134" w15:done="1"/>
  <w15:commentEx w15:paraId="79704EBC" w15:done="0"/>
  <w15:commentEx w15:paraId="5BC8BB1C" w15:done="0"/>
  <w15:commentEx w15:paraId="0896058C" w15:done="0"/>
  <w15:commentEx w15:paraId="3D32E195" w15:paraIdParent="0896058C" w15:done="0"/>
  <w15:commentEx w15:paraId="0C117E93" w15:done="0"/>
  <w15:commentEx w15:paraId="7212D255" w15:done="1"/>
  <w15:commentEx w15:paraId="576A5B4D" w15:paraIdParent="7212D255" w15:done="1"/>
  <w15:commentEx w15:paraId="3CF78E73" w15:done="0"/>
  <w15:commentEx w15:paraId="370E0E9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A7122" w16cex:dateUtc="2022-10-19T16:50:00Z"/>
  <w16cex:commentExtensible w16cex:durableId="26FA4380" w16cex:dateUtc="2022-10-19T13:36:00Z"/>
  <w16cex:commentExtensible w16cex:durableId="26FA4786" w16cex:dateUtc="2022-10-19T13:53:00Z"/>
  <w16cex:commentExtensible w16cex:durableId="26FA4817" w16cex:dateUtc="2022-10-19T13:55:00Z"/>
  <w16cex:commentExtensible w16cex:durableId="2703DB96" w16cex:dateUtc="2022-10-26T20:15:00Z"/>
  <w16cex:commentExtensible w16cex:durableId="26FA48C5" w16cex:dateUtc="2022-10-19T13:58:00Z"/>
  <w16cex:commentExtensible w16cex:durableId="26FA48F8" w16cex:dateUtc="2022-10-19T13:59:00Z"/>
  <w16cex:commentExtensible w16cex:durableId="26E69965" w16cex:dateUtc="2022-10-04T15:37:00Z"/>
  <w16cex:commentExtensible w16cex:durableId="26FA4978" w16cex:dateUtc="2022-10-19T14:01:00Z"/>
  <w16cex:commentExtensible w16cex:durableId="26FC02EA" w16cex:dateUtc="2022-10-20T21:24:00Z"/>
  <w16cex:commentExtensible w16cex:durableId="26FA4A2E" w16cex:dateUtc="2022-10-19T14:04:00Z"/>
  <w16cex:commentExtensible w16cex:durableId="26FA4AB7" w16cex:dateUtc="2022-10-19T14:06:00Z"/>
  <w16cex:commentExtensible w16cex:durableId="26E69A5A" w16cex:dateUtc="2022-10-04T15:41:00Z"/>
  <w16cex:commentExtensible w16cex:durableId="26FA4AF3" w16cex:dateUtc="2022-10-19T14:07:00Z"/>
  <w16cex:commentExtensible w16cex:durableId="26FA4B0B" w16cex:dateUtc="2022-10-19T14:08:00Z"/>
  <w16cex:commentExtensible w16cex:durableId="2703DD38" w16cex:dateUtc="2022-10-26T20:22:00Z"/>
  <w16cex:commentExtensible w16cex:durableId="26FA4B8D" w16cex:dateUtc="2022-10-19T14:10:00Z"/>
  <w16cex:commentExtensible w16cex:durableId="26FA4C34" w16cex:dateUtc="2022-10-19T14:13:00Z"/>
  <w16cex:commentExtensible w16cex:durableId="26FC0340" w16cex:dateUtc="2022-10-20T21:26:00Z"/>
  <w16cex:commentExtensible w16cex:durableId="26FC0372" w16cex:dateUtc="2022-10-20T2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DCFBBC" w16cid:durableId="26FA7122"/>
  <w16cid:commentId w16cid:paraId="16F53F66" w16cid:durableId="26FA4380"/>
  <w16cid:commentId w16cid:paraId="038AC3DD" w16cid:durableId="26FA4786"/>
  <w16cid:commentId w16cid:paraId="775EF033" w16cid:durableId="26FA4817"/>
  <w16cid:commentId w16cid:paraId="182E3084" w16cid:durableId="2703DB96"/>
  <w16cid:commentId w16cid:paraId="041923BD" w16cid:durableId="26FA48C5"/>
  <w16cid:commentId w16cid:paraId="5F41B7A4" w16cid:durableId="26FA48F8"/>
  <w16cid:commentId w16cid:paraId="4FBCE274" w16cid:durableId="26E69965"/>
  <w16cid:commentId w16cid:paraId="3A7EE045" w16cid:durableId="26FA4978"/>
  <w16cid:commentId w16cid:paraId="229C3EA6" w16cid:durableId="26FC02EA"/>
  <w16cid:commentId w16cid:paraId="5E345134" w16cid:durableId="26FA4A2E"/>
  <w16cid:commentId w16cid:paraId="79704EBC" w16cid:durableId="26FA4AB7"/>
  <w16cid:commentId w16cid:paraId="5BC8BB1C" w16cid:durableId="26E69A5A"/>
  <w16cid:commentId w16cid:paraId="0896058C" w16cid:durableId="26FA4AF3"/>
  <w16cid:commentId w16cid:paraId="3D32E195" w16cid:durableId="26FA4B0B"/>
  <w16cid:commentId w16cid:paraId="0C117E93" w16cid:durableId="2703DD38"/>
  <w16cid:commentId w16cid:paraId="7212D255" w16cid:durableId="26FA4B8D"/>
  <w16cid:commentId w16cid:paraId="576A5B4D" w16cid:durableId="26FA4C34"/>
  <w16cid:commentId w16cid:paraId="3CF78E73" w16cid:durableId="26FC0340"/>
  <w16cid:commentId w16cid:paraId="370E0E90" w16cid:durableId="26FC037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F91B8" w14:textId="77777777" w:rsidR="000775AF" w:rsidRDefault="000775AF" w:rsidP="00671242">
      <w:pPr>
        <w:spacing w:after="0" w:line="240" w:lineRule="auto"/>
      </w:pPr>
      <w:r>
        <w:separator/>
      </w:r>
    </w:p>
  </w:endnote>
  <w:endnote w:type="continuationSeparator" w:id="0">
    <w:p w14:paraId="32CA2C9B" w14:textId="77777777" w:rsidR="000775AF" w:rsidRDefault="000775AF" w:rsidP="0067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Gautami">
    <w:panose1 w:val="02000500000000000000"/>
    <w:charset w:val="00"/>
    <w:family w:val="swiss"/>
    <w:pitch w:val="variable"/>
    <w:sig w:usb0="002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FDB41" w14:textId="6F3B4A5D" w:rsidR="00772607" w:rsidRDefault="00772607" w:rsidP="00FC2318">
    <w:pPr>
      <w:pStyle w:val="Footer"/>
      <w:jc w:val="right"/>
    </w:pPr>
    <w:r>
      <w:t xml:space="preserve">Updated </w:t>
    </w:r>
    <w:r>
      <w:fldChar w:fldCharType="begin"/>
    </w:r>
    <w:r>
      <w:instrText xml:space="preserve"> DATE \@ "MMMM d, yyyy" </w:instrText>
    </w:r>
    <w:r>
      <w:fldChar w:fldCharType="separate"/>
    </w:r>
    <w:ins w:id="70" w:author="Brownson, Katherine - FS" w:date="2022-10-26T16:13:00Z">
      <w:r w:rsidR="00E55924">
        <w:rPr>
          <w:noProof/>
        </w:rPr>
        <w:t>October 26, 2022</w:t>
      </w:r>
    </w:ins>
    <w:ins w:id="71" w:author="Sophie Waterman" w:date="2022-10-21T08:32:00Z">
      <w:del w:id="72" w:author="Brownson, Katherine - FS" w:date="2022-10-26T16:13:00Z">
        <w:r w:rsidR="009037F6" w:rsidDel="00E55924">
          <w:rPr>
            <w:noProof/>
          </w:rPr>
          <w:delText>October 21, 2022</w:delText>
        </w:r>
      </w:del>
    </w:ins>
    <w:del w:id="73" w:author="Brownson, Katherine - FS" w:date="2022-10-26T16:13:00Z">
      <w:r w:rsidR="00385BEB" w:rsidDel="00E55924">
        <w:rPr>
          <w:noProof/>
        </w:rPr>
        <w:delText>October 19, 2022</w:delText>
      </w:r>
    </w:del>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580B4" w14:textId="55534830" w:rsidR="00772607" w:rsidRDefault="00772607" w:rsidP="00FC7D91">
    <w:pPr>
      <w:pStyle w:val="Footer"/>
      <w:jc w:val="right"/>
    </w:pPr>
    <w:r>
      <w:t xml:space="preserve">Updated </w:t>
    </w:r>
    <w:r>
      <w:fldChar w:fldCharType="begin"/>
    </w:r>
    <w:r>
      <w:instrText xml:space="preserve"> DATE \@ "MMMM d, yyyy" </w:instrText>
    </w:r>
    <w:r>
      <w:fldChar w:fldCharType="separate"/>
    </w:r>
    <w:ins w:id="74" w:author="Brownson, Katherine - FS" w:date="2022-10-26T16:13:00Z">
      <w:r w:rsidR="00E55924">
        <w:rPr>
          <w:noProof/>
        </w:rPr>
        <w:t>October 26, 2022</w:t>
      </w:r>
    </w:ins>
    <w:ins w:id="75" w:author="Sophie Waterman" w:date="2022-10-21T08:32:00Z">
      <w:del w:id="76" w:author="Brownson, Katherine - FS" w:date="2022-10-26T16:13:00Z">
        <w:r w:rsidR="009037F6" w:rsidDel="00E55924">
          <w:rPr>
            <w:noProof/>
          </w:rPr>
          <w:delText>October 21, 2022</w:delText>
        </w:r>
      </w:del>
    </w:ins>
    <w:del w:id="77" w:author="Brownson, Katherine - FS" w:date="2022-10-26T16:13:00Z">
      <w:r w:rsidR="00385BEB" w:rsidDel="00E55924">
        <w:rPr>
          <w:noProof/>
        </w:rPr>
        <w:delText>October 19, 2022</w:delText>
      </w:r>
    </w:del>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171F7" w14:textId="77777777" w:rsidR="000775AF" w:rsidRDefault="000775AF" w:rsidP="00671242">
      <w:pPr>
        <w:spacing w:after="0" w:line="240" w:lineRule="auto"/>
      </w:pPr>
      <w:r>
        <w:separator/>
      </w:r>
    </w:p>
  </w:footnote>
  <w:footnote w:type="continuationSeparator" w:id="0">
    <w:p w14:paraId="37B08744" w14:textId="77777777" w:rsidR="000775AF" w:rsidRDefault="000775AF" w:rsidP="0067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22C24" w14:textId="28BA961A" w:rsidR="00772607" w:rsidRDefault="000775AF">
    <w:pPr>
      <w:pStyle w:val="Header"/>
    </w:pPr>
    <w:r>
      <w:rPr>
        <w:noProof/>
      </w:rPr>
      <w:pict w14:anchorId="5DB5F6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0981641" o:spid="_x0000_s1026" type="#_x0000_t136" style="position:absolute;margin-left:0;margin-top:0;width:571.05pt;height:190.35pt;rotation:315;z-index:-251642880;mso-position-horizontal:center;mso-position-horizontal-relative:margin;mso-position-vertical:center;mso-position-vertical-relative:margin" o:allowincell="f" fillcolor="silver" stroked="f">
          <v:fill opacity=".5"/>
          <v:textpath style="font-family:&quot;Georgia&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FF48A" w14:textId="67FEB5A2" w:rsidR="00772607" w:rsidRDefault="000775AF">
    <w:pPr>
      <w:pStyle w:val="Header"/>
    </w:pPr>
    <w:r>
      <w:rPr>
        <w:noProof/>
      </w:rPr>
      <w:pict w14:anchorId="356468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0981642" o:spid="_x0000_s1027" type="#_x0000_t136" style="position:absolute;margin-left:0;margin-top:0;width:571.05pt;height:190.35pt;rotation:315;z-index:-251640832;mso-position-horizontal:center;mso-position-horizontal-relative:margin;mso-position-vertical:center;mso-position-vertical-relative:margin" o:allowincell="f" fillcolor="silver" stroked="f">
          <v:fill opacity=".5"/>
          <v:textpath style="font-family:&quot;Georgia&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AC2A9" w14:textId="1E2A84F4" w:rsidR="00772607" w:rsidRDefault="000775AF" w:rsidP="00AA6177">
    <w:pPr>
      <w:rPr>
        <w:noProof/>
      </w:rPr>
    </w:pPr>
    <w:r>
      <w:rPr>
        <w:noProof/>
      </w:rPr>
      <w:pict w14:anchorId="22F7F9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0981640" o:spid="_x0000_s1025" type="#_x0000_t136" style="position:absolute;margin-left:0;margin-top:0;width:571.05pt;height:190.35pt;rotation:315;z-index:-251644928;mso-position-horizontal:center;mso-position-horizontal-relative:margin;mso-position-vertical:center;mso-position-vertical-relative:margin" o:allowincell="f" fillcolor="silver" stroked="f">
          <v:fill opacity=".5"/>
          <v:textpath style="font-family:&quot;Georgia&quot;;font-size:1pt" string="Draft"/>
          <w10:wrap anchorx="margin" anchory="margin"/>
        </v:shape>
      </w:pict>
    </w:r>
    <w:r w:rsidR="00772607">
      <w:rPr>
        <w:noProof/>
      </w:rPr>
      <w:drawing>
        <wp:anchor distT="0" distB="0" distL="114300" distR="114300" simplePos="0" relativeHeight="251669504" behindDoc="0" locked="0" layoutInCell="1" allowOverlap="1" wp14:anchorId="3945F4A1" wp14:editId="1B255C9D">
          <wp:simplePos x="0" y="0"/>
          <wp:positionH relativeFrom="column">
            <wp:posOffset>7104188</wp:posOffset>
          </wp:positionH>
          <wp:positionV relativeFrom="paragraph">
            <wp:posOffset>-123825</wp:posOffset>
          </wp:positionV>
          <wp:extent cx="1584325" cy="1000125"/>
          <wp:effectExtent l="0" t="0" r="0" b="9525"/>
          <wp:wrapNone/>
          <wp:docPr id="5" name="Picture 5"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bp-vertical-full-color-white-text.png"/>
                  <pic:cNvPicPr/>
                </pic:nvPicPr>
                <pic:blipFill rotWithShape="1">
                  <a:blip r:embed="rId1">
                    <a:extLst>
                      <a:ext uri="{28A0092B-C50C-407E-A947-70E740481C1C}">
                        <a14:useLocalDpi xmlns:a14="http://schemas.microsoft.com/office/drawing/2010/main" val="0"/>
                      </a:ext>
                    </a:extLst>
                  </a:blip>
                  <a:srcRect b="24723"/>
                  <a:stretch/>
                </pic:blipFill>
                <pic:spPr bwMode="auto">
                  <a:xfrm>
                    <a:off x="0" y="0"/>
                    <a:ext cx="1584325" cy="1000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72607">
      <w:rPr>
        <w:noProof/>
      </w:rPr>
      <mc:AlternateContent>
        <mc:Choice Requires="wps">
          <w:drawing>
            <wp:anchor distT="0" distB="0" distL="114300" distR="114300" simplePos="0" relativeHeight="251659262" behindDoc="0" locked="0" layoutInCell="1" allowOverlap="1" wp14:anchorId="438C2689" wp14:editId="5A1B02E0">
              <wp:simplePos x="0" y="0"/>
              <wp:positionH relativeFrom="page">
                <wp:align>right</wp:align>
              </wp:positionH>
              <wp:positionV relativeFrom="paragraph">
                <wp:posOffset>-446567</wp:posOffset>
              </wp:positionV>
              <wp:extent cx="10090297" cy="1647825"/>
              <wp:effectExtent l="0" t="0" r="6350" b="9525"/>
              <wp:wrapNone/>
              <wp:docPr id="4" name="Rectangle 4"/>
              <wp:cNvGraphicFramePr/>
              <a:graphic xmlns:a="http://schemas.openxmlformats.org/drawingml/2006/main">
                <a:graphicData uri="http://schemas.microsoft.com/office/word/2010/wordprocessingShape">
                  <wps:wsp>
                    <wps:cNvSpPr/>
                    <wps:spPr>
                      <a:xfrm>
                        <a:off x="0" y="0"/>
                        <a:ext cx="10090297" cy="1647825"/>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589208" w14:textId="7E2A7433" w:rsidR="00772607" w:rsidRDefault="00772607" w:rsidP="00B36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38C2689" id="Rectangle 4" o:spid="_x0000_s1026" style="position:absolute;margin-left:743.3pt;margin-top:-35.15pt;width:794.5pt;height:129.75pt;z-index:25165926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" fillcolor="#13314b" stroked="f" strokeweight="1pt">
              <v:textbox>
                <w:txbxContent>
                  <w:p w14:paraId="18589208" w14:textId="7E2A7433" w:rsidR="00772607" w:rsidRDefault="00772607" w:rsidP="00B3624A"/>
                </w:txbxContent>
              </v:textbox>
              <w10:wrap anchorx="page"/>
            </v:rect>
          </w:pict>
        </mc:Fallback>
      </mc:AlternateContent>
    </w:r>
    <w:r w:rsidR="00772607">
      <w:rPr>
        <w:noProof/>
      </w:rPr>
      <mc:AlternateContent>
        <mc:Choice Requires="wps">
          <w:drawing>
            <wp:anchor distT="45720" distB="45720" distL="114300" distR="114300" simplePos="0" relativeHeight="251660287" behindDoc="0" locked="0" layoutInCell="1" allowOverlap="1" wp14:anchorId="7FE18A87" wp14:editId="757D5AA5">
              <wp:simplePos x="0" y="0"/>
              <wp:positionH relativeFrom="column">
                <wp:posOffset>-133350</wp:posOffset>
              </wp:positionH>
              <wp:positionV relativeFrom="paragraph">
                <wp:posOffset>-123825</wp:posOffset>
              </wp:positionV>
              <wp:extent cx="56483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095375"/>
                      </a:xfrm>
                      <a:prstGeom prst="rect">
                        <a:avLst/>
                      </a:prstGeom>
                      <a:noFill/>
                      <a:ln w="9525">
                        <a:noFill/>
                        <a:miter lim="800000"/>
                        <a:headEnd/>
                        <a:tailEnd/>
                      </a:ln>
                    </wps:spPr>
                    <wps:txbx>
                      <w:txbxContent>
                        <w:p w14:paraId="405ED4ED" w14:textId="536273FE" w:rsidR="00772607" w:rsidRDefault="00772607"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7FE18A87" id="_x0000_t202" coordsize="21600,21600" o:spt="202" path="m,l,21600r21600,l21600,xe">
              <v:stroke joinstyle="miter"/>
              <v:path gradientshapeok="t" o:connecttype="rect"/>
            </v:shapetype>
            <v:shape id="Text Box 2" o:spid="_x0000_s1027" type="#_x0000_t202" style="position:absolute;margin-left:-10.5pt;margin-top:-9.75pt;width:444.75pt;height:86.25pt;z-index:251660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" filled="f" stroked="f">
              <v:textbox>
                <w:txbxContent>
                  <w:p w14:paraId="405ED4ED" w14:textId="536273FE" w:rsidR="00772607" w:rsidRDefault="00772607"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v:textbox>
            </v:shape>
          </w:pict>
        </mc:Fallback>
      </mc:AlternateContent>
    </w:r>
  </w:p>
  <w:p w14:paraId="64FAA1D6" w14:textId="77777777" w:rsidR="00772607" w:rsidRDefault="00772607" w:rsidP="00AA61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33B2C"/>
    <w:multiLevelType w:val="hybridMultilevel"/>
    <w:tmpl w:val="7F068D6A"/>
    <w:lvl w:ilvl="0" w:tplc="812280F4">
      <w:start w:val="1"/>
      <w:numFmt w:val="lowerLetter"/>
      <w:lvlText w:val="%1)"/>
      <w:lvlJc w:val="left"/>
      <w:pPr>
        <w:ind w:left="822" w:hanging="360"/>
        <w:jc w:val="left"/>
      </w:pPr>
      <w:rPr>
        <w:rFonts w:ascii="Calibri" w:eastAsia="Calibri" w:hAnsi="Calibri" w:cs="Calibri" w:hint="default"/>
        <w:spacing w:val="-1"/>
        <w:w w:val="100"/>
        <w:sz w:val="22"/>
        <w:szCs w:val="22"/>
        <w:lang w:val="en-US" w:eastAsia="en-US" w:bidi="en-US"/>
      </w:rPr>
    </w:lvl>
    <w:lvl w:ilvl="1" w:tplc="AD260EE2">
      <w:numFmt w:val="bullet"/>
      <w:lvlText w:val="•"/>
      <w:lvlJc w:val="left"/>
      <w:pPr>
        <w:ind w:left="1181" w:hanging="360"/>
      </w:pPr>
      <w:rPr>
        <w:rFonts w:hint="default"/>
        <w:lang w:val="en-US" w:eastAsia="en-US" w:bidi="en-US"/>
      </w:rPr>
    </w:lvl>
    <w:lvl w:ilvl="2" w:tplc="34B8F720">
      <w:numFmt w:val="bullet"/>
      <w:lvlText w:val="•"/>
      <w:lvlJc w:val="left"/>
      <w:pPr>
        <w:ind w:left="1548" w:hanging="360"/>
      </w:pPr>
      <w:rPr>
        <w:rFonts w:hint="default"/>
        <w:lang w:val="en-US" w:eastAsia="en-US" w:bidi="en-US"/>
      </w:rPr>
    </w:lvl>
    <w:lvl w:ilvl="3" w:tplc="135E738E">
      <w:numFmt w:val="bullet"/>
      <w:lvlText w:val="•"/>
      <w:lvlJc w:val="left"/>
      <w:pPr>
        <w:ind w:left="1915" w:hanging="360"/>
      </w:pPr>
      <w:rPr>
        <w:rFonts w:hint="default"/>
        <w:lang w:val="en-US" w:eastAsia="en-US" w:bidi="en-US"/>
      </w:rPr>
    </w:lvl>
    <w:lvl w:ilvl="4" w:tplc="91B0A01C">
      <w:numFmt w:val="bullet"/>
      <w:lvlText w:val="•"/>
      <w:lvlJc w:val="left"/>
      <w:pPr>
        <w:ind w:left="2282" w:hanging="360"/>
      </w:pPr>
      <w:rPr>
        <w:rFonts w:hint="default"/>
        <w:lang w:val="en-US" w:eastAsia="en-US" w:bidi="en-US"/>
      </w:rPr>
    </w:lvl>
    <w:lvl w:ilvl="5" w:tplc="C09A6ECE">
      <w:numFmt w:val="bullet"/>
      <w:lvlText w:val="•"/>
      <w:lvlJc w:val="left"/>
      <w:pPr>
        <w:ind w:left="2649" w:hanging="360"/>
      </w:pPr>
      <w:rPr>
        <w:rFonts w:hint="default"/>
        <w:lang w:val="en-US" w:eastAsia="en-US" w:bidi="en-US"/>
      </w:rPr>
    </w:lvl>
    <w:lvl w:ilvl="6" w:tplc="6E482D38">
      <w:numFmt w:val="bullet"/>
      <w:lvlText w:val="•"/>
      <w:lvlJc w:val="left"/>
      <w:pPr>
        <w:ind w:left="3016" w:hanging="360"/>
      </w:pPr>
      <w:rPr>
        <w:rFonts w:hint="default"/>
        <w:lang w:val="en-US" w:eastAsia="en-US" w:bidi="en-US"/>
      </w:rPr>
    </w:lvl>
    <w:lvl w:ilvl="7" w:tplc="2C9A5564">
      <w:numFmt w:val="bullet"/>
      <w:lvlText w:val="•"/>
      <w:lvlJc w:val="left"/>
      <w:pPr>
        <w:ind w:left="3383" w:hanging="360"/>
      </w:pPr>
      <w:rPr>
        <w:rFonts w:hint="default"/>
        <w:lang w:val="en-US" w:eastAsia="en-US" w:bidi="en-US"/>
      </w:rPr>
    </w:lvl>
    <w:lvl w:ilvl="8" w:tplc="4DCE3010">
      <w:numFmt w:val="bullet"/>
      <w:lvlText w:val="•"/>
      <w:lvlJc w:val="left"/>
      <w:pPr>
        <w:ind w:left="3750" w:hanging="360"/>
      </w:pPr>
      <w:rPr>
        <w:rFonts w:hint="default"/>
        <w:lang w:val="en-US" w:eastAsia="en-US" w:bidi="en-US"/>
      </w:rPr>
    </w:lvl>
  </w:abstractNum>
  <w:abstractNum w:abstractNumId="1" w15:restartNumberingAfterBreak="0">
    <w:nsid w:val="07E05F0E"/>
    <w:multiLevelType w:val="hybridMultilevel"/>
    <w:tmpl w:val="DD62996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02F56"/>
    <w:multiLevelType w:val="hybridMultilevel"/>
    <w:tmpl w:val="42A89FFE"/>
    <w:lvl w:ilvl="0" w:tplc="7F64AB3A">
      <w:start w:val="2"/>
      <w:numFmt w:val="bullet"/>
      <w:lvlText w:val="-"/>
      <w:lvlJc w:val="left"/>
      <w:pPr>
        <w:ind w:left="720" w:hanging="360"/>
      </w:pPr>
      <w:rPr>
        <w:rFonts w:ascii="Georgia" w:eastAsiaTheme="minorHAnsi" w:hAnsi="Georgia" w:cs="Gautam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A65E81"/>
    <w:multiLevelType w:val="hybridMultilevel"/>
    <w:tmpl w:val="0C0473EC"/>
    <w:lvl w:ilvl="0" w:tplc="90D4A1B2">
      <w:start w:val="1"/>
      <w:numFmt w:val="lowerLetter"/>
      <w:lvlText w:val="%1)"/>
      <w:lvlJc w:val="left"/>
      <w:pPr>
        <w:ind w:left="451" w:hanging="360"/>
        <w:jc w:val="left"/>
      </w:pPr>
      <w:rPr>
        <w:rFonts w:ascii="Georgia" w:eastAsia="Calibri" w:hAnsi="Georgia" w:cs="Calibri" w:hint="default"/>
        <w:spacing w:val="-1"/>
        <w:w w:val="100"/>
        <w:sz w:val="22"/>
        <w:szCs w:val="22"/>
        <w:lang w:val="en-US" w:eastAsia="en-US" w:bidi="en-US"/>
      </w:rPr>
    </w:lvl>
    <w:lvl w:ilvl="1" w:tplc="9F5043BE">
      <w:numFmt w:val="bullet"/>
      <w:lvlText w:val="•"/>
      <w:lvlJc w:val="left"/>
      <w:pPr>
        <w:ind w:left="863" w:hanging="360"/>
      </w:pPr>
      <w:rPr>
        <w:rFonts w:hint="default"/>
        <w:lang w:val="en-US" w:eastAsia="en-US" w:bidi="en-US"/>
      </w:rPr>
    </w:lvl>
    <w:lvl w:ilvl="2" w:tplc="60225AEA">
      <w:numFmt w:val="bullet"/>
      <w:lvlText w:val="•"/>
      <w:lvlJc w:val="left"/>
      <w:pPr>
        <w:ind w:left="1266" w:hanging="360"/>
      </w:pPr>
      <w:rPr>
        <w:rFonts w:hint="default"/>
        <w:lang w:val="en-US" w:eastAsia="en-US" w:bidi="en-US"/>
      </w:rPr>
    </w:lvl>
    <w:lvl w:ilvl="3" w:tplc="2C8EAEB6">
      <w:numFmt w:val="bullet"/>
      <w:lvlText w:val="•"/>
      <w:lvlJc w:val="left"/>
      <w:pPr>
        <w:ind w:left="1669" w:hanging="360"/>
      </w:pPr>
      <w:rPr>
        <w:rFonts w:hint="default"/>
        <w:lang w:val="en-US" w:eastAsia="en-US" w:bidi="en-US"/>
      </w:rPr>
    </w:lvl>
    <w:lvl w:ilvl="4" w:tplc="EB0CDE70">
      <w:numFmt w:val="bullet"/>
      <w:lvlText w:val="•"/>
      <w:lvlJc w:val="left"/>
      <w:pPr>
        <w:ind w:left="2072" w:hanging="360"/>
      </w:pPr>
      <w:rPr>
        <w:rFonts w:hint="default"/>
        <w:lang w:val="en-US" w:eastAsia="en-US" w:bidi="en-US"/>
      </w:rPr>
    </w:lvl>
    <w:lvl w:ilvl="5" w:tplc="2440FDFE">
      <w:numFmt w:val="bullet"/>
      <w:lvlText w:val="•"/>
      <w:lvlJc w:val="left"/>
      <w:pPr>
        <w:ind w:left="2475" w:hanging="360"/>
      </w:pPr>
      <w:rPr>
        <w:rFonts w:hint="default"/>
        <w:lang w:val="en-US" w:eastAsia="en-US" w:bidi="en-US"/>
      </w:rPr>
    </w:lvl>
    <w:lvl w:ilvl="6" w:tplc="BDB2D1C2">
      <w:numFmt w:val="bullet"/>
      <w:lvlText w:val="•"/>
      <w:lvlJc w:val="left"/>
      <w:pPr>
        <w:ind w:left="2878" w:hanging="360"/>
      </w:pPr>
      <w:rPr>
        <w:rFonts w:hint="default"/>
        <w:lang w:val="en-US" w:eastAsia="en-US" w:bidi="en-US"/>
      </w:rPr>
    </w:lvl>
    <w:lvl w:ilvl="7" w:tplc="9230B1C8">
      <w:numFmt w:val="bullet"/>
      <w:lvlText w:val="•"/>
      <w:lvlJc w:val="left"/>
      <w:pPr>
        <w:ind w:left="3281" w:hanging="360"/>
      </w:pPr>
      <w:rPr>
        <w:rFonts w:hint="default"/>
        <w:lang w:val="en-US" w:eastAsia="en-US" w:bidi="en-US"/>
      </w:rPr>
    </w:lvl>
    <w:lvl w:ilvl="8" w:tplc="E2DE15EC">
      <w:numFmt w:val="bullet"/>
      <w:lvlText w:val="•"/>
      <w:lvlJc w:val="left"/>
      <w:pPr>
        <w:ind w:left="3684" w:hanging="360"/>
      </w:pPr>
      <w:rPr>
        <w:rFonts w:hint="default"/>
        <w:lang w:val="en-US" w:eastAsia="en-US" w:bidi="en-US"/>
      </w:rPr>
    </w:lvl>
  </w:abstractNum>
  <w:abstractNum w:abstractNumId="4" w15:restartNumberingAfterBreak="0">
    <w:nsid w:val="0BCA6982"/>
    <w:multiLevelType w:val="hybridMultilevel"/>
    <w:tmpl w:val="D9FADBF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D4174A"/>
    <w:multiLevelType w:val="hybridMultilevel"/>
    <w:tmpl w:val="501CBF6A"/>
    <w:lvl w:ilvl="0" w:tplc="FC40DA46">
      <w:start w:val="1"/>
      <w:numFmt w:val="lowerLetter"/>
      <w:lvlText w:val="%1)"/>
      <w:lvlJc w:val="left"/>
      <w:pPr>
        <w:ind w:left="453" w:hanging="360"/>
        <w:jc w:val="left"/>
      </w:pPr>
      <w:rPr>
        <w:rFonts w:ascii="Calibri" w:eastAsia="Calibri" w:hAnsi="Calibri" w:cs="Calibri" w:hint="default"/>
        <w:spacing w:val="-1"/>
        <w:w w:val="100"/>
        <w:sz w:val="22"/>
        <w:szCs w:val="22"/>
        <w:lang w:val="en-US" w:eastAsia="en-US" w:bidi="en-US"/>
      </w:rPr>
    </w:lvl>
    <w:lvl w:ilvl="1" w:tplc="569653E4">
      <w:numFmt w:val="bullet"/>
      <w:lvlText w:val="•"/>
      <w:lvlJc w:val="left"/>
      <w:pPr>
        <w:ind w:left="863" w:hanging="360"/>
      </w:pPr>
      <w:rPr>
        <w:rFonts w:hint="default"/>
        <w:lang w:val="en-US" w:eastAsia="en-US" w:bidi="en-US"/>
      </w:rPr>
    </w:lvl>
    <w:lvl w:ilvl="2" w:tplc="D1462388">
      <w:numFmt w:val="bullet"/>
      <w:lvlText w:val="•"/>
      <w:lvlJc w:val="left"/>
      <w:pPr>
        <w:ind w:left="1266" w:hanging="360"/>
      </w:pPr>
      <w:rPr>
        <w:rFonts w:hint="default"/>
        <w:lang w:val="en-US" w:eastAsia="en-US" w:bidi="en-US"/>
      </w:rPr>
    </w:lvl>
    <w:lvl w:ilvl="3" w:tplc="80220888">
      <w:numFmt w:val="bullet"/>
      <w:lvlText w:val="•"/>
      <w:lvlJc w:val="left"/>
      <w:pPr>
        <w:ind w:left="1669" w:hanging="360"/>
      </w:pPr>
      <w:rPr>
        <w:rFonts w:hint="default"/>
        <w:lang w:val="en-US" w:eastAsia="en-US" w:bidi="en-US"/>
      </w:rPr>
    </w:lvl>
    <w:lvl w:ilvl="4" w:tplc="8BB637C2">
      <w:numFmt w:val="bullet"/>
      <w:lvlText w:val="•"/>
      <w:lvlJc w:val="left"/>
      <w:pPr>
        <w:ind w:left="2072" w:hanging="360"/>
      </w:pPr>
      <w:rPr>
        <w:rFonts w:hint="default"/>
        <w:lang w:val="en-US" w:eastAsia="en-US" w:bidi="en-US"/>
      </w:rPr>
    </w:lvl>
    <w:lvl w:ilvl="5" w:tplc="6010A112">
      <w:numFmt w:val="bullet"/>
      <w:lvlText w:val="•"/>
      <w:lvlJc w:val="left"/>
      <w:pPr>
        <w:ind w:left="2475" w:hanging="360"/>
      </w:pPr>
      <w:rPr>
        <w:rFonts w:hint="default"/>
        <w:lang w:val="en-US" w:eastAsia="en-US" w:bidi="en-US"/>
      </w:rPr>
    </w:lvl>
    <w:lvl w:ilvl="6" w:tplc="994677E8">
      <w:numFmt w:val="bullet"/>
      <w:lvlText w:val="•"/>
      <w:lvlJc w:val="left"/>
      <w:pPr>
        <w:ind w:left="2878" w:hanging="360"/>
      </w:pPr>
      <w:rPr>
        <w:rFonts w:hint="default"/>
        <w:lang w:val="en-US" w:eastAsia="en-US" w:bidi="en-US"/>
      </w:rPr>
    </w:lvl>
    <w:lvl w:ilvl="7" w:tplc="87649076">
      <w:numFmt w:val="bullet"/>
      <w:lvlText w:val="•"/>
      <w:lvlJc w:val="left"/>
      <w:pPr>
        <w:ind w:left="3281" w:hanging="360"/>
      </w:pPr>
      <w:rPr>
        <w:rFonts w:hint="default"/>
        <w:lang w:val="en-US" w:eastAsia="en-US" w:bidi="en-US"/>
      </w:rPr>
    </w:lvl>
    <w:lvl w:ilvl="8" w:tplc="9C5024F6">
      <w:numFmt w:val="bullet"/>
      <w:lvlText w:val="•"/>
      <w:lvlJc w:val="left"/>
      <w:pPr>
        <w:ind w:left="3684" w:hanging="360"/>
      </w:pPr>
      <w:rPr>
        <w:rFonts w:hint="default"/>
        <w:lang w:val="en-US" w:eastAsia="en-US" w:bidi="en-US"/>
      </w:rPr>
    </w:lvl>
  </w:abstractNum>
  <w:abstractNum w:abstractNumId="6" w15:restartNumberingAfterBreak="0">
    <w:nsid w:val="112454CC"/>
    <w:multiLevelType w:val="hybridMultilevel"/>
    <w:tmpl w:val="98C08C86"/>
    <w:lvl w:ilvl="0" w:tplc="04090017">
      <w:start w:val="1"/>
      <w:numFmt w:val="lowerLetter"/>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7" w15:restartNumberingAfterBreak="0">
    <w:nsid w:val="147D2A94"/>
    <w:multiLevelType w:val="hybridMultilevel"/>
    <w:tmpl w:val="4FBC4992"/>
    <w:lvl w:ilvl="0" w:tplc="0EBA42F6">
      <w:start w:val="1"/>
      <w:numFmt w:val="lowerLetter"/>
      <w:lvlText w:val="%1)"/>
      <w:lvlJc w:val="left"/>
      <w:pPr>
        <w:ind w:left="465" w:hanging="1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026A7F"/>
    <w:multiLevelType w:val="hybridMultilevel"/>
    <w:tmpl w:val="43987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1C6CE1"/>
    <w:multiLevelType w:val="hybridMultilevel"/>
    <w:tmpl w:val="AA8C6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F65A63"/>
    <w:multiLevelType w:val="hybridMultilevel"/>
    <w:tmpl w:val="29CAACA4"/>
    <w:lvl w:ilvl="0" w:tplc="BE66F532">
      <w:start w:val="2"/>
      <w:numFmt w:val="bullet"/>
      <w:lvlText w:val="-"/>
      <w:lvlJc w:val="left"/>
      <w:pPr>
        <w:ind w:left="720" w:hanging="360"/>
      </w:pPr>
      <w:rPr>
        <w:rFonts w:ascii="Georgia" w:eastAsiaTheme="minorHAnsi" w:hAnsi="Georgia" w:cs="Gautam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BD420C"/>
    <w:multiLevelType w:val="hybridMultilevel"/>
    <w:tmpl w:val="34CCCC8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EE726A"/>
    <w:multiLevelType w:val="hybridMultilevel"/>
    <w:tmpl w:val="DA428E5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443674"/>
    <w:multiLevelType w:val="hybridMultilevel"/>
    <w:tmpl w:val="6596B8B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1BC5FDF"/>
    <w:multiLevelType w:val="hybridMultilevel"/>
    <w:tmpl w:val="7136C31C"/>
    <w:lvl w:ilvl="0" w:tplc="04090017">
      <w:start w:val="1"/>
      <w:numFmt w:val="lowerLetter"/>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5" w15:restartNumberingAfterBreak="0">
    <w:nsid w:val="25BC51B4"/>
    <w:multiLevelType w:val="hybridMultilevel"/>
    <w:tmpl w:val="345C3C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EA3AE1"/>
    <w:multiLevelType w:val="hybridMultilevel"/>
    <w:tmpl w:val="2BA834A2"/>
    <w:lvl w:ilvl="0" w:tplc="83FAA324">
      <w:start w:val="1"/>
      <w:numFmt w:val="lowerLetter"/>
      <w:lvlText w:val="%1)"/>
      <w:lvlJc w:val="left"/>
      <w:pPr>
        <w:ind w:left="453" w:hanging="360"/>
        <w:jc w:val="left"/>
      </w:pPr>
      <w:rPr>
        <w:rFonts w:ascii="Calibri" w:eastAsia="Calibri" w:hAnsi="Calibri" w:cs="Calibri" w:hint="default"/>
        <w:spacing w:val="-1"/>
        <w:w w:val="100"/>
        <w:sz w:val="22"/>
        <w:szCs w:val="22"/>
        <w:lang w:val="en-US" w:eastAsia="en-US" w:bidi="en-US"/>
      </w:rPr>
    </w:lvl>
    <w:lvl w:ilvl="1" w:tplc="088EAF3A">
      <w:numFmt w:val="bullet"/>
      <w:lvlText w:val="•"/>
      <w:lvlJc w:val="left"/>
      <w:pPr>
        <w:ind w:left="863" w:hanging="360"/>
      </w:pPr>
      <w:rPr>
        <w:rFonts w:hint="default"/>
        <w:lang w:val="en-US" w:eastAsia="en-US" w:bidi="en-US"/>
      </w:rPr>
    </w:lvl>
    <w:lvl w:ilvl="2" w:tplc="F93645FC">
      <w:numFmt w:val="bullet"/>
      <w:lvlText w:val="•"/>
      <w:lvlJc w:val="left"/>
      <w:pPr>
        <w:ind w:left="1266" w:hanging="360"/>
      </w:pPr>
      <w:rPr>
        <w:rFonts w:hint="default"/>
        <w:lang w:val="en-US" w:eastAsia="en-US" w:bidi="en-US"/>
      </w:rPr>
    </w:lvl>
    <w:lvl w:ilvl="3" w:tplc="3A9A9E1A">
      <w:numFmt w:val="bullet"/>
      <w:lvlText w:val="•"/>
      <w:lvlJc w:val="left"/>
      <w:pPr>
        <w:ind w:left="1669" w:hanging="360"/>
      </w:pPr>
      <w:rPr>
        <w:rFonts w:hint="default"/>
        <w:lang w:val="en-US" w:eastAsia="en-US" w:bidi="en-US"/>
      </w:rPr>
    </w:lvl>
    <w:lvl w:ilvl="4" w:tplc="CBC6030C">
      <w:numFmt w:val="bullet"/>
      <w:lvlText w:val="•"/>
      <w:lvlJc w:val="left"/>
      <w:pPr>
        <w:ind w:left="2072" w:hanging="360"/>
      </w:pPr>
      <w:rPr>
        <w:rFonts w:hint="default"/>
        <w:lang w:val="en-US" w:eastAsia="en-US" w:bidi="en-US"/>
      </w:rPr>
    </w:lvl>
    <w:lvl w:ilvl="5" w:tplc="3E024862">
      <w:numFmt w:val="bullet"/>
      <w:lvlText w:val="•"/>
      <w:lvlJc w:val="left"/>
      <w:pPr>
        <w:ind w:left="2475" w:hanging="360"/>
      </w:pPr>
      <w:rPr>
        <w:rFonts w:hint="default"/>
        <w:lang w:val="en-US" w:eastAsia="en-US" w:bidi="en-US"/>
      </w:rPr>
    </w:lvl>
    <w:lvl w:ilvl="6" w:tplc="324C0F7A">
      <w:numFmt w:val="bullet"/>
      <w:lvlText w:val="•"/>
      <w:lvlJc w:val="left"/>
      <w:pPr>
        <w:ind w:left="2878" w:hanging="360"/>
      </w:pPr>
      <w:rPr>
        <w:rFonts w:hint="default"/>
        <w:lang w:val="en-US" w:eastAsia="en-US" w:bidi="en-US"/>
      </w:rPr>
    </w:lvl>
    <w:lvl w:ilvl="7" w:tplc="3726F852">
      <w:numFmt w:val="bullet"/>
      <w:lvlText w:val="•"/>
      <w:lvlJc w:val="left"/>
      <w:pPr>
        <w:ind w:left="3281" w:hanging="360"/>
      </w:pPr>
      <w:rPr>
        <w:rFonts w:hint="default"/>
        <w:lang w:val="en-US" w:eastAsia="en-US" w:bidi="en-US"/>
      </w:rPr>
    </w:lvl>
    <w:lvl w:ilvl="8" w:tplc="0602CD36">
      <w:numFmt w:val="bullet"/>
      <w:lvlText w:val="•"/>
      <w:lvlJc w:val="left"/>
      <w:pPr>
        <w:ind w:left="3684" w:hanging="360"/>
      </w:pPr>
      <w:rPr>
        <w:rFonts w:hint="default"/>
        <w:lang w:val="en-US" w:eastAsia="en-US" w:bidi="en-US"/>
      </w:rPr>
    </w:lvl>
  </w:abstractNum>
  <w:abstractNum w:abstractNumId="17" w15:restartNumberingAfterBreak="0">
    <w:nsid w:val="27023237"/>
    <w:multiLevelType w:val="hybridMultilevel"/>
    <w:tmpl w:val="68CCF6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DB6314"/>
    <w:multiLevelType w:val="hybridMultilevel"/>
    <w:tmpl w:val="79B6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5D5C38"/>
    <w:multiLevelType w:val="hybridMultilevel"/>
    <w:tmpl w:val="0EF6502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1C1D62"/>
    <w:multiLevelType w:val="hybridMultilevel"/>
    <w:tmpl w:val="E83858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8C4F06"/>
    <w:multiLevelType w:val="hybridMultilevel"/>
    <w:tmpl w:val="AC326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571907"/>
    <w:multiLevelType w:val="hybridMultilevel"/>
    <w:tmpl w:val="CCA0CD9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D5D0346"/>
    <w:multiLevelType w:val="hybridMultilevel"/>
    <w:tmpl w:val="8156454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A648BE"/>
    <w:multiLevelType w:val="hybridMultilevel"/>
    <w:tmpl w:val="DE02B1F2"/>
    <w:lvl w:ilvl="0" w:tplc="43C8B4C0">
      <w:start w:val="1"/>
      <w:numFmt w:val="lowerLetter"/>
      <w:lvlText w:val="%1)"/>
      <w:lvlJc w:val="left"/>
      <w:pPr>
        <w:ind w:left="453" w:hanging="360"/>
        <w:jc w:val="left"/>
      </w:pPr>
      <w:rPr>
        <w:rFonts w:ascii="Calibri" w:eastAsia="Calibri" w:hAnsi="Calibri" w:cs="Calibri" w:hint="default"/>
        <w:spacing w:val="-1"/>
        <w:w w:val="100"/>
        <w:sz w:val="22"/>
        <w:szCs w:val="22"/>
        <w:lang w:val="en-US" w:eastAsia="en-US" w:bidi="en-US"/>
      </w:rPr>
    </w:lvl>
    <w:lvl w:ilvl="1" w:tplc="DF3A713C">
      <w:numFmt w:val="bullet"/>
      <w:lvlText w:val="•"/>
      <w:lvlJc w:val="left"/>
      <w:pPr>
        <w:ind w:left="863" w:hanging="360"/>
      </w:pPr>
      <w:rPr>
        <w:rFonts w:hint="default"/>
        <w:lang w:val="en-US" w:eastAsia="en-US" w:bidi="en-US"/>
      </w:rPr>
    </w:lvl>
    <w:lvl w:ilvl="2" w:tplc="898AD70C">
      <w:numFmt w:val="bullet"/>
      <w:lvlText w:val="•"/>
      <w:lvlJc w:val="left"/>
      <w:pPr>
        <w:ind w:left="1266" w:hanging="360"/>
      </w:pPr>
      <w:rPr>
        <w:rFonts w:hint="default"/>
        <w:lang w:val="en-US" w:eastAsia="en-US" w:bidi="en-US"/>
      </w:rPr>
    </w:lvl>
    <w:lvl w:ilvl="3" w:tplc="A5D6A6CE">
      <w:numFmt w:val="bullet"/>
      <w:lvlText w:val="•"/>
      <w:lvlJc w:val="left"/>
      <w:pPr>
        <w:ind w:left="1669" w:hanging="360"/>
      </w:pPr>
      <w:rPr>
        <w:rFonts w:hint="default"/>
        <w:lang w:val="en-US" w:eastAsia="en-US" w:bidi="en-US"/>
      </w:rPr>
    </w:lvl>
    <w:lvl w:ilvl="4" w:tplc="CF800D7A">
      <w:numFmt w:val="bullet"/>
      <w:lvlText w:val="•"/>
      <w:lvlJc w:val="left"/>
      <w:pPr>
        <w:ind w:left="2072" w:hanging="360"/>
      </w:pPr>
      <w:rPr>
        <w:rFonts w:hint="default"/>
        <w:lang w:val="en-US" w:eastAsia="en-US" w:bidi="en-US"/>
      </w:rPr>
    </w:lvl>
    <w:lvl w:ilvl="5" w:tplc="7CDEBF00">
      <w:numFmt w:val="bullet"/>
      <w:lvlText w:val="•"/>
      <w:lvlJc w:val="left"/>
      <w:pPr>
        <w:ind w:left="2475" w:hanging="360"/>
      </w:pPr>
      <w:rPr>
        <w:rFonts w:hint="default"/>
        <w:lang w:val="en-US" w:eastAsia="en-US" w:bidi="en-US"/>
      </w:rPr>
    </w:lvl>
    <w:lvl w:ilvl="6" w:tplc="ED7C6E1A">
      <w:numFmt w:val="bullet"/>
      <w:lvlText w:val="•"/>
      <w:lvlJc w:val="left"/>
      <w:pPr>
        <w:ind w:left="2878" w:hanging="360"/>
      </w:pPr>
      <w:rPr>
        <w:rFonts w:hint="default"/>
        <w:lang w:val="en-US" w:eastAsia="en-US" w:bidi="en-US"/>
      </w:rPr>
    </w:lvl>
    <w:lvl w:ilvl="7" w:tplc="574A0820">
      <w:numFmt w:val="bullet"/>
      <w:lvlText w:val="•"/>
      <w:lvlJc w:val="left"/>
      <w:pPr>
        <w:ind w:left="3281" w:hanging="360"/>
      </w:pPr>
      <w:rPr>
        <w:rFonts w:hint="default"/>
        <w:lang w:val="en-US" w:eastAsia="en-US" w:bidi="en-US"/>
      </w:rPr>
    </w:lvl>
    <w:lvl w:ilvl="8" w:tplc="0AB04B58">
      <w:numFmt w:val="bullet"/>
      <w:lvlText w:val="•"/>
      <w:lvlJc w:val="left"/>
      <w:pPr>
        <w:ind w:left="3684" w:hanging="360"/>
      </w:pPr>
      <w:rPr>
        <w:rFonts w:hint="default"/>
        <w:lang w:val="en-US" w:eastAsia="en-US" w:bidi="en-US"/>
      </w:rPr>
    </w:lvl>
  </w:abstractNum>
  <w:abstractNum w:abstractNumId="25" w15:restartNumberingAfterBreak="0">
    <w:nsid w:val="30DB00C4"/>
    <w:multiLevelType w:val="hybridMultilevel"/>
    <w:tmpl w:val="27869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76477B"/>
    <w:multiLevelType w:val="hybridMultilevel"/>
    <w:tmpl w:val="170EF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2065227"/>
    <w:multiLevelType w:val="hybridMultilevel"/>
    <w:tmpl w:val="555862AA"/>
    <w:lvl w:ilvl="0" w:tplc="E612E6D0">
      <w:start w:val="1"/>
      <w:numFmt w:val="lowerLetter"/>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28" w15:restartNumberingAfterBreak="0">
    <w:nsid w:val="33502ECB"/>
    <w:multiLevelType w:val="hybridMultilevel"/>
    <w:tmpl w:val="86F28244"/>
    <w:lvl w:ilvl="0" w:tplc="EC0E8F4C">
      <w:start w:val="1"/>
      <w:numFmt w:val="lowerLetter"/>
      <w:lvlText w:val="%1)"/>
      <w:lvlJc w:val="left"/>
      <w:pPr>
        <w:ind w:left="453" w:hanging="360"/>
        <w:jc w:val="left"/>
      </w:pPr>
      <w:rPr>
        <w:rFonts w:ascii="Georgia" w:eastAsia="Calibri" w:hAnsi="Georgia" w:cs="Calibri" w:hint="default"/>
        <w:spacing w:val="-1"/>
        <w:w w:val="100"/>
        <w:sz w:val="22"/>
        <w:szCs w:val="22"/>
        <w:lang w:val="en-US" w:eastAsia="en-US" w:bidi="en-US"/>
      </w:rPr>
    </w:lvl>
    <w:lvl w:ilvl="1" w:tplc="FA7CFEC6">
      <w:numFmt w:val="bullet"/>
      <w:lvlText w:val="•"/>
      <w:lvlJc w:val="left"/>
      <w:pPr>
        <w:ind w:left="863" w:hanging="360"/>
      </w:pPr>
      <w:rPr>
        <w:rFonts w:hint="default"/>
        <w:lang w:val="en-US" w:eastAsia="en-US" w:bidi="en-US"/>
      </w:rPr>
    </w:lvl>
    <w:lvl w:ilvl="2" w:tplc="89366092">
      <w:numFmt w:val="bullet"/>
      <w:lvlText w:val="•"/>
      <w:lvlJc w:val="left"/>
      <w:pPr>
        <w:ind w:left="1266" w:hanging="360"/>
      </w:pPr>
      <w:rPr>
        <w:rFonts w:hint="default"/>
        <w:lang w:val="en-US" w:eastAsia="en-US" w:bidi="en-US"/>
      </w:rPr>
    </w:lvl>
    <w:lvl w:ilvl="3" w:tplc="2D4E80B8">
      <w:numFmt w:val="bullet"/>
      <w:lvlText w:val="•"/>
      <w:lvlJc w:val="left"/>
      <w:pPr>
        <w:ind w:left="1669" w:hanging="360"/>
      </w:pPr>
      <w:rPr>
        <w:rFonts w:hint="default"/>
        <w:lang w:val="en-US" w:eastAsia="en-US" w:bidi="en-US"/>
      </w:rPr>
    </w:lvl>
    <w:lvl w:ilvl="4" w:tplc="B7B2CD58">
      <w:numFmt w:val="bullet"/>
      <w:lvlText w:val="•"/>
      <w:lvlJc w:val="left"/>
      <w:pPr>
        <w:ind w:left="2072" w:hanging="360"/>
      </w:pPr>
      <w:rPr>
        <w:rFonts w:hint="default"/>
        <w:lang w:val="en-US" w:eastAsia="en-US" w:bidi="en-US"/>
      </w:rPr>
    </w:lvl>
    <w:lvl w:ilvl="5" w:tplc="66B6F556">
      <w:numFmt w:val="bullet"/>
      <w:lvlText w:val="•"/>
      <w:lvlJc w:val="left"/>
      <w:pPr>
        <w:ind w:left="2475" w:hanging="360"/>
      </w:pPr>
      <w:rPr>
        <w:rFonts w:hint="default"/>
        <w:lang w:val="en-US" w:eastAsia="en-US" w:bidi="en-US"/>
      </w:rPr>
    </w:lvl>
    <w:lvl w:ilvl="6" w:tplc="94E47070">
      <w:numFmt w:val="bullet"/>
      <w:lvlText w:val="•"/>
      <w:lvlJc w:val="left"/>
      <w:pPr>
        <w:ind w:left="2878" w:hanging="360"/>
      </w:pPr>
      <w:rPr>
        <w:rFonts w:hint="default"/>
        <w:lang w:val="en-US" w:eastAsia="en-US" w:bidi="en-US"/>
      </w:rPr>
    </w:lvl>
    <w:lvl w:ilvl="7" w:tplc="EE34E592">
      <w:numFmt w:val="bullet"/>
      <w:lvlText w:val="•"/>
      <w:lvlJc w:val="left"/>
      <w:pPr>
        <w:ind w:left="3281" w:hanging="360"/>
      </w:pPr>
      <w:rPr>
        <w:rFonts w:hint="default"/>
        <w:lang w:val="en-US" w:eastAsia="en-US" w:bidi="en-US"/>
      </w:rPr>
    </w:lvl>
    <w:lvl w:ilvl="8" w:tplc="D5C6B172">
      <w:numFmt w:val="bullet"/>
      <w:lvlText w:val="•"/>
      <w:lvlJc w:val="left"/>
      <w:pPr>
        <w:ind w:left="3684" w:hanging="360"/>
      </w:pPr>
      <w:rPr>
        <w:rFonts w:hint="default"/>
        <w:lang w:val="en-US" w:eastAsia="en-US" w:bidi="en-US"/>
      </w:rPr>
    </w:lvl>
  </w:abstractNum>
  <w:abstractNum w:abstractNumId="29" w15:restartNumberingAfterBreak="0">
    <w:nsid w:val="344323CD"/>
    <w:multiLevelType w:val="hybridMultilevel"/>
    <w:tmpl w:val="628E4BCA"/>
    <w:lvl w:ilvl="0" w:tplc="0846A14C">
      <w:start w:val="1"/>
      <w:numFmt w:val="lowerLetter"/>
      <w:lvlText w:val="%1)"/>
      <w:lvlJc w:val="left"/>
      <w:pPr>
        <w:ind w:left="450" w:hanging="360"/>
        <w:jc w:val="left"/>
      </w:pPr>
      <w:rPr>
        <w:rFonts w:ascii="Georgia" w:eastAsia="Calibri" w:hAnsi="Georgia" w:cs="Calibri" w:hint="default"/>
        <w:spacing w:val="-1"/>
        <w:w w:val="100"/>
        <w:sz w:val="22"/>
        <w:szCs w:val="22"/>
        <w:lang w:val="en-US" w:eastAsia="en-US" w:bidi="en-US"/>
      </w:rPr>
    </w:lvl>
    <w:lvl w:ilvl="1" w:tplc="8D821ACA">
      <w:numFmt w:val="bullet"/>
      <w:lvlText w:val="•"/>
      <w:lvlJc w:val="left"/>
      <w:pPr>
        <w:ind w:left="863" w:hanging="360"/>
      </w:pPr>
      <w:rPr>
        <w:rFonts w:hint="default"/>
        <w:lang w:val="en-US" w:eastAsia="en-US" w:bidi="en-US"/>
      </w:rPr>
    </w:lvl>
    <w:lvl w:ilvl="2" w:tplc="2548851A">
      <w:numFmt w:val="bullet"/>
      <w:lvlText w:val="•"/>
      <w:lvlJc w:val="left"/>
      <w:pPr>
        <w:ind w:left="1266" w:hanging="360"/>
      </w:pPr>
      <w:rPr>
        <w:rFonts w:hint="default"/>
        <w:lang w:val="en-US" w:eastAsia="en-US" w:bidi="en-US"/>
      </w:rPr>
    </w:lvl>
    <w:lvl w:ilvl="3" w:tplc="B7F2392E">
      <w:numFmt w:val="bullet"/>
      <w:lvlText w:val="•"/>
      <w:lvlJc w:val="left"/>
      <w:pPr>
        <w:ind w:left="1669" w:hanging="360"/>
      </w:pPr>
      <w:rPr>
        <w:rFonts w:hint="default"/>
        <w:lang w:val="en-US" w:eastAsia="en-US" w:bidi="en-US"/>
      </w:rPr>
    </w:lvl>
    <w:lvl w:ilvl="4" w:tplc="2602A656">
      <w:numFmt w:val="bullet"/>
      <w:lvlText w:val="•"/>
      <w:lvlJc w:val="left"/>
      <w:pPr>
        <w:ind w:left="2072" w:hanging="360"/>
      </w:pPr>
      <w:rPr>
        <w:rFonts w:hint="default"/>
        <w:lang w:val="en-US" w:eastAsia="en-US" w:bidi="en-US"/>
      </w:rPr>
    </w:lvl>
    <w:lvl w:ilvl="5" w:tplc="C02CE226">
      <w:numFmt w:val="bullet"/>
      <w:lvlText w:val="•"/>
      <w:lvlJc w:val="left"/>
      <w:pPr>
        <w:ind w:left="2475" w:hanging="360"/>
      </w:pPr>
      <w:rPr>
        <w:rFonts w:hint="default"/>
        <w:lang w:val="en-US" w:eastAsia="en-US" w:bidi="en-US"/>
      </w:rPr>
    </w:lvl>
    <w:lvl w:ilvl="6" w:tplc="641AB7FC">
      <w:numFmt w:val="bullet"/>
      <w:lvlText w:val="•"/>
      <w:lvlJc w:val="left"/>
      <w:pPr>
        <w:ind w:left="2878" w:hanging="360"/>
      </w:pPr>
      <w:rPr>
        <w:rFonts w:hint="default"/>
        <w:lang w:val="en-US" w:eastAsia="en-US" w:bidi="en-US"/>
      </w:rPr>
    </w:lvl>
    <w:lvl w:ilvl="7" w:tplc="B3CC09CC">
      <w:numFmt w:val="bullet"/>
      <w:lvlText w:val="•"/>
      <w:lvlJc w:val="left"/>
      <w:pPr>
        <w:ind w:left="3281" w:hanging="360"/>
      </w:pPr>
      <w:rPr>
        <w:rFonts w:hint="default"/>
        <w:lang w:val="en-US" w:eastAsia="en-US" w:bidi="en-US"/>
      </w:rPr>
    </w:lvl>
    <w:lvl w:ilvl="8" w:tplc="42E4A13A">
      <w:numFmt w:val="bullet"/>
      <w:lvlText w:val="•"/>
      <w:lvlJc w:val="left"/>
      <w:pPr>
        <w:ind w:left="3684" w:hanging="360"/>
      </w:pPr>
      <w:rPr>
        <w:rFonts w:hint="default"/>
        <w:lang w:val="en-US" w:eastAsia="en-US" w:bidi="en-US"/>
      </w:rPr>
    </w:lvl>
  </w:abstractNum>
  <w:abstractNum w:abstractNumId="30" w15:restartNumberingAfterBreak="0">
    <w:nsid w:val="371C7008"/>
    <w:multiLevelType w:val="hybridMultilevel"/>
    <w:tmpl w:val="5DA61F74"/>
    <w:lvl w:ilvl="0" w:tplc="A7D8BBC0">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77B317E"/>
    <w:multiLevelType w:val="hybridMultilevel"/>
    <w:tmpl w:val="F392D1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A366206"/>
    <w:multiLevelType w:val="hybridMultilevel"/>
    <w:tmpl w:val="99EA3D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A71345C"/>
    <w:multiLevelType w:val="hybridMultilevel"/>
    <w:tmpl w:val="E7F2C2F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CC7715E"/>
    <w:multiLevelType w:val="hybridMultilevel"/>
    <w:tmpl w:val="A28EA0B4"/>
    <w:lvl w:ilvl="0" w:tplc="CB1098BA">
      <w:start w:val="1"/>
      <w:numFmt w:val="lowerLetter"/>
      <w:lvlText w:val="%1)"/>
      <w:lvlJc w:val="left"/>
      <w:pPr>
        <w:ind w:left="453" w:hanging="360"/>
        <w:jc w:val="left"/>
      </w:pPr>
      <w:rPr>
        <w:rFonts w:ascii="Georgia" w:eastAsia="Calibri" w:hAnsi="Georgia" w:cstheme="minorHAnsi" w:hint="default"/>
        <w:spacing w:val="-1"/>
        <w:w w:val="100"/>
        <w:sz w:val="22"/>
        <w:szCs w:val="22"/>
        <w:lang w:val="en-US" w:eastAsia="en-US" w:bidi="en-US"/>
      </w:rPr>
    </w:lvl>
    <w:lvl w:ilvl="1" w:tplc="419A2E0E">
      <w:numFmt w:val="bullet"/>
      <w:lvlText w:val="•"/>
      <w:lvlJc w:val="left"/>
      <w:pPr>
        <w:ind w:left="863" w:hanging="360"/>
      </w:pPr>
      <w:rPr>
        <w:rFonts w:hint="default"/>
        <w:lang w:val="en-US" w:eastAsia="en-US" w:bidi="en-US"/>
      </w:rPr>
    </w:lvl>
    <w:lvl w:ilvl="2" w:tplc="2AA45478">
      <w:numFmt w:val="bullet"/>
      <w:lvlText w:val="•"/>
      <w:lvlJc w:val="left"/>
      <w:pPr>
        <w:ind w:left="1266" w:hanging="360"/>
      </w:pPr>
      <w:rPr>
        <w:rFonts w:hint="default"/>
        <w:lang w:val="en-US" w:eastAsia="en-US" w:bidi="en-US"/>
      </w:rPr>
    </w:lvl>
    <w:lvl w:ilvl="3" w:tplc="FCF2724E">
      <w:numFmt w:val="bullet"/>
      <w:lvlText w:val="•"/>
      <w:lvlJc w:val="left"/>
      <w:pPr>
        <w:ind w:left="1669" w:hanging="360"/>
      </w:pPr>
      <w:rPr>
        <w:rFonts w:hint="default"/>
        <w:lang w:val="en-US" w:eastAsia="en-US" w:bidi="en-US"/>
      </w:rPr>
    </w:lvl>
    <w:lvl w:ilvl="4" w:tplc="AE6006E4">
      <w:numFmt w:val="bullet"/>
      <w:lvlText w:val="•"/>
      <w:lvlJc w:val="left"/>
      <w:pPr>
        <w:ind w:left="2072" w:hanging="360"/>
      </w:pPr>
      <w:rPr>
        <w:rFonts w:hint="default"/>
        <w:lang w:val="en-US" w:eastAsia="en-US" w:bidi="en-US"/>
      </w:rPr>
    </w:lvl>
    <w:lvl w:ilvl="5" w:tplc="C77C9DB4">
      <w:numFmt w:val="bullet"/>
      <w:lvlText w:val="•"/>
      <w:lvlJc w:val="left"/>
      <w:pPr>
        <w:ind w:left="2475" w:hanging="360"/>
      </w:pPr>
      <w:rPr>
        <w:rFonts w:hint="default"/>
        <w:lang w:val="en-US" w:eastAsia="en-US" w:bidi="en-US"/>
      </w:rPr>
    </w:lvl>
    <w:lvl w:ilvl="6" w:tplc="B1F47476">
      <w:numFmt w:val="bullet"/>
      <w:lvlText w:val="•"/>
      <w:lvlJc w:val="left"/>
      <w:pPr>
        <w:ind w:left="2878" w:hanging="360"/>
      </w:pPr>
      <w:rPr>
        <w:rFonts w:hint="default"/>
        <w:lang w:val="en-US" w:eastAsia="en-US" w:bidi="en-US"/>
      </w:rPr>
    </w:lvl>
    <w:lvl w:ilvl="7" w:tplc="39E8DAB8">
      <w:numFmt w:val="bullet"/>
      <w:lvlText w:val="•"/>
      <w:lvlJc w:val="left"/>
      <w:pPr>
        <w:ind w:left="3281" w:hanging="360"/>
      </w:pPr>
      <w:rPr>
        <w:rFonts w:hint="default"/>
        <w:lang w:val="en-US" w:eastAsia="en-US" w:bidi="en-US"/>
      </w:rPr>
    </w:lvl>
    <w:lvl w:ilvl="8" w:tplc="47EA3196">
      <w:numFmt w:val="bullet"/>
      <w:lvlText w:val="•"/>
      <w:lvlJc w:val="left"/>
      <w:pPr>
        <w:ind w:left="3684" w:hanging="360"/>
      </w:pPr>
      <w:rPr>
        <w:rFonts w:hint="default"/>
        <w:lang w:val="en-US" w:eastAsia="en-US" w:bidi="en-US"/>
      </w:rPr>
    </w:lvl>
  </w:abstractNum>
  <w:abstractNum w:abstractNumId="35" w15:restartNumberingAfterBreak="0">
    <w:nsid w:val="44675647"/>
    <w:multiLevelType w:val="hybridMultilevel"/>
    <w:tmpl w:val="35DC8766"/>
    <w:lvl w:ilvl="0" w:tplc="04090017">
      <w:start w:val="1"/>
      <w:numFmt w:val="lowerLetter"/>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36" w15:restartNumberingAfterBreak="0">
    <w:nsid w:val="479A263F"/>
    <w:multiLevelType w:val="hybridMultilevel"/>
    <w:tmpl w:val="0F1C19DE"/>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9673E61"/>
    <w:multiLevelType w:val="hybridMultilevel"/>
    <w:tmpl w:val="BA8070C0"/>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E113784"/>
    <w:multiLevelType w:val="hybridMultilevel"/>
    <w:tmpl w:val="EA12583A"/>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4325B9B"/>
    <w:multiLevelType w:val="hybridMultilevel"/>
    <w:tmpl w:val="0302E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7E704EA"/>
    <w:multiLevelType w:val="hybridMultilevel"/>
    <w:tmpl w:val="D2D6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FE69AE"/>
    <w:multiLevelType w:val="hybridMultilevel"/>
    <w:tmpl w:val="DE3C2A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BFF7C5B"/>
    <w:multiLevelType w:val="hybridMultilevel"/>
    <w:tmpl w:val="FF9CB372"/>
    <w:lvl w:ilvl="0" w:tplc="A308150A">
      <w:start w:val="1"/>
      <w:numFmt w:val="lowerLetter"/>
      <w:lvlText w:val="%1)"/>
      <w:lvlJc w:val="left"/>
      <w:pPr>
        <w:ind w:left="451" w:hanging="360"/>
        <w:jc w:val="left"/>
      </w:pPr>
      <w:rPr>
        <w:rFonts w:ascii="Georgia" w:eastAsia="Calibri" w:hAnsi="Georgia" w:cs="Calibri" w:hint="default"/>
        <w:spacing w:val="-1"/>
        <w:w w:val="100"/>
        <w:sz w:val="22"/>
        <w:szCs w:val="22"/>
        <w:lang w:val="en-US" w:eastAsia="en-US" w:bidi="en-US"/>
      </w:rPr>
    </w:lvl>
    <w:lvl w:ilvl="1" w:tplc="D452D66E">
      <w:numFmt w:val="bullet"/>
      <w:lvlText w:val="•"/>
      <w:lvlJc w:val="left"/>
      <w:pPr>
        <w:ind w:left="863" w:hanging="360"/>
      </w:pPr>
      <w:rPr>
        <w:rFonts w:hint="default"/>
        <w:lang w:val="en-US" w:eastAsia="en-US" w:bidi="en-US"/>
      </w:rPr>
    </w:lvl>
    <w:lvl w:ilvl="2" w:tplc="C27814AE">
      <w:numFmt w:val="bullet"/>
      <w:lvlText w:val="•"/>
      <w:lvlJc w:val="left"/>
      <w:pPr>
        <w:ind w:left="1266" w:hanging="360"/>
      </w:pPr>
      <w:rPr>
        <w:rFonts w:hint="default"/>
        <w:lang w:val="en-US" w:eastAsia="en-US" w:bidi="en-US"/>
      </w:rPr>
    </w:lvl>
    <w:lvl w:ilvl="3" w:tplc="CCCA1E7C">
      <w:numFmt w:val="bullet"/>
      <w:lvlText w:val="•"/>
      <w:lvlJc w:val="left"/>
      <w:pPr>
        <w:ind w:left="1669" w:hanging="360"/>
      </w:pPr>
      <w:rPr>
        <w:rFonts w:hint="default"/>
        <w:lang w:val="en-US" w:eastAsia="en-US" w:bidi="en-US"/>
      </w:rPr>
    </w:lvl>
    <w:lvl w:ilvl="4" w:tplc="FD0201FA">
      <w:numFmt w:val="bullet"/>
      <w:lvlText w:val="•"/>
      <w:lvlJc w:val="left"/>
      <w:pPr>
        <w:ind w:left="2072" w:hanging="360"/>
      </w:pPr>
      <w:rPr>
        <w:rFonts w:hint="default"/>
        <w:lang w:val="en-US" w:eastAsia="en-US" w:bidi="en-US"/>
      </w:rPr>
    </w:lvl>
    <w:lvl w:ilvl="5" w:tplc="3F4A5700">
      <w:numFmt w:val="bullet"/>
      <w:lvlText w:val="•"/>
      <w:lvlJc w:val="left"/>
      <w:pPr>
        <w:ind w:left="2475" w:hanging="360"/>
      </w:pPr>
      <w:rPr>
        <w:rFonts w:hint="default"/>
        <w:lang w:val="en-US" w:eastAsia="en-US" w:bidi="en-US"/>
      </w:rPr>
    </w:lvl>
    <w:lvl w:ilvl="6" w:tplc="1AD6E076">
      <w:numFmt w:val="bullet"/>
      <w:lvlText w:val="•"/>
      <w:lvlJc w:val="left"/>
      <w:pPr>
        <w:ind w:left="2878" w:hanging="360"/>
      </w:pPr>
      <w:rPr>
        <w:rFonts w:hint="default"/>
        <w:lang w:val="en-US" w:eastAsia="en-US" w:bidi="en-US"/>
      </w:rPr>
    </w:lvl>
    <w:lvl w:ilvl="7" w:tplc="AD82055E">
      <w:numFmt w:val="bullet"/>
      <w:lvlText w:val="•"/>
      <w:lvlJc w:val="left"/>
      <w:pPr>
        <w:ind w:left="3281" w:hanging="360"/>
      </w:pPr>
      <w:rPr>
        <w:rFonts w:hint="default"/>
        <w:lang w:val="en-US" w:eastAsia="en-US" w:bidi="en-US"/>
      </w:rPr>
    </w:lvl>
    <w:lvl w:ilvl="8" w:tplc="260CE0EE">
      <w:numFmt w:val="bullet"/>
      <w:lvlText w:val="•"/>
      <w:lvlJc w:val="left"/>
      <w:pPr>
        <w:ind w:left="3684" w:hanging="360"/>
      </w:pPr>
      <w:rPr>
        <w:rFonts w:hint="default"/>
        <w:lang w:val="en-US" w:eastAsia="en-US" w:bidi="en-US"/>
      </w:rPr>
    </w:lvl>
  </w:abstractNum>
  <w:abstractNum w:abstractNumId="43" w15:restartNumberingAfterBreak="0">
    <w:nsid w:val="5D7A5FFE"/>
    <w:multiLevelType w:val="hybridMultilevel"/>
    <w:tmpl w:val="9FC4AAC2"/>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FFE4CBD"/>
    <w:multiLevelType w:val="hybridMultilevel"/>
    <w:tmpl w:val="8CBC8DB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04F7EE4"/>
    <w:multiLevelType w:val="hybridMultilevel"/>
    <w:tmpl w:val="7A70B930"/>
    <w:lvl w:ilvl="0" w:tplc="AD1A4B0C">
      <w:start w:val="1"/>
      <w:numFmt w:val="lowerLetter"/>
      <w:lvlText w:val="%1)"/>
      <w:lvlJc w:val="left"/>
      <w:pPr>
        <w:ind w:left="451" w:hanging="360"/>
      </w:pPr>
      <w:rPr>
        <w:rFonts w:eastAsiaTheme="minorHAnsi" w:hint="default"/>
      </w:rPr>
    </w:lvl>
    <w:lvl w:ilvl="1" w:tplc="04090019" w:tentative="1">
      <w:start w:val="1"/>
      <w:numFmt w:val="lowerLetter"/>
      <w:lvlText w:val="%2."/>
      <w:lvlJc w:val="left"/>
      <w:pPr>
        <w:ind w:left="1171" w:hanging="360"/>
      </w:pPr>
    </w:lvl>
    <w:lvl w:ilvl="2" w:tplc="0409001B" w:tentative="1">
      <w:start w:val="1"/>
      <w:numFmt w:val="lowerRoman"/>
      <w:lvlText w:val="%3."/>
      <w:lvlJc w:val="right"/>
      <w:pPr>
        <w:ind w:left="1891" w:hanging="180"/>
      </w:pPr>
    </w:lvl>
    <w:lvl w:ilvl="3" w:tplc="0409000F" w:tentative="1">
      <w:start w:val="1"/>
      <w:numFmt w:val="decimal"/>
      <w:lvlText w:val="%4."/>
      <w:lvlJc w:val="left"/>
      <w:pPr>
        <w:ind w:left="2611" w:hanging="360"/>
      </w:pPr>
    </w:lvl>
    <w:lvl w:ilvl="4" w:tplc="04090019" w:tentative="1">
      <w:start w:val="1"/>
      <w:numFmt w:val="lowerLetter"/>
      <w:lvlText w:val="%5."/>
      <w:lvlJc w:val="left"/>
      <w:pPr>
        <w:ind w:left="3331" w:hanging="360"/>
      </w:pPr>
    </w:lvl>
    <w:lvl w:ilvl="5" w:tplc="0409001B" w:tentative="1">
      <w:start w:val="1"/>
      <w:numFmt w:val="lowerRoman"/>
      <w:lvlText w:val="%6."/>
      <w:lvlJc w:val="right"/>
      <w:pPr>
        <w:ind w:left="4051" w:hanging="180"/>
      </w:pPr>
    </w:lvl>
    <w:lvl w:ilvl="6" w:tplc="0409000F" w:tentative="1">
      <w:start w:val="1"/>
      <w:numFmt w:val="decimal"/>
      <w:lvlText w:val="%7."/>
      <w:lvlJc w:val="left"/>
      <w:pPr>
        <w:ind w:left="4771" w:hanging="360"/>
      </w:pPr>
    </w:lvl>
    <w:lvl w:ilvl="7" w:tplc="04090019" w:tentative="1">
      <w:start w:val="1"/>
      <w:numFmt w:val="lowerLetter"/>
      <w:lvlText w:val="%8."/>
      <w:lvlJc w:val="left"/>
      <w:pPr>
        <w:ind w:left="5491" w:hanging="360"/>
      </w:pPr>
    </w:lvl>
    <w:lvl w:ilvl="8" w:tplc="0409001B" w:tentative="1">
      <w:start w:val="1"/>
      <w:numFmt w:val="lowerRoman"/>
      <w:lvlText w:val="%9."/>
      <w:lvlJc w:val="right"/>
      <w:pPr>
        <w:ind w:left="6211" w:hanging="180"/>
      </w:pPr>
    </w:lvl>
  </w:abstractNum>
  <w:abstractNum w:abstractNumId="46" w15:restartNumberingAfterBreak="0">
    <w:nsid w:val="60C667BE"/>
    <w:multiLevelType w:val="hybridMultilevel"/>
    <w:tmpl w:val="644AD1BA"/>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364487B"/>
    <w:multiLevelType w:val="hybridMultilevel"/>
    <w:tmpl w:val="A622F558"/>
    <w:lvl w:ilvl="0" w:tplc="6A30332C">
      <w:start w:val="1"/>
      <w:numFmt w:val="lowerLetter"/>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48" w15:restartNumberingAfterBreak="0">
    <w:nsid w:val="63F50CEE"/>
    <w:multiLevelType w:val="hybridMultilevel"/>
    <w:tmpl w:val="72942F8E"/>
    <w:lvl w:ilvl="0" w:tplc="DFD6B352">
      <w:start w:val="1"/>
      <w:numFmt w:val="lowerLetter"/>
      <w:lvlText w:val="%1)"/>
      <w:lvlJc w:val="left"/>
      <w:pPr>
        <w:ind w:left="451" w:hanging="360"/>
        <w:jc w:val="left"/>
      </w:pPr>
      <w:rPr>
        <w:rFonts w:ascii="Calibri" w:eastAsia="Calibri" w:hAnsi="Calibri" w:cs="Calibri" w:hint="default"/>
        <w:spacing w:val="-1"/>
        <w:w w:val="100"/>
        <w:sz w:val="22"/>
        <w:szCs w:val="22"/>
        <w:lang w:val="en-US" w:eastAsia="en-US" w:bidi="en-US"/>
      </w:rPr>
    </w:lvl>
    <w:lvl w:ilvl="1" w:tplc="BCE6361E">
      <w:numFmt w:val="bullet"/>
      <w:lvlText w:val="•"/>
      <w:lvlJc w:val="left"/>
      <w:pPr>
        <w:ind w:left="863" w:hanging="360"/>
      </w:pPr>
      <w:rPr>
        <w:rFonts w:hint="default"/>
        <w:lang w:val="en-US" w:eastAsia="en-US" w:bidi="en-US"/>
      </w:rPr>
    </w:lvl>
    <w:lvl w:ilvl="2" w:tplc="754C668C">
      <w:numFmt w:val="bullet"/>
      <w:lvlText w:val="•"/>
      <w:lvlJc w:val="left"/>
      <w:pPr>
        <w:ind w:left="1266" w:hanging="360"/>
      </w:pPr>
      <w:rPr>
        <w:rFonts w:hint="default"/>
        <w:lang w:val="en-US" w:eastAsia="en-US" w:bidi="en-US"/>
      </w:rPr>
    </w:lvl>
    <w:lvl w:ilvl="3" w:tplc="68306EBE">
      <w:numFmt w:val="bullet"/>
      <w:lvlText w:val="•"/>
      <w:lvlJc w:val="left"/>
      <w:pPr>
        <w:ind w:left="1669" w:hanging="360"/>
      </w:pPr>
      <w:rPr>
        <w:rFonts w:hint="default"/>
        <w:lang w:val="en-US" w:eastAsia="en-US" w:bidi="en-US"/>
      </w:rPr>
    </w:lvl>
    <w:lvl w:ilvl="4" w:tplc="D4346E9A">
      <w:numFmt w:val="bullet"/>
      <w:lvlText w:val="•"/>
      <w:lvlJc w:val="left"/>
      <w:pPr>
        <w:ind w:left="2072" w:hanging="360"/>
      </w:pPr>
      <w:rPr>
        <w:rFonts w:hint="default"/>
        <w:lang w:val="en-US" w:eastAsia="en-US" w:bidi="en-US"/>
      </w:rPr>
    </w:lvl>
    <w:lvl w:ilvl="5" w:tplc="7116F8F4">
      <w:numFmt w:val="bullet"/>
      <w:lvlText w:val="•"/>
      <w:lvlJc w:val="left"/>
      <w:pPr>
        <w:ind w:left="2475" w:hanging="360"/>
      </w:pPr>
      <w:rPr>
        <w:rFonts w:hint="default"/>
        <w:lang w:val="en-US" w:eastAsia="en-US" w:bidi="en-US"/>
      </w:rPr>
    </w:lvl>
    <w:lvl w:ilvl="6" w:tplc="37A41182">
      <w:numFmt w:val="bullet"/>
      <w:lvlText w:val="•"/>
      <w:lvlJc w:val="left"/>
      <w:pPr>
        <w:ind w:left="2878" w:hanging="360"/>
      </w:pPr>
      <w:rPr>
        <w:rFonts w:hint="default"/>
        <w:lang w:val="en-US" w:eastAsia="en-US" w:bidi="en-US"/>
      </w:rPr>
    </w:lvl>
    <w:lvl w:ilvl="7" w:tplc="074E9808">
      <w:numFmt w:val="bullet"/>
      <w:lvlText w:val="•"/>
      <w:lvlJc w:val="left"/>
      <w:pPr>
        <w:ind w:left="3281" w:hanging="360"/>
      </w:pPr>
      <w:rPr>
        <w:rFonts w:hint="default"/>
        <w:lang w:val="en-US" w:eastAsia="en-US" w:bidi="en-US"/>
      </w:rPr>
    </w:lvl>
    <w:lvl w:ilvl="8" w:tplc="DC64AD20">
      <w:numFmt w:val="bullet"/>
      <w:lvlText w:val="•"/>
      <w:lvlJc w:val="left"/>
      <w:pPr>
        <w:ind w:left="3684" w:hanging="360"/>
      </w:pPr>
      <w:rPr>
        <w:rFonts w:hint="default"/>
        <w:lang w:val="en-US" w:eastAsia="en-US" w:bidi="en-US"/>
      </w:rPr>
    </w:lvl>
  </w:abstractNum>
  <w:abstractNum w:abstractNumId="49" w15:restartNumberingAfterBreak="0">
    <w:nsid w:val="64FD19C1"/>
    <w:multiLevelType w:val="hybridMultilevel"/>
    <w:tmpl w:val="F032399C"/>
    <w:lvl w:ilvl="0" w:tplc="A760AFC0">
      <w:start w:val="1"/>
      <w:numFmt w:val="lowerLetter"/>
      <w:lvlText w:val="%1)"/>
      <w:lvlJc w:val="left"/>
      <w:pPr>
        <w:ind w:left="362" w:hanging="360"/>
        <w:jc w:val="left"/>
      </w:pPr>
      <w:rPr>
        <w:rFonts w:ascii="Georgia" w:eastAsia="Calibri" w:hAnsi="Georgia" w:cs="Calibri" w:hint="default"/>
        <w:spacing w:val="-1"/>
        <w:w w:val="100"/>
        <w:sz w:val="22"/>
        <w:szCs w:val="22"/>
        <w:lang w:val="en-US" w:eastAsia="en-US" w:bidi="en-US"/>
      </w:rPr>
    </w:lvl>
    <w:lvl w:ilvl="1" w:tplc="C8DC3BF6">
      <w:numFmt w:val="bullet"/>
      <w:lvlText w:val="•"/>
      <w:lvlJc w:val="left"/>
      <w:pPr>
        <w:ind w:left="721" w:hanging="360"/>
      </w:pPr>
      <w:rPr>
        <w:rFonts w:hint="default"/>
        <w:lang w:val="en-US" w:eastAsia="en-US" w:bidi="en-US"/>
      </w:rPr>
    </w:lvl>
    <w:lvl w:ilvl="2" w:tplc="D1F0A378">
      <w:numFmt w:val="bullet"/>
      <w:lvlText w:val="•"/>
      <w:lvlJc w:val="left"/>
      <w:pPr>
        <w:ind w:left="1088" w:hanging="360"/>
      </w:pPr>
      <w:rPr>
        <w:rFonts w:hint="default"/>
        <w:lang w:val="en-US" w:eastAsia="en-US" w:bidi="en-US"/>
      </w:rPr>
    </w:lvl>
    <w:lvl w:ilvl="3" w:tplc="BB5A1500">
      <w:numFmt w:val="bullet"/>
      <w:lvlText w:val="•"/>
      <w:lvlJc w:val="left"/>
      <w:pPr>
        <w:ind w:left="1455" w:hanging="360"/>
      </w:pPr>
      <w:rPr>
        <w:rFonts w:hint="default"/>
        <w:lang w:val="en-US" w:eastAsia="en-US" w:bidi="en-US"/>
      </w:rPr>
    </w:lvl>
    <w:lvl w:ilvl="4" w:tplc="DFFC53CC">
      <w:numFmt w:val="bullet"/>
      <w:lvlText w:val="•"/>
      <w:lvlJc w:val="left"/>
      <w:pPr>
        <w:ind w:left="1822" w:hanging="360"/>
      </w:pPr>
      <w:rPr>
        <w:rFonts w:hint="default"/>
        <w:lang w:val="en-US" w:eastAsia="en-US" w:bidi="en-US"/>
      </w:rPr>
    </w:lvl>
    <w:lvl w:ilvl="5" w:tplc="415A65DC">
      <w:numFmt w:val="bullet"/>
      <w:lvlText w:val="•"/>
      <w:lvlJc w:val="left"/>
      <w:pPr>
        <w:ind w:left="2189" w:hanging="360"/>
      </w:pPr>
      <w:rPr>
        <w:rFonts w:hint="default"/>
        <w:lang w:val="en-US" w:eastAsia="en-US" w:bidi="en-US"/>
      </w:rPr>
    </w:lvl>
    <w:lvl w:ilvl="6" w:tplc="058401C6">
      <w:numFmt w:val="bullet"/>
      <w:lvlText w:val="•"/>
      <w:lvlJc w:val="left"/>
      <w:pPr>
        <w:ind w:left="2556" w:hanging="360"/>
      </w:pPr>
      <w:rPr>
        <w:rFonts w:hint="default"/>
        <w:lang w:val="en-US" w:eastAsia="en-US" w:bidi="en-US"/>
      </w:rPr>
    </w:lvl>
    <w:lvl w:ilvl="7" w:tplc="78060462">
      <w:numFmt w:val="bullet"/>
      <w:lvlText w:val="•"/>
      <w:lvlJc w:val="left"/>
      <w:pPr>
        <w:ind w:left="2923" w:hanging="360"/>
      </w:pPr>
      <w:rPr>
        <w:rFonts w:hint="default"/>
        <w:lang w:val="en-US" w:eastAsia="en-US" w:bidi="en-US"/>
      </w:rPr>
    </w:lvl>
    <w:lvl w:ilvl="8" w:tplc="9462DE80">
      <w:numFmt w:val="bullet"/>
      <w:lvlText w:val="•"/>
      <w:lvlJc w:val="left"/>
      <w:pPr>
        <w:ind w:left="3290" w:hanging="360"/>
      </w:pPr>
      <w:rPr>
        <w:rFonts w:hint="default"/>
        <w:lang w:val="en-US" w:eastAsia="en-US" w:bidi="en-US"/>
      </w:rPr>
    </w:lvl>
  </w:abstractNum>
  <w:abstractNum w:abstractNumId="50" w15:restartNumberingAfterBreak="0">
    <w:nsid w:val="6AA76538"/>
    <w:multiLevelType w:val="hybridMultilevel"/>
    <w:tmpl w:val="CBAC3F74"/>
    <w:lvl w:ilvl="0" w:tplc="C28ADF6A">
      <w:start w:val="1"/>
      <w:numFmt w:val="lowerLetter"/>
      <w:lvlText w:val="%1)"/>
      <w:lvlJc w:val="left"/>
      <w:pPr>
        <w:ind w:left="453" w:hanging="360"/>
        <w:jc w:val="left"/>
      </w:pPr>
      <w:rPr>
        <w:rFonts w:ascii="Calibri" w:eastAsia="Calibri" w:hAnsi="Calibri" w:cs="Calibri" w:hint="default"/>
        <w:spacing w:val="-1"/>
        <w:w w:val="100"/>
        <w:sz w:val="22"/>
        <w:szCs w:val="22"/>
        <w:lang w:val="en-US" w:eastAsia="en-US" w:bidi="en-US"/>
      </w:rPr>
    </w:lvl>
    <w:lvl w:ilvl="1" w:tplc="9A146F1E">
      <w:numFmt w:val="bullet"/>
      <w:lvlText w:val="•"/>
      <w:lvlJc w:val="left"/>
      <w:pPr>
        <w:ind w:left="863" w:hanging="360"/>
      </w:pPr>
      <w:rPr>
        <w:rFonts w:hint="default"/>
        <w:lang w:val="en-US" w:eastAsia="en-US" w:bidi="en-US"/>
      </w:rPr>
    </w:lvl>
    <w:lvl w:ilvl="2" w:tplc="3EA2439C">
      <w:numFmt w:val="bullet"/>
      <w:lvlText w:val="•"/>
      <w:lvlJc w:val="left"/>
      <w:pPr>
        <w:ind w:left="1266" w:hanging="360"/>
      </w:pPr>
      <w:rPr>
        <w:rFonts w:hint="default"/>
        <w:lang w:val="en-US" w:eastAsia="en-US" w:bidi="en-US"/>
      </w:rPr>
    </w:lvl>
    <w:lvl w:ilvl="3" w:tplc="32AC4B14">
      <w:numFmt w:val="bullet"/>
      <w:lvlText w:val="•"/>
      <w:lvlJc w:val="left"/>
      <w:pPr>
        <w:ind w:left="1669" w:hanging="360"/>
      </w:pPr>
      <w:rPr>
        <w:rFonts w:hint="default"/>
        <w:lang w:val="en-US" w:eastAsia="en-US" w:bidi="en-US"/>
      </w:rPr>
    </w:lvl>
    <w:lvl w:ilvl="4" w:tplc="A37C4966">
      <w:numFmt w:val="bullet"/>
      <w:lvlText w:val="•"/>
      <w:lvlJc w:val="left"/>
      <w:pPr>
        <w:ind w:left="2072" w:hanging="360"/>
      </w:pPr>
      <w:rPr>
        <w:rFonts w:hint="default"/>
        <w:lang w:val="en-US" w:eastAsia="en-US" w:bidi="en-US"/>
      </w:rPr>
    </w:lvl>
    <w:lvl w:ilvl="5" w:tplc="369433D4">
      <w:numFmt w:val="bullet"/>
      <w:lvlText w:val="•"/>
      <w:lvlJc w:val="left"/>
      <w:pPr>
        <w:ind w:left="2475" w:hanging="360"/>
      </w:pPr>
      <w:rPr>
        <w:rFonts w:hint="default"/>
        <w:lang w:val="en-US" w:eastAsia="en-US" w:bidi="en-US"/>
      </w:rPr>
    </w:lvl>
    <w:lvl w:ilvl="6" w:tplc="BEBA8F74">
      <w:numFmt w:val="bullet"/>
      <w:lvlText w:val="•"/>
      <w:lvlJc w:val="left"/>
      <w:pPr>
        <w:ind w:left="2878" w:hanging="360"/>
      </w:pPr>
      <w:rPr>
        <w:rFonts w:hint="default"/>
        <w:lang w:val="en-US" w:eastAsia="en-US" w:bidi="en-US"/>
      </w:rPr>
    </w:lvl>
    <w:lvl w:ilvl="7" w:tplc="F3B06442">
      <w:numFmt w:val="bullet"/>
      <w:lvlText w:val="•"/>
      <w:lvlJc w:val="left"/>
      <w:pPr>
        <w:ind w:left="3281" w:hanging="360"/>
      </w:pPr>
      <w:rPr>
        <w:rFonts w:hint="default"/>
        <w:lang w:val="en-US" w:eastAsia="en-US" w:bidi="en-US"/>
      </w:rPr>
    </w:lvl>
    <w:lvl w:ilvl="8" w:tplc="C394BA6C">
      <w:numFmt w:val="bullet"/>
      <w:lvlText w:val="•"/>
      <w:lvlJc w:val="left"/>
      <w:pPr>
        <w:ind w:left="3684" w:hanging="360"/>
      </w:pPr>
      <w:rPr>
        <w:rFonts w:hint="default"/>
        <w:lang w:val="en-US" w:eastAsia="en-US" w:bidi="en-US"/>
      </w:rPr>
    </w:lvl>
  </w:abstractNum>
  <w:abstractNum w:abstractNumId="51" w15:restartNumberingAfterBreak="0">
    <w:nsid w:val="6AE04ED2"/>
    <w:multiLevelType w:val="hybridMultilevel"/>
    <w:tmpl w:val="17AA282C"/>
    <w:lvl w:ilvl="0" w:tplc="9C42240A">
      <w:start w:val="1"/>
      <w:numFmt w:val="lowerLetter"/>
      <w:lvlText w:val="%1)"/>
      <w:lvlJc w:val="left"/>
      <w:pPr>
        <w:ind w:left="328" w:hanging="224"/>
        <w:jc w:val="left"/>
      </w:pPr>
      <w:rPr>
        <w:rFonts w:ascii="Calibri" w:eastAsia="Calibri" w:hAnsi="Calibri" w:cs="Calibri" w:hint="default"/>
        <w:spacing w:val="-1"/>
        <w:w w:val="100"/>
        <w:sz w:val="22"/>
        <w:szCs w:val="22"/>
        <w:lang w:val="en-US" w:eastAsia="en-US" w:bidi="en-US"/>
      </w:rPr>
    </w:lvl>
    <w:lvl w:ilvl="1" w:tplc="0BA638A6">
      <w:numFmt w:val="bullet"/>
      <w:lvlText w:val="•"/>
      <w:lvlJc w:val="left"/>
      <w:pPr>
        <w:ind w:left="453" w:hanging="224"/>
      </w:pPr>
      <w:rPr>
        <w:rFonts w:hint="default"/>
        <w:lang w:val="en-US" w:eastAsia="en-US" w:bidi="en-US"/>
      </w:rPr>
    </w:lvl>
    <w:lvl w:ilvl="2" w:tplc="9C3E8BE4">
      <w:numFmt w:val="bullet"/>
      <w:lvlText w:val="•"/>
      <w:lvlJc w:val="left"/>
      <w:pPr>
        <w:ind w:left="587" w:hanging="224"/>
      </w:pPr>
      <w:rPr>
        <w:rFonts w:hint="default"/>
        <w:lang w:val="en-US" w:eastAsia="en-US" w:bidi="en-US"/>
      </w:rPr>
    </w:lvl>
    <w:lvl w:ilvl="3" w:tplc="1DB4F6BA">
      <w:numFmt w:val="bullet"/>
      <w:lvlText w:val="•"/>
      <w:lvlJc w:val="left"/>
      <w:pPr>
        <w:ind w:left="721" w:hanging="224"/>
      </w:pPr>
      <w:rPr>
        <w:rFonts w:hint="default"/>
        <w:lang w:val="en-US" w:eastAsia="en-US" w:bidi="en-US"/>
      </w:rPr>
    </w:lvl>
    <w:lvl w:ilvl="4" w:tplc="D4EE4616">
      <w:numFmt w:val="bullet"/>
      <w:lvlText w:val="•"/>
      <w:lvlJc w:val="left"/>
      <w:pPr>
        <w:ind w:left="855" w:hanging="224"/>
      </w:pPr>
      <w:rPr>
        <w:rFonts w:hint="default"/>
        <w:lang w:val="en-US" w:eastAsia="en-US" w:bidi="en-US"/>
      </w:rPr>
    </w:lvl>
    <w:lvl w:ilvl="5" w:tplc="29E802E2">
      <w:numFmt w:val="bullet"/>
      <w:lvlText w:val="•"/>
      <w:lvlJc w:val="left"/>
      <w:pPr>
        <w:ind w:left="989" w:hanging="224"/>
      </w:pPr>
      <w:rPr>
        <w:rFonts w:hint="default"/>
        <w:lang w:val="en-US" w:eastAsia="en-US" w:bidi="en-US"/>
      </w:rPr>
    </w:lvl>
    <w:lvl w:ilvl="6" w:tplc="0D68BFD2">
      <w:numFmt w:val="bullet"/>
      <w:lvlText w:val="•"/>
      <w:lvlJc w:val="left"/>
      <w:pPr>
        <w:ind w:left="1122" w:hanging="224"/>
      </w:pPr>
      <w:rPr>
        <w:rFonts w:hint="default"/>
        <w:lang w:val="en-US" w:eastAsia="en-US" w:bidi="en-US"/>
      </w:rPr>
    </w:lvl>
    <w:lvl w:ilvl="7" w:tplc="6688F8A6">
      <w:numFmt w:val="bullet"/>
      <w:lvlText w:val="•"/>
      <w:lvlJc w:val="left"/>
      <w:pPr>
        <w:ind w:left="1256" w:hanging="224"/>
      </w:pPr>
      <w:rPr>
        <w:rFonts w:hint="default"/>
        <w:lang w:val="en-US" w:eastAsia="en-US" w:bidi="en-US"/>
      </w:rPr>
    </w:lvl>
    <w:lvl w:ilvl="8" w:tplc="7DA49F18">
      <w:numFmt w:val="bullet"/>
      <w:lvlText w:val="•"/>
      <w:lvlJc w:val="left"/>
      <w:pPr>
        <w:ind w:left="1390" w:hanging="224"/>
      </w:pPr>
      <w:rPr>
        <w:rFonts w:hint="default"/>
        <w:lang w:val="en-US" w:eastAsia="en-US" w:bidi="en-US"/>
      </w:rPr>
    </w:lvl>
  </w:abstractNum>
  <w:abstractNum w:abstractNumId="52" w15:restartNumberingAfterBreak="0">
    <w:nsid w:val="6B556F70"/>
    <w:multiLevelType w:val="hybridMultilevel"/>
    <w:tmpl w:val="F032399C"/>
    <w:lvl w:ilvl="0" w:tplc="A760AFC0">
      <w:start w:val="1"/>
      <w:numFmt w:val="lowerLetter"/>
      <w:lvlText w:val="%1)"/>
      <w:lvlJc w:val="left"/>
      <w:pPr>
        <w:ind w:left="362" w:hanging="360"/>
        <w:jc w:val="left"/>
      </w:pPr>
      <w:rPr>
        <w:rFonts w:ascii="Georgia" w:eastAsia="Calibri" w:hAnsi="Georgia" w:cs="Calibri" w:hint="default"/>
        <w:spacing w:val="-1"/>
        <w:w w:val="100"/>
        <w:sz w:val="22"/>
        <w:szCs w:val="22"/>
        <w:lang w:val="en-US" w:eastAsia="en-US" w:bidi="en-US"/>
      </w:rPr>
    </w:lvl>
    <w:lvl w:ilvl="1" w:tplc="C8DC3BF6">
      <w:numFmt w:val="bullet"/>
      <w:lvlText w:val="•"/>
      <w:lvlJc w:val="left"/>
      <w:pPr>
        <w:ind w:left="721" w:hanging="360"/>
      </w:pPr>
      <w:rPr>
        <w:rFonts w:hint="default"/>
        <w:lang w:val="en-US" w:eastAsia="en-US" w:bidi="en-US"/>
      </w:rPr>
    </w:lvl>
    <w:lvl w:ilvl="2" w:tplc="D1F0A378">
      <w:numFmt w:val="bullet"/>
      <w:lvlText w:val="•"/>
      <w:lvlJc w:val="left"/>
      <w:pPr>
        <w:ind w:left="1088" w:hanging="360"/>
      </w:pPr>
      <w:rPr>
        <w:rFonts w:hint="default"/>
        <w:lang w:val="en-US" w:eastAsia="en-US" w:bidi="en-US"/>
      </w:rPr>
    </w:lvl>
    <w:lvl w:ilvl="3" w:tplc="BB5A1500">
      <w:numFmt w:val="bullet"/>
      <w:lvlText w:val="•"/>
      <w:lvlJc w:val="left"/>
      <w:pPr>
        <w:ind w:left="1455" w:hanging="360"/>
      </w:pPr>
      <w:rPr>
        <w:rFonts w:hint="default"/>
        <w:lang w:val="en-US" w:eastAsia="en-US" w:bidi="en-US"/>
      </w:rPr>
    </w:lvl>
    <w:lvl w:ilvl="4" w:tplc="DFFC53CC">
      <w:numFmt w:val="bullet"/>
      <w:lvlText w:val="•"/>
      <w:lvlJc w:val="left"/>
      <w:pPr>
        <w:ind w:left="1822" w:hanging="360"/>
      </w:pPr>
      <w:rPr>
        <w:rFonts w:hint="default"/>
        <w:lang w:val="en-US" w:eastAsia="en-US" w:bidi="en-US"/>
      </w:rPr>
    </w:lvl>
    <w:lvl w:ilvl="5" w:tplc="415A65DC">
      <w:numFmt w:val="bullet"/>
      <w:lvlText w:val="•"/>
      <w:lvlJc w:val="left"/>
      <w:pPr>
        <w:ind w:left="2189" w:hanging="360"/>
      </w:pPr>
      <w:rPr>
        <w:rFonts w:hint="default"/>
        <w:lang w:val="en-US" w:eastAsia="en-US" w:bidi="en-US"/>
      </w:rPr>
    </w:lvl>
    <w:lvl w:ilvl="6" w:tplc="058401C6">
      <w:numFmt w:val="bullet"/>
      <w:lvlText w:val="•"/>
      <w:lvlJc w:val="left"/>
      <w:pPr>
        <w:ind w:left="2556" w:hanging="360"/>
      </w:pPr>
      <w:rPr>
        <w:rFonts w:hint="default"/>
        <w:lang w:val="en-US" w:eastAsia="en-US" w:bidi="en-US"/>
      </w:rPr>
    </w:lvl>
    <w:lvl w:ilvl="7" w:tplc="78060462">
      <w:numFmt w:val="bullet"/>
      <w:lvlText w:val="•"/>
      <w:lvlJc w:val="left"/>
      <w:pPr>
        <w:ind w:left="2923" w:hanging="360"/>
      </w:pPr>
      <w:rPr>
        <w:rFonts w:hint="default"/>
        <w:lang w:val="en-US" w:eastAsia="en-US" w:bidi="en-US"/>
      </w:rPr>
    </w:lvl>
    <w:lvl w:ilvl="8" w:tplc="9462DE80">
      <w:numFmt w:val="bullet"/>
      <w:lvlText w:val="•"/>
      <w:lvlJc w:val="left"/>
      <w:pPr>
        <w:ind w:left="3290" w:hanging="360"/>
      </w:pPr>
      <w:rPr>
        <w:rFonts w:hint="default"/>
        <w:lang w:val="en-US" w:eastAsia="en-US" w:bidi="en-US"/>
      </w:rPr>
    </w:lvl>
  </w:abstractNum>
  <w:abstractNum w:abstractNumId="53" w15:restartNumberingAfterBreak="0">
    <w:nsid w:val="6C40131E"/>
    <w:multiLevelType w:val="hybridMultilevel"/>
    <w:tmpl w:val="865A95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D6B7F0A"/>
    <w:multiLevelType w:val="hybridMultilevel"/>
    <w:tmpl w:val="E4F4075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2CB356D"/>
    <w:multiLevelType w:val="hybridMultilevel"/>
    <w:tmpl w:val="C36EE442"/>
    <w:lvl w:ilvl="0" w:tplc="04090017">
      <w:start w:val="1"/>
      <w:numFmt w:val="lowerLetter"/>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56" w15:restartNumberingAfterBreak="0">
    <w:nsid w:val="75354EA0"/>
    <w:multiLevelType w:val="hybridMultilevel"/>
    <w:tmpl w:val="8C46E464"/>
    <w:lvl w:ilvl="0" w:tplc="4F027066">
      <w:start w:val="1"/>
      <w:numFmt w:val="lowerLetter"/>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57" w15:restartNumberingAfterBreak="0">
    <w:nsid w:val="754C329F"/>
    <w:multiLevelType w:val="hybridMultilevel"/>
    <w:tmpl w:val="8E944B5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5F20AC1"/>
    <w:multiLevelType w:val="hybridMultilevel"/>
    <w:tmpl w:val="F56850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8A92AB4"/>
    <w:multiLevelType w:val="hybridMultilevel"/>
    <w:tmpl w:val="1E96AC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BA52F5A"/>
    <w:multiLevelType w:val="hybridMultilevel"/>
    <w:tmpl w:val="A65E0E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12"/>
  </w:num>
  <w:num w:numId="3">
    <w:abstractNumId w:val="37"/>
  </w:num>
  <w:num w:numId="4">
    <w:abstractNumId w:val="19"/>
  </w:num>
  <w:num w:numId="5">
    <w:abstractNumId w:val="57"/>
  </w:num>
  <w:num w:numId="6">
    <w:abstractNumId w:val="46"/>
  </w:num>
  <w:num w:numId="7">
    <w:abstractNumId w:val="4"/>
  </w:num>
  <w:num w:numId="8">
    <w:abstractNumId w:val="33"/>
  </w:num>
  <w:num w:numId="9">
    <w:abstractNumId w:val="1"/>
  </w:num>
  <w:num w:numId="10">
    <w:abstractNumId w:val="39"/>
  </w:num>
  <w:num w:numId="11">
    <w:abstractNumId w:val="11"/>
  </w:num>
  <w:num w:numId="12">
    <w:abstractNumId w:val="54"/>
  </w:num>
  <w:num w:numId="13">
    <w:abstractNumId w:val="23"/>
  </w:num>
  <w:num w:numId="14">
    <w:abstractNumId w:val="22"/>
  </w:num>
  <w:num w:numId="15">
    <w:abstractNumId w:val="43"/>
  </w:num>
  <w:num w:numId="16">
    <w:abstractNumId w:val="36"/>
  </w:num>
  <w:num w:numId="17">
    <w:abstractNumId w:val="38"/>
  </w:num>
  <w:num w:numId="18">
    <w:abstractNumId w:val="8"/>
  </w:num>
  <w:num w:numId="19">
    <w:abstractNumId w:val="25"/>
  </w:num>
  <w:num w:numId="20">
    <w:abstractNumId w:val="26"/>
  </w:num>
  <w:num w:numId="21">
    <w:abstractNumId w:val="18"/>
  </w:num>
  <w:num w:numId="22">
    <w:abstractNumId w:val="9"/>
  </w:num>
  <w:num w:numId="23">
    <w:abstractNumId w:val="40"/>
  </w:num>
  <w:num w:numId="24">
    <w:abstractNumId w:val="21"/>
  </w:num>
  <w:num w:numId="25">
    <w:abstractNumId w:val="42"/>
  </w:num>
  <w:num w:numId="26">
    <w:abstractNumId w:val="29"/>
  </w:num>
  <w:num w:numId="27">
    <w:abstractNumId w:val="52"/>
  </w:num>
  <w:num w:numId="28">
    <w:abstractNumId w:val="28"/>
  </w:num>
  <w:num w:numId="29">
    <w:abstractNumId w:val="50"/>
  </w:num>
  <w:num w:numId="30">
    <w:abstractNumId w:val="51"/>
  </w:num>
  <w:num w:numId="31">
    <w:abstractNumId w:val="34"/>
  </w:num>
  <w:num w:numId="32">
    <w:abstractNumId w:val="3"/>
  </w:num>
  <w:num w:numId="33">
    <w:abstractNumId w:val="48"/>
  </w:num>
  <w:num w:numId="34">
    <w:abstractNumId w:val="24"/>
  </w:num>
  <w:num w:numId="35">
    <w:abstractNumId w:val="5"/>
  </w:num>
  <w:num w:numId="36">
    <w:abstractNumId w:val="16"/>
  </w:num>
  <w:num w:numId="37">
    <w:abstractNumId w:val="0"/>
  </w:num>
  <w:num w:numId="38">
    <w:abstractNumId w:val="60"/>
  </w:num>
  <w:num w:numId="39">
    <w:abstractNumId w:val="53"/>
  </w:num>
  <w:num w:numId="40">
    <w:abstractNumId w:val="56"/>
  </w:num>
  <w:num w:numId="41">
    <w:abstractNumId w:val="27"/>
  </w:num>
  <w:num w:numId="42">
    <w:abstractNumId w:val="30"/>
  </w:num>
  <w:num w:numId="43">
    <w:abstractNumId w:val="45"/>
  </w:num>
  <w:num w:numId="44">
    <w:abstractNumId w:val="17"/>
  </w:num>
  <w:num w:numId="45">
    <w:abstractNumId w:val="7"/>
  </w:num>
  <w:num w:numId="46">
    <w:abstractNumId w:val="6"/>
  </w:num>
  <w:num w:numId="47">
    <w:abstractNumId w:val="14"/>
  </w:num>
  <w:num w:numId="48">
    <w:abstractNumId w:val="55"/>
  </w:num>
  <w:num w:numId="49">
    <w:abstractNumId w:val="41"/>
  </w:num>
  <w:num w:numId="50">
    <w:abstractNumId w:val="32"/>
  </w:num>
  <w:num w:numId="51">
    <w:abstractNumId w:val="13"/>
  </w:num>
  <w:num w:numId="52">
    <w:abstractNumId w:val="31"/>
  </w:num>
  <w:num w:numId="53">
    <w:abstractNumId w:val="15"/>
  </w:num>
  <w:num w:numId="54">
    <w:abstractNumId w:val="49"/>
  </w:num>
  <w:num w:numId="55">
    <w:abstractNumId w:val="35"/>
  </w:num>
  <w:num w:numId="56">
    <w:abstractNumId w:val="47"/>
  </w:num>
  <w:num w:numId="57">
    <w:abstractNumId w:val="58"/>
  </w:num>
  <w:num w:numId="58">
    <w:abstractNumId w:val="20"/>
  </w:num>
  <w:num w:numId="59">
    <w:abstractNumId w:val="59"/>
  </w:num>
  <w:num w:numId="60">
    <w:abstractNumId w:val="10"/>
  </w:num>
  <w:num w:numId="61">
    <w:abstractNumId w:val="2"/>
  </w:num>
  <w:num w:numId="62">
    <w:abstractNumId w:val="29"/>
    <w:lvlOverride w:ilvl="0">
      <w:startOverride w:val="1"/>
    </w:lvlOverride>
    <w:lvlOverride w:ilvl="1"/>
    <w:lvlOverride w:ilvl="2"/>
    <w:lvlOverride w:ilvl="3"/>
    <w:lvlOverride w:ilvl="4"/>
    <w:lvlOverride w:ilvl="5"/>
    <w:lvlOverride w:ilvl="6"/>
    <w:lvlOverride w:ilvl="7"/>
    <w:lvlOverride w:ilvl="8"/>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ophie Waterman">
    <w15:presenceInfo w15:providerId="AD" w15:userId="S::swaterman@chesapeakebay.net::90b7645f-c584-4a04-be8d-57cc9595c5c9"/>
  </w15:person>
  <w15:person w15:author="Brownson, Katherine - FS">
    <w15:presenceInfo w15:providerId="AD" w15:userId="S::Katherine.Brownson@usda.gov::37c7e160-4347-49df-9ca0-2edec11dd21a"/>
  </w15:person>
  <w15:person w15:author="Sophia Waterman">
    <w15:presenceInfo w15:providerId="AD" w15:userId="S::swaterman@chesapeakebay.net::90b7645f-c584-4a04-be8d-57cc9595c5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242"/>
    <w:rsid w:val="000035D4"/>
    <w:rsid w:val="00007A49"/>
    <w:rsid w:val="000119EC"/>
    <w:rsid w:val="000337B8"/>
    <w:rsid w:val="00034A1E"/>
    <w:rsid w:val="00041DC9"/>
    <w:rsid w:val="00044700"/>
    <w:rsid w:val="00051142"/>
    <w:rsid w:val="000563A4"/>
    <w:rsid w:val="00075463"/>
    <w:rsid w:val="00077588"/>
    <w:rsid w:val="000775AF"/>
    <w:rsid w:val="000777B7"/>
    <w:rsid w:val="00080071"/>
    <w:rsid w:val="000838F9"/>
    <w:rsid w:val="00085832"/>
    <w:rsid w:val="0009030E"/>
    <w:rsid w:val="000B0207"/>
    <w:rsid w:val="000B36DC"/>
    <w:rsid w:val="000B3CA0"/>
    <w:rsid w:val="000C151E"/>
    <w:rsid w:val="000D6A88"/>
    <w:rsid w:val="000F61C0"/>
    <w:rsid w:val="00110296"/>
    <w:rsid w:val="00147E3B"/>
    <w:rsid w:val="00150D7A"/>
    <w:rsid w:val="00150E1C"/>
    <w:rsid w:val="0015130F"/>
    <w:rsid w:val="0015450E"/>
    <w:rsid w:val="001562C8"/>
    <w:rsid w:val="0016176D"/>
    <w:rsid w:val="00165CA8"/>
    <w:rsid w:val="00170697"/>
    <w:rsid w:val="001834DA"/>
    <w:rsid w:val="001A012A"/>
    <w:rsid w:val="001A33A1"/>
    <w:rsid w:val="001A747A"/>
    <w:rsid w:val="001B0E46"/>
    <w:rsid w:val="001C3A10"/>
    <w:rsid w:val="001C4ABA"/>
    <w:rsid w:val="001E2A66"/>
    <w:rsid w:val="001E2CDE"/>
    <w:rsid w:val="001F0FA2"/>
    <w:rsid w:val="001F1E71"/>
    <w:rsid w:val="00201AA3"/>
    <w:rsid w:val="0020489D"/>
    <w:rsid w:val="00224B82"/>
    <w:rsid w:val="00225F65"/>
    <w:rsid w:val="0022675D"/>
    <w:rsid w:val="00260A99"/>
    <w:rsid w:val="00270729"/>
    <w:rsid w:val="0028273B"/>
    <w:rsid w:val="00282B34"/>
    <w:rsid w:val="00287CDC"/>
    <w:rsid w:val="002A2CD0"/>
    <w:rsid w:val="002A6269"/>
    <w:rsid w:val="002B7423"/>
    <w:rsid w:val="002D2705"/>
    <w:rsid w:val="002E36AC"/>
    <w:rsid w:val="002E79C6"/>
    <w:rsid w:val="002F0906"/>
    <w:rsid w:val="002F2BEE"/>
    <w:rsid w:val="003100FB"/>
    <w:rsid w:val="00336074"/>
    <w:rsid w:val="00336825"/>
    <w:rsid w:val="00343840"/>
    <w:rsid w:val="00352792"/>
    <w:rsid w:val="00354B8F"/>
    <w:rsid w:val="00357524"/>
    <w:rsid w:val="00366886"/>
    <w:rsid w:val="0037680B"/>
    <w:rsid w:val="003777FE"/>
    <w:rsid w:val="00380EE5"/>
    <w:rsid w:val="00385B3D"/>
    <w:rsid w:val="00385BEB"/>
    <w:rsid w:val="003933EC"/>
    <w:rsid w:val="003955BB"/>
    <w:rsid w:val="003978EB"/>
    <w:rsid w:val="003C4353"/>
    <w:rsid w:val="003E471A"/>
    <w:rsid w:val="003F3F26"/>
    <w:rsid w:val="003F5C85"/>
    <w:rsid w:val="00400A24"/>
    <w:rsid w:val="00403CDD"/>
    <w:rsid w:val="004206DA"/>
    <w:rsid w:val="00441824"/>
    <w:rsid w:val="00447C13"/>
    <w:rsid w:val="004568EF"/>
    <w:rsid w:val="00472ED6"/>
    <w:rsid w:val="004752D6"/>
    <w:rsid w:val="00481D1B"/>
    <w:rsid w:val="004906A0"/>
    <w:rsid w:val="00493CDD"/>
    <w:rsid w:val="0049427B"/>
    <w:rsid w:val="0049663A"/>
    <w:rsid w:val="004B4BFC"/>
    <w:rsid w:val="004B7974"/>
    <w:rsid w:val="004C509B"/>
    <w:rsid w:val="004E65FF"/>
    <w:rsid w:val="004F2BEE"/>
    <w:rsid w:val="00503CB0"/>
    <w:rsid w:val="005112C4"/>
    <w:rsid w:val="00515B73"/>
    <w:rsid w:val="00517C70"/>
    <w:rsid w:val="00531EB3"/>
    <w:rsid w:val="005441D7"/>
    <w:rsid w:val="0055303C"/>
    <w:rsid w:val="005845E3"/>
    <w:rsid w:val="00586E9E"/>
    <w:rsid w:val="0059210D"/>
    <w:rsid w:val="005A2020"/>
    <w:rsid w:val="005A4000"/>
    <w:rsid w:val="005A63BA"/>
    <w:rsid w:val="005C4792"/>
    <w:rsid w:val="005E19D9"/>
    <w:rsid w:val="005F7918"/>
    <w:rsid w:val="006058C4"/>
    <w:rsid w:val="0061252E"/>
    <w:rsid w:val="00624239"/>
    <w:rsid w:val="0064189F"/>
    <w:rsid w:val="0064375C"/>
    <w:rsid w:val="00643B59"/>
    <w:rsid w:val="006452CA"/>
    <w:rsid w:val="00646C5D"/>
    <w:rsid w:val="00657EB0"/>
    <w:rsid w:val="0066052F"/>
    <w:rsid w:val="006700A4"/>
    <w:rsid w:val="00670544"/>
    <w:rsid w:val="00671242"/>
    <w:rsid w:val="00680EB0"/>
    <w:rsid w:val="00681EA2"/>
    <w:rsid w:val="006A6BDC"/>
    <w:rsid w:val="006B10D0"/>
    <w:rsid w:val="006B6F6F"/>
    <w:rsid w:val="006D6E63"/>
    <w:rsid w:val="006E0906"/>
    <w:rsid w:val="006E0DA9"/>
    <w:rsid w:val="00713561"/>
    <w:rsid w:val="00721A55"/>
    <w:rsid w:val="00731A88"/>
    <w:rsid w:val="00732CCB"/>
    <w:rsid w:val="00751CF6"/>
    <w:rsid w:val="00770F88"/>
    <w:rsid w:val="00772607"/>
    <w:rsid w:val="007A3D7A"/>
    <w:rsid w:val="007A4A62"/>
    <w:rsid w:val="007B0492"/>
    <w:rsid w:val="007C156E"/>
    <w:rsid w:val="007C6283"/>
    <w:rsid w:val="007D5A9C"/>
    <w:rsid w:val="007E43C4"/>
    <w:rsid w:val="007E5031"/>
    <w:rsid w:val="007E6A41"/>
    <w:rsid w:val="007F3FB6"/>
    <w:rsid w:val="00805857"/>
    <w:rsid w:val="00810712"/>
    <w:rsid w:val="00813AC4"/>
    <w:rsid w:val="00816C4D"/>
    <w:rsid w:val="008232E8"/>
    <w:rsid w:val="00835F13"/>
    <w:rsid w:val="00865888"/>
    <w:rsid w:val="0086597A"/>
    <w:rsid w:val="0086724B"/>
    <w:rsid w:val="00872C30"/>
    <w:rsid w:val="00892EB4"/>
    <w:rsid w:val="008A58F8"/>
    <w:rsid w:val="008B3DBE"/>
    <w:rsid w:val="008B49C1"/>
    <w:rsid w:val="008C42CB"/>
    <w:rsid w:val="00901648"/>
    <w:rsid w:val="009037F6"/>
    <w:rsid w:val="00904655"/>
    <w:rsid w:val="00907924"/>
    <w:rsid w:val="00907C0A"/>
    <w:rsid w:val="0091204F"/>
    <w:rsid w:val="00913A43"/>
    <w:rsid w:val="00916A1E"/>
    <w:rsid w:val="00921128"/>
    <w:rsid w:val="009361F1"/>
    <w:rsid w:val="00940F2A"/>
    <w:rsid w:val="0094563C"/>
    <w:rsid w:val="00945CB7"/>
    <w:rsid w:val="009474EE"/>
    <w:rsid w:val="00947AB3"/>
    <w:rsid w:val="00982951"/>
    <w:rsid w:val="00984D02"/>
    <w:rsid w:val="0098737C"/>
    <w:rsid w:val="009924DD"/>
    <w:rsid w:val="00996CDD"/>
    <w:rsid w:val="009A5CDC"/>
    <w:rsid w:val="009A72E2"/>
    <w:rsid w:val="009B6B7A"/>
    <w:rsid w:val="009C31D6"/>
    <w:rsid w:val="009C72EC"/>
    <w:rsid w:val="009C7D98"/>
    <w:rsid w:val="009D05AD"/>
    <w:rsid w:val="009E13C2"/>
    <w:rsid w:val="009E2024"/>
    <w:rsid w:val="009E4018"/>
    <w:rsid w:val="009E5FCE"/>
    <w:rsid w:val="009F49BD"/>
    <w:rsid w:val="009F5939"/>
    <w:rsid w:val="00A033B2"/>
    <w:rsid w:val="00A1064F"/>
    <w:rsid w:val="00A23EA1"/>
    <w:rsid w:val="00A305D6"/>
    <w:rsid w:val="00A33FB1"/>
    <w:rsid w:val="00A36BC9"/>
    <w:rsid w:val="00A3717C"/>
    <w:rsid w:val="00A40BFA"/>
    <w:rsid w:val="00A42131"/>
    <w:rsid w:val="00A46B37"/>
    <w:rsid w:val="00A52850"/>
    <w:rsid w:val="00A7078B"/>
    <w:rsid w:val="00A7100A"/>
    <w:rsid w:val="00A71A21"/>
    <w:rsid w:val="00A810DB"/>
    <w:rsid w:val="00A86BFF"/>
    <w:rsid w:val="00A90A9D"/>
    <w:rsid w:val="00A9142D"/>
    <w:rsid w:val="00AA071C"/>
    <w:rsid w:val="00AA21CD"/>
    <w:rsid w:val="00AA6177"/>
    <w:rsid w:val="00AA671F"/>
    <w:rsid w:val="00AA6977"/>
    <w:rsid w:val="00AC64AA"/>
    <w:rsid w:val="00AD61A4"/>
    <w:rsid w:val="00AD79AF"/>
    <w:rsid w:val="00AD7B76"/>
    <w:rsid w:val="00AF2ED8"/>
    <w:rsid w:val="00AF398E"/>
    <w:rsid w:val="00B038AA"/>
    <w:rsid w:val="00B15704"/>
    <w:rsid w:val="00B1592C"/>
    <w:rsid w:val="00B24956"/>
    <w:rsid w:val="00B3624A"/>
    <w:rsid w:val="00B46E6A"/>
    <w:rsid w:val="00B52296"/>
    <w:rsid w:val="00B62BDC"/>
    <w:rsid w:val="00B73C40"/>
    <w:rsid w:val="00B8673C"/>
    <w:rsid w:val="00BA358F"/>
    <w:rsid w:val="00BA3AF4"/>
    <w:rsid w:val="00BB4814"/>
    <w:rsid w:val="00BF0E68"/>
    <w:rsid w:val="00C52EEE"/>
    <w:rsid w:val="00C73C10"/>
    <w:rsid w:val="00C931C9"/>
    <w:rsid w:val="00C957B1"/>
    <w:rsid w:val="00C960E7"/>
    <w:rsid w:val="00C9790E"/>
    <w:rsid w:val="00CA3028"/>
    <w:rsid w:val="00CA3888"/>
    <w:rsid w:val="00CA55B2"/>
    <w:rsid w:val="00CC745E"/>
    <w:rsid w:val="00CD18AD"/>
    <w:rsid w:val="00CD5E3F"/>
    <w:rsid w:val="00CE36CD"/>
    <w:rsid w:val="00CF3C26"/>
    <w:rsid w:val="00D05A46"/>
    <w:rsid w:val="00D11EFE"/>
    <w:rsid w:val="00D1296E"/>
    <w:rsid w:val="00D222A8"/>
    <w:rsid w:val="00D3062D"/>
    <w:rsid w:val="00D40159"/>
    <w:rsid w:val="00D47A12"/>
    <w:rsid w:val="00D619C5"/>
    <w:rsid w:val="00D76DD1"/>
    <w:rsid w:val="00DB5ECA"/>
    <w:rsid w:val="00DC0062"/>
    <w:rsid w:val="00DC35FF"/>
    <w:rsid w:val="00DC47F1"/>
    <w:rsid w:val="00DD43A5"/>
    <w:rsid w:val="00E01484"/>
    <w:rsid w:val="00E03628"/>
    <w:rsid w:val="00E06F45"/>
    <w:rsid w:val="00E15D9B"/>
    <w:rsid w:val="00E21636"/>
    <w:rsid w:val="00E23887"/>
    <w:rsid w:val="00E2778C"/>
    <w:rsid w:val="00E34B0C"/>
    <w:rsid w:val="00E35F81"/>
    <w:rsid w:val="00E36A32"/>
    <w:rsid w:val="00E41DBC"/>
    <w:rsid w:val="00E55924"/>
    <w:rsid w:val="00E8115C"/>
    <w:rsid w:val="00E86FD4"/>
    <w:rsid w:val="00EB546C"/>
    <w:rsid w:val="00EB5DF8"/>
    <w:rsid w:val="00EC6FD8"/>
    <w:rsid w:val="00ED221A"/>
    <w:rsid w:val="00ED37BD"/>
    <w:rsid w:val="00ED57BF"/>
    <w:rsid w:val="00ED7EBE"/>
    <w:rsid w:val="00EF1BBB"/>
    <w:rsid w:val="00EF49D4"/>
    <w:rsid w:val="00F1145A"/>
    <w:rsid w:val="00F15248"/>
    <w:rsid w:val="00F16197"/>
    <w:rsid w:val="00F20553"/>
    <w:rsid w:val="00F21226"/>
    <w:rsid w:val="00F2153D"/>
    <w:rsid w:val="00F340B0"/>
    <w:rsid w:val="00F40E1B"/>
    <w:rsid w:val="00F477A1"/>
    <w:rsid w:val="00F47A7A"/>
    <w:rsid w:val="00F47E84"/>
    <w:rsid w:val="00F624CA"/>
    <w:rsid w:val="00F70737"/>
    <w:rsid w:val="00F71F18"/>
    <w:rsid w:val="00F8705D"/>
    <w:rsid w:val="00F9417D"/>
    <w:rsid w:val="00F9418C"/>
    <w:rsid w:val="00F94551"/>
    <w:rsid w:val="00FA1143"/>
    <w:rsid w:val="00FA519B"/>
    <w:rsid w:val="00FB0D22"/>
    <w:rsid w:val="00FB0DBA"/>
    <w:rsid w:val="00FB2817"/>
    <w:rsid w:val="00FC2318"/>
    <w:rsid w:val="00FC7D91"/>
    <w:rsid w:val="00FD1234"/>
    <w:rsid w:val="00FF130C"/>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27EB4"/>
  <w15:chartTrackingRefBased/>
  <w15:docId w15:val="{CEF16C40-77F1-4E62-AB85-5F0C6109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3BA"/>
    <w:rPr>
      <w:rFonts w:ascii="Georgia" w:hAnsi="Georgia"/>
    </w:rPr>
  </w:style>
  <w:style w:type="paragraph" w:styleId="Heading1">
    <w:name w:val="heading 1"/>
    <w:basedOn w:val="Normal"/>
    <w:next w:val="Normal"/>
    <w:link w:val="Heading1Char"/>
    <w:uiPriority w:val="9"/>
    <w:qFormat/>
    <w:rsid w:val="005A63BA"/>
    <w:pPr>
      <w:spacing w:before="400"/>
      <w:outlineLvl w:val="0"/>
    </w:pPr>
    <w:rPr>
      <w:caps/>
      <w:spacing w:val="20"/>
      <w:sz w:val="24"/>
      <w:szCs w:val="28"/>
    </w:rPr>
  </w:style>
  <w:style w:type="paragraph" w:styleId="Heading2">
    <w:name w:val="heading 2"/>
    <w:basedOn w:val="Normal"/>
    <w:next w:val="Normal"/>
    <w:link w:val="Heading2Char"/>
    <w:uiPriority w:val="9"/>
    <w:unhideWhenUsed/>
    <w:qFormat/>
    <w:rsid w:val="00AA617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AA617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AA617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AA617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AA617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AA617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AA617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A6177"/>
    <w:pPr>
      <w:spacing w:after="120"/>
      <w:jc w:val="center"/>
      <w:outlineLvl w:val="8"/>
    </w:pPr>
    <w:rPr>
      <w:i/>
      <w:iCs/>
      <w:caps/>
      <w:spacing w:val="1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242"/>
  </w:style>
  <w:style w:type="paragraph" w:styleId="Footer">
    <w:name w:val="footer"/>
    <w:basedOn w:val="Normal"/>
    <w:link w:val="FooterChar"/>
    <w:uiPriority w:val="99"/>
    <w:unhideWhenUsed/>
    <w:rsid w:val="00671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242"/>
  </w:style>
  <w:style w:type="character" w:customStyle="1" w:styleId="Heading1Char">
    <w:name w:val="Heading 1 Char"/>
    <w:basedOn w:val="DefaultParagraphFont"/>
    <w:link w:val="Heading1"/>
    <w:uiPriority w:val="9"/>
    <w:rsid w:val="005A63BA"/>
    <w:rPr>
      <w:rFonts w:ascii="Georgia" w:hAnsi="Georgia"/>
      <w:caps/>
      <w:spacing w:val="20"/>
      <w:sz w:val="24"/>
      <w:szCs w:val="28"/>
    </w:rPr>
  </w:style>
  <w:style w:type="character" w:customStyle="1" w:styleId="Heading2Char">
    <w:name w:val="Heading 2 Char"/>
    <w:basedOn w:val="DefaultParagraphFont"/>
    <w:link w:val="Heading2"/>
    <w:uiPriority w:val="9"/>
    <w:rsid w:val="00AA617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AA6177"/>
    <w:rPr>
      <w:caps/>
      <w:color w:val="823B0B" w:themeColor="accent2" w:themeShade="7F"/>
      <w:sz w:val="24"/>
      <w:szCs w:val="24"/>
    </w:rPr>
  </w:style>
  <w:style w:type="character" w:customStyle="1" w:styleId="Heading4Char">
    <w:name w:val="Heading 4 Char"/>
    <w:basedOn w:val="DefaultParagraphFont"/>
    <w:link w:val="Heading4"/>
    <w:uiPriority w:val="9"/>
    <w:semiHidden/>
    <w:rsid w:val="00AA6177"/>
    <w:rPr>
      <w:caps/>
      <w:color w:val="823B0B" w:themeColor="accent2" w:themeShade="7F"/>
      <w:spacing w:val="10"/>
    </w:rPr>
  </w:style>
  <w:style w:type="character" w:customStyle="1" w:styleId="Heading5Char">
    <w:name w:val="Heading 5 Char"/>
    <w:basedOn w:val="DefaultParagraphFont"/>
    <w:link w:val="Heading5"/>
    <w:uiPriority w:val="9"/>
    <w:semiHidden/>
    <w:rsid w:val="00AA6177"/>
    <w:rPr>
      <w:caps/>
      <w:color w:val="823B0B" w:themeColor="accent2" w:themeShade="7F"/>
      <w:spacing w:val="10"/>
    </w:rPr>
  </w:style>
  <w:style w:type="character" w:customStyle="1" w:styleId="Heading6Char">
    <w:name w:val="Heading 6 Char"/>
    <w:basedOn w:val="DefaultParagraphFont"/>
    <w:link w:val="Heading6"/>
    <w:uiPriority w:val="9"/>
    <w:semiHidden/>
    <w:rsid w:val="00AA6177"/>
    <w:rPr>
      <w:caps/>
      <w:color w:val="C45911" w:themeColor="accent2" w:themeShade="BF"/>
      <w:spacing w:val="10"/>
    </w:rPr>
  </w:style>
  <w:style w:type="character" w:customStyle="1" w:styleId="Heading7Char">
    <w:name w:val="Heading 7 Char"/>
    <w:basedOn w:val="DefaultParagraphFont"/>
    <w:link w:val="Heading7"/>
    <w:uiPriority w:val="9"/>
    <w:semiHidden/>
    <w:rsid w:val="00AA6177"/>
    <w:rPr>
      <w:i/>
      <w:iCs/>
      <w:caps/>
      <w:color w:val="C45911" w:themeColor="accent2" w:themeShade="BF"/>
      <w:spacing w:val="10"/>
    </w:rPr>
  </w:style>
  <w:style w:type="character" w:customStyle="1" w:styleId="Heading8Char">
    <w:name w:val="Heading 8 Char"/>
    <w:basedOn w:val="DefaultParagraphFont"/>
    <w:link w:val="Heading8"/>
    <w:uiPriority w:val="9"/>
    <w:semiHidden/>
    <w:rsid w:val="00AA6177"/>
    <w:rPr>
      <w:caps/>
      <w:spacing w:val="10"/>
      <w:sz w:val="20"/>
      <w:szCs w:val="20"/>
    </w:rPr>
  </w:style>
  <w:style w:type="character" w:customStyle="1" w:styleId="Heading9Char">
    <w:name w:val="Heading 9 Char"/>
    <w:basedOn w:val="DefaultParagraphFont"/>
    <w:link w:val="Heading9"/>
    <w:uiPriority w:val="9"/>
    <w:semiHidden/>
    <w:rsid w:val="00AA6177"/>
    <w:rPr>
      <w:i/>
      <w:iCs/>
      <w:caps/>
      <w:spacing w:val="10"/>
      <w:sz w:val="20"/>
      <w:szCs w:val="20"/>
    </w:rPr>
  </w:style>
  <w:style w:type="paragraph" w:styleId="Caption">
    <w:name w:val="caption"/>
    <w:basedOn w:val="Normal"/>
    <w:next w:val="Normal"/>
    <w:uiPriority w:val="35"/>
    <w:semiHidden/>
    <w:unhideWhenUsed/>
    <w:qFormat/>
    <w:rsid w:val="00AA6177"/>
    <w:rPr>
      <w:caps/>
      <w:spacing w:val="10"/>
      <w:sz w:val="18"/>
      <w:szCs w:val="18"/>
    </w:rPr>
  </w:style>
  <w:style w:type="paragraph" w:styleId="Title">
    <w:name w:val="Title"/>
    <w:basedOn w:val="Normal"/>
    <w:next w:val="Normal"/>
    <w:link w:val="TitleChar"/>
    <w:uiPriority w:val="10"/>
    <w:qFormat/>
    <w:rsid w:val="00AA617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AA6177"/>
    <w:rPr>
      <w:caps/>
      <w:color w:val="833C0B" w:themeColor="accent2" w:themeShade="80"/>
      <w:spacing w:val="50"/>
      <w:sz w:val="44"/>
      <w:szCs w:val="44"/>
    </w:rPr>
  </w:style>
  <w:style w:type="paragraph" w:styleId="Subtitle">
    <w:name w:val="Subtitle"/>
    <w:basedOn w:val="Normal"/>
    <w:next w:val="Normal"/>
    <w:link w:val="SubtitleChar"/>
    <w:uiPriority w:val="11"/>
    <w:qFormat/>
    <w:rsid w:val="00AA617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A6177"/>
    <w:rPr>
      <w:caps/>
      <w:spacing w:val="20"/>
      <w:sz w:val="18"/>
      <w:szCs w:val="18"/>
    </w:rPr>
  </w:style>
  <w:style w:type="character" w:styleId="Strong">
    <w:name w:val="Strong"/>
    <w:uiPriority w:val="22"/>
    <w:qFormat/>
    <w:rsid w:val="00AA6177"/>
    <w:rPr>
      <w:b/>
      <w:bCs/>
      <w:color w:val="C45911" w:themeColor="accent2" w:themeShade="BF"/>
      <w:spacing w:val="5"/>
    </w:rPr>
  </w:style>
  <w:style w:type="character" w:styleId="Emphasis">
    <w:name w:val="Emphasis"/>
    <w:uiPriority w:val="20"/>
    <w:qFormat/>
    <w:rsid w:val="00AA6177"/>
    <w:rPr>
      <w:caps/>
      <w:spacing w:val="5"/>
      <w:sz w:val="20"/>
      <w:szCs w:val="20"/>
    </w:rPr>
  </w:style>
  <w:style w:type="paragraph" w:styleId="NoSpacing">
    <w:name w:val="No Spacing"/>
    <w:basedOn w:val="Normal"/>
    <w:link w:val="NoSpacingChar"/>
    <w:uiPriority w:val="1"/>
    <w:qFormat/>
    <w:rsid w:val="00AA6177"/>
    <w:pPr>
      <w:spacing w:after="0" w:line="240" w:lineRule="auto"/>
    </w:pPr>
  </w:style>
  <w:style w:type="paragraph" w:styleId="ListParagraph">
    <w:name w:val="List Paragraph"/>
    <w:basedOn w:val="Normal"/>
    <w:uiPriority w:val="34"/>
    <w:qFormat/>
    <w:rsid w:val="00AA6177"/>
    <w:pPr>
      <w:ind w:left="720"/>
      <w:contextualSpacing/>
    </w:pPr>
  </w:style>
  <w:style w:type="paragraph" w:styleId="Quote">
    <w:name w:val="Quote"/>
    <w:basedOn w:val="Normal"/>
    <w:next w:val="Normal"/>
    <w:link w:val="QuoteChar"/>
    <w:uiPriority w:val="29"/>
    <w:qFormat/>
    <w:rsid w:val="00AA6177"/>
    <w:rPr>
      <w:i/>
      <w:iCs/>
    </w:rPr>
  </w:style>
  <w:style w:type="character" w:customStyle="1" w:styleId="QuoteChar">
    <w:name w:val="Quote Char"/>
    <w:basedOn w:val="DefaultParagraphFont"/>
    <w:link w:val="Quote"/>
    <w:uiPriority w:val="29"/>
    <w:rsid w:val="00AA6177"/>
    <w:rPr>
      <w:i/>
      <w:iCs/>
    </w:rPr>
  </w:style>
  <w:style w:type="paragraph" w:styleId="IntenseQuote">
    <w:name w:val="Intense Quote"/>
    <w:basedOn w:val="Normal"/>
    <w:next w:val="Normal"/>
    <w:link w:val="IntenseQuoteChar"/>
    <w:uiPriority w:val="30"/>
    <w:qFormat/>
    <w:rsid w:val="00AA617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AA6177"/>
    <w:rPr>
      <w:caps/>
      <w:color w:val="823B0B" w:themeColor="accent2" w:themeShade="7F"/>
      <w:spacing w:val="5"/>
      <w:sz w:val="20"/>
      <w:szCs w:val="20"/>
    </w:rPr>
  </w:style>
  <w:style w:type="character" w:styleId="SubtleEmphasis">
    <w:name w:val="Subtle Emphasis"/>
    <w:uiPriority w:val="19"/>
    <w:qFormat/>
    <w:rsid w:val="00AA6177"/>
    <w:rPr>
      <w:i/>
      <w:iCs/>
    </w:rPr>
  </w:style>
  <w:style w:type="character" w:styleId="IntenseEmphasis">
    <w:name w:val="Intense Emphasis"/>
    <w:uiPriority w:val="21"/>
    <w:qFormat/>
    <w:rsid w:val="00AA6177"/>
    <w:rPr>
      <w:i/>
      <w:iCs/>
      <w:caps/>
      <w:spacing w:val="10"/>
      <w:sz w:val="20"/>
      <w:szCs w:val="20"/>
    </w:rPr>
  </w:style>
  <w:style w:type="character" w:styleId="SubtleReference">
    <w:name w:val="Subtle Reference"/>
    <w:basedOn w:val="DefaultParagraphFont"/>
    <w:uiPriority w:val="31"/>
    <w:qFormat/>
    <w:rsid w:val="00AA617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AA617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AA617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AA6177"/>
    <w:pPr>
      <w:outlineLvl w:val="9"/>
    </w:pPr>
    <w:rPr>
      <w:lang w:bidi="en-US"/>
    </w:rPr>
  </w:style>
  <w:style w:type="table" w:styleId="TableGrid">
    <w:name w:val="Table Grid"/>
    <w:basedOn w:val="TableNormal"/>
    <w:uiPriority w:val="39"/>
    <w:rsid w:val="00CD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5AD"/>
    <w:rPr>
      <w:rFonts w:ascii="Segoe UI" w:hAnsi="Segoe UI" w:cs="Segoe UI"/>
      <w:i/>
      <w:iCs/>
      <w:sz w:val="18"/>
      <w:szCs w:val="18"/>
    </w:rPr>
  </w:style>
  <w:style w:type="character" w:customStyle="1" w:styleId="NoSpacingChar">
    <w:name w:val="No Spacing Char"/>
    <w:basedOn w:val="DefaultParagraphFont"/>
    <w:link w:val="NoSpacing"/>
    <w:uiPriority w:val="1"/>
    <w:rsid w:val="00AA6177"/>
  </w:style>
  <w:style w:type="character" w:styleId="CommentReference">
    <w:name w:val="annotation reference"/>
    <w:basedOn w:val="DefaultParagraphFont"/>
    <w:uiPriority w:val="99"/>
    <w:semiHidden/>
    <w:unhideWhenUsed/>
    <w:rsid w:val="005F7918"/>
    <w:rPr>
      <w:sz w:val="16"/>
      <w:szCs w:val="16"/>
    </w:rPr>
  </w:style>
  <w:style w:type="paragraph" w:styleId="CommentText">
    <w:name w:val="annotation text"/>
    <w:basedOn w:val="Normal"/>
    <w:link w:val="CommentTextChar"/>
    <w:uiPriority w:val="99"/>
    <w:unhideWhenUsed/>
    <w:rsid w:val="005F7918"/>
    <w:pPr>
      <w:spacing w:line="240" w:lineRule="auto"/>
    </w:pPr>
    <w:rPr>
      <w:sz w:val="20"/>
      <w:szCs w:val="20"/>
    </w:rPr>
  </w:style>
  <w:style w:type="character" w:customStyle="1" w:styleId="CommentTextChar">
    <w:name w:val="Comment Text Char"/>
    <w:basedOn w:val="DefaultParagraphFont"/>
    <w:link w:val="CommentText"/>
    <w:uiPriority w:val="99"/>
    <w:rsid w:val="005F791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F7918"/>
    <w:rPr>
      <w:b/>
      <w:bCs/>
    </w:rPr>
  </w:style>
  <w:style w:type="character" w:customStyle="1" w:styleId="CommentSubjectChar">
    <w:name w:val="Comment Subject Char"/>
    <w:basedOn w:val="CommentTextChar"/>
    <w:link w:val="CommentSubject"/>
    <w:uiPriority w:val="99"/>
    <w:semiHidden/>
    <w:rsid w:val="005F7918"/>
    <w:rPr>
      <w:rFonts w:ascii="Georgia" w:hAnsi="Georgia"/>
      <w:b/>
      <w:bCs/>
      <w:sz w:val="20"/>
      <w:szCs w:val="20"/>
    </w:rPr>
  </w:style>
  <w:style w:type="paragraph" w:styleId="NormalWeb">
    <w:name w:val="Normal (Web)"/>
    <w:basedOn w:val="Normal"/>
    <w:uiPriority w:val="99"/>
    <w:semiHidden/>
    <w:unhideWhenUsed/>
    <w:rsid w:val="001C3A10"/>
    <w:pPr>
      <w:spacing w:before="100" w:beforeAutospacing="1" w:after="100" w:afterAutospacing="1" w:line="240" w:lineRule="auto"/>
    </w:pPr>
    <w:rPr>
      <w:rFonts w:ascii="Times New Roman" w:eastAsiaTheme="minorEastAsia" w:hAnsi="Times New Roman" w:cs="Times New Roman"/>
      <w:sz w:val="24"/>
      <w:szCs w:val="24"/>
    </w:rPr>
  </w:style>
  <w:style w:type="table" w:styleId="GridTable4-Accent5">
    <w:name w:val="Grid Table 4 Accent 5"/>
    <w:basedOn w:val="TableNormal"/>
    <w:uiPriority w:val="49"/>
    <w:rsid w:val="00947AB3"/>
    <w:pPr>
      <w:spacing w:after="0" w:line="240" w:lineRule="auto"/>
    </w:pPr>
    <w:rPr>
      <w:rFonts w:asciiTheme="minorHAnsi" w:eastAsiaTheme="minorHAnsi" w:hAnsiTheme="minorHAnsi" w:cstheme="minorBid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yperlink">
    <w:name w:val="Hyperlink"/>
    <w:basedOn w:val="DefaultParagraphFont"/>
    <w:uiPriority w:val="99"/>
    <w:unhideWhenUsed/>
    <w:rsid w:val="00947AB3"/>
    <w:rPr>
      <w:color w:val="0563C1" w:themeColor="hyperlink"/>
      <w:u w:val="single"/>
    </w:rPr>
  </w:style>
  <w:style w:type="character" w:styleId="FollowedHyperlink">
    <w:name w:val="FollowedHyperlink"/>
    <w:basedOn w:val="DefaultParagraphFont"/>
    <w:uiPriority w:val="99"/>
    <w:semiHidden/>
    <w:unhideWhenUsed/>
    <w:rsid w:val="006452CA"/>
    <w:rPr>
      <w:color w:val="954F72" w:themeColor="followedHyperlink"/>
      <w:u w:val="single"/>
    </w:rPr>
  </w:style>
  <w:style w:type="paragraph" w:customStyle="1" w:styleId="TableParagraph">
    <w:name w:val="Table Paragraph"/>
    <w:basedOn w:val="Normal"/>
    <w:uiPriority w:val="1"/>
    <w:qFormat/>
    <w:rsid w:val="00624239"/>
    <w:pPr>
      <w:widowControl w:val="0"/>
      <w:autoSpaceDE w:val="0"/>
      <w:autoSpaceDN w:val="0"/>
      <w:spacing w:after="0" w:line="268" w:lineRule="exact"/>
      <w:ind w:left="105"/>
    </w:pPr>
    <w:rPr>
      <w:rFonts w:ascii="Calibri" w:eastAsia="Calibri" w:hAnsi="Calibri" w:cs="Calibri"/>
      <w:lang w:bidi="en-US"/>
    </w:rPr>
  </w:style>
  <w:style w:type="paragraph" w:customStyle="1" w:styleId="Default">
    <w:name w:val="Default"/>
    <w:rsid w:val="00007A49"/>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FA519B"/>
    <w:pPr>
      <w:spacing w:after="0" w:line="240" w:lineRule="auto"/>
    </w:pPr>
    <w:rPr>
      <w:rFonts w:ascii="Georgia"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14391">
      <w:bodyDiv w:val="1"/>
      <w:marLeft w:val="0"/>
      <w:marRight w:val="0"/>
      <w:marTop w:val="0"/>
      <w:marBottom w:val="0"/>
      <w:divBdr>
        <w:top w:val="none" w:sz="0" w:space="0" w:color="auto"/>
        <w:left w:val="none" w:sz="0" w:space="0" w:color="auto"/>
        <w:bottom w:val="none" w:sz="0" w:space="0" w:color="auto"/>
        <w:right w:val="none" w:sz="0" w:space="0" w:color="auto"/>
      </w:divBdr>
    </w:div>
    <w:div w:id="337007554">
      <w:bodyDiv w:val="1"/>
      <w:marLeft w:val="0"/>
      <w:marRight w:val="0"/>
      <w:marTop w:val="0"/>
      <w:marBottom w:val="0"/>
      <w:divBdr>
        <w:top w:val="none" w:sz="0" w:space="0" w:color="auto"/>
        <w:left w:val="none" w:sz="0" w:space="0" w:color="auto"/>
        <w:bottom w:val="none" w:sz="0" w:space="0" w:color="auto"/>
        <w:right w:val="none" w:sz="0" w:space="0" w:color="auto"/>
      </w:divBdr>
    </w:div>
    <w:div w:id="826478212">
      <w:bodyDiv w:val="1"/>
      <w:marLeft w:val="0"/>
      <w:marRight w:val="0"/>
      <w:marTop w:val="0"/>
      <w:marBottom w:val="0"/>
      <w:divBdr>
        <w:top w:val="none" w:sz="0" w:space="0" w:color="auto"/>
        <w:left w:val="none" w:sz="0" w:space="0" w:color="auto"/>
        <w:bottom w:val="none" w:sz="0" w:space="0" w:color="auto"/>
        <w:right w:val="none" w:sz="0" w:space="0" w:color="auto"/>
      </w:divBdr>
    </w:div>
    <w:div w:id="1359429272">
      <w:bodyDiv w:val="1"/>
      <w:marLeft w:val="0"/>
      <w:marRight w:val="0"/>
      <w:marTop w:val="0"/>
      <w:marBottom w:val="0"/>
      <w:divBdr>
        <w:top w:val="none" w:sz="0" w:space="0" w:color="auto"/>
        <w:left w:val="none" w:sz="0" w:space="0" w:color="auto"/>
        <w:bottom w:val="none" w:sz="0" w:space="0" w:color="auto"/>
        <w:right w:val="none" w:sz="0" w:space="0" w:color="auto"/>
      </w:divBdr>
    </w:div>
    <w:div w:id="1572041566">
      <w:bodyDiv w:val="1"/>
      <w:marLeft w:val="0"/>
      <w:marRight w:val="0"/>
      <w:marTop w:val="0"/>
      <w:marBottom w:val="0"/>
      <w:divBdr>
        <w:top w:val="none" w:sz="0" w:space="0" w:color="auto"/>
        <w:left w:val="none" w:sz="0" w:space="0" w:color="auto"/>
        <w:bottom w:val="none" w:sz="0" w:space="0" w:color="auto"/>
        <w:right w:val="none" w:sz="0" w:space="0" w:color="auto"/>
      </w:divBdr>
    </w:div>
    <w:div w:id="2089450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decisions/srs-guide" TargetMode="Externa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microsoft.com/office/2011/relationships/people" Target="peop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0D4317897C1F4C9ADB0294CC33C3B7" ma:contentTypeVersion="2" ma:contentTypeDescription="Create a new document." ma:contentTypeScope="" ma:versionID="cf471e396926cb3fcec5dd8293e6ac64">
  <xsd:schema xmlns:xsd="http://www.w3.org/2001/XMLSchema" xmlns:xs="http://www.w3.org/2001/XMLSchema" xmlns:p="http://schemas.microsoft.com/office/2006/metadata/properties" xmlns:ns2="b3d2f3de-b253-4a34-95ee-0184da080cd0" targetNamespace="http://schemas.microsoft.com/office/2006/metadata/properties" ma:root="true" ma:fieldsID="2e75e0ae7fff6072232f0bb244b67961" ns2:_="">
    <xsd:import namespace="b3d2f3de-b253-4a34-95ee-0184da080cd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d2f3de-b253-4a34-95ee-0184da080c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90C3F0-93A3-4ABB-B720-1C5C3B82CB53}">
  <ds:schemaRefs>
    <ds:schemaRef ds:uri="http://schemas.microsoft.com/sharepoint/v3/contenttype/forms"/>
  </ds:schemaRefs>
</ds:datastoreItem>
</file>

<file path=customXml/itemProps2.xml><?xml version="1.0" encoding="utf-8"?>
<ds:datastoreItem xmlns:ds="http://schemas.openxmlformats.org/officeDocument/2006/customXml" ds:itemID="{50E998AE-C725-4243-8D63-06ADC0B54770}">
  <ds:schemaRefs>
    <ds:schemaRef ds:uri="http://schemas.openxmlformats.org/officeDocument/2006/bibliography"/>
  </ds:schemaRefs>
</ds:datastoreItem>
</file>

<file path=customXml/itemProps3.xml><?xml version="1.0" encoding="utf-8"?>
<ds:datastoreItem xmlns:ds="http://schemas.openxmlformats.org/officeDocument/2006/customXml" ds:itemID="{586E2746-2AB3-4AFC-B961-988A374C3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d2f3de-b253-4a34-95ee-0184da080c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5802BC-6DED-4773-A9E5-494DEED3AD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2020</Words>
  <Characters>11517</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Smedinghoff</dc:creator>
  <cp:keywords/>
  <dc:description/>
  <cp:lastModifiedBy>Brownson, Katherine - FS</cp:lastModifiedBy>
  <cp:revision>3</cp:revision>
  <cp:lastPrinted>2020-10-28T11:50:00Z</cp:lastPrinted>
  <dcterms:created xsi:type="dcterms:W3CDTF">2022-10-26T20:25:00Z</dcterms:created>
  <dcterms:modified xsi:type="dcterms:W3CDTF">2022-10-26T20:38:00Z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0x010100BF0D4317897C1F4C9ADB0294CC33C3B7</vt:lpwstr>
  </property>
</Properties>
</file>