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3B932" w14:textId="6FDAFE3D" w:rsidR="00D96D5D" w:rsidRDefault="002E226B" w:rsidP="00D96D5D">
      <w:pPr>
        <w:pStyle w:val="Heading1"/>
        <w:rPr>
          <w:i/>
          <w:iCs/>
        </w:rPr>
      </w:pPr>
      <w:bookmarkStart w:id="0" w:name="_GoBack"/>
      <w:bookmarkEnd w:id="0"/>
      <w:r w:rsidRPr="00E405C8">
        <w:rPr>
          <w:iCs/>
        </w:rPr>
        <w:t>Tree Canopy</w:t>
      </w:r>
    </w:p>
    <w:p w14:paraId="15333208" w14:textId="5534D5BC" w:rsidR="00E405C8" w:rsidRPr="00B00D0F" w:rsidRDefault="00E405C8" w:rsidP="00B00D0F">
      <w:pPr>
        <w:pStyle w:val="Heading2"/>
      </w:pPr>
      <w:r w:rsidRPr="00B00D0F">
        <w:t>Goal</w:t>
      </w:r>
      <w:r w:rsidR="00D96D5D" w:rsidRPr="00B00D0F">
        <w:t xml:space="preserve">: </w:t>
      </w:r>
    </w:p>
    <w:p w14:paraId="57934900" w14:textId="6813158D" w:rsidR="00D96D5D" w:rsidRPr="0049760D" w:rsidRDefault="004225F9" w:rsidP="002A3232">
      <w:pPr>
        <w:rPr>
          <w:szCs w:val="24"/>
        </w:rPr>
      </w:pPr>
      <w:r w:rsidRPr="004225F9">
        <w:rPr>
          <w:szCs w:val="24"/>
        </w:rPr>
        <w:t xml:space="preserve">Continually increase urban tree canopy </w:t>
      </w:r>
      <w:r w:rsidRPr="0049760D">
        <w:rPr>
          <w:szCs w:val="24"/>
        </w:rPr>
        <w:t xml:space="preserve">capacity to provide air quality, water quality and habitat benefits throughout the watershed. Expand urban tree canopy </w:t>
      </w:r>
      <w:r w:rsidRPr="005A4E02">
        <w:rPr>
          <w:bCs/>
          <w:szCs w:val="24"/>
        </w:rPr>
        <w:t>by 2,400 acres by 2025</w:t>
      </w:r>
      <w:r w:rsidRPr="0049760D">
        <w:rPr>
          <w:szCs w:val="24"/>
        </w:rPr>
        <w:t>.</w:t>
      </w:r>
    </w:p>
    <w:p w14:paraId="486464C2" w14:textId="77777777" w:rsidR="0049760D" w:rsidRPr="0049760D" w:rsidRDefault="0049760D" w:rsidP="002A3232">
      <w:pPr>
        <w:rPr>
          <w:szCs w:val="24"/>
        </w:rPr>
      </w:pPr>
    </w:p>
    <w:p w14:paraId="4E7A458F" w14:textId="77777777" w:rsidR="0049760D" w:rsidRPr="0049760D" w:rsidRDefault="0049760D" w:rsidP="002A3232">
      <w:pPr>
        <w:rPr>
          <w:rFonts w:cs="Times New Roman"/>
          <w:szCs w:val="24"/>
        </w:rPr>
      </w:pPr>
      <w:r w:rsidRPr="0049760D">
        <w:rPr>
          <w:szCs w:val="24"/>
        </w:rPr>
        <w:t xml:space="preserve">In this Management Strategy, we use a broad definition of “urban” tree canopy that includes all sizes of communities. It is important to note that this goal is intended to reflect a </w:t>
      </w:r>
      <w:r w:rsidRPr="0049760D">
        <w:rPr>
          <w:i/>
          <w:iCs/>
          <w:szCs w:val="24"/>
        </w:rPr>
        <w:t xml:space="preserve">net gain </w:t>
      </w:r>
      <w:r w:rsidRPr="0049760D">
        <w:rPr>
          <w:szCs w:val="24"/>
        </w:rPr>
        <w:t>in acreage of tree canopy, after accounting for canopy losses due to various factors such as development, storms, pests/diseases, and natural mortality. Meeting the goal requires protecting as much of our existing tree canopy as possible and planting enough to both mitigate losses and expand the tree canopy cover by 2,400 acres.</w:t>
      </w:r>
    </w:p>
    <w:p w14:paraId="43CB6C0B" w14:textId="77777777" w:rsidR="00D96D5D" w:rsidRPr="0049760D" w:rsidRDefault="00D96D5D" w:rsidP="00D96D5D">
      <w:pPr>
        <w:rPr>
          <w:rFonts w:cs="Times New Roman"/>
          <w:szCs w:val="24"/>
        </w:rPr>
      </w:pPr>
    </w:p>
    <w:p w14:paraId="6DFCCDD1" w14:textId="77777777" w:rsidR="00D96D5D" w:rsidRPr="00E103F7" w:rsidRDefault="00D96D5D" w:rsidP="00B00D0F">
      <w:pPr>
        <w:pStyle w:val="Heading2"/>
      </w:pPr>
      <w:r>
        <w:t>Factors Influencing Success</w:t>
      </w:r>
    </w:p>
    <w:p w14:paraId="1670B361" w14:textId="2FC2E357" w:rsidR="008F1465" w:rsidRPr="004225F9" w:rsidRDefault="004225F9" w:rsidP="00D96D5D">
      <w:pPr>
        <w:rPr>
          <w:szCs w:val="24"/>
        </w:rPr>
      </w:pPr>
      <w:r w:rsidRPr="004225F9">
        <w:rPr>
          <w:szCs w:val="24"/>
        </w:rPr>
        <w:t xml:space="preserve">There are a variety of social and environmental factors that influence the ability to meet Urban Tree Canopy goals. The equation in Figure </w:t>
      </w:r>
      <w:r w:rsidR="00B00D0F">
        <w:rPr>
          <w:szCs w:val="24"/>
        </w:rPr>
        <w:t>1</w:t>
      </w:r>
      <w:r w:rsidR="00B00D0F" w:rsidRPr="004225F9">
        <w:rPr>
          <w:szCs w:val="24"/>
        </w:rPr>
        <w:t xml:space="preserve"> </w:t>
      </w:r>
      <w:r w:rsidRPr="004225F9">
        <w:rPr>
          <w:szCs w:val="24"/>
        </w:rPr>
        <w:t xml:space="preserve">illustrates the basic components of achieving an urban tree canopy goal, demonstrating that success is not just a matter of how many trees are planted, but how new and existing trees grow and survive over time as a function of the protection and maintenance that is provided, as well as the canopy losses that occur through removals and mortality. Each element of this equation is influenced by various social and environmental factors, summarized in Figure </w:t>
      </w:r>
      <w:r w:rsidR="00B00D0F">
        <w:rPr>
          <w:szCs w:val="24"/>
        </w:rPr>
        <w:t>1</w:t>
      </w:r>
      <w:r w:rsidR="00B00D0F" w:rsidRPr="004225F9">
        <w:rPr>
          <w:szCs w:val="24"/>
        </w:rPr>
        <w:t xml:space="preserve"> </w:t>
      </w:r>
      <w:r w:rsidRPr="004225F9">
        <w:rPr>
          <w:szCs w:val="24"/>
        </w:rPr>
        <w:t xml:space="preserve">and Table </w:t>
      </w:r>
      <w:r w:rsidR="00B00D0F">
        <w:rPr>
          <w:szCs w:val="24"/>
        </w:rPr>
        <w:t>1</w:t>
      </w:r>
      <w:r w:rsidRPr="004225F9">
        <w:rPr>
          <w:szCs w:val="24"/>
        </w:rPr>
        <w:t xml:space="preserve">. </w:t>
      </w:r>
      <w:del w:id="1" w:author="Claggett, Sally -FS" w:date="2016-09-06T18:18:00Z">
        <w:r w:rsidRPr="004225F9" w:rsidDel="0059243E">
          <w:rPr>
            <w:szCs w:val="24"/>
          </w:rPr>
          <w:delText xml:space="preserve">The Forestry Workgroup and interested stakeholders assisted in ranking some of these key “influencing factors” to help prioritize those areas that we can influence through Strategy actions and collaboration. The Workgroup acknowledges that all influencing factors are a priority, but a rough ranking is included in Table </w:delText>
        </w:r>
        <w:r w:rsidR="00B00D0F" w:rsidDel="0059243E">
          <w:rPr>
            <w:szCs w:val="24"/>
          </w:rPr>
          <w:delText>1</w:delText>
        </w:r>
        <w:r w:rsidR="00B00D0F" w:rsidRPr="004225F9" w:rsidDel="0059243E">
          <w:rPr>
            <w:szCs w:val="24"/>
          </w:rPr>
          <w:delText xml:space="preserve"> </w:delText>
        </w:r>
        <w:r w:rsidRPr="004225F9" w:rsidDel="0059243E">
          <w:rPr>
            <w:szCs w:val="24"/>
          </w:rPr>
          <w:delText>below.</w:delText>
        </w:r>
      </w:del>
    </w:p>
    <w:p w14:paraId="7C9E4BCE" w14:textId="77777777" w:rsidR="004225F9" w:rsidRPr="004225F9" w:rsidRDefault="004225F9" w:rsidP="00D96D5D">
      <w:pPr>
        <w:rPr>
          <w:szCs w:val="24"/>
        </w:rPr>
      </w:pPr>
    </w:p>
    <w:p w14:paraId="5FCF072F" w14:textId="77777777" w:rsidR="004225F9" w:rsidRDefault="004225F9" w:rsidP="00D96D5D">
      <w:pPr>
        <w:rPr>
          <w:rFonts w:cs="Times New Roman"/>
          <w:szCs w:val="24"/>
        </w:rPr>
      </w:pPr>
      <w:r>
        <w:rPr>
          <w:rFonts w:cs="Times New Roman"/>
          <w:noProof/>
          <w:szCs w:val="24"/>
        </w:rPr>
        <w:drawing>
          <wp:inline distT="0" distB="0" distL="0" distR="0" wp14:anchorId="15483DB9" wp14:editId="5181ED21">
            <wp:extent cx="3767328" cy="2660904"/>
            <wp:effectExtent l="0" t="0" r="508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7328" cy="2660904"/>
                    </a:xfrm>
                    <a:prstGeom prst="rect">
                      <a:avLst/>
                    </a:prstGeom>
                    <a:noFill/>
                    <a:ln>
                      <a:noFill/>
                    </a:ln>
                  </pic:spPr>
                </pic:pic>
              </a:graphicData>
            </a:graphic>
          </wp:inline>
        </w:drawing>
      </w:r>
    </w:p>
    <w:p w14:paraId="24537EE7" w14:textId="3F58263A" w:rsidR="004225F9" w:rsidRDefault="004225F9" w:rsidP="00D96D5D">
      <w:pPr>
        <w:rPr>
          <w:b/>
          <w:bCs/>
          <w:i/>
          <w:iCs/>
          <w:sz w:val="20"/>
          <w:szCs w:val="20"/>
        </w:rPr>
      </w:pPr>
      <w:r>
        <w:rPr>
          <w:b/>
          <w:bCs/>
          <w:i/>
          <w:iCs/>
          <w:sz w:val="20"/>
          <w:szCs w:val="20"/>
        </w:rPr>
        <w:t xml:space="preserve">Figure </w:t>
      </w:r>
      <w:r w:rsidR="00B00D0F">
        <w:rPr>
          <w:b/>
          <w:bCs/>
          <w:i/>
          <w:iCs/>
          <w:sz w:val="20"/>
          <w:szCs w:val="20"/>
        </w:rPr>
        <w:t>1</w:t>
      </w:r>
      <w:r>
        <w:rPr>
          <w:b/>
          <w:bCs/>
          <w:i/>
          <w:iCs/>
          <w:sz w:val="20"/>
          <w:szCs w:val="20"/>
        </w:rPr>
        <w:t>. The Basic Components of Achieving an Urban Tree Canopy Goal</w:t>
      </w:r>
    </w:p>
    <w:p w14:paraId="32381BD1" w14:textId="77777777" w:rsidR="004225F9" w:rsidRDefault="004225F9" w:rsidP="00D96D5D">
      <w:pPr>
        <w:rPr>
          <w:b/>
          <w:bCs/>
          <w:i/>
          <w:iCs/>
          <w:sz w:val="20"/>
          <w:szCs w:val="20"/>
        </w:rPr>
      </w:pPr>
    </w:p>
    <w:p w14:paraId="2D8FE7BC" w14:textId="77777777" w:rsidR="004225F9" w:rsidRDefault="004225F9" w:rsidP="00D96D5D">
      <w:pPr>
        <w:rPr>
          <w:b/>
          <w:bCs/>
          <w:sz w:val="22"/>
        </w:rPr>
      </w:pPr>
    </w:p>
    <w:p w14:paraId="6A621489" w14:textId="2F27AE8E" w:rsidR="0034170B" w:rsidDel="0059243E" w:rsidRDefault="0034170B" w:rsidP="00B00D0F">
      <w:pPr>
        <w:pStyle w:val="Heading2"/>
        <w:rPr>
          <w:del w:id="2" w:author="Claggett, Sally -FS" w:date="2016-09-06T18:17:00Z"/>
          <w:b/>
          <w:bCs w:val="0"/>
          <w:sz w:val="22"/>
        </w:rPr>
      </w:pPr>
    </w:p>
    <w:p w14:paraId="62984B9B" w14:textId="77777777" w:rsidR="0059243E" w:rsidRDefault="0059243E">
      <w:pPr>
        <w:rPr>
          <w:ins w:id="3" w:author="Claggett, Sally -FS" w:date="2016-09-06T18:18:00Z"/>
        </w:rPr>
      </w:pPr>
    </w:p>
    <w:p w14:paraId="079972B2" w14:textId="77777777" w:rsidR="0059243E" w:rsidRDefault="0059243E">
      <w:pPr>
        <w:rPr>
          <w:ins w:id="4" w:author="Claggett, Sally -FS" w:date="2016-09-06T18:18:00Z"/>
        </w:rPr>
      </w:pPr>
    </w:p>
    <w:p w14:paraId="24D1D408" w14:textId="77777777" w:rsidR="0059243E" w:rsidRPr="0059243E" w:rsidRDefault="0059243E">
      <w:pPr>
        <w:rPr>
          <w:ins w:id="5" w:author="Claggett, Sally -FS" w:date="2016-09-06T18:18:00Z"/>
          <w:rPrChange w:id="6" w:author="Claggett, Sally -FS" w:date="2016-09-06T18:18:00Z">
            <w:rPr>
              <w:ins w:id="7" w:author="Claggett, Sally -FS" w:date="2016-09-06T18:18:00Z"/>
              <w:b/>
              <w:bCs/>
              <w:sz w:val="22"/>
            </w:rPr>
          </w:rPrChange>
        </w:rPr>
      </w:pPr>
    </w:p>
    <w:p w14:paraId="4FBAADED" w14:textId="6E9729B4" w:rsidR="004225F9" w:rsidDel="0059243E" w:rsidRDefault="004225F9" w:rsidP="00D96D5D">
      <w:pPr>
        <w:rPr>
          <w:del w:id="8" w:author="Claggett, Sally -FS" w:date="2016-09-06T18:17:00Z"/>
          <w:b/>
          <w:bCs/>
          <w:sz w:val="22"/>
        </w:rPr>
      </w:pPr>
      <w:del w:id="9" w:author="Claggett, Sally -FS" w:date="2016-09-06T18:17:00Z">
        <w:r w:rsidDel="0059243E">
          <w:rPr>
            <w:b/>
            <w:bCs/>
            <w:sz w:val="22"/>
          </w:rPr>
          <w:lastRenderedPageBreak/>
          <w:delText xml:space="preserve">  Table </w:delText>
        </w:r>
        <w:r w:rsidR="00B00D0F" w:rsidDel="0059243E">
          <w:rPr>
            <w:b/>
            <w:bCs/>
            <w:sz w:val="22"/>
          </w:rPr>
          <w:delText>1</w:delText>
        </w:r>
        <w:r w:rsidDel="0059243E">
          <w:rPr>
            <w:b/>
            <w:bCs/>
            <w:sz w:val="22"/>
          </w:rPr>
          <w:delText>. Factors Influencing Ability to Meet Goal</w:delText>
        </w:r>
      </w:del>
    </w:p>
    <w:p w14:paraId="47AF34FD" w14:textId="6AB8F460" w:rsidR="004225F9" w:rsidDel="0059243E" w:rsidRDefault="004225F9" w:rsidP="00D96D5D">
      <w:pPr>
        <w:rPr>
          <w:del w:id="10" w:author="Claggett, Sally -FS" w:date="2016-09-06T18:17:00Z"/>
          <w:rFonts w:cs="Times New Roman"/>
          <w:szCs w:val="24"/>
        </w:rPr>
      </w:pPr>
      <w:del w:id="11" w:author="Claggett, Sally -FS" w:date="2016-09-06T18:17:00Z">
        <w:r w:rsidDel="0059243E">
          <w:rPr>
            <w:rFonts w:cs="Times New Roman"/>
            <w:noProof/>
            <w:szCs w:val="24"/>
          </w:rPr>
          <w:drawing>
            <wp:inline distT="0" distB="0" distL="0" distR="0" wp14:anchorId="083A39C2" wp14:editId="6FDEC77C">
              <wp:extent cx="3349625" cy="352425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0920" cy="3525612"/>
                      </a:xfrm>
                      <a:prstGeom prst="rect">
                        <a:avLst/>
                      </a:prstGeom>
                      <a:noFill/>
                      <a:ln>
                        <a:noFill/>
                      </a:ln>
                    </pic:spPr>
                  </pic:pic>
                </a:graphicData>
              </a:graphic>
            </wp:inline>
          </w:drawing>
        </w:r>
      </w:del>
    </w:p>
    <w:p w14:paraId="73DF1E27" w14:textId="77777777" w:rsidR="00D96D5D" w:rsidRDefault="00D96D5D" w:rsidP="00B00D0F">
      <w:pPr>
        <w:pStyle w:val="Heading2"/>
      </w:pPr>
      <w:r>
        <w:t>Resulting Scoring Narrative</w:t>
      </w:r>
    </w:p>
    <w:p w14:paraId="6D5204DF" w14:textId="77777777" w:rsidR="005A4E02" w:rsidRDefault="005A4E02" w:rsidP="005A4E02">
      <w:r>
        <w:t xml:space="preserve">The complexity of factors require best professional judgement (BPJ) to discern the differences between some scores. For instance, multiple different combinations of practice effects could lead to judgments that a 4 is warranted instead of a 3 or 5. </w:t>
      </w:r>
    </w:p>
    <w:p w14:paraId="3757E3A1" w14:textId="77777777" w:rsidR="005A4E02" w:rsidRPr="005A4E02" w:rsidRDefault="005A4E02" w:rsidP="005A4E02"/>
    <w:tbl>
      <w:tblPr>
        <w:tblW w:w="9828" w:type="dxa"/>
        <w:jc w:val="center"/>
        <w:shd w:val="clear" w:color="000000" w:fill="auto"/>
        <w:tblLook w:val="04A0" w:firstRow="1" w:lastRow="0" w:firstColumn="1" w:lastColumn="0" w:noHBand="0" w:noVBand="1"/>
      </w:tblPr>
      <w:tblGrid>
        <w:gridCol w:w="3474"/>
        <w:gridCol w:w="6354"/>
      </w:tblGrid>
      <w:tr w:rsidR="00D96D5D" w:rsidRPr="00C839FD" w14:paraId="1C44CF80"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tcPr>
          <w:p w14:paraId="53AD055D" w14:textId="77777777" w:rsidR="00D96D5D" w:rsidRPr="00303662" w:rsidRDefault="00D96D5D" w:rsidP="000378F0">
            <w:pPr>
              <w:ind w:firstLineChars="200" w:firstLine="402"/>
              <w:jc w:val="center"/>
              <w:rPr>
                <w:rFonts w:eastAsia="Times New Roman" w:cs="Times New Roman"/>
                <w:b/>
                <w:sz w:val="20"/>
                <w:szCs w:val="20"/>
              </w:rPr>
            </w:pPr>
            <w:r w:rsidRPr="00303662">
              <w:rPr>
                <w:rFonts w:eastAsia="Times New Roman" w:cs="Times New Roman"/>
                <w:b/>
                <w:sz w:val="20"/>
                <w:szCs w:val="20"/>
              </w:rPr>
              <w:t>Score</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FB3B573" w14:textId="66EEFE7D" w:rsidR="00D96D5D" w:rsidRPr="00303662" w:rsidRDefault="00D96D5D" w:rsidP="000378F0">
            <w:pPr>
              <w:jc w:val="center"/>
              <w:rPr>
                <w:rFonts w:eastAsia="Times New Roman" w:cs="Times New Roman"/>
                <w:b/>
                <w:sz w:val="20"/>
                <w:szCs w:val="20"/>
              </w:rPr>
            </w:pPr>
            <w:r w:rsidRPr="00303662">
              <w:rPr>
                <w:rFonts w:cs="Times New Roman"/>
                <w:b/>
                <w:sz w:val="20"/>
                <w:szCs w:val="20"/>
              </w:rPr>
              <w:t xml:space="preserve">Score Narrative for </w:t>
            </w:r>
            <w:r w:rsidR="002E226B" w:rsidRPr="002E226B">
              <w:rPr>
                <w:rFonts w:cs="Times New Roman"/>
                <w:b/>
                <w:sz w:val="20"/>
                <w:szCs w:val="20"/>
              </w:rPr>
              <w:t>Tree Canopy</w:t>
            </w:r>
          </w:p>
        </w:tc>
      </w:tr>
      <w:tr w:rsidR="00DE54F5" w:rsidRPr="00DE54F5" w14:paraId="3E19196C"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6D9295C"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5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4146951" w14:textId="44F406B7" w:rsidR="00D96D5D" w:rsidRPr="00DE54F5" w:rsidRDefault="00277E18">
            <w:pPr>
              <w:rPr>
                <w:rFonts w:eastAsia="Times New Roman" w:cs="Times New Roman"/>
                <w:sz w:val="20"/>
                <w:szCs w:val="20"/>
              </w:rPr>
            </w:pPr>
            <w:del w:id="12" w:author="Claggett, Sally -FS" w:date="2016-09-06T18:20:00Z">
              <w:r w:rsidRPr="00DE54F5" w:rsidDel="0059243E">
                <w:rPr>
                  <w:rFonts w:eastAsia="Times New Roman" w:cs="Times New Roman"/>
                  <w:sz w:val="20"/>
                  <w:szCs w:val="20"/>
                  <w:rPrChange w:id="13" w:author="Claggett, Sally -FS" w:date="2016-09-06T18:27:00Z">
                    <w:rPr>
                      <w:rFonts w:eastAsia="Times New Roman" w:cs="Times New Roman"/>
                      <w:color w:val="FF0000"/>
                      <w:sz w:val="20"/>
                      <w:szCs w:val="20"/>
                    </w:rPr>
                  </w:rPrChange>
                </w:rPr>
                <w:delText xml:space="preserve">Restore and conserve </w:delText>
              </w:r>
            </w:del>
            <w:del w:id="14" w:author="Claggett, Sally -FS" w:date="2016-09-06T18:19:00Z">
              <w:r w:rsidR="00D96D5D" w:rsidRPr="00DE54F5" w:rsidDel="0059243E">
                <w:rPr>
                  <w:rFonts w:eastAsia="Times New Roman" w:cs="Times New Roman"/>
                  <w:sz w:val="20"/>
                  <w:szCs w:val="20"/>
                </w:rPr>
                <w:delText xml:space="preserve">Practice </w:delText>
              </w:r>
            </w:del>
            <w:del w:id="15" w:author="Claggett, Sally -FS" w:date="2016-09-06T18:21:00Z">
              <w:r w:rsidR="00D96D5D" w:rsidRPr="00DE54F5" w:rsidDel="0059243E">
                <w:rPr>
                  <w:rFonts w:eastAsia="Times New Roman" w:cs="Times New Roman"/>
                  <w:sz w:val="20"/>
                  <w:szCs w:val="20"/>
                </w:rPr>
                <w:delText>d</w:delText>
              </w:r>
            </w:del>
            <w:ins w:id="16" w:author="Claggett, Sally -FS" w:date="2016-09-06T18:22:00Z">
              <w:r w:rsidR="00DE54F5" w:rsidRPr="00DE54F5">
                <w:rPr>
                  <w:rFonts w:eastAsia="Times New Roman" w:cs="Times New Roman"/>
                  <w:sz w:val="20"/>
                  <w:szCs w:val="20"/>
                  <w:rPrChange w:id="17" w:author="Claggett, Sally -FS" w:date="2016-09-06T18:27:00Z">
                    <w:rPr>
                      <w:rFonts w:eastAsia="Times New Roman" w:cs="Times New Roman"/>
                      <w:color w:val="FF0000"/>
                      <w:sz w:val="20"/>
                      <w:szCs w:val="20"/>
                    </w:rPr>
                  </w:rPrChange>
                </w:rPr>
                <w:t>Directly</w:t>
              </w:r>
            </w:ins>
            <w:del w:id="18" w:author="Claggett, Sally -FS" w:date="2016-09-06T18:22:00Z">
              <w:r w:rsidR="00D96D5D" w:rsidRPr="00DE54F5" w:rsidDel="00DE54F5">
                <w:rPr>
                  <w:rFonts w:eastAsia="Times New Roman" w:cs="Times New Roman"/>
                  <w:sz w:val="20"/>
                  <w:szCs w:val="20"/>
                </w:rPr>
                <w:delText>irectl</w:delText>
              </w:r>
            </w:del>
            <w:del w:id="19" w:author="Claggett, Sally -FS" w:date="2016-09-06T18:20:00Z">
              <w:r w:rsidR="00D96D5D" w:rsidRPr="00DE54F5" w:rsidDel="0059243E">
                <w:rPr>
                  <w:rFonts w:eastAsia="Times New Roman" w:cs="Times New Roman"/>
                  <w:sz w:val="20"/>
                  <w:szCs w:val="20"/>
                </w:rPr>
                <w:delText>y</w:delText>
              </w:r>
            </w:del>
            <w:r w:rsidR="00D96D5D" w:rsidRPr="00DE54F5">
              <w:rPr>
                <w:rFonts w:eastAsia="Times New Roman" w:cs="Times New Roman"/>
                <w:sz w:val="20"/>
                <w:szCs w:val="20"/>
              </w:rPr>
              <w:t xml:space="preserve"> </w:t>
            </w:r>
            <w:del w:id="20" w:author="Claggett, Sally -FS" w:date="2016-09-06T18:19:00Z">
              <w:r w:rsidR="00D96D5D" w:rsidRPr="00DE54F5" w:rsidDel="0059243E">
                <w:rPr>
                  <w:rFonts w:eastAsia="Times New Roman" w:cs="Times New Roman"/>
                  <w:sz w:val="20"/>
                  <w:szCs w:val="20"/>
                </w:rPr>
                <w:delText xml:space="preserve">creates </w:delText>
              </w:r>
            </w:del>
            <w:ins w:id="21" w:author="Claggett, Sally -FS" w:date="2016-09-06T18:19:00Z">
              <w:r w:rsidR="0059243E" w:rsidRPr="00DE54F5">
                <w:rPr>
                  <w:rFonts w:eastAsia="Times New Roman" w:cs="Times New Roman"/>
                  <w:sz w:val="20"/>
                  <w:szCs w:val="20"/>
                </w:rPr>
                <w:t>restor</w:t>
              </w:r>
            </w:ins>
            <w:ins w:id="22" w:author="Claggett, Sally -FS" w:date="2016-09-06T18:22:00Z">
              <w:r w:rsidR="00DE54F5" w:rsidRPr="00DE54F5">
                <w:rPr>
                  <w:rFonts w:eastAsia="Times New Roman" w:cs="Times New Roman"/>
                  <w:sz w:val="20"/>
                  <w:szCs w:val="20"/>
                </w:rPr>
                <w:t>es</w:t>
              </w:r>
            </w:ins>
            <w:ins w:id="23" w:author="Claggett, Sally -FS" w:date="2016-09-06T18:19:00Z">
              <w:r w:rsidR="00DE54F5" w:rsidRPr="00DE54F5">
                <w:rPr>
                  <w:rFonts w:eastAsia="Times New Roman" w:cs="Times New Roman"/>
                  <w:sz w:val="20"/>
                  <w:szCs w:val="20"/>
                </w:rPr>
                <w:t xml:space="preserve"> or conserves </w:t>
              </w:r>
            </w:ins>
            <w:r w:rsidR="0049760D" w:rsidRPr="00DE54F5">
              <w:rPr>
                <w:rFonts w:eastAsia="Times New Roman" w:cs="Times New Roman"/>
                <w:sz w:val="20"/>
                <w:szCs w:val="20"/>
              </w:rPr>
              <w:t>tree canopy</w:t>
            </w:r>
            <w:ins w:id="24" w:author="Claggett, Sally -FS" w:date="2016-09-06T18:19:00Z">
              <w:r w:rsidR="0059243E" w:rsidRPr="00DE54F5">
                <w:rPr>
                  <w:rFonts w:eastAsia="Times New Roman" w:cs="Times New Roman"/>
                  <w:sz w:val="20"/>
                  <w:szCs w:val="20"/>
                </w:rPr>
                <w:t>, or leads directly to</w:t>
              </w:r>
            </w:ins>
            <w:ins w:id="25" w:author="Claggett, Sally -FS" w:date="2016-09-06T18:20:00Z">
              <w:r w:rsidR="0059243E" w:rsidRPr="00DE54F5">
                <w:rPr>
                  <w:rFonts w:eastAsia="Times New Roman" w:cs="Times New Roman"/>
                  <w:sz w:val="20"/>
                  <w:szCs w:val="20"/>
                </w:rPr>
                <w:t xml:space="preserve"> establishment of policies, regulations, ordinances, or program priorities that </w:t>
              </w:r>
              <w:r w:rsidR="00DE54F5" w:rsidRPr="00DE54F5">
                <w:rPr>
                  <w:rFonts w:eastAsia="Times New Roman" w:cs="Times New Roman"/>
                  <w:sz w:val="20"/>
                  <w:szCs w:val="20"/>
                </w:rPr>
                <w:t>will</w:t>
              </w:r>
              <w:r w:rsidR="0059243E" w:rsidRPr="00DE54F5">
                <w:rPr>
                  <w:rFonts w:eastAsia="Times New Roman" w:cs="Times New Roman"/>
                  <w:sz w:val="20"/>
                  <w:szCs w:val="20"/>
                </w:rPr>
                <w:t xml:space="preserve"> result in increased tree canopy. </w:t>
              </w:r>
            </w:ins>
            <w:del w:id="26" w:author="Claggett, Sally -FS" w:date="2016-09-06T18:19:00Z">
              <w:r w:rsidRPr="00DE54F5" w:rsidDel="0059243E">
                <w:rPr>
                  <w:rFonts w:eastAsia="Times New Roman" w:cs="Times New Roman"/>
                  <w:sz w:val="20"/>
                  <w:szCs w:val="20"/>
                </w:rPr>
                <w:delText xml:space="preserve"> Practice improves survivability of existing trees (e.g. reduces the impact of development, pests/diseases, utility-related or homeowner/property owner removals, mortality due to poor maintenance or site conditions, natural mortality due to aging, or deer browse on canopy loss).</w:delText>
              </w:r>
            </w:del>
          </w:p>
        </w:tc>
      </w:tr>
      <w:tr w:rsidR="00DE54F5" w:rsidRPr="00DE54F5" w14:paraId="184F0F01"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3F12BA2"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4 Moderate to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623D92B" w14:textId="77777777" w:rsidR="00D96D5D" w:rsidRPr="00DE54F5" w:rsidRDefault="00D96D5D" w:rsidP="000378F0">
            <w:pPr>
              <w:rPr>
                <w:rFonts w:eastAsia="Times New Roman" w:cs="Times New Roman"/>
                <w:sz w:val="20"/>
                <w:szCs w:val="20"/>
              </w:rPr>
            </w:pPr>
            <w:r w:rsidRPr="00DE54F5">
              <w:rPr>
                <w:rFonts w:eastAsia="Times New Roman" w:cs="Times New Roman"/>
                <w:sz w:val="20"/>
                <w:szCs w:val="20"/>
              </w:rPr>
              <w:t xml:space="preserve">Somewhere between 3 and 5 </w:t>
            </w:r>
            <w:r w:rsidRPr="00DE54F5">
              <w:rPr>
                <w:rFonts w:eastAsia="Times New Roman" w:cs="Times New Roman"/>
                <w:sz w:val="20"/>
                <w:szCs w:val="20"/>
              </w:rPr>
              <w:sym w:font="Wingdings" w:char="F0E0"/>
            </w:r>
            <w:r w:rsidRPr="00DE54F5">
              <w:rPr>
                <w:rFonts w:eastAsia="Times New Roman" w:cs="Times New Roman"/>
                <w:sz w:val="20"/>
                <w:szCs w:val="20"/>
              </w:rPr>
              <w:t xml:space="preserve"> BPJ</w:t>
            </w:r>
          </w:p>
        </w:tc>
      </w:tr>
      <w:tr w:rsidR="00DE54F5" w:rsidRPr="00DE54F5" w14:paraId="69E20EA8"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BFF5EAC"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3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7EDFC6FF" w14:textId="60B2693A" w:rsidR="00D96D5D" w:rsidRPr="00DE54F5" w:rsidRDefault="0059243E">
            <w:pPr>
              <w:rPr>
                <w:rFonts w:eastAsia="Times New Roman" w:cs="Times New Roman"/>
                <w:sz w:val="20"/>
                <w:szCs w:val="20"/>
              </w:rPr>
            </w:pPr>
            <w:ins w:id="27" w:author="Claggett, Sally -FS" w:date="2016-09-06T18:21:00Z">
              <w:r w:rsidRPr="00DE54F5">
                <w:rPr>
                  <w:rFonts w:eastAsia="Times New Roman" w:cs="Times New Roman"/>
                  <w:sz w:val="20"/>
                  <w:szCs w:val="20"/>
                  <w:rPrChange w:id="28" w:author="Claggett, Sally -FS" w:date="2016-09-06T18:27:00Z">
                    <w:rPr>
                      <w:rFonts w:eastAsia="Times New Roman" w:cs="Times New Roman"/>
                      <w:color w:val="FF0000"/>
                      <w:sz w:val="20"/>
                      <w:szCs w:val="20"/>
                    </w:rPr>
                  </w:rPrChange>
                </w:rPr>
                <w:t>Likely to d</w:t>
              </w:r>
              <w:r w:rsidRPr="00DE54F5">
                <w:rPr>
                  <w:rFonts w:eastAsia="Times New Roman" w:cs="Times New Roman"/>
                  <w:sz w:val="20"/>
                  <w:szCs w:val="20"/>
                </w:rPr>
                <w:t xml:space="preserve">irectly </w:t>
              </w:r>
            </w:ins>
            <w:ins w:id="29" w:author="Claggett, Sally -FS" w:date="2016-09-06T18:22:00Z">
              <w:r w:rsidRPr="00DE54F5">
                <w:rPr>
                  <w:rFonts w:eastAsia="Times New Roman" w:cs="Times New Roman"/>
                  <w:sz w:val="20"/>
                  <w:szCs w:val="20"/>
                </w:rPr>
                <w:t>or indirectly</w:t>
              </w:r>
            </w:ins>
            <w:ins w:id="30" w:author="Claggett, Sally -FS" w:date="2016-09-06T18:21:00Z">
              <w:r w:rsidRPr="00DE54F5">
                <w:rPr>
                  <w:rFonts w:eastAsia="Times New Roman" w:cs="Times New Roman"/>
                  <w:sz w:val="20"/>
                  <w:szCs w:val="20"/>
                </w:rPr>
                <w:t xml:space="preserve"> </w:t>
              </w:r>
              <w:r w:rsidR="00DE54F5" w:rsidRPr="00DE54F5">
                <w:rPr>
                  <w:rFonts w:eastAsia="Times New Roman" w:cs="Times New Roman"/>
                  <w:sz w:val="20"/>
                  <w:szCs w:val="20"/>
                </w:rPr>
                <w:t>restore or conserve</w:t>
              </w:r>
              <w:r w:rsidRPr="00DE54F5">
                <w:rPr>
                  <w:rFonts w:eastAsia="Times New Roman" w:cs="Times New Roman"/>
                  <w:sz w:val="20"/>
                  <w:szCs w:val="20"/>
                </w:rPr>
                <w:t xml:space="preserve"> tree canopy, or leads to establishment of policies, regulations, ordinances, or program priorities that will likely result in increased tree canopy.</w:t>
              </w:r>
            </w:ins>
            <w:del w:id="31" w:author="Claggett, Sally -FS" w:date="2016-09-06T18:21:00Z">
              <w:r w:rsidR="00D96D5D" w:rsidRPr="00DE54F5" w:rsidDel="0059243E">
                <w:rPr>
                  <w:rFonts w:eastAsia="Times New Roman" w:cs="Times New Roman"/>
                  <w:sz w:val="20"/>
                  <w:szCs w:val="20"/>
                </w:rPr>
                <w:delText xml:space="preserve">Practice </w:delText>
              </w:r>
              <w:r w:rsidR="0049760D" w:rsidRPr="00DE54F5" w:rsidDel="0059243E">
                <w:rPr>
                  <w:rFonts w:eastAsia="Times New Roman" w:cs="Times New Roman"/>
                  <w:sz w:val="20"/>
                  <w:szCs w:val="20"/>
                </w:rPr>
                <w:delText>establishes policies, regulations, ordinances, or program priorities that should result in increased tree canopy</w:delText>
              </w:r>
              <w:r w:rsidR="00D96D5D" w:rsidRPr="00DE54F5" w:rsidDel="0059243E">
                <w:rPr>
                  <w:rFonts w:eastAsia="Times New Roman" w:cs="Times New Roman"/>
                  <w:sz w:val="20"/>
                  <w:szCs w:val="20"/>
                </w:rPr>
                <w:delText>.</w:delText>
              </w:r>
              <w:r w:rsidR="002E4F43" w:rsidRPr="00DE54F5" w:rsidDel="0059243E">
                <w:rPr>
                  <w:rFonts w:eastAsia="Times New Roman" w:cs="Times New Roman"/>
                  <w:sz w:val="20"/>
                  <w:szCs w:val="20"/>
                </w:rPr>
                <w:delText xml:space="preserve"> Practice involves limited tree planting, but not to the extent of a tree canopy. </w:delText>
              </w:r>
            </w:del>
          </w:p>
        </w:tc>
      </w:tr>
      <w:tr w:rsidR="00DE54F5" w:rsidRPr="00DE54F5" w14:paraId="239E99AC"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0594423"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2 Slight to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B97A4EB" w14:textId="77777777" w:rsidR="00D96D5D" w:rsidRPr="00DE54F5" w:rsidRDefault="00D96D5D" w:rsidP="000378F0">
            <w:pPr>
              <w:rPr>
                <w:rFonts w:eastAsia="Times New Roman" w:cs="Times New Roman"/>
                <w:sz w:val="20"/>
                <w:szCs w:val="20"/>
              </w:rPr>
            </w:pPr>
            <w:r w:rsidRPr="00DE54F5">
              <w:rPr>
                <w:rFonts w:eastAsia="Times New Roman" w:cs="Times New Roman"/>
                <w:sz w:val="20"/>
                <w:szCs w:val="20"/>
              </w:rPr>
              <w:t xml:space="preserve">Somewhere between 1 and 3 </w:t>
            </w:r>
            <w:r w:rsidRPr="00DE54F5">
              <w:rPr>
                <w:rFonts w:eastAsia="Times New Roman" w:cs="Times New Roman"/>
                <w:sz w:val="20"/>
                <w:szCs w:val="20"/>
              </w:rPr>
              <w:sym w:font="Wingdings" w:char="F0E0"/>
            </w:r>
            <w:r w:rsidRPr="00DE54F5">
              <w:rPr>
                <w:rFonts w:eastAsia="Times New Roman" w:cs="Times New Roman"/>
                <w:sz w:val="20"/>
                <w:szCs w:val="20"/>
              </w:rPr>
              <w:t xml:space="preserve"> BPJ</w:t>
            </w:r>
          </w:p>
        </w:tc>
      </w:tr>
      <w:tr w:rsidR="00DE54F5" w:rsidRPr="00DE54F5" w14:paraId="30F2666E"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67A2E35"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1 Slight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84B6F1C" w14:textId="244B3371" w:rsidR="00D96D5D" w:rsidRPr="00DE54F5" w:rsidRDefault="00277E18" w:rsidP="0049760D">
            <w:pPr>
              <w:rPr>
                <w:rFonts w:eastAsia="Times New Roman" w:cs="Times New Roman"/>
                <w:sz w:val="20"/>
                <w:szCs w:val="20"/>
              </w:rPr>
            </w:pPr>
            <w:del w:id="32" w:author="Claggett, Sally -FS" w:date="2016-09-06T18:24:00Z">
              <w:r w:rsidRPr="00DE54F5" w:rsidDel="00DE54F5">
                <w:rPr>
                  <w:rFonts w:eastAsia="Times New Roman" w:cs="Times New Roman"/>
                  <w:sz w:val="20"/>
                  <w:szCs w:val="20"/>
                </w:rPr>
                <w:delText>Could incentivize for increase in tree canopy</w:delText>
              </w:r>
            </w:del>
            <w:ins w:id="33" w:author="Claggett, Sally -FS" w:date="2016-09-06T18:24:00Z">
              <w:r w:rsidR="00DE54F5" w:rsidRPr="00DE54F5">
                <w:rPr>
                  <w:rFonts w:eastAsia="Times New Roman" w:cs="Times New Roman"/>
                  <w:sz w:val="20"/>
                  <w:szCs w:val="20"/>
                </w:rPr>
                <w:t>May indirectly result in more tree canopy.</w:t>
              </w:r>
            </w:ins>
          </w:p>
        </w:tc>
      </w:tr>
      <w:tr w:rsidR="00DE54F5" w:rsidRPr="00DE54F5" w14:paraId="5F1F72BB"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E505AF5"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0 No Effect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BBE5068" w14:textId="77777777" w:rsidR="00D96D5D" w:rsidRPr="00DE54F5" w:rsidRDefault="00D96D5D" w:rsidP="0049760D">
            <w:pPr>
              <w:rPr>
                <w:rFonts w:eastAsia="Times New Roman" w:cs="Times New Roman"/>
                <w:sz w:val="20"/>
                <w:szCs w:val="20"/>
              </w:rPr>
            </w:pPr>
            <w:r w:rsidRPr="00DE54F5">
              <w:rPr>
                <w:rFonts w:eastAsia="Times New Roman" w:cs="Times New Roman"/>
                <w:sz w:val="20"/>
                <w:szCs w:val="20"/>
              </w:rPr>
              <w:t xml:space="preserve">Practice has no impact on </w:t>
            </w:r>
            <w:r w:rsidR="0049760D" w:rsidRPr="00DE54F5">
              <w:rPr>
                <w:rFonts w:eastAsia="Times New Roman" w:cs="Times New Roman"/>
                <w:sz w:val="20"/>
                <w:szCs w:val="20"/>
              </w:rPr>
              <w:t>tree canopy</w:t>
            </w:r>
          </w:p>
        </w:tc>
      </w:tr>
      <w:tr w:rsidR="00DE54F5" w:rsidRPr="00DE54F5" w14:paraId="3A460ED5"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4815EAD"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-1 Slight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219FE86" w14:textId="43EF01FD" w:rsidR="00D96D5D" w:rsidRPr="00DE54F5" w:rsidRDefault="00DE54F5">
            <w:pPr>
              <w:rPr>
                <w:rFonts w:eastAsia="Times New Roman" w:cs="Times New Roman"/>
                <w:sz w:val="20"/>
                <w:szCs w:val="20"/>
              </w:rPr>
            </w:pPr>
            <w:ins w:id="34" w:author="Claggett, Sally -FS" w:date="2016-09-06T18:24:00Z">
              <w:r w:rsidRPr="00DE54F5">
                <w:rPr>
                  <w:rFonts w:eastAsia="Times New Roman" w:cs="Times New Roman"/>
                  <w:sz w:val="20"/>
                  <w:szCs w:val="20"/>
                </w:rPr>
                <w:t>May indirectly result in less tree canopy.</w:t>
              </w:r>
            </w:ins>
            <w:del w:id="35" w:author="Claggett, Sally -FS" w:date="2016-09-06T18:24:00Z">
              <w:r w:rsidR="00277E18" w:rsidRPr="00DE54F5" w:rsidDel="00DE54F5">
                <w:rPr>
                  <w:rFonts w:eastAsia="Times New Roman" w:cs="Times New Roman"/>
                  <w:sz w:val="20"/>
                  <w:szCs w:val="20"/>
                </w:rPr>
                <w:delText>Could incentivize for decrease</w:delText>
              </w:r>
              <w:r w:rsidR="006E69F6" w:rsidRPr="00DE54F5" w:rsidDel="00DE54F5">
                <w:rPr>
                  <w:rFonts w:eastAsia="Times New Roman" w:cs="Times New Roman"/>
                  <w:sz w:val="20"/>
                  <w:szCs w:val="20"/>
                </w:rPr>
                <w:delText xml:space="preserve"> survivability of existing trees. </w:delText>
              </w:r>
              <w:r w:rsidR="00277E18" w:rsidRPr="00DE54F5" w:rsidDel="00DE54F5">
                <w:rPr>
                  <w:rFonts w:eastAsia="Times New Roman" w:cs="Times New Roman"/>
                  <w:sz w:val="20"/>
                  <w:szCs w:val="20"/>
                </w:rPr>
                <w:delText xml:space="preserve">Removal or </w:delText>
              </w:r>
            </w:del>
          </w:p>
        </w:tc>
      </w:tr>
      <w:tr w:rsidR="00DE54F5" w:rsidRPr="00DE54F5" w14:paraId="60B40C80"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CB3C50B"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- 2 Slight to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79B024E" w14:textId="77777777" w:rsidR="00D96D5D" w:rsidRPr="00DE54F5" w:rsidRDefault="00D96D5D" w:rsidP="000378F0">
            <w:pPr>
              <w:rPr>
                <w:rFonts w:eastAsia="Times New Roman" w:cs="Times New Roman"/>
                <w:sz w:val="20"/>
                <w:szCs w:val="20"/>
              </w:rPr>
            </w:pPr>
            <w:r w:rsidRPr="00DE54F5">
              <w:rPr>
                <w:rFonts w:eastAsia="Times New Roman" w:cs="Times New Roman"/>
                <w:sz w:val="20"/>
                <w:szCs w:val="20"/>
              </w:rPr>
              <w:t xml:space="preserve">Somewhere between -1 and -3 </w:t>
            </w:r>
            <w:r w:rsidRPr="00DE54F5">
              <w:rPr>
                <w:rFonts w:eastAsia="Times New Roman" w:cs="Times New Roman"/>
                <w:sz w:val="20"/>
                <w:szCs w:val="20"/>
              </w:rPr>
              <w:sym w:font="Wingdings" w:char="F0E0"/>
            </w:r>
            <w:r w:rsidRPr="00DE54F5">
              <w:rPr>
                <w:rFonts w:eastAsia="Times New Roman" w:cs="Times New Roman"/>
                <w:sz w:val="20"/>
                <w:szCs w:val="20"/>
              </w:rPr>
              <w:t xml:space="preserve"> BPJ</w:t>
            </w:r>
          </w:p>
        </w:tc>
      </w:tr>
      <w:tr w:rsidR="00DE54F5" w:rsidRPr="00DE54F5" w14:paraId="498FF1F9"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7650841B"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- 3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9E8F872" w14:textId="14575546" w:rsidR="00D96D5D" w:rsidRPr="00DE54F5" w:rsidRDefault="00DE54F5">
            <w:pPr>
              <w:rPr>
                <w:rFonts w:eastAsia="Times New Roman" w:cs="Times New Roman"/>
                <w:sz w:val="20"/>
                <w:szCs w:val="20"/>
              </w:rPr>
            </w:pPr>
            <w:ins w:id="36" w:author="Claggett, Sally -FS" w:date="2016-09-06T18:24:00Z">
              <w:r w:rsidRPr="00DE54F5">
                <w:rPr>
                  <w:rFonts w:eastAsia="Times New Roman" w:cs="Times New Roman"/>
                  <w:sz w:val="20"/>
                  <w:szCs w:val="20"/>
                  <w:rPrChange w:id="37" w:author="Claggett, Sally -FS" w:date="2016-09-06T18:27:00Z">
                    <w:rPr>
                      <w:rFonts w:eastAsia="Times New Roman" w:cs="Times New Roman"/>
                      <w:color w:val="FF0000"/>
                      <w:sz w:val="20"/>
                      <w:szCs w:val="20"/>
                    </w:rPr>
                  </w:rPrChange>
                </w:rPr>
                <w:t>Likely to d</w:t>
              </w:r>
              <w:r w:rsidRPr="00DE54F5">
                <w:rPr>
                  <w:rFonts w:eastAsia="Times New Roman" w:cs="Times New Roman"/>
                  <w:sz w:val="20"/>
                  <w:szCs w:val="20"/>
                </w:rPr>
                <w:t>irectly or indirectly impact tree canopy</w:t>
              </w:r>
            </w:ins>
            <w:ins w:id="38" w:author="Claggett, Sally -FS" w:date="2016-09-06T18:25:00Z">
              <w:r w:rsidRPr="00DE54F5">
                <w:rPr>
                  <w:rFonts w:eastAsia="Times New Roman" w:cs="Times New Roman"/>
                  <w:sz w:val="20"/>
                  <w:szCs w:val="20"/>
                </w:rPr>
                <w:t xml:space="preserve"> (restoration or conservation)</w:t>
              </w:r>
            </w:ins>
            <w:ins w:id="39" w:author="Claggett, Sally -FS" w:date="2016-09-06T18:24:00Z">
              <w:r w:rsidRPr="00DE54F5">
                <w:rPr>
                  <w:rFonts w:eastAsia="Times New Roman" w:cs="Times New Roman"/>
                  <w:sz w:val="20"/>
                  <w:szCs w:val="20"/>
                </w:rPr>
                <w:t>, or leads to establishment of policies, regulations, ordinances, or program priorities that will likely result in decreased tree canopy.</w:t>
              </w:r>
            </w:ins>
          </w:p>
        </w:tc>
      </w:tr>
      <w:tr w:rsidR="00DE54F5" w:rsidRPr="00DE54F5" w14:paraId="29922E49"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242BF04"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- 4 Moderate to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5A6C2F6" w14:textId="77777777" w:rsidR="00D96D5D" w:rsidRPr="00DE54F5" w:rsidRDefault="00D96D5D" w:rsidP="000378F0">
            <w:pPr>
              <w:rPr>
                <w:rFonts w:eastAsia="Times New Roman" w:cs="Times New Roman"/>
                <w:sz w:val="20"/>
                <w:szCs w:val="20"/>
              </w:rPr>
            </w:pPr>
            <w:r w:rsidRPr="00DE54F5">
              <w:rPr>
                <w:rFonts w:eastAsia="Times New Roman" w:cs="Times New Roman"/>
                <w:sz w:val="20"/>
                <w:szCs w:val="20"/>
              </w:rPr>
              <w:t xml:space="preserve">Somewhere between -3 and -5 </w:t>
            </w:r>
            <w:r w:rsidRPr="00DE54F5">
              <w:rPr>
                <w:rFonts w:eastAsia="Times New Roman" w:cs="Times New Roman"/>
                <w:sz w:val="20"/>
                <w:szCs w:val="20"/>
              </w:rPr>
              <w:sym w:font="Wingdings" w:char="F0E0"/>
            </w:r>
            <w:r w:rsidRPr="00DE54F5">
              <w:rPr>
                <w:rFonts w:eastAsia="Times New Roman" w:cs="Times New Roman"/>
                <w:sz w:val="20"/>
                <w:szCs w:val="20"/>
              </w:rPr>
              <w:t xml:space="preserve"> BPJ</w:t>
            </w:r>
          </w:p>
        </w:tc>
      </w:tr>
      <w:tr w:rsidR="00DE54F5" w:rsidRPr="00DE54F5" w14:paraId="668861BA" w14:textId="77777777" w:rsidTr="000378F0">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80674F8" w14:textId="77777777" w:rsidR="00D96D5D" w:rsidRPr="00C839FD" w:rsidRDefault="00D96D5D" w:rsidP="000378F0">
            <w:pPr>
              <w:rPr>
                <w:rFonts w:eastAsia="Times New Roman" w:cs="Times New Roman"/>
                <w:sz w:val="20"/>
                <w:szCs w:val="20"/>
              </w:rPr>
            </w:pPr>
            <w:r w:rsidRPr="00C839FD">
              <w:rPr>
                <w:rFonts w:eastAsia="Times New Roman" w:cs="Times New Roman"/>
                <w:sz w:val="20"/>
                <w:szCs w:val="20"/>
              </w:rPr>
              <w:t>- 5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AC22EC0" w14:textId="19E0E0AC" w:rsidR="00D96D5D" w:rsidRPr="00DE54F5" w:rsidRDefault="00DE54F5">
            <w:pPr>
              <w:rPr>
                <w:rFonts w:eastAsia="Times New Roman" w:cs="Times New Roman"/>
                <w:sz w:val="20"/>
                <w:szCs w:val="20"/>
              </w:rPr>
            </w:pPr>
            <w:ins w:id="40" w:author="Claggett, Sally -FS" w:date="2016-09-06T18:26:00Z">
              <w:r w:rsidRPr="00DE54F5">
                <w:rPr>
                  <w:rFonts w:eastAsia="Times New Roman" w:cs="Times New Roman"/>
                  <w:sz w:val="20"/>
                  <w:szCs w:val="20"/>
                  <w:rPrChange w:id="41" w:author="Claggett, Sally -FS" w:date="2016-09-06T18:27:00Z">
                    <w:rPr>
                      <w:rFonts w:eastAsia="Times New Roman" w:cs="Times New Roman"/>
                      <w:color w:val="FF0000"/>
                      <w:sz w:val="20"/>
                      <w:szCs w:val="20"/>
                    </w:rPr>
                  </w:rPrChange>
                </w:rPr>
                <w:t>Directly</w:t>
              </w:r>
              <w:r w:rsidRPr="00DE54F5">
                <w:rPr>
                  <w:rFonts w:eastAsia="Times New Roman" w:cs="Times New Roman"/>
                  <w:sz w:val="20"/>
                  <w:szCs w:val="20"/>
                </w:rPr>
                <w:t xml:space="preserve"> removes trees or hampers restoration or conservation of tree canopy.</w:t>
              </w:r>
            </w:ins>
            <w:del w:id="42" w:author="Claggett, Sally -FS" w:date="2016-09-06T18:26:00Z">
              <w:r w:rsidR="00D96D5D" w:rsidRPr="00DE54F5" w:rsidDel="00DE54F5">
                <w:rPr>
                  <w:rFonts w:eastAsia="Times New Roman" w:cs="Times New Roman"/>
                  <w:sz w:val="20"/>
                  <w:szCs w:val="20"/>
                </w:rPr>
                <w:delText xml:space="preserve">Practice </w:delText>
              </w:r>
              <w:r w:rsidR="00D96D5D" w:rsidRPr="00DE54F5" w:rsidDel="00DE54F5">
                <w:rPr>
                  <w:rFonts w:eastAsia="Times New Roman" w:cs="Times New Roman"/>
                  <w:sz w:val="20"/>
                  <w:szCs w:val="20"/>
                  <w:rPrChange w:id="43" w:author="Claggett, Sally -FS" w:date="2016-09-06T18:27:00Z">
                    <w:rPr>
                      <w:rFonts w:eastAsia="Times New Roman" w:cs="Times New Roman"/>
                      <w:color w:val="FF0000"/>
                      <w:sz w:val="20"/>
                      <w:szCs w:val="20"/>
                    </w:rPr>
                  </w:rPrChange>
                </w:rPr>
                <w:delText xml:space="preserve">directly </w:delText>
              </w:r>
              <w:r w:rsidR="00D96D5D" w:rsidRPr="00DE54F5" w:rsidDel="00DE54F5">
                <w:rPr>
                  <w:rFonts w:eastAsia="Times New Roman" w:cs="Times New Roman"/>
                  <w:sz w:val="20"/>
                  <w:szCs w:val="20"/>
                </w:rPr>
                <w:delText xml:space="preserve">removes </w:delText>
              </w:r>
              <w:r w:rsidR="0049760D" w:rsidRPr="00DE54F5" w:rsidDel="00DE54F5">
                <w:rPr>
                  <w:rFonts w:eastAsia="Times New Roman" w:cs="Times New Roman"/>
                  <w:sz w:val="20"/>
                  <w:szCs w:val="20"/>
                </w:rPr>
                <w:delText>tree canopy</w:delText>
              </w:r>
              <w:r w:rsidR="002E4F43" w:rsidRPr="00DE54F5" w:rsidDel="00DE54F5">
                <w:rPr>
                  <w:rFonts w:eastAsia="Times New Roman" w:cs="Times New Roman"/>
                  <w:sz w:val="20"/>
                  <w:szCs w:val="20"/>
                </w:rPr>
                <w:delText>.</w:delText>
              </w:r>
              <w:r w:rsidR="00277E18" w:rsidRPr="00DE54F5" w:rsidDel="00DE54F5">
                <w:rPr>
                  <w:rFonts w:eastAsia="Times New Roman" w:cs="Times New Roman"/>
                  <w:sz w:val="20"/>
                  <w:szCs w:val="20"/>
                </w:rPr>
                <w:delText xml:space="preserve">  Practice establishes policies, regulations, ordinances, or program priorities that should result in decreased tree canopy. Practice involves limited tree removal, but not to the extent of removing a tree canopy.</w:delText>
              </w:r>
            </w:del>
          </w:p>
        </w:tc>
      </w:tr>
    </w:tbl>
    <w:p w14:paraId="1919FE94" w14:textId="77777777" w:rsidR="007D421B" w:rsidRDefault="007D421B" w:rsidP="005B47E3"/>
    <w:sectPr w:rsidR="007D421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C0405" w14:textId="77777777" w:rsidR="005D77B2" w:rsidRDefault="005D77B2">
      <w:r>
        <w:separator/>
      </w:r>
    </w:p>
  </w:endnote>
  <w:endnote w:type="continuationSeparator" w:id="0">
    <w:p w14:paraId="71D044A2" w14:textId="77777777" w:rsidR="005D77B2" w:rsidRDefault="005D7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80DE8" w14:textId="77777777" w:rsidR="00400705" w:rsidRDefault="004007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308208"/>
      <w:docPartObj>
        <w:docPartGallery w:val="Page Numbers (Bottom of Page)"/>
        <w:docPartUnique/>
      </w:docPartObj>
    </w:sdtPr>
    <w:sdtEndPr>
      <w:rPr>
        <w:noProof/>
      </w:rPr>
    </w:sdtEndPr>
    <w:sdtContent>
      <w:p w14:paraId="133A7FC8" w14:textId="77777777" w:rsidR="00B91F59" w:rsidRDefault="0034170B">
        <w:pPr>
          <w:pStyle w:val="Footer"/>
          <w:jc w:val="center"/>
        </w:pPr>
        <w:r>
          <w:fldChar w:fldCharType="begin"/>
        </w:r>
        <w:r>
          <w:instrText xml:space="preserve"> PAGE   \* MERGEFORMAT </w:instrText>
        </w:r>
        <w:r>
          <w:fldChar w:fldCharType="separate"/>
        </w:r>
        <w:r w:rsidR="00C1100B">
          <w:rPr>
            <w:noProof/>
          </w:rPr>
          <w:t>1</w:t>
        </w:r>
        <w:r>
          <w:rPr>
            <w:noProof/>
          </w:rPr>
          <w:fldChar w:fldCharType="end"/>
        </w:r>
      </w:p>
    </w:sdtContent>
  </w:sdt>
  <w:p w14:paraId="4644E888" w14:textId="77777777" w:rsidR="00B91F59" w:rsidRDefault="00C110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83E8A" w14:textId="77777777" w:rsidR="00400705" w:rsidRDefault="004007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9B3AD" w14:textId="77777777" w:rsidR="005D77B2" w:rsidRDefault="005D77B2">
      <w:r>
        <w:separator/>
      </w:r>
    </w:p>
  </w:footnote>
  <w:footnote w:type="continuationSeparator" w:id="0">
    <w:p w14:paraId="0EF2D0E5" w14:textId="77777777" w:rsidR="005D77B2" w:rsidRDefault="005D7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152FA" w14:textId="7D3E3079" w:rsidR="00400705" w:rsidRDefault="00C1100B">
    <w:pPr>
      <w:pStyle w:val="Header"/>
    </w:pPr>
    <w:ins w:id="44" w:author="Claggett, Sally -FS" w:date="2016-09-06T18:29:00Z">
      <w:r>
        <w:rPr>
          <w:noProof/>
        </w:rPr>
        <w:pict w14:anchorId="5E0191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3582"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E1CF3" w14:textId="09B1959E" w:rsidR="00400705" w:rsidRDefault="00C1100B">
    <w:pPr>
      <w:pStyle w:val="Header"/>
    </w:pPr>
    <w:ins w:id="45" w:author="Claggett, Sally -FS" w:date="2016-09-06T18:29:00Z">
      <w:r>
        <w:rPr>
          <w:noProof/>
        </w:rPr>
        <w:pict w14:anchorId="343C5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3583"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A82EE" w14:textId="67AD3632" w:rsidR="00400705" w:rsidRDefault="00C1100B">
    <w:pPr>
      <w:pStyle w:val="Header"/>
    </w:pPr>
    <w:ins w:id="46" w:author="Claggett, Sally -FS" w:date="2016-09-06T18:29:00Z">
      <w:r>
        <w:rPr>
          <w:noProof/>
        </w:rPr>
        <w:pict w14:anchorId="47B0E0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983581"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020DB"/>
    <w:multiLevelType w:val="hybridMultilevel"/>
    <w:tmpl w:val="761C8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B7B01"/>
    <w:multiLevelType w:val="hybridMultilevel"/>
    <w:tmpl w:val="412E0BAA"/>
    <w:lvl w:ilvl="0" w:tplc="0409000F">
      <w:start w:val="1"/>
      <w:numFmt w:val="decimal"/>
      <w:lvlText w:val="%1."/>
      <w:lvlJc w:val="left"/>
      <w:pPr>
        <w:ind w:left="720" w:hanging="360"/>
      </w:pPr>
      <w:rPr>
        <w:rFonts w:hint="default"/>
      </w:rPr>
    </w:lvl>
    <w:lvl w:ilvl="1" w:tplc="CF0EEE08">
      <w:start w:val="5"/>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0741C"/>
    <w:multiLevelType w:val="hybridMultilevel"/>
    <w:tmpl w:val="48BEE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D68E3"/>
    <w:multiLevelType w:val="hybridMultilevel"/>
    <w:tmpl w:val="4F501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1C7B90"/>
    <w:multiLevelType w:val="hybridMultilevel"/>
    <w:tmpl w:val="4DE0EF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53992"/>
    <w:multiLevelType w:val="hybridMultilevel"/>
    <w:tmpl w:val="8E54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342A2"/>
    <w:multiLevelType w:val="hybridMultilevel"/>
    <w:tmpl w:val="FEFEE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B66A0"/>
    <w:multiLevelType w:val="hybridMultilevel"/>
    <w:tmpl w:val="75AA7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ggett, Sally -FS">
    <w15:presenceInfo w15:providerId="AD" w15:userId="S-1-5-21-2443529608-3098792306-3041422421-273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5D"/>
    <w:rsid w:val="00107886"/>
    <w:rsid w:val="001A4EB6"/>
    <w:rsid w:val="0024524C"/>
    <w:rsid w:val="00277E18"/>
    <w:rsid w:val="00280A6E"/>
    <w:rsid w:val="002A3232"/>
    <w:rsid w:val="002E226B"/>
    <w:rsid w:val="002E4F43"/>
    <w:rsid w:val="002E5A0E"/>
    <w:rsid w:val="00303AF6"/>
    <w:rsid w:val="0034170B"/>
    <w:rsid w:val="00344FD1"/>
    <w:rsid w:val="003F1B0C"/>
    <w:rsid w:val="00400705"/>
    <w:rsid w:val="004225F9"/>
    <w:rsid w:val="0049760D"/>
    <w:rsid w:val="0059243E"/>
    <w:rsid w:val="005A4E02"/>
    <w:rsid w:val="005B47E3"/>
    <w:rsid w:val="005D77B2"/>
    <w:rsid w:val="006E69F6"/>
    <w:rsid w:val="007A0D08"/>
    <w:rsid w:val="007D421B"/>
    <w:rsid w:val="007E167F"/>
    <w:rsid w:val="008F1465"/>
    <w:rsid w:val="009551EF"/>
    <w:rsid w:val="00B00D0F"/>
    <w:rsid w:val="00B932A7"/>
    <w:rsid w:val="00C1100B"/>
    <w:rsid w:val="00D96D5D"/>
    <w:rsid w:val="00DE54F5"/>
    <w:rsid w:val="00E405C8"/>
    <w:rsid w:val="00E64105"/>
    <w:rsid w:val="00F91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A15498C"/>
  <w15:docId w15:val="{B05DF0DE-BAB9-439A-8571-44086B96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D5D"/>
  </w:style>
  <w:style w:type="paragraph" w:styleId="Heading1">
    <w:name w:val="heading 1"/>
    <w:basedOn w:val="Normal"/>
    <w:next w:val="Normal"/>
    <w:link w:val="Heading1Char"/>
    <w:uiPriority w:val="9"/>
    <w:qFormat/>
    <w:rsid w:val="00E405C8"/>
    <w:pPr>
      <w:spacing w:before="480"/>
      <w:contextualSpacing/>
      <w:outlineLvl w:val="0"/>
    </w:pPr>
    <w:rPr>
      <w:rFonts w:ascii="Calibri Light" w:eastAsiaTheme="majorEastAsia" w:hAnsi="Calibri Light" w:cstheme="majorBidi"/>
      <w:b/>
      <w:bCs/>
      <w:color w:val="0070C0"/>
      <w:sz w:val="28"/>
      <w:szCs w:val="28"/>
    </w:rPr>
  </w:style>
  <w:style w:type="paragraph" w:styleId="Heading2">
    <w:name w:val="heading 2"/>
    <w:basedOn w:val="Normal"/>
    <w:next w:val="Normal"/>
    <w:link w:val="Heading2Char"/>
    <w:uiPriority w:val="9"/>
    <w:unhideWhenUsed/>
    <w:qFormat/>
    <w:rsid w:val="00E405C8"/>
    <w:pPr>
      <w:spacing w:before="200"/>
      <w:outlineLvl w:val="1"/>
    </w:pPr>
    <w:rPr>
      <w:rFonts w:ascii="Calibri Light" w:eastAsiaTheme="majorEastAsia" w:hAnsi="Calibri Light" w:cstheme="majorBidi"/>
      <w:bCs/>
      <w:color w:val="4F81BD" w:themeColor="accent1"/>
      <w:sz w:val="26"/>
      <w:szCs w:val="26"/>
    </w:rPr>
  </w:style>
  <w:style w:type="paragraph" w:styleId="Heading3">
    <w:name w:val="heading 3"/>
    <w:basedOn w:val="Normal"/>
    <w:next w:val="Normal"/>
    <w:link w:val="Heading3Char"/>
    <w:uiPriority w:val="9"/>
    <w:semiHidden/>
    <w:unhideWhenUsed/>
    <w:qFormat/>
    <w:rsid w:val="007A0D0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A0D08"/>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7A0D0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A0D0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A0D0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D0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A0D0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5C8"/>
    <w:rPr>
      <w:rFonts w:ascii="Calibri Light" w:eastAsiaTheme="majorEastAsia" w:hAnsi="Calibri Light" w:cstheme="majorBidi"/>
      <w:b/>
      <w:bCs/>
      <w:color w:val="0070C0"/>
      <w:sz w:val="28"/>
      <w:szCs w:val="28"/>
    </w:rPr>
  </w:style>
  <w:style w:type="character" w:customStyle="1" w:styleId="Heading2Char">
    <w:name w:val="Heading 2 Char"/>
    <w:basedOn w:val="DefaultParagraphFont"/>
    <w:link w:val="Heading2"/>
    <w:uiPriority w:val="9"/>
    <w:rsid w:val="00E405C8"/>
    <w:rPr>
      <w:rFonts w:ascii="Calibri Light" w:eastAsiaTheme="majorEastAsia" w:hAnsi="Calibri Light" w:cstheme="majorBidi"/>
      <w:bCs/>
      <w:color w:val="4F81BD" w:themeColor="accent1"/>
      <w:sz w:val="26"/>
      <w:szCs w:val="26"/>
    </w:rPr>
  </w:style>
  <w:style w:type="character" w:customStyle="1" w:styleId="Heading3Char">
    <w:name w:val="Heading 3 Char"/>
    <w:basedOn w:val="DefaultParagraphFont"/>
    <w:link w:val="Heading3"/>
    <w:uiPriority w:val="9"/>
    <w:semiHidden/>
    <w:rsid w:val="007A0D0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A0D0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7A0D0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A0D0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A0D0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D0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A0D0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A0D08"/>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A0D0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A0D0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7A0D08"/>
    <w:rPr>
      <w:rFonts w:asciiTheme="majorHAnsi" w:eastAsiaTheme="majorEastAsia" w:hAnsiTheme="majorHAnsi" w:cstheme="majorBidi"/>
      <w:i/>
      <w:iCs/>
      <w:spacing w:val="13"/>
      <w:sz w:val="24"/>
      <w:szCs w:val="24"/>
    </w:rPr>
  </w:style>
  <w:style w:type="character" w:styleId="Strong">
    <w:name w:val="Strong"/>
    <w:uiPriority w:val="22"/>
    <w:qFormat/>
    <w:rsid w:val="007A0D08"/>
    <w:rPr>
      <w:b/>
      <w:bCs/>
    </w:rPr>
  </w:style>
  <w:style w:type="character" w:styleId="Emphasis">
    <w:name w:val="Emphasis"/>
    <w:uiPriority w:val="20"/>
    <w:qFormat/>
    <w:rsid w:val="007A0D08"/>
    <w:rPr>
      <w:b/>
      <w:bCs/>
      <w:i/>
      <w:iCs/>
      <w:spacing w:val="10"/>
      <w:bdr w:val="none" w:sz="0" w:space="0" w:color="auto"/>
      <w:shd w:val="clear" w:color="auto" w:fill="auto"/>
    </w:rPr>
  </w:style>
  <w:style w:type="paragraph" w:styleId="NoSpacing">
    <w:name w:val="No Spacing"/>
    <w:basedOn w:val="Normal"/>
    <w:link w:val="NoSpacingChar"/>
    <w:uiPriority w:val="1"/>
    <w:qFormat/>
    <w:rsid w:val="007A0D08"/>
  </w:style>
  <w:style w:type="character" w:customStyle="1" w:styleId="NoSpacingChar">
    <w:name w:val="No Spacing Char"/>
    <w:basedOn w:val="DefaultParagraphFont"/>
    <w:link w:val="NoSpacing"/>
    <w:uiPriority w:val="1"/>
    <w:rsid w:val="007A0D08"/>
  </w:style>
  <w:style w:type="paragraph" w:styleId="ListParagraph">
    <w:name w:val="List Paragraph"/>
    <w:basedOn w:val="Normal"/>
    <w:uiPriority w:val="34"/>
    <w:qFormat/>
    <w:rsid w:val="007A0D08"/>
    <w:pPr>
      <w:ind w:left="720"/>
      <w:contextualSpacing/>
    </w:pPr>
  </w:style>
  <w:style w:type="paragraph" w:styleId="Quote">
    <w:name w:val="Quote"/>
    <w:basedOn w:val="Normal"/>
    <w:next w:val="Normal"/>
    <w:link w:val="QuoteChar"/>
    <w:uiPriority w:val="29"/>
    <w:qFormat/>
    <w:rsid w:val="007A0D08"/>
    <w:pPr>
      <w:spacing w:before="200"/>
      <w:ind w:left="360" w:right="360"/>
    </w:pPr>
    <w:rPr>
      <w:i/>
      <w:iCs/>
    </w:rPr>
  </w:style>
  <w:style w:type="character" w:customStyle="1" w:styleId="QuoteChar">
    <w:name w:val="Quote Char"/>
    <w:basedOn w:val="DefaultParagraphFont"/>
    <w:link w:val="Quote"/>
    <w:uiPriority w:val="29"/>
    <w:rsid w:val="007A0D08"/>
    <w:rPr>
      <w:i/>
      <w:iCs/>
    </w:rPr>
  </w:style>
  <w:style w:type="paragraph" w:styleId="IntenseQuote">
    <w:name w:val="Intense Quote"/>
    <w:basedOn w:val="Normal"/>
    <w:next w:val="Normal"/>
    <w:link w:val="IntenseQuoteChar"/>
    <w:uiPriority w:val="30"/>
    <w:qFormat/>
    <w:rsid w:val="007A0D0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A0D08"/>
    <w:rPr>
      <w:b/>
      <w:bCs/>
      <w:i/>
      <w:iCs/>
    </w:rPr>
  </w:style>
  <w:style w:type="character" w:styleId="SubtleEmphasis">
    <w:name w:val="Subtle Emphasis"/>
    <w:uiPriority w:val="19"/>
    <w:qFormat/>
    <w:rsid w:val="007A0D08"/>
    <w:rPr>
      <w:i/>
      <w:iCs/>
    </w:rPr>
  </w:style>
  <w:style w:type="character" w:styleId="IntenseEmphasis">
    <w:name w:val="Intense Emphasis"/>
    <w:uiPriority w:val="21"/>
    <w:qFormat/>
    <w:rsid w:val="007A0D08"/>
    <w:rPr>
      <w:b/>
      <w:bCs/>
    </w:rPr>
  </w:style>
  <w:style w:type="character" w:styleId="SubtleReference">
    <w:name w:val="Subtle Reference"/>
    <w:uiPriority w:val="31"/>
    <w:qFormat/>
    <w:rsid w:val="007A0D08"/>
    <w:rPr>
      <w:smallCaps/>
    </w:rPr>
  </w:style>
  <w:style w:type="character" w:styleId="IntenseReference">
    <w:name w:val="Intense Reference"/>
    <w:uiPriority w:val="32"/>
    <w:qFormat/>
    <w:rsid w:val="007A0D08"/>
    <w:rPr>
      <w:smallCaps/>
      <w:spacing w:val="5"/>
      <w:u w:val="single"/>
    </w:rPr>
  </w:style>
  <w:style w:type="character" w:styleId="BookTitle">
    <w:name w:val="Book Title"/>
    <w:uiPriority w:val="33"/>
    <w:qFormat/>
    <w:rsid w:val="007A0D08"/>
    <w:rPr>
      <w:i/>
      <w:iCs/>
      <w:smallCaps/>
      <w:spacing w:val="5"/>
    </w:rPr>
  </w:style>
  <w:style w:type="paragraph" w:styleId="TOCHeading">
    <w:name w:val="TOC Heading"/>
    <w:basedOn w:val="Heading1"/>
    <w:next w:val="Normal"/>
    <w:uiPriority w:val="39"/>
    <w:semiHidden/>
    <w:unhideWhenUsed/>
    <w:qFormat/>
    <w:rsid w:val="007A0D08"/>
    <w:pPr>
      <w:outlineLvl w:val="9"/>
    </w:pPr>
    <w:rPr>
      <w:lang w:bidi="en-US"/>
    </w:rPr>
  </w:style>
  <w:style w:type="paragraph" w:customStyle="1" w:styleId="Default">
    <w:name w:val="Default"/>
    <w:rsid w:val="00D96D5D"/>
    <w:pPr>
      <w:autoSpaceDE w:val="0"/>
      <w:autoSpaceDN w:val="0"/>
      <w:adjustRightInd w:val="0"/>
    </w:pPr>
    <w:rPr>
      <w:rFonts w:ascii="Calibri" w:hAnsi="Calibri" w:cs="Calibri"/>
      <w:color w:val="000000"/>
      <w:szCs w:val="24"/>
    </w:rPr>
  </w:style>
  <w:style w:type="paragraph" w:styleId="Footer">
    <w:name w:val="footer"/>
    <w:basedOn w:val="Normal"/>
    <w:link w:val="FooterChar"/>
    <w:uiPriority w:val="99"/>
    <w:unhideWhenUsed/>
    <w:rsid w:val="00D96D5D"/>
    <w:pPr>
      <w:tabs>
        <w:tab w:val="center" w:pos="4680"/>
        <w:tab w:val="right" w:pos="9360"/>
      </w:tabs>
    </w:pPr>
  </w:style>
  <w:style w:type="character" w:customStyle="1" w:styleId="FooterChar">
    <w:name w:val="Footer Char"/>
    <w:basedOn w:val="DefaultParagraphFont"/>
    <w:link w:val="Footer"/>
    <w:uiPriority w:val="99"/>
    <w:rsid w:val="00D96D5D"/>
  </w:style>
  <w:style w:type="character" w:styleId="CommentReference">
    <w:name w:val="annotation reference"/>
    <w:basedOn w:val="DefaultParagraphFont"/>
    <w:uiPriority w:val="99"/>
    <w:semiHidden/>
    <w:unhideWhenUsed/>
    <w:rsid w:val="00D96D5D"/>
    <w:rPr>
      <w:sz w:val="16"/>
      <w:szCs w:val="16"/>
    </w:rPr>
  </w:style>
  <w:style w:type="paragraph" w:styleId="CommentText">
    <w:name w:val="annotation text"/>
    <w:basedOn w:val="Normal"/>
    <w:link w:val="CommentTextChar"/>
    <w:uiPriority w:val="99"/>
    <w:semiHidden/>
    <w:unhideWhenUsed/>
    <w:rsid w:val="00D96D5D"/>
    <w:rPr>
      <w:sz w:val="20"/>
      <w:szCs w:val="20"/>
    </w:rPr>
  </w:style>
  <w:style w:type="character" w:customStyle="1" w:styleId="CommentTextChar">
    <w:name w:val="Comment Text Char"/>
    <w:basedOn w:val="DefaultParagraphFont"/>
    <w:link w:val="CommentText"/>
    <w:uiPriority w:val="99"/>
    <w:semiHidden/>
    <w:rsid w:val="00D96D5D"/>
    <w:rPr>
      <w:sz w:val="20"/>
      <w:szCs w:val="20"/>
    </w:rPr>
  </w:style>
  <w:style w:type="paragraph" w:styleId="BalloonText">
    <w:name w:val="Balloon Text"/>
    <w:basedOn w:val="Normal"/>
    <w:link w:val="BalloonTextChar"/>
    <w:uiPriority w:val="99"/>
    <w:semiHidden/>
    <w:unhideWhenUsed/>
    <w:rsid w:val="00D96D5D"/>
    <w:rPr>
      <w:rFonts w:ascii="Tahoma" w:hAnsi="Tahoma" w:cs="Tahoma"/>
      <w:sz w:val="16"/>
      <w:szCs w:val="16"/>
    </w:rPr>
  </w:style>
  <w:style w:type="character" w:customStyle="1" w:styleId="BalloonTextChar">
    <w:name w:val="Balloon Text Char"/>
    <w:basedOn w:val="DefaultParagraphFont"/>
    <w:link w:val="BalloonText"/>
    <w:uiPriority w:val="99"/>
    <w:semiHidden/>
    <w:rsid w:val="00D96D5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E4F43"/>
    <w:rPr>
      <w:b/>
      <w:bCs/>
    </w:rPr>
  </w:style>
  <w:style w:type="character" w:customStyle="1" w:styleId="CommentSubjectChar">
    <w:name w:val="Comment Subject Char"/>
    <w:basedOn w:val="CommentTextChar"/>
    <w:link w:val="CommentSubject"/>
    <w:uiPriority w:val="99"/>
    <w:semiHidden/>
    <w:rsid w:val="002E4F43"/>
    <w:rPr>
      <w:b/>
      <w:bCs/>
      <w:sz w:val="20"/>
      <w:szCs w:val="20"/>
    </w:rPr>
  </w:style>
  <w:style w:type="paragraph" w:styleId="Header">
    <w:name w:val="header"/>
    <w:basedOn w:val="Normal"/>
    <w:link w:val="HeaderChar"/>
    <w:uiPriority w:val="99"/>
    <w:unhideWhenUsed/>
    <w:rsid w:val="00400705"/>
    <w:pPr>
      <w:tabs>
        <w:tab w:val="center" w:pos="4680"/>
        <w:tab w:val="right" w:pos="9360"/>
      </w:tabs>
    </w:pPr>
  </w:style>
  <w:style w:type="character" w:customStyle="1" w:styleId="HeaderChar">
    <w:name w:val="Header Char"/>
    <w:basedOn w:val="DefaultParagraphFont"/>
    <w:link w:val="Header"/>
    <w:uiPriority w:val="99"/>
    <w:rsid w:val="00400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5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2B32C-CB6E-4FC6-999D-328F0BC4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3651</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Katherine Wares</cp:lastModifiedBy>
  <cp:revision>2</cp:revision>
  <dcterms:created xsi:type="dcterms:W3CDTF">2016-09-07T13:05:00Z</dcterms:created>
  <dcterms:modified xsi:type="dcterms:W3CDTF">2016-09-07T13:05:00Z</dcterms:modified>
</cp:coreProperties>
</file>