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9D8" w:rsidRPr="00CD5B29" w:rsidRDefault="002A0E77" w:rsidP="00675932">
      <w:pPr>
        <w:pStyle w:val="Heading2"/>
        <w:tabs>
          <w:tab w:val="left" w:pos="1800"/>
        </w:tabs>
        <w:jc w:val="left"/>
        <w:rPr>
          <w:rFonts w:ascii="Verdana" w:hAnsi="Verdana"/>
          <w:sz w:val="22"/>
          <w:szCs w:val="22"/>
        </w:rPr>
      </w:pPr>
      <w:r w:rsidRPr="00CD5B29">
        <w:rPr>
          <w:rFonts w:ascii="Verdana" w:hAnsi="Verdana"/>
          <w:sz w:val="22"/>
          <w:szCs w:val="22"/>
        </w:rPr>
        <w:t xml:space="preserve">CBP </w:t>
      </w:r>
      <w:r w:rsidR="007859D8" w:rsidRPr="00CD5B29">
        <w:rPr>
          <w:rFonts w:ascii="Verdana" w:hAnsi="Verdana"/>
          <w:sz w:val="22"/>
          <w:szCs w:val="22"/>
        </w:rPr>
        <w:t>Goal Implementation Team</w:t>
      </w:r>
    </w:p>
    <w:p w:rsidR="007859D8" w:rsidRPr="00CD5B29" w:rsidRDefault="00FB36B8">
      <w:pPr>
        <w:pStyle w:val="Heading2"/>
        <w:jc w:val="left"/>
        <w:rPr>
          <w:rFonts w:ascii="Verdana" w:hAnsi="Verdana"/>
          <w:sz w:val="22"/>
          <w:szCs w:val="22"/>
        </w:rPr>
      </w:pPr>
      <w:r>
        <w:rPr>
          <w:rFonts w:ascii="Verdana" w:hAnsi="Verdana"/>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526.05pt;margin-top:-13.3pt;width:135pt;height:112pt;z-index:251657728">
            <v:imagedata r:id="rId8" o:title=""/>
          </v:shape>
          <o:OLEObject Type="Embed" ProgID="Word.Picture.8" ShapeID="_x0000_s1031" DrawAspect="Content" ObjectID="_1453550907" r:id="rId9"/>
        </w:pict>
      </w:r>
      <w:r w:rsidR="007859D8" w:rsidRPr="00CD5B29">
        <w:rPr>
          <w:rFonts w:ascii="Verdana" w:hAnsi="Verdana"/>
          <w:sz w:val="22"/>
          <w:szCs w:val="22"/>
        </w:rPr>
        <w:t>Enhanced Partnering, Leadership, and Management</w:t>
      </w:r>
      <w:r w:rsidR="00BD1E7C" w:rsidRPr="00CD5B29">
        <w:rPr>
          <w:rFonts w:ascii="Verdana" w:hAnsi="Verdana"/>
          <w:sz w:val="22"/>
          <w:szCs w:val="22"/>
        </w:rPr>
        <w:t xml:space="preserve"> </w:t>
      </w:r>
    </w:p>
    <w:p w:rsidR="007859D8" w:rsidRPr="00CD5B29" w:rsidRDefault="00BD1E7C">
      <w:pPr>
        <w:pStyle w:val="Heading2"/>
        <w:jc w:val="left"/>
        <w:rPr>
          <w:rFonts w:ascii="Verdana" w:hAnsi="Verdana"/>
          <w:sz w:val="22"/>
          <w:szCs w:val="22"/>
        </w:rPr>
      </w:pPr>
      <w:r w:rsidRPr="00CD5B29">
        <w:rPr>
          <w:rFonts w:ascii="Verdana" w:hAnsi="Verdana"/>
          <w:sz w:val="22"/>
          <w:szCs w:val="22"/>
        </w:rPr>
        <w:t xml:space="preserve">Meeting Agenda </w:t>
      </w:r>
      <w:r w:rsidR="00AC7CF1">
        <w:rPr>
          <w:rFonts w:ascii="Verdana" w:hAnsi="Verdana"/>
          <w:sz w:val="22"/>
          <w:szCs w:val="22"/>
        </w:rPr>
        <w:t>+ Meeting Minutes</w:t>
      </w:r>
    </w:p>
    <w:p w:rsidR="00BD1E7C" w:rsidRPr="00012840" w:rsidRDefault="00BD1E7C">
      <w:pPr>
        <w:pStyle w:val="Heading2"/>
        <w:jc w:val="left"/>
        <w:rPr>
          <w:rFonts w:ascii="Verdana" w:hAnsi="Verdana"/>
          <w:sz w:val="22"/>
          <w:szCs w:val="22"/>
        </w:rPr>
      </w:pPr>
      <w:r w:rsidRPr="00012840">
        <w:rPr>
          <w:rFonts w:ascii="Verdana" w:hAnsi="Verdana"/>
          <w:sz w:val="22"/>
          <w:szCs w:val="22"/>
        </w:rPr>
        <w:t xml:space="preserve">                                                                                  </w:t>
      </w:r>
    </w:p>
    <w:p w:rsidR="00735CA1" w:rsidRPr="00012840" w:rsidRDefault="00BD1E7C">
      <w:pPr>
        <w:rPr>
          <w:rFonts w:ascii="Verdana" w:hAnsi="Verdana"/>
          <w:sz w:val="22"/>
          <w:szCs w:val="22"/>
        </w:rPr>
      </w:pPr>
      <w:r w:rsidRPr="00012840">
        <w:rPr>
          <w:rFonts w:ascii="Verdana" w:hAnsi="Verdana"/>
          <w:b/>
          <w:bCs/>
          <w:sz w:val="22"/>
          <w:szCs w:val="22"/>
        </w:rPr>
        <w:t>Date:</w:t>
      </w:r>
      <w:r w:rsidR="00FD1186" w:rsidRPr="00012840">
        <w:rPr>
          <w:rFonts w:ascii="Verdana" w:hAnsi="Verdana"/>
          <w:b/>
          <w:bCs/>
          <w:sz w:val="22"/>
          <w:szCs w:val="22"/>
        </w:rPr>
        <w:t xml:space="preserve"> </w:t>
      </w:r>
      <w:r w:rsidR="00703070" w:rsidRPr="00012840">
        <w:rPr>
          <w:rFonts w:ascii="Verdana" w:hAnsi="Verdana"/>
          <w:bCs/>
          <w:sz w:val="22"/>
          <w:szCs w:val="22"/>
        </w:rPr>
        <w:t>February 4</w:t>
      </w:r>
      <w:r w:rsidR="00703070" w:rsidRPr="00012840">
        <w:rPr>
          <w:rFonts w:ascii="Verdana" w:hAnsi="Verdana"/>
          <w:bCs/>
          <w:sz w:val="22"/>
          <w:szCs w:val="22"/>
          <w:vertAlign w:val="superscript"/>
        </w:rPr>
        <w:t>th</w:t>
      </w:r>
      <w:r w:rsidR="00083B4D" w:rsidRPr="00012840">
        <w:rPr>
          <w:rFonts w:ascii="Verdana" w:hAnsi="Verdana"/>
          <w:bCs/>
          <w:sz w:val="22"/>
          <w:szCs w:val="22"/>
        </w:rPr>
        <w:t>,</w:t>
      </w:r>
      <w:r w:rsidR="003730FE" w:rsidRPr="00012840">
        <w:rPr>
          <w:rFonts w:ascii="Verdana" w:hAnsi="Verdana"/>
          <w:bCs/>
          <w:sz w:val="22"/>
          <w:szCs w:val="22"/>
        </w:rPr>
        <w:t xml:space="preserve"> 201</w:t>
      </w:r>
      <w:r w:rsidR="00703070" w:rsidRPr="00012840">
        <w:rPr>
          <w:rFonts w:ascii="Verdana" w:hAnsi="Verdana"/>
          <w:bCs/>
          <w:sz w:val="22"/>
          <w:szCs w:val="22"/>
        </w:rPr>
        <w:t>4</w:t>
      </w:r>
    </w:p>
    <w:p w:rsidR="00BD1E7C" w:rsidRPr="00012840" w:rsidRDefault="00BD1E7C">
      <w:pPr>
        <w:rPr>
          <w:rFonts w:ascii="Verdana" w:hAnsi="Verdana"/>
          <w:b/>
          <w:sz w:val="22"/>
          <w:szCs w:val="22"/>
        </w:rPr>
      </w:pPr>
      <w:r w:rsidRPr="00012840">
        <w:rPr>
          <w:rFonts w:ascii="Verdana" w:hAnsi="Verdana"/>
          <w:b/>
          <w:bCs/>
          <w:sz w:val="22"/>
          <w:szCs w:val="22"/>
        </w:rPr>
        <w:t>Time:</w:t>
      </w:r>
      <w:r w:rsidRPr="00012840">
        <w:rPr>
          <w:rFonts w:ascii="Verdana" w:hAnsi="Verdana"/>
          <w:sz w:val="22"/>
          <w:szCs w:val="22"/>
        </w:rPr>
        <w:t xml:space="preserve"> </w:t>
      </w:r>
      <w:r w:rsidR="00335C4C" w:rsidRPr="00012840">
        <w:rPr>
          <w:rFonts w:ascii="Verdana" w:hAnsi="Verdana"/>
          <w:sz w:val="22"/>
          <w:szCs w:val="22"/>
        </w:rPr>
        <w:t xml:space="preserve"> </w:t>
      </w:r>
      <w:r w:rsidR="009C2F74" w:rsidRPr="00012840">
        <w:rPr>
          <w:rFonts w:ascii="Verdana" w:hAnsi="Verdana"/>
          <w:sz w:val="22"/>
          <w:szCs w:val="22"/>
        </w:rPr>
        <w:t>1</w:t>
      </w:r>
      <w:r w:rsidR="00E26AF1" w:rsidRPr="00012840">
        <w:rPr>
          <w:rFonts w:ascii="Verdana" w:hAnsi="Verdana"/>
          <w:sz w:val="22"/>
          <w:szCs w:val="22"/>
        </w:rPr>
        <w:t>:</w:t>
      </w:r>
      <w:r w:rsidR="00777E40" w:rsidRPr="00012840">
        <w:rPr>
          <w:rFonts w:ascii="Verdana" w:hAnsi="Verdana"/>
          <w:sz w:val="22"/>
          <w:szCs w:val="22"/>
        </w:rPr>
        <w:t>00</w:t>
      </w:r>
      <w:r w:rsidR="008D522D" w:rsidRPr="00012840">
        <w:rPr>
          <w:rFonts w:ascii="Verdana" w:hAnsi="Verdana"/>
          <w:sz w:val="22"/>
          <w:szCs w:val="22"/>
        </w:rPr>
        <w:t>p</w:t>
      </w:r>
      <w:r w:rsidR="00997566" w:rsidRPr="00012840">
        <w:rPr>
          <w:rFonts w:ascii="Verdana" w:hAnsi="Verdana"/>
          <w:sz w:val="22"/>
          <w:szCs w:val="22"/>
        </w:rPr>
        <w:t>m</w:t>
      </w:r>
      <w:r w:rsidR="00CF422B" w:rsidRPr="00012840">
        <w:rPr>
          <w:rFonts w:ascii="Verdana" w:hAnsi="Verdana"/>
          <w:sz w:val="22"/>
          <w:szCs w:val="22"/>
        </w:rPr>
        <w:t xml:space="preserve"> – </w:t>
      </w:r>
      <w:r w:rsidR="007B793C">
        <w:rPr>
          <w:rFonts w:ascii="Verdana" w:hAnsi="Verdana"/>
          <w:sz w:val="22"/>
          <w:szCs w:val="22"/>
        </w:rPr>
        <w:t>2</w:t>
      </w:r>
      <w:r w:rsidR="00CF422B" w:rsidRPr="00012840">
        <w:rPr>
          <w:rFonts w:ascii="Verdana" w:hAnsi="Verdana"/>
          <w:sz w:val="22"/>
          <w:szCs w:val="22"/>
        </w:rPr>
        <w:t>:</w:t>
      </w:r>
      <w:r w:rsidR="007B793C">
        <w:rPr>
          <w:rFonts w:ascii="Verdana" w:hAnsi="Verdana"/>
          <w:sz w:val="22"/>
          <w:szCs w:val="22"/>
        </w:rPr>
        <w:t>3</w:t>
      </w:r>
      <w:r w:rsidR="00CF422B" w:rsidRPr="00012840">
        <w:rPr>
          <w:rFonts w:ascii="Verdana" w:hAnsi="Verdana"/>
          <w:sz w:val="22"/>
          <w:szCs w:val="22"/>
        </w:rPr>
        <w:t>0pm</w:t>
      </w:r>
    </w:p>
    <w:p w:rsidR="001A5318" w:rsidRPr="00012840" w:rsidRDefault="00BD1E7C">
      <w:pPr>
        <w:rPr>
          <w:rFonts w:ascii="Verdana" w:hAnsi="Verdana"/>
          <w:bCs/>
          <w:sz w:val="22"/>
          <w:szCs w:val="22"/>
        </w:rPr>
      </w:pPr>
      <w:r w:rsidRPr="00012840">
        <w:rPr>
          <w:rFonts w:ascii="Verdana" w:hAnsi="Verdana"/>
          <w:b/>
          <w:bCs/>
          <w:sz w:val="22"/>
          <w:szCs w:val="22"/>
        </w:rPr>
        <w:t xml:space="preserve">Location: </w:t>
      </w:r>
      <w:r w:rsidR="00C82FDA" w:rsidRPr="00012840">
        <w:rPr>
          <w:rFonts w:ascii="Verdana" w:hAnsi="Verdana"/>
          <w:bCs/>
          <w:sz w:val="22"/>
          <w:szCs w:val="22"/>
        </w:rPr>
        <w:t>Conference Call</w:t>
      </w:r>
      <w:r w:rsidR="0090327D" w:rsidRPr="00012840">
        <w:rPr>
          <w:rFonts w:ascii="Verdana" w:hAnsi="Verdana"/>
          <w:bCs/>
          <w:sz w:val="22"/>
          <w:szCs w:val="22"/>
        </w:rPr>
        <w:t xml:space="preserve">, </w:t>
      </w:r>
      <w:r w:rsidR="003126D1" w:rsidRPr="00012840">
        <w:rPr>
          <w:rFonts w:ascii="Verdana" w:hAnsi="Verdana"/>
          <w:bCs/>
          <w:sz w:val="22"/>
          <w:szCs w:val="22"/>
        </w:rPr>
        <w:t xml:space="preserve">Room </w:t>
      </w:r>
      <w:r w:rsidR="005535D2" w:rsidRPr="00012840">
        <w:rPr>
          <w:rFonts w:ascii="Verdana" w:hAnsi="Verdana"/>
          <w:bCs/>
          <w:sz w:val="22"/>
          <w:szCs w:val="22"/>
        </w:rPr>
        <w:t>30</w:t>
      </w:r>
      <w:r w:rsidR="00844175" w:rsidRPr="00012840">
        <w:rPr>
          <w:rFonts w:ascii="Verdana" w:hAnsi="Verdana"/>
          <w:bCs/>
          <w:sz w:val="22"/>
          <w:szCs w:val="22"/>
        </w:rPr>
        <w:t>3</w:t>
      </w:r>
      <w:r w:rsidR="003126D1" w:rsidRPr="00012840">
        <w:rPr>
          <w:rFonts w:ascii="Verdana" w:hAnsi="Verdana"/>
          <w:bCs/>
          <w:sz w:val="22"/>
          <w:szCs w:val="22"/>
        </w:rPr>
        <w:t xml:space="preserve"> at CBPO</w:t>
      </w:r>
    </w:p>
    <w:p w:rsidR="00FB52B5" w:rsidRPr="00012840" w:rsidRDefault="00BD1E7C" w:rsidP="00B665EF">
      <w:pPr>
        <w:autoSpaceDE w:val="0"/>
        <w:autoSpaceDN w:val="0"/>
        <w:adjustRightInd w:val="0"/>
        <w:rPr>
          <w:rFonts w:ascii="Verdana" w:hAnsi="Verdana"/>
          <w:b/>
          <w:sz w:val="22"/>
          <w:szCs w:val="22"/>
        </w:rPr>
      </w:pPr>
      <w:r w:rsidRPr="00012840">
        <w:rPr>
          <w:rFonts w:ascii="Verdana" w:hAnsi="Verdana"/>
          <w:b/>
          <w:bCs/>
          <w:sz w:val="22"/>
          <w:szCs w:val="22"/>
        </w:rPr>
        <w:t>Call-in:</w:t>
      </w:r>
      <w:r w:rsidRPr="00012840">
        <w:rPr>
          <w:rFonts w:ascii="Verdana" w:hAnsi="Verdana"/>
          <w:bCs/>
          <w:sz w:val="22"/>
          <w:szCs w:val="22"/>
        </w:rPr>
        <w:t xml:space="preserve"> </w:t>
      </w:r>
      <w:r w:rsidR="00B665EF" w:rsidRPr="00012840">
        <w:rPr>
          <w:rFonts w:ascii="Verdana" w:hAnsi="Verdana"/>
          <w:sz w:val="22"/>
          <w:szCs w:val="22"/>
        </w:rPr>
        <w:t xml:space="preserve"> </w:t>
      </w:r>
      <w:r w:rsidR="006A5C42" w:rsidRPr="00012840">
        <w:rPr>
          <w:rFonts w:ascii="Verdana" w:hAnsi="Verdana"/>
          <w:sz w:val="22"/>
          <w:szCs w:val="22"/>
        </w:rPr>
        <w:t>(866)-</w:t>
      </w:r>
      <w:r w:rsidR="00FB52B5" w:rsidRPr="00012840">
        <w:rPr>
          <w:rFonts w:ascii="Verdana" w:hAnsi="Verdana"/>
          <w:sz w:val="22"/>
          <w:szCs w:val="22"/>
        </w:rPr>
        <w:t>299-3188</w:t>
      </w:r>
      <w:r w:rsidR="00B665EF" w:rsidRPr="00012840">
        <w:rPr>
          <w:rFonts w:ascii="Verdana" w:hAnsi="Verdana"/>
          <w:b/>
          <w:sz w:val="22"/>
          <w:szCs w:val="22"/>
        </w:rPr>
        <w:t xml:space="preserve"> </w:t>
      </w:r>
    </w:p>
    <w:p w:rsidR="008D41AD" w:rsidRPr="000306F7" w:rsidRDefault="00B665EF" w:rsidP="00B665EF">
      <w:pPr>
        <w:autoSpaceDE w:val="0"/>
        <w:autoSpaceDN w:val="0"/>
        <w:adjustRightInd w:val="0"/>
        <w:rPr>
          <w:rFonts w:ascii="Verdana" w:hAnsi="Verdana"/>
          <w:sz w:val="22"/>
          <w:szCs w:val="22"/>
        </w:rPr>
      </w:pPr>
      <w:r w:rsidRPr="000306F7">
        <w:rPr>
          <w:rFonts w:ascii="Verdana" w:hAnsi="Verdana"/>
          <w:b/>
          <w:sz w:val="22"/>
          <w:szCs w:val="22"/>
        </w:rPr>
        <w:t>Code</w:t>
      </w:r>
      <w:r w:rsidR="00FB52B5" w:rsidRPr="000306F7">
        <w:rPr>
          <w:rFonts w:ascii="Verdana" w:hAnsi="Verdana"/>
          <w:b/>
          <w:sz w:val="22"/>
          <w:szCs w:val="22"/>
        </w:rPr>
        <w:t>:</w:t>
      </w:r>
      <w:r w:rsidRPr="000306F7">
        <w:rPr>
          <w:rFonts w:ascii="Verdana" w:hAnsi="Verdana"/>
          <w:b/>
          <w:sz w:val="22"/>
          <w:szCs w:val="22"/>
        </w:rPr>
        <w:t xml:space="preserve"> </w:t>
      </w:r>
      <w:r w:rsidR="00B64F26" w:rsidRPr="000306F7">
        <w:rPr>
          <w:rFonts w:ascii="Verdana" w:hAnsi="Verdana"/>
          <w:sz w:val="22"/>
          <w:szCs w:val="22"/>
        </w:rPr>
        <w:t>410-267-5731</w:t>
      </w:r>
    </w:p>
    <w:p w:rsidR="00BD1E7C" w:rsidRPr="00FB52B5" w:rsidRDefault="00FC7B18">
      <w:pPr>
        <w:rPr>
          <w:rFonts w:ascii="Verdana" w:hAnsi="Verdana"/>
          <w:bCs/>
          <w:sz w:val="22"/>
          <w:szCs w:val="22"/>
        </w:rPr>
      </w:pPr>
      <w:r w:rsidRPr="00FB52B5">
        <w:rPr>
          <w:rFonts w:ascii="Verdana" w:hAnsi="Verdana"/>
          <w:b/>
          <w:bCs/>
          <w:sz w:val="22"/>
          <w:szCs w:val="22"/>
        </w:rPr>
        <w:t>Adobe Connect Link:</w:t>
      </w:r>
      <w:r w:rsidRPr="00FB52B5">
        <w:rPr>
          <w:rFonts w:ascii="Verdana" w:hAnsi="Verdana"/>
          <w:bCs/>
          <w:sz w:val="22"/>
          <w:szCs w:val="22"/>
        </w:rPr>
        <w:t xml:space="preserve"> </w:t>
      </w:r>
      <w:hyperlink r:id="rId10" w:history="1">
        <w:r w:rsidR="00153882" w:rsidRPr="00FB52B5">
          <w:rPr>
            <w:rStyle w:val="Hyperlink"/>
            <w:rFonts w:ascii="Verdana" w:hAnsi="Verdana"/>
            <w:bCs/>
            <w:sz w:val="22"/>
            <w:szCs w:val="22"/>
          </w:rPr>
          <w:t>https://epa.connectsolutions.com/git6</w:t>
        </w:r>
      </w:hyperlink>
      <w:r w:rsidR="00153882" w:rsidRPr="00FB52B5">
        <w:rPr>
          <w:rFonts w:ascii="Verdana" w:hAnsi="Verdana"/>
          <w:bCs/>
          <w:sz w:val="22"/>
          <w:szCs w:val="22"/>
        </w:rPr>
        <w:t xml:space="preserve"> </w:t>
      </w:r>
    </w:p>
    <w:p w:rsidR="00FC7B18" w:rsidRPr="00240127" w:rsidRDefault="00FC7B18">
      <w:pPr>
        <w:rPr>
          <w:rFonts w:ascii="Verdana" w:hAnsi="Verdana"/>
          <w:sz w:val="22"/>
          <w:szCs w:val="22"/>
        </w:rPr>
      </w:pPr>
    </w:p>
    <w:tbl>
      <w:tblPr>
        <w:tblW w:w="14180" w:type="dxa"/>
        <w:tblLook w:val="01E0"/>
      </w:tblPr>
      <w:tblGrid>
        <w:gridCol w:w="4608"/>
        <w:gridCol w:w="900"/>
        <w:gridCol w:w="8215"/>
        <w:gridCol w:w="222"/>
        <w:gridCol w:w="235"/>
      </w:tblGrid>
      <w:tr w:rsidR="00F114A5" w:rsidRPr="00CD5B29" w:rsidTr="00C436A1">
        <w:tc>
          <w:tcPr>
            <w:tcW w:w="13736" w:type="dxa"/>
            <w:gridSpan w:val="3"/>
          </w:tcPr>
          <w:p w:rsidR="00EA2128" w:rsidRPr="00250FF5" w:rsidRDefault="00EA2128" w:rsidP="00EA2128">
            <w:pPr>
              <w:rPr>
                <w:rFonts w:ascii="Verdana" w:hAnsi="Verdana"/>
                <w:b/>
                <w:sz w:val="22"/>
                <w:szCs w:val="22"/>
              </w:rPr>
            </w:pPr>
            <w:r w:rsidRPr="00250FF5">
              <w:rPr>
                <w:rFonts w:ascii="Verdana" w:hAnsi="Verdana"/>
                <w:b/>
                <w:sz w:val="22"/>
                <w:szCs w:val="22"/>
              </w:rPr>
              <w:t xml:space="preserve">Members Roll Call: </w:t>
            </w:r>
          </w:p>
          <w:tbl>
            <w:tblPr>
              <w:tblStyle w:val="TableGrid"/>
              <w:tblW w:w="13495" w:type="dxa"/>
              <w:tblLook w:val="04A0"/>
            </w:tblPr>
            <w:tblGrid>
              <w:gridCol w:w="4585"/>
              <w:gridCol w:w="4590"/>
              <w:gridCol w:w="4320"/>
            </w:tblGrid>
            <w:tr w:rsidR="00DC5879" w:rsidRPr="00250FF5" w:rsidTr="00480F76">
              <w:tc>
                <w:tcPr>
                  <w:tcW w:w="4585" w:type="dxa"/>
                </w:tcPr>
                <w:p w:rsidR="00DC5879" w:rsidRPr="00FA25E6" w:rsidRDefault="00134DDE" w:rsidP="00E44531">
                  <w:pPr>
                    <w:rPr>
                      <w:rFonts w:ascii="Verdana" w:hAnsi="Verdana"/>
                      <w:color w:val="00B050"/>
                      <w:sz w:val="22"/>
                      <w:szCs w:val="22"/>
                    </w:rPr>
                  </w:pPr>
                  <w:r w:rsidRPr="00FA25E6">
                    <w:rPr>
                      <w:rFonts w:ascii="Verdana" w:hAnsi="Verdana"/>
                      <w:color w:val="00B050"/>
                      <w:sz w:val="22"/>
                      <w:szCs w:val="22"/>
                    </w:rPr>
                    <w:t>Greg Allen, EPA</w:t>
                  </w:r>
                </w:p>
              </w:tc>
              <w:tc>
                <w:tcPr>
                  <w:tcW w:w="4590" w:type="dxa"/>
                </w:tcPr>
                <w:p w:rsidR="00DC5879" w:rsidRPr="00A6114B" w:rsidRDefault="008A7216" w:rsidP="00E44531">
                  <w:pPr>
                    <w:rPr>
                      <w:rFonts w:ascii="Verdana" w:hAnsi="Verdana"/>
                      <w:color w:val="00B050"/>
                      <w:sz w:val="22"/>
                      <w:szCs w:val="22"/>
                    </w:rPr>
                  </w:pPr>
                  <w:r w:rsidRPr="00A6114B">
                    <w:rPr>
                      <w:rFonts w:ascii="Verdana" w:hAnsi="Verdana"/>
                      <w:color w:val="00B050"/>
                      <w:sz w:val="22"/>
                      <w:szCs w:val="22"/>
                    </w:rPr>
                    <w:t>Sarah Diebel, DOD</w:t>
                  </w:r>
                </w:p>
              </w:tc>
              <w:tc>
                <w:tcPr>
                  <w:tcW w:w="4320" w:type="dxa"/>
                </w:tcPr>
                <w:p w:rsidR="00DC5879" w:rsidRPr="00FA007D" w:rsidRDefault="008070CF" w:rsidP="00E44531">
                  <w:pPr>
                    <w:rPr>
                      <w:rFonts w:ascii="Verdana" w:hAnsi="Verdana"/>
                      <w:color w:val="00B050"/>
                      <w:sz w:val="22"/>
                      <w:szCs w:val="22"/>
                    </w:rPr>
                  </w:pPr>
                  <w:r w:rsidRPr="00FA007D">
                    <w:rPr>
                      <w:rFonts w:ascii="Verdana" w:hAnsi="Verdana"/>
                      <w:color w:val="00B050"/>
                      <w:sz w:val="22"/>
                      <w:szCs w:val="22"/>
                    </w:rPr>
                    <w:t>Jennifer Pauer, WV DEP</w:t>
                  </w:r>
                </w:p>
              </w:tc>
            </w:tr>
            <w:tr w:rsidR="00DC5879" w:rsidRPr="00250FF5" w:rsidTr="00480F76">
              <w:tc>
                <w:tcPr>
                  <w:tcW w:w="4585" w:type="dxa"/>
                </w:tcPr>
                <w:p w:rsidR="00DC5879" w:rsidRPr="00DD16DE" w:rsidRDefault="00134DDE" w:rsidP="00E44531">
                  <w:pPr>
                    <w:rPr>
                      <w:rFonts w:ascii="Verdana" w:hAnsi="Verdana"/>
                      <w:b/>
                      <w:color w:val="00B050"/>
                      <w:sz w:val="22"/>
                      <w:szCs w:val="22"/>
                    </w:rPr>
                  </w:pPr>
                  <w:r w:rsidRPr="00DD16DE">
                    <w:rPr>
                      <w:rFonts w:ascii="Verdana" w:hAnsi="Verdana"/>
                      <w:color w:val="00B050"/>
                      <w:sz w:val="22"/>
                      <w:szCs w:val="22"/>
                    </w:rPr>
                    <w:t>Greg Barranco, EPA</w:t>
                  </w:r>
                </w:p>
              </w:tc>
              <w:tc>
                <w:tcPr>
                  <w:tcW w:w="4590" w:type="dxa"/>
                </w:tcPr>
                <w:p w:rsidR="00DC5879" w:rsidRPr="008F05A2" w:rsidRDefault="00724661" w:rsidP="00E44531">
                  <w:pPr>
                    <w:rPr>
                      <w:rFonts w:ascii="Verdana" w:hAnsi="Verdana"/>
                      <w:color w:val="00B050"/>
                      <w:sz w:val="22"/>
                      <w:szCs w:val="22"/>
                    </w:rPr>
                  </w:pPr>
                  <w:r w:rsidRPr="008F05A2">
                    <w:rPr>
                      <w:rFonts w:ascii="Verdana" w:hAnsi="Verdana"/>
                      <w:color w:val="00B050"/>
                      <w:sz w:val="22"/>
                      <w:szCs w:val="22"/>
                    </w:rPr>
                    <w:t>Matt Fleming, MD DNR</w:t>
                  </w:r>
                </w:p>
              </w:tc>
              <w:tc>
                <w:tcPr>
                  <w:tcW w:w="4320" w:type="dxa"/>
                </w:tcPr>
                <w:p w:rsidR="00DC5879" w:rsidRPr="00A659B0" w:rsidRDefault="00E36A93" w:rsidP="008F78C0">
                  <w:pPr>
                    <w:rPr>
                      <w:rFonts w:ascii="Verdana" w:hAnsi="Verdana"/>
                      <w:color w:val="00B050"/>
                      <w:sz w:val="22"/>
                      <w:szCs w:val="22"/>
                    </w:rPr>
                  </w:pPr>
                  <w:r w:rsidRPr="00A659B0">
                    <w:rPr>
                      <w:rFonts w:ascii="Verdana" w:hAnsi="Verdana"/>
                      <w:color w:val="00B050"/>
                      <w:sz w:val="22"/>
                      <w:szCs w:val="22"/>
                    </w:rPr>
                    <w:t>Marel Raub, CBC</w:t>
                  </w:r>
                  <w:r w:rsidR="00A659B0">
                    <w:rPr>
                      <w:rFonts w:ascii="Verdana" w:hAnsi="Verdana"/>
                      <w:color w:val="00B050"/>
                      <w:sz w:val="22"/>
                      <w:szCs w:val="22"/>
                    </w:rPr>
                    <w:t xml:space="preserve"> (*</w:t>
                  </w:r>
                  <w:r w:rsidR="008F78C0">
                    <w:rPr>
                      <w:rFonts w:ascii="Verdana" w:hAnsi="Verdana"/>
                      <w:color w:val="00B050"/>
                      <w:sz w:val="22"/>
                      <w:szCs w:val="22"/>
                    </w:rPr>
                    <w:t>J</w:t>
                  </w:r>
                  <w:r w:rsidR="00A659B0">
                    <w:rPr>
                      <w:rFonts w:ascii="Verdana" w:hAnsi="Verdana"/>
                      <w:color w:val="00B050"/>
                      <w:sz w:val="22"/>
                      <w:szCs w:val="22"/>
                    </w:rPr>
                    <w:t xml:space="preserve">ack </w:t>
                  </w:r>
                  <w:r w:rsidR="008F78C0">
                    <w:rPr>
                      <w:rFonts w:ascii="Verdana" w:hAnsi="Verdana"/>
                      <w:color w:val="00B050"/>
                      <w:sz w:val="22"/>
                      <w:szCs w:val="22"/>
                    </w:rPr>
                    <w:t>Frye</w:t>
                  </w:r>
                  <w:r w:rsidR="00A659B0">
                    <w:rPr>
                      <w:rFonts w:ascii="Verdana" w:hAnsi="Verdana"/>
                      <w:color w:val="00B050"/>
                      <w:sz w:val="22"/>
                      <w:szCs w:val="22"/>
                    </w:rPr>
                    <w:t>)</w:t>
                  </w:r>
                </w:p>
              </w:tc>
            </w:tr>
            <w:tr w:rsidR="00DC5879" w:rsidRPr="00250FF5" w:rsidTr="00480F76">
              <w:tc>
                <w:tcPr>
                  <w:tcW w:w="4585" w:type="dxa"/>
                </w:tcPr>
                <w:p w:rsidR="00DC5879" w:rsidRPr="00250FF5" w:rsidRDefault="00134DDE" w:rsidP="00E44531">
                  <w:pPr>
                    <w:rPr>
                      <w:rFonts w:ascii="Verdana" w:hAnsi="Verdana"/>
                      <w:b/>
                      <w:sz w:val="22"/>
                      <w:szCs w:val="22"/>
                    </w:rPr>
                  </w:pPr>
                  <w:r w:rsidRPr="00250FF5">
                    <w:rPr>
                      <w:rFonts w:ascii="Verdana" w:hAnsi="Verdana"/>
                      <w:sz w:val="22"/>
                      <w:szCs w:val="22"/>
                    </w:rPr>
                    <w:t>Russ Baxter, VA DEQ</w:t>
                  </w:r>
                </w:p>
              </w:tc>
              <w:tc>
                <w:tcPr>
                  <w:tcW w:w="4590" w:type="dxa"/>
                </w:tcPr>
                <w:p w:rsidR="00DC5879" w:rsidRPr="00F16353" w:rsidRDefault="00B4064A" w:rsidP="00E44531">
                  <w:pPr>
                    <w:rPr>
                      <w:rFonts w:ascii="Verdana" w:hAnsi="Verdana"/>
                      <w:color w:val="00B050"/>
                      <w:sz w:val="22"/>
                      <w:szCs w:val="22"/>
                    </w:rPr>
                  </w:pPr>
                  <w:r w:rsidRPr="00F16353">
                    <w:rPr>
                      <w:rFonts w:ascii="Verdana" w:hAnsi="Verdana"/>
                      <w:color w:val="00B050"/>
                      <w:sz w:val="22"/>
                      <w:szCs w:val="22"/>
                    </w:rPr>
                    <w:t xml:space="preserve">Mike Foreman, VA DCR, </w:t>
                  </w:r>
                  <w:r w:rsidRPr="00F16353">
                    <w:rPr>
                      <w:rFonts w:ascii="Verdana" w:hAnsi="Verdana"/>
                      <w:b/>
                      <w:color w:val="00B050"/>
                      <w:sz w:val="22"/>
                      <w:szCs w:val="22"/>
                    </w:rPr>
                    <w:t>Chair</w:t>
                  </w:r>
                </w:p>
              </w:tc>
              <w:tc>
                <w:tcPr>
                  <w:tcW w:w="4320" w:type="dxa"/>
                </w:tcPr>
                <w:p w:rsidR="00DC5879" w:rsidRPr="0027414F" w:rsidRDefault="008172B5" w:rsidP="00E44531">
                  <w:pPr>
                    <w:rPr>
                      <w:rFonts w:ascii="Verdana" w:hAnsi="Verdana"/>
                      <w:color w:val="00B050"/>
                      <w:sz w:val="22"/>
                      <w:szCs w:val="22"/>
                    </w:rPr>
                  </w:pPr>
                  <w:r w:rsidRPr="0027414F">
                    <w:rPr>
                      <w:rFonts w:ascii="Verdana" w:hAnsi="Verdana"/>
                      <w:color w:val="00B050"/>
                      <w:sz w:val="22"/>
                      <w:szCs w:val="22"/>
                    </w:rPr>
                    <w:t>John Schneider, DE DNREC</w:t>
                  </w:r>
                </w:p>
              </w:tc>
            </w:tr>
            <w:tr w:rsidR="00DC5879" w:rsidRPr="00250FF5" w:rsidTr="00480F76">
              <w:tc>
                <w:tcPr>
                  <w:tcW w:w="4585" w:type="dxa"/>
                </w:tcPr>
                <w:p w:rsidR="00DC5879" w:rsidRPr="00FA25E6" w:rsidRDefault="00134DDE" w:rsidP="00E44531">
                  <w:pPr>
                    <w:rPr>
                      <w:rFonts w:ascii="Verdana" w:hAnsi="Verdana"/>
                      <w:color w:val="00B050"/>
                      <w:sz w:val="22"/>
                      <w:szCs w:val="22"/>
                    </w:rPr>
                  </w:pPr>
                  <w:r w:rsidRPr="00FA25E6">
                    <w:rPr>
                      <w:rFonts w:ascii="Verdana" w:hAnsi="Verdana"/>
                      <w:color w:val="00B050"/>
                      <w:sz w:val="22"/>
                      <w:szCs w:val="22"/>
                    </w:rPr>
                    <w:t xml:space="preserve">Carin Bisland, EPA, </w:t>
                  </w:r>
                  <w:r w:rsidRPr="00FA25E6">
                    <w:rPr>
                      <w:rFonts w:ascii="Verdana" w:hAnsi="Verdana"/>
                      <w:b/>
                      <w:color w:val="00B050"/>
                      <w:sz w:val="22"/>
                      <w:szCs w:val="22"/>
                    </w:rPr>
                    <w:t>vice-Chair</w:t>
                  </w:r>
                  <w:r w:rsidRPr="00FA25E6">
                    <w:rPr>
                      <w:rFonts w:ascii="Verdana" w:hAnsi="Verdana"/>
                      <w:color w:val="00B050"/>
                      <w:sz w:val="22"/>
                      <w:szCs w:val="22"/>
                    </w:rPr>
                    <w:t xml:space="preserve"> </w:t>
                  </w:r>
                </w:p>
              </w:tc>
              <w:tc>
                <w:tcPr>
                  <w:tcW w:w="4590" w:type="dxa"/>
                </w:tcPr>
                <w:p w:rsidR="00DC5879" w:rsidRPr="00250FF5" w:rsidRDefault="00790875" w:rsidP="00E44531">
                  <w:pPr>
                    <w:rPr>
                      <w:rFonts w:ascii="Verdana" w:hAnsi="Verdana"/>
                      <w:sz w:val="22"/>
                      <w:szCs w:val="22"/>
                    </w:rPr>
                  </w:pPr>
                  <w:r w:rsidRPr="00250FF5">
                    <w:rPr>
                      <w:rFonts w:ascii="Verdana" w:hAnsi="Verdana"/>
                      <w:sz w:val="22"/>
                      <w:szCs w:val="22"/>
                    </w:rPr>
                    <w:t>Pat Gleason, EPA</w:t>
                  </w:r>
                </w:p>
              </w:tc>
              <w:tc>
                <w:tcPr>
                  <w:tcW w:w="4320" w:type="dxa"/>
                </w:tcPr>
                <w:p w:rsidR="00DC5879" w:rsidRPr="005D55B6" w:rsidRDefault="004B02DC" w:rsidP="00E44531">
                  <w:pPr>
                    <w:rPr>
                      <w:rFonts w:ascii="Verdana" w:hAnsi="Verdana"/>
                      <w:color w:val="00B050"/>
                      <w:sz w:val="22"/>
                      <w:szCs w:val="22"/>
                    </w:rPr>
                  </w:pPr>
                  <w:r w:rsidRPr="005D55B6">
                    <w:rPr>
                      <w:rFonts w:ascii="Verdana" w:hAnsi="Verdana"/>
                      <w:color w:val="00B050"/>
                      <w:sz w:val="22"/>
                      <w:szCs w:val="22"/>
                    </w:rPr>
                    <w:t xml:space="preserve">Nita Sylvester, EPA </w:t>
                  </w:r>
                </w:p>
              </w:tc>
            </w:tr>
            <w:tr w:rsidR="00DC5879" w:rsidRPr="00250FF5" w:rsidTr="00FA25E6">
              <w:trPr>
                <w:trHeight w:val="274"/>
              </w:trPr>
              <w:tc>
                <w:tcPr>
                  <w:tcW w:w="4585" w:type="dxa"/>
                </w:tcPr>
                <w:p w:rsidR="00DC5879" w:rsidRPr="00250FF5" w:rsidRDefault="00134DDE" w:rsidP="00E44531">
                  <w:pPr>
                    <w:rPr>
                      <w:rFonts w:ascii="Verdana" w:hAnsi="Verdana"/>
                      <w:sz w:val="22"/>
                      <w:szCs w:val="22"/>
                    </w:rPr>
                  </w:pPr>
                  <w:r w:rsidRPr="00250FF5">
                    <w:rPr>
                      <w:rFonts w:ascii="Verdana" w:hAnsi="Verdana"/>
                      <w:sz w:val="22"/>
                      <w:szCs w:val="22"/>
                    </w:rPr>
                    <w:t>Jessica Blackburn, ACB (CAC Liaison)</w:t>
                  </w:r>
                </w:p>
              </w:tc>
              <w:tc>
                <w:tcPr>
                  <w:tcW w:w="4590" w:type="dxa"/>
                </w:tcPr>
                <w:p w:rsidR="00DC5879" w:rsidRPr="00250FF5" w:rsidRDefault="00790875" w:rsidP="00790875">
                  <w:pPr>
                    <w:rPr>
                      <w:rFonts w:ascii="Verdana" w:hAnsi="Verdana"/>
                      <w:sz w:val="22"/>
                      <w:szCs w:val="22"/>
                    </w:rPr>
                  </w:pPr>
                  <w:r w:rsidRPr="00250FF5">
                    <w:rPr>
                      <w:rFonts w:ascii="Verdana" w:hAnsi="Verdana"/>
                      <w:sz w:val="22"/>
                      <w:szCs w:val="22"/>
                    </w:rPr>
                    <w:t>Kirk Haven</w:t>
                  </w:r>
                  <w:r w:rsidR="00486E9A" w:rsidRPr="00250FF5">
                    <w:rPr>
                      <w:rFonts w:ascii="Verdana" w:hAnsi="Verdana"/>
                      <w:sz w:val="22"/>
                      <w:szCs w:val="22"/>
                    </w:rPr>
                    <w:t>s, VIMS (STAC Liaison)</w:t>
                  </w:r>
                </w:p>
              </w:tc>
              <w:tc>
                <w:tcPr>
                  <w:tcW w:w="4320" w:type="dxa"/>
                </w:tcPr>
                <w:p w:rsidR="00DC5879" w:rsidRPr="005D55B6" w:rsidRDefault="007D6273" w:rsidP="00E44531">
                  <w:pPr>
                    <w:rPr>
                      <w:rFonts w:ascii="Verdana" w:hAnsi="Verdana"/>
                      <w:color w:val="00B050"/>
                      <w:sz w:val="22"/>
                      <w:szCs w:val="22"/>
                    </w:rPr>
                  </w:pPr>
                  <w:r w:rsidRPr="005D55B6">
                    <w:rPr>
                      <w:rFonts w:ascii="Verdana" w:hAnsi="Verdana"/>
                      <w:color w:val="00B050"/>
                      <w:sz w:val="22"/>
                      <w:szCs w:val="22"/>
                    </w:rPr>
                    <w:t>Doreen Vetter, EPA</w:t>
                  </w:r>
                </w:p>
              </w:tc>
            </w:tr>
            <w:tr w:rsidR="00DC5879" w:rsidRPr="00250FF5" w:rsidTr="00480F76">
              <w:tc>
                <w:tcPr>
                  <w:tcW w:w="4585" w:type="dxa"/>
                </w:tcPr>
                <w:p w:rsidR="00DC5879" w:rsidRPr="00FA25E6" w:rsidRDefault="00B0028D" w:rsidP="00E44531">
                  <w:pPr>
                    <w:rPr>
                      <w:rFonts w:ascii="Verdana" w:hAnsi="Verdana"/>
                      <w:color w:val="00B050"/>
                      <w:sz w:val="22"/>
                      <w:szCs w:val="22"/>
                    </w:rPr>
                  </w:pPr>
                  <w:r w:rsidRPr="00FA25E6">
                    <w:rPr>
                      <w:rFonts w:ascii="Verdana" w:hAnsi="Verdana"/>
                      <w:color w:val="00B050"/>
                      <w:sz w:val="22"/>
                      <w:szCs w:val="22"/>
                    </w:rPr>
                    <w:t>Andy Zemba</w:t>
                  </w:r>
                  <w:r w:rsidR="00A86A27" w:rsidRPr="00FA25E6">
                    <w:rPr>
                      <w:rFonts w:ascii="Verdana" w:hAnsi="Verdana"/>
                      <w:color w:val="00B050"/>
                      <w:sz w:val="22"/>
                      <w:szCs w:val="22"/>
                    </w:rPr>
                    <w:t>, PA DEP</w:t>
                  </w:r>
                </w:p>
              </w:tc>
              <w:tc>
                <w:tcPr>
                  <w:tcW w:w="4590" w:type="dxa"/>
                </w:tcPr>
                <w:p w:rsidR="00DC5879" w:rsidRPr="00250FF5" w:rsidRDefault="007A3C00" w:rsidP="00E44531">
                  <w:pPr>
                    <w:rPr>
                      <w:rFonts w:ascii="Verdana" w:hAnsi="Verdana"/>
                      <w:sz w:val="22"/>
                      <w:szCs w:val="22"/>
                    </w:rPr>
                  </w:pPr>
                  <w:r w:rsidRPr="00250FF5">
                    <w:rPr>
                      <w:rFonts w:ascii="Verdana" w:hAnsi="Verdana"/>
                      <w:sz w:val="22"/>
                      <w:szCs w:val="22"/>
                    </w:rPr>
                    <w:t>Carl Hershner, VIMS</w:t>
                  </w:r>
                </w:p>
              </w:tc>
              <w:tc>
                <w:tcPr>
                  <w:tcW w:w="4320" w:type="dxa"/>
                </w:tcPr>
                <w:p w:rsidR="00DC5879" w:rsidRPr="005D55B6" w:rsidRDefault="00DC0F5B" w:rsidP="00E44531">
                  <w:pPr>
                    <w:rPr>
                      <w:rFonts w:ascii="Verdana" w:hAnsi="Verdana"/>
                      <w:color w:val="00B050"/>
                      <w:sz w:val="22"/>
                      <w:szCs w:val="22"/>
                    </w:rPr>
                  </w:pPr>
                  <w:r w:rsidRPr="005D55B6">
                    <w:rPr>
                      <w:rFonts w:ascii="Verdana" w:hAnsi="Verdana"/>
                      <w:color w:val="00B050"/>
                      <w:sz w:val="22"/>
                      <w:szCs w:val="22"/>
                    </w:rPr>
                    <w:t>Tim Wilke, CBP/CRC</w:t>
                  </w:r>
                  <w:r w:rsidR="00DC5879" w:rsidRPr="005D55B6">
                    <w:rPr>
                      <w:rFonts w:ascii="Verdana" w:hAnsi="Verdana"/>
                      <w:color w:val="00B050"/>
                      <w:sz w:val="22"/>
                      <w:szCs w:val="22"/>
                    </w:rPr>
                    <w:t xml:space="preserve">  </w:t>
                  </w:r>
                </w:p>
              </w:tc>
            </w:tr>
            <w:tr w:rsidR="00DC5879" w:rsidRPr="00250FF5" w:rsidTr="00480F76">
              <w:tc>
                <w:tcPr>
                  <w:tcW w:w="4585" w:type="dxa"/>
                </w:tcPr>
                <w:p w:rsidR="00DC5879" w:rsidRPr="00250FF5" w:rsidRDefault="00BC2B88" w:rsidP="00E44531">
                  <w:pPr>
                    <w:rPr>
                      <w:rFonts w:ascii="Verdana" w:hAnsi="Verdana"/>
                      <w:sz w:val="22"/>
                      <w:szCs w:val="22"/>
                    </w:rPr>
                  </w:pPr>
                  <w:r w:rsidRPr="00250FF5">
                    <w:rPr>
                      <w:rFonts w:ascii="Verdana" w:hAnsi="Verdana"/>
                      <w:sz w:val="22"/>
                      <w:szCs w:val="22"/>
                    </w:rPr>
                    <w:t>Brian Burch, EPA</w:t>
                  </w:r>
                </w:p>
              </w:tc>
              <w:tc>
                <w:tcPr>
                  <w:tcW w:w="4590" w:type="dxa"/>
                </w:tcPr>
                <w:p w:rsidR="00DC5879" w:rsidRPr="00FA25E6" w:rsidRDefault="00F759BC" w:rsidP="008F78C0">
                  <w:pPr>
                    <w:rPr>
                      <w:rFonts w:ascii="Verdana" w:hAnsi="Verdana"/>
                      <w:color w:val="00B050"/>
                      <w:sz w:val="22"/>
                      <w:szCs w:val="22"/>
                    </w:rPr>
                  </w:pPr>
                  <w:r w:rsidRPr="00FA25E6">
                    <w:rPr>
                      <w:rFonts w:ascii="Verdana" w:hAnsi="Verdana"/>
                      <w:color w:val="00B050"/>
                      <w:sz w:val="22"/>
                      <w:szCs w:val="22"/>
                    </w:rPr>
                    <w:t>Jackie Lendrum, NY DEC</w:t>
                  </w:r>
                  <w:r w:rsidR="00FA25E6">
                    <w:rPr>
                      <w:rFonts w:ascii="Verdana" w:hAnsi="Verdana"/>
                      <w:color w:val="00B050"/>
                      <w:sz w:val="22"/>
                      <w:szCs w:val="22"/>
                    </w:rPr>
                    <w:t xml:space="preserve"> (</w:t>
                  </w:r>
                  <w:r w:rsidR="005D55B6">
                    <w:rPr>
                      <w:rFonts w:ascii="Verdana" w:hAnsi="Verdana"/>
                      <w:color w:val="00B050"/>
                      <w:sz w:val="22"/>
                      <w:szCs w:val="22"/>
                    </w:rPr>
                    <w:t>*</w:t>
                  </w:r>
                  <w:r w:rsidR="008F78C0">
                    <w:rPr>
                      <w:rFonts w:ascii="Verdana" w:hAnsi="Verdana"/>
                      <w:color w:val="00B050"/>
                      <w:sz w:val="22"/>
                      <w:szCs w:val="22"/>
                    </w:rPr>
                    <w:t>B</w:t>
                  </w:r>
                  <w:r w:rsidR="00FA25E6">
                    <w:rPr>
                      <w:rFonts w:ascii="Verdana" w:hAnsi="Verdana"/>
                      <w:color w:val="00B050"/>
                      <w:sz w:val="22"/>
                      <w:szCs w:val="22"/>
                    </w:rPr>
                    <w:t xml:space="preserve">en </w:t>
                  </w:r>
                  <w:r w:rsidR="008F78C0">
                    <w:rPr>
                      <w:rFonts w:ascii="Verdana" w:hAnsi="Verdana"/>
                      <w:color w:val="00B050"/>
                      <w:sz w:val="22"/>
                      <w:szCs w:val="22"/>
                    </w:rPr>
                    <w:t>S</w:t>
                  </w:r>
                  <w:r w:rsidR="00FA25E6">
                    <w:rPr>
                      <w:rFonts w:ascii="Verdana" w:hAnsi="Verdana"/>
                      <w:color w:val="00B050"/>
                      <w:sz w:val="22"/>
                      <w:szCs w:val="22"/>
                    </w:rPr>
                    <w:t>ears)</w:t>
                  </w:r>
                </w:p>
              </w:tc>
              <w:tc>
                <w:tcPr>
                  <w:tcW w:w="4320" w:type="dxa"/>
                </w:tcPr>
                <w:p w:rsidR="00DC5879" w:rsidRPr="005D55B6" w:rsidRDefault="0029397F" w:rsidP="00E44531">
                  <w:pPr>
                    <w:rPr>
                      <w:rFonts w:ascii="Verdana" w:hAnsi="Verdana"/>
                      <w:color w:val="00B050"/>
                      <w:sz w:val="22"/>
                      <w:szCs w:val="22"/>
                    </w:rPr>
                  </w:pPr>
                  <w:r w:rsidRPr="005D55B6">
                    <w:rPr>
                      <w:rFonts w:ascii="Verdana" w:hAnsi="Verdana"/>
                      <w:color w:val="00B050"/>
                      <w:sz w:val="22"/>
                      <w:szCs w:val="22"/>
                    </w:rPr>
                    <w:t>Mary Gattis, LGAC</w:t>
                  </w:r>
                </w:p>
              </w:tc>
            </w:tr>
            <w:tr w:rsidR="00DC5879" w:rsidRPr="00250FF5" w:rsidTr="00480F76">
              <w:tc>
                <w:tcPr>
                  <w:tcW w:w="4585" w:type="dxa"/>
                </w:tcPr>
                <w:p w:rsidR="00DC5879" w:rsidRPr="00FA25E6" w:rsidRDefault="00EC1851" w:rsidP="00E44531">
                  <w:pPr>
                    <w:rPr>
                      <w:rFonts w:ascii="Verdana" w:hAnsi="Verdana"/>
                      <w:color w:val="00B050"/>
                      <w:sz w:val="22"/>
                      <w:szCs w:val="22"/>
                    </w:rPr>
                  </w:pPr>
                  <w:r w:rsidRPr="00FA25E6">
                    <w:rPr>
                      <w:rFonts w:ascii="Verdana" w:hAnsi="Verdana"/>
                      <w:color w:val="00B050"/>
                      <w:sz w:val="22"/>
                      <w:szCs w:val="22"/>
                    </w:rPr>
                    <w:t>Diane Davis, DC DOE</w:t>
                  </w:r>
                </w:p>
              </w:tc>
              <w:tc>
                <w:tcPr>
                  <w:tcW w:w="4590" w:type="dxa"/>
                </w:tcPr>
                <w:p w:rsidR="00DC5879" w:rsidRPr="00250FF5" w:rsidRDefault="008B5D98" w:rsidP="00E44531">
                  <w:pPr>
                    <w:rPr>
                      <w:rFonts w:ascii="Verdana" w:hAnsi="Verdana"/>
                      <w:sz w:val="22"/>
                      <w:szCs w:val="22"/>
                    </w:rPr>
                  </w:pPr>
                  <w:r w:rsidRPr="00250FF5">
                    <w:rPr>
                      <w:rFonts w:ascii="Verdana" w:hAnsi="Verdana"/>
                      <w:sz w:val="22"/>
                      <w:szCs w:val="22"/>
                    </w:rPr>
                    <w:t>Lori Mackey, EPA</w:t>
                  </w:r>
                </w:p>
              </w:tc>
              <w:tc>
                <w:tcPr>
                  <w:tcW w:w="4320" w:type="dxa"/>
                </w:tcPr>
                <w:p w:rsidR="00DC5879" w:rsidRPr="00A6114B" w:rsidRDefault="00FA181A" w:rsidP="00C2537D">
                  <w:pPr>
                    <w:rPr>
                      <w:rFonts w:ascii="Verdana" w:hAnsi="Verdana"/>
                      <w:color w:val="00B050"/>
                      <w:sz w:val="22"/>
                      <w:szCs w:val="22"/>
                    </w:rPr>
                  </w:pPr>
                  <w:r>
                    <w:rPr>
                      <w:rFonts w:ascii="Verdana" w:hAnsi="Verdana"/>
                      <w:color w:val="00B050"/>
                      <w:sz w:val="22"/>
                      <w:szCs w:val="22"/>
                    </w:rPr>
                    <w:t>Tim Roberts</w:t>
                  </w:r>
                  <w:r w:rsidR="000360EF">
                    <w:rPr>
                      <w:rFonts w:ascii="Verdana" w:hAnsi="Verdana"/>
                      <w:color w:val="00B050"/>
                      <w:sz w:val="22"/>
                      <w:szCs w:val="22"/>
                    </w:rPr>
                    <w:t>, EPA</w:t>
                  </w:r>
                </w:p>
              </w:tc>
            </w:tr>
            <w:tr w:rsidR="00DC5879" w:rsidRPr="00250FF5" w:rsidTr="00480F76">
              <w:tc>
                <w:tcPr>
                  <w:tcW w:w="4585" w:type="dxa"/>
                </w:tcPr>
                <w:p w:rsidR="00DC5879" w:rsidRPr="00250FF5" w:rsidRDefault="00E4559A" w:rsidP="00E44531">
                  <w:pPr>
                    <w:rPr>
                      <w:rFonts w:ascii="Verdana" w:hAnsi="Verdana"/>
                      <w:b/>
                      <w:sz w:val="22"/>
                      <w:szCs w:val="22"/>
                    </w:rPr>
                  </w:pPr>
                  <w:r w:rsidRPr="00250FF5">
                    <w:rPr>
                      <w:rFonts w:ascii="Verdana" w:hAnsi="Verdana"/>
                      <w:sz w:val="22"/>
                      <w:szCs w:val="22"/>
                    </w:rPr>
                    <w:t xml:space="preserve">Kevin </w:t>
                  </w:r>
                  <w:proofErr w:type="spellStart"/>
                  <w:r w:rsidRPr="00250FF5">
                    <w:rPr>
                      <w:rFonts w:ascii="Verdana" w:hAnsi="Verdana"/>
                      <w:sz w:val="22"/>
                      <w:szCs w:val="22"/>
                    </w:rPr>
                    <w:t>Debell</w:t>
                  </w:r>
                  <w:proofErr w:type="spellEnd"/>
                  <w:r w:rsidRPr="00250FF5">
                    <w:rPr>
                      <w:rFonts w:ascii="Verdana" w:hAnsi="Verdana"/>
                      <w:sz w:val="22"/>
                      <w:szCs w:val="22"/>
                    </w:rPr>
                    <w:t>, EPA</w:t>
                  </w:r>
                </w:p>
              </w:tc>
              <w:tc>
                <w:tcPr>
                  <w:tcW w:w="4590" w:type="dxa"/>
                </w:tcPr>
                <w:p w:rsidR="00DC5879" w:rsidRPr="00A659B0" w:rsidRDefault="006929A8" w:rsidP="00E44531">
                  <w:pPr>
                    <w:rPr>
                      <w:rFonts w:ascii="Verdana" w:hAnsi="Verdana"/>
                      <w:color w:val="00B050"/>
                      <w:sz w:val="22"/>
                      <w:szCs w:val="22"/>
                    </w:rPr>
                  </w:pPr>
                  <w:r w:rsidRPr="00A659B0">
                    <w:rPr>
                      <w:rFonts w:ascii="Verdana" w:hAnsi="Verdana"/>
                      <w:color w:val="00B050"/>
                      <w:sz w:val="22"/>
                      <w:szCs w:val="22"/>
                    </w:rPr>
                    <w:t>Michael Mason</w:t>
                  </w:r>
                  <w:r w:rsidR="0056692C" w:rsidRPr="00A659B0">
                    <w:rPr>
                      <w:rFonts w:ascii="Verdana" w:hAnsi="Verdana"/>
                      <w:color w:val="00B050"/>
                      <w:sz w:val="22"/>
                      <w:szCs w:val="22"/>
                    </w:rPr>
                    <w:t>, EPA</w:t>
                  </w:r>
                </w:p>
              </w:tc>
              <w:tc>
                <w:tcPr>
                  <w:tcW w:w="4320" w:type="dxa"/>
                </w:tcPr>
                <w:p w:rsidR="00DC5879" w:rsidRPr="00250FF5" w:rsidRDefault="00DC5879" w:rsidP="00E44531">
                  <w:pPr>
                    <w:rPr>
                      <w:rFonts w:ascii="Verdana" w:hAnsi="Verdana"/>
                      <w:sz w:val="22"/>
                      <w:szCs w:val="22"/>
                    </w:rPr>
                  </w:pPr>
                </w:p>
              </w:tc>
            </w:tr>
          </w:tbl>
          <w:tbl>
            <w:tblPr>
              <w:tblW w:w="12228" w:type="dxa"/>
              <w:tblLook w:val="01E0"/>
            </w:tblPr>
            <w:tblGrid>
              <w:gridCol w:w="4308"/>
              <w:gridCol w:w="4080"/>
              <w:gridCol w:w="3840"/>
            </w:tblGrid>
            <w:tr w:rsidR="00EA2128" w:rsidRPr="00250FF5" w:rsidTr="00CB3452">
              <w:tc>
                <w:tcPr>
                  <w:tcW w:w="4308" w:type="dxa"/>
                </w:tcPr>
                <w:p w:rsidR="00EA2128" w:rsidRPr="00250FF5" w:rsidRDefault="00EA2128" w:rsidP="008E1C04">
                  <w:pPr>
                    <w:rPr>
                      <w:rFonts w:ascii="Verdana" w:hAnsi="Verdana"/>
                      <w:b/>
                      <w:sz w:val="22"/>
                      <w:szCs w:val="22"/>
                    </w:rPr>
                  </w:pPr>
                </w:p>
              </w:tc>
              <w:tc>
                <w:tcPr>
                  <w:tcW w:w="4080" w:type="dxa"/>
                </w:tcPr>
                <w:p w:rsidR="00EA2128" w:rsidRPr="00250FF5" w:rsidRDefault="00EA2128" w:rsidP="00CB3452">
                  <w:pPr>
                    <w:rPr>
                      <w:rFonts w:ascii="Verdana" w:hAnsi="Verdana"/>
                      <w:sz w:val="22"/>
                      <w:szCs w:val="22"/>
                    </w:rPr>
                  </w:pPr>
                </w:p>
              </w:tc>
              <w:tc>
                <w:tcPr>
                  <w:tcW w:w="3840" w:type="dxa"/>
                </w:tcPr>
                <w:p w:rsidR="00EA2128" w:rsidRPr="00250FF5" w:rsidRDefault="00EA2128" w:rsidP="00CB3452">
                  <w:pPr>
                    <w:rPr>
                      <w:rFonts w:ascii="Verdana" w:hAnsi="Verdana"/>
                      <w:sz w:val="22"/>
                      <w:szCs w:val="22"/>
                    </w:rPr>
                  </w:pPr>
                </w:p>
                <w:p w:rsidR="009037E0" w:rsidRPr="00250FF5" w:rsidRDefault="009037E0" w:rsidP="00CB3452">
                  <w:pPr>
                    <w:rPr>
                      <w:rFonts w:ascii="Verdana" w:hAnsi="Verdana"/>
                      <w:sz w:val="22"/>
                      <w:szCs w:val="22"/>
                    </w:rPr>
                  </w:pPr>
                </w:p>
              </w:tc>
            </w:tr>
          </w:tbl>
          <w:p w:rsidR="00F114A5" w:rsidRPr="00250FF5" w:rsidRDefault="00F114A5" w:rsidP="00EA2128">
            <w:pPr>
              <w:rPr>
                <w:rFonts w:ascii="Verdana" w:hAnsi="Verdana"/>
                <w:b/>
                <w:sz w:val="22"/>
                <w:szCs w:val="22"/>
              </w:rPr>
            </w:pPr>
          </w:p>
        </w:tc>
        <w:tc>
          <w:tcPr>
            <w:tcW w:w="222" w:type="dxa"/>
          </w:tcPr>
          <w:p w:rsidR="00F114A5" w:rsidRPr="00CD5B29" w:rsidRDefault="00F114A5" w:rsidP="00752A06">
            <w:pPr>
              <w:rPr>
                <w:rFonts w:ascii="Verdana" w:hAnsi="Verdana"/>
                <w:sz w:val="22"/>
                <w:szCs w:val="22"/>
              </w:rPr>
            </w:pPr>
          </w:p>
        </w:tc>
        <w:tc>
          <w:tcPr>
            <w:tcW w:w="222" w:type="dxa"/>
          </w:tcPr>
          <w:p w:rsidR="00F114A5" w:rsidRPr="00CD5B29" w:rsidRDefault="00F114A5">
            <w:pPr>
              <w:rPr>
                <w:rFonts w:ascii="Verdana" w:hAnsi="Verdana"/>
                <w:sz w:val="22"/>
                <w:szCs w:val="22"/>
              </w:rPr>
            </w:pPr>
          </w:p>
        </w:tc>
      </w:tr>
      <w:tr w:rsidR="00664FA7" w:rsidRPr="00CD5B29" w:rsidTr="00356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2"/>
          <w:wAfter w:w="558" w:type="dxa"/>
          <w:tblHeader/>
        </w:trPr>
        <w:tc>
          <w:tcPr>
            <w:tcW w:w="4608" w:type="dxa"/>
            <w:tcBorders>
              <w:top w:val="single" w:sz="18" w:space="0" w:color="auto"/>
              <w:left w:val="single" w:sz="18" w:space="0" w:color="auto"/>
              <w:bottom w:val="single" w:sz="18" w:space="0" w:color="auto"/>
              <w:right w:val="single" w:sz="18" w:space="0" w:color="auto"/>
            </w:tcBorders>
          </w:tcPr>
          <w:p w:rsidR="00BD1E7C" w:rsidRPr="00012840" w:rsidRDefault="00BD1E7C">
            <w:pPr>
              <w:rPr>
                <w:rFonts w:ascii="Verdana" w:hAnsi="Verdana"/>
                <w:sz w:val="22"/>
                <w:szCs w:val="22"/>
              </w:rPr>
            </w:pPr>
            <w:r w:rsidRPr="00012840">
              <w:rPr>
                <w:rFonts w:ascii="Verdana" w:hAnsi="Verdana"/>
                <w:b/>
                <w:bCs/>
                <w:sz w:val="22"/>
                <w:szCs w:val="22"/>
              </w:rPr>
              <w:t>Agenda Item</w:t>
            </w:r>
            <w:r w:rsidRPr="00012840">
              <w:rPr>
                <w:rFonts w:ascii="Verdana" w:hAnsi="Verdana"/>
                <w:sz w:val="22"/>
                <w:szCs w:val="22"/>
              </w:rPr>
              <w:t xml:space="preserve"> </w:t>
            </w:r>
            <w:r w:rsidRPr="00012840">
              <w:rPr>
                <w:rFonts w:ascii="Verdana" w:hAnsi="Verdana"/>
                <w:b/>
                <w:sz w:val="22"/>
                <w:szCs w:val="22"/>
              </w:rPr>
              <w:t>and Desired Outcome</w:t>
            </w:r>
          </w:p>
        </w:tc>
        <w:tc>
          <w:tcPr>
            <w:tcW w:w="900" w:type="dxa"/>
            <w:tcBorders>
              <w:top w:val="single" w:sz="18" w:space="0" w:color="auto"/>
              <w:left w:val="single" w:sz="18" w:space="0" w:color="auto"/>
              <w:bottom w:val="single" w:sz="18" w:space="0" w:color="auto"/>
              <w:right w:val="single" w:sz="18" w:space="0" w:color="auto"/>
            </w:tcBorders>
          </w:tcPr>
          <w:p w:rsidR="00BD1E7C" w:rsidRPr="00012840" w:rsidRDefault="00BD1E7C">
            <w:pPr>
              <w:pStyle w:val="Heading1"/>
              <w:rPr>
                <w:rFonts w:ascii="Verdana" w:hAnsi="Verdana"/>
                <w:sz w:val="22"/>
                <w:szCs w:val="22"/>
              </w:rPr>
            </w:pPr>
            <w:r w:rsidRPr="00012840">
              <w:rPr>
                <w:rFonts w:ascii="Verdana" w:hAnsi="Verdana"/>
                <w:sz w:val="22"/>
                <w:szCs w:val="22"/>
              </w:rPr>
              <w:t>Time</w:t>
            </w:r>
          </w:p>
        </w:tc>
        <w:tc>
          <w:tcPr>
            <w:tcW w:w="8114" w:type="dxa"/>
            <w:tcBorders>
              <w:top w:val="single" w:sz="18" w:space="0" w:color="auto"/>
              <w:left w:val="single" w:sz="18" w:space="0" w:color="auto"/>
              <w:bottom w:val="single" w:sz="18" w:space="0" w:color="auto"/>
              <w:right w:val="single" w:sz="18" w:space="0" w:color="auto"/>
            </w:tcBorders>
          </w:tcPr>
          <w:p w:rsidR="00BD1E7C" w:rsidRPr="00012840" w:rsidRDefault="00A3013C">
            <w:pPr>
              <w:pStyle w:val="Heading1"/>
              <w:rPr>
                <w:rFonts w:ascii="Verdana" w:hAnsi="Verdana"/>
                <w:sz w:val="22"/>
                <w:szCs w:val="22"/>
              </w:rPr>
            </w:pPr>
            <w:r w:rsidRPr="00012840">
              <w:rPr>
                <w:rFonts w:ascii="Verdana" w:hAnsi="Verdana"/>
                <w:sz w:val="22"/>
                <w:szCs w:val="22"/>
              </w:rPr>
              <w:t xml:space="preserve">Background Docs, </w:t>
            </w:r>
            <w:r w:rsidR="00BD1E7C" w:rsidRPr="00012840">
              <w:rPr>
                <w:rFonts w:ascii="Verdana" w:hAnsi="Verdana"/>
                <w:sz w:val="22"/>
                <w:szCs w:val="22"/>
              </w:rPr>
              <w:t>Notes</w:t>
            </w:r>
            <w:r w:rsidRPr="00012840">
              <w:rPr>
                <w:rFonts w:ascii="Verdana" w:hAnsi="Verdana"/>
                <w:sz w:val="22"/>
                <w:szCs w:val="22"/>
              </w:rPr>
              <w:t>,</w:t>
            </w:r>
            <w:r w:rsidR="00BD1E7C" w:rsidRPr="00012840">
              <w:rPr>
                <w:rFonts w:ascii="Verdana" w:hAnsi="Verdana"/>
                <w:sz w:val="22"/>
                <w:szCs w:val="22"/>
              </w:rPr>
              <w:t xml:space="preserve"> and Action Items</w:t>
            </w:r>
          </w:p>
        </w:tc>
      </w:tr>
      <w:tr w:rsidR="00664FA7" w:rsidRPr="00CD5B29" w:rsidTr="00356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2"/>
          <w:wAfter w:w="558" w:type="dxa"/>
          <w:trHeight w:val="225"/>
        </w:trPr>
        <w:tc>
          <w:tcPr>
            <w:tcW w:w="4608" w:type="dxa"/>
            <w:tcBorders>
              <w:top w:val="nil"/>
            </w:tcBorders>
          </w:tcPr>
          <w:p w:rsidR="00EE40FF" w:rsidRPr="00012840" w:rsidRDefault="00735CA1" w:rsidP="00C16968">
            <w:pPr>
              <w:rPr>
                <w:rFonts w:ascii="Verdana" w:hAnsi="Verdana"/>
                <w:b/>
                <w:sz w:val="22"/>
                <w:szCs w:val="22"/>
              </w:rPr>
            </w:pPr>
            <w:r w:rsidRPr="00012840">
              <w:rPr>
                <w:rFonts w:ascii="Verdana" w:hAnsi="Verdana"/>
                <w:b/>
                <w:sz w:val="22"/>
                <w:szCs w:val="22"/>
              </w:rPr>
              <w:t>Introductions</w:t>
            </w:r>
            <w:r w:rsidR="00AD30A5">
              <w:rPr>
                <w:rFonts w:ascii="Verdana" w:hAnsi="Verdana"/>
                <w:b/>
                <w:sz w:val="22"/>
                <w:szCs w:val="22"/>
              </w:rPr>
              <w:t xml:space="preserve"> &amp; Chesapeake Stat Discussion</w:t>
            </w:r>
            <w:r w:rsidRPr="00012840">
              <w:rPr>
                <w:rFonts w:ascii="Verdana" w:hAnsi="Verdana"/>
                <w:b/>
                <w:sz w:val="22"/>
                <w:szCs w:val="22"/>
              </w:rPr>
              <w:t xml:space="preserve"> </w:t>
            </w:r>
            <w:r w:rsidR="0070569C" w:rsidRPr="00012840">
              <w:rPr>
                <w:rFonts w:ascii="Verdana" w:hAnsi="Verdana"/>
                <w:b/>
                <w:sz w:val="22"/>
                <w:szCs w:val="22"/>
              </w:rPr>
              <w:t>(</w:t>
            </w:r>
            <w:r w:rsidR="00A15FF6" w:rsidRPr="00012840">
              <w:rPr>
                <w:rFonts w:ascii="Verdana" w:hAnsi="Verdana"/>
                <w:b/>
                <w:sz w:val="22"/>
                <w:szCs w:val="22"/>
              </w:rPr>
              <w:t>Discussion Lead</w:t>
            </w:r>
            <w:r w:rsidR="0070569C" w:rsidRPr="00012840">
              <w:rPr>
                <w:rFonts w:ascii="Verdana" w:hAnsi="Verdana"/>
                <w:b/>
                <w:sz w:val="22"/>
                <w:szCs w:val="22"/>
              </w:rPr>
              <w:t xml:space="preserve">: </w:t>
            </w:r>
            <w:r w:rsidR="00C16968" w:rsidRPr="00012840">
              <w:rPr>
                <w:rFonts w:ascii="Verdana" w:hAnsi="Verdana"/>
                <w:b/>
                <w:sz w:val="22"/>
                <w:szCs w:val="22"/>
              </w:rPr>
              <w:t>Greg Allen</w:t>
            </w:r>
            <w:r w:rsidR="004F5D98">
              <w:rPr>
                <w:rFonts w:ascii="Verdana" w:hAnsi="Verdana"/>
                <w:b/>
                <w:sz w:val="22"/>
                <w:szCs w:val="22"/>
              </w:rPr>
              <w:t xml:space="preserve"> &amp; Doreen Vetter</w:t>
            </w:r>
            <w:r w:rsidR="0070569C" w:rsidRPr="00012840">
              <w:rPr>
                <w:rFonts w:ascii="Verdana" w:hAnsi="Verdana"/>
                <w:b/>
                <w:sz w:val="22"/>
                <w:szCs w:val="22"/>
              </w:rPr>
              <w:t xml:space="preserve">) </w:t>
            </w:r>
          </w:p>
        </w:tc>
        <w:tc>
          <w:tcPr>
            <w:tcW w:w="900" w:type="dxa"/>
            <w:tcBorders>
              <w:top w:val="nil"/>
            </w:tcBorders>
          </w:tcPr>
          <w:p w:rsidR="00BD1E7C" w:rsidRPr="00012840" w:rsidRDefault="00846437" w:rsidP="00846437">
            <w:pPr>
              <w:rPr>
                <w:rFonts w:ascii="Verdana" w:hAnsi="Verdana"/>
                <w:sz w:val="22"/>
                <w:szCs w:val="22"/>
              </w:rPr>
            </w:pPr>
            <w:r w:rsidRPr="00012840">
              <w:rPr>
                <w:rFonts w:ascii="Verdana" w:hAnsi="Verdana"/>
                <w:sz w:val="22"/>
                <w:szCs w:val="22"/>
              </w:rPr>
              <w:t>1</w:t>
            </w:r>
            <w:r w:rsidR="00C32F7B" w:rsidRPr="00012840">
              <w:rPr>
                <w:rFonts w:ascii="Verdana" w:hAnsi="Verdana"/>
                <w:sz w:val="22"/>
                <w:szCs w:val="22"/>
              </w:rPr>
              <w:t xml:space="preserve">:00 – </w:t>
            </w:r>
            <w:r w:rsidRPr="00012840">
              <w:rPr>
                <w:rFonts w:ascii="Verdana" w:hAnsi="Verdana"/>
                <w:sz w:val="22"/>
                <w:szCs w:val="22"/>
              </w:rPr>
              <w:t>1</w:t>
            </w:r>
            <w:r w:rsidR="004E41B6" w:rsidRPr="00012840">
              <w:rPr>
                <w:rFonts w:ascii="Verdana" w:hAnsi="Verdana"/>
                <w:sz w:val="22"/>
                <w:szCs w:val="22"/>
              </w:rPr>
              <w:t>:05</w:t>
            </w:r>
          </w:p>
        </w:tc>
        <w:tc>
          <w:tcPr>
            <w:tcW w:w="8114" w:type="dxa"/>
            <w:tcBorders>
              <w:top w:val="nil"/>
            </w:tcBorders>
          </w:tcPr>
          <w:p w:rsidR="00BD1E7C" w:rsidRPr="0090582F" w:rsidRDefault="008F78C0">
            <w:pPr>
              <w:rPr>
                <w:rFonts w:ascii="Verdana" w:hAnsi="Verdana"/>
                <w:color w:val="00B050"/>
                <w:sz w:val="22"/>
                <w:szCs w:val="22"/>
                <w:u w:val="single"/>
              </w:rPr>
            </w:pPr>
            <w:r w:rsidRPr="0090582F">
              <w:rPr>
                <w:rFonts w:ascii="Verdana" w:hAnsi="Verdana"/>
                <w:color w:val="00B050"/>
                <w:sz w:val="22"/>
                <w:szCs w:val="22"/>
                <w:u w:val="single"/>
              </w:rPr>
              <w:t>ChesapeakeStat Discussion:</w:t>
            </w:r>
          </w:p>
          <w:p w:rsidR="00AE7933" w:rsidRDefault="00AE7933">
            <w:pPr>
              <w:rPr>
                <w:rFonts w:ascii="Verdana" w:hAnsi="Verdana"/>
                <w:color w:val="FF0000"/>
                <w:sz w:val="22"/>
                <w:szCs w:val="22"/>
              </w:rPr>
            </w:pPr>
          </w:p>
          <w:p w:rsidR="00AE7933" w:rsidRPr="00192BD1" w:rsidRDefault="00A9569A" w:rsidP="00192BD1">
            <w:pPr>
              <w:pStyle w:val="ListParagraph"/>
              <w:numPr>
                <w:ilvl w:val="0"/>
                <w:numId w:val="39"/>
              </w:numPr>
              <w:rPr>
                <w:rFonts w:ascii="Verdana" w:hAnsi="Verdana"/>
                <w:color w:val="FF0000"/>
                <w:sz w:val="22"/>
                <w:szCs w:val="22"/>
              </w:rPr>
            </w:pPr>
            <w:r w:rsidRPr="00192BD1">
              <w:rPr>
                <w:rFonts w:ascii="Verdana" w:hAnsi="Verdana"/>
                <w:b/>
                <w:color w:val="FF0000"/>
                <w:sz w:val="22"/>
                <w:szCs w:val="22"/>
              </w:rPr>
              <w:t xml:space="preserve">Action: </w:t>
            </w:r>
            <w:r w:rsidRPr="00192BD1">
              <w:rPr>
                <w:rFonts w:ascii="Verdana" w:hAnsi="Verdana"/>
                <w:color w:val="FF0000"/>
                <w:sz w:val="22"/>
                <w:szCs w:val="22"/>
              </w:rPr>
              <w:t xml:space="preserve">Doreen requested 45 minutes on the next GIT 6 agenda to continue ChesapeakeStat discussion. </w:t>
            </w:r>
            <w:r w:rsidR="00897726" w:rsidRPr="00192BD1">
              <w:rPr>
                <w:rFonts w:ascii="Verdana" w:hAnsi="Verdana"/>
                <w:color w:val="FF0000"/>
                <w:sz w:val="22"/>
                <w:szCs w:val="22"/>
              </w:rPr>
              <w:t xml:space="preserve">Doreen </w:t>
            </w:r>
            <w:r w:rsidR="003C227A" w:rsidRPr="00192BD1">
              <w:rPr>
                <w:rFonts w:ascii="Verdana" w:hAnsi="Verdana"/>
                <w:color w:val="FF0000"/>
                <w:sz w:val="22"/>
                <w:szCs w:val="22"/>
              </w:rPr>
              <w:t>will</w:t>
            </w:r>
            <w:r w:rsidR="00897726" w:rsidRPr="00192BD1">
              <w:rPr>
                <w:rFonts w:ascii="Verdana" w:hAnsi="Verdana"/>
                <w:color w:val="FF0000"/>
                <w:sz w:val="22"/>
                <w:szCs w:val="22"/>
              </w:rPr>
              <w:t xml:space="preserve"> also provide more details on the March 12 work session as it becomes available.</w:t>
            </w:r>
          </w:p>
          <w:p w:rsidR="00AA36A0" w:rsidRPr="00653756" w:rsidRDefault="00AA36A0">
            <w:pPr>
              <w:rPr>
                <w:rFonts w:ascii="Verdana" w:hAnsi="Verdana"/>
                <w:color w:val="0070C0"/>
                <w:sz w:val="22"/>
                <w:szCs w:val="22"/>
              </w:rPr>
            </w:pPr>
          </w:p>
          <w:p w:rsidR="00AA36A0" w:rsidRPr="00653756" w:rsidRDefault="00AA36A0" w:rsidP="00AA36A0">
            <w:pPr>
              <w:pStyle w:val="ListParagraph"/>
              <w:numPr>
                <w:ilvl w:val="0"/>
                <w:numId w:val="36"/>
              </w:numPr>
              <w:rPr>
                <w:rFonts w:ascii="Verdana" w:hAnsi="Verdana"/>
                <w:color w:val="0070C0"/>
                <w:sz w:val="22"/>
                <w:szCs w:val="22"/>
              </w:rPr>
            </w:pPr>
            <w:r w:rsidRPr="00653756">
              <w:rPr>
                <w:rFonts w:ascii="Verdana" w:hAnsi="Verdana"/>
                <w:color w:val="0070C0"/>
                <w:sz w:val="22"/>
                <w:szCs w:val="22"/>
              </w:rPr>
              <w:t>Sept. 2012 – business case to improve ChesapeakeStat</w:t>
            </w:r>
          </w:p>
          <w:p w:rsidR="00AE7933" w:rsidRPr="00653756" w:rsidRDefault="00891AA8" w:rsidP="006C73E2">
            <w:pPr>
              <w:pStyle w:val="ListParagraph"/>
              <w:numPr>
                <w:ilvl w:val="0"/>
                <w:numId w:val="36"/>
              </w:numPr>
              <w:rPr>
                <w:rFonts w:ascii="Verdana" w:hAnsi="Verdana"/>
                <w:color w:val="0070C0"/>
                <w:sz w:val="22"/>
                <w:szCs w:val="22"/>
              </w:rPr>
            </w:pPr>
            <w:r w:rsidRPr="00653756">
              <w:rPr>
                <w:rFonts w:ascii="Verdana" w:hAnsi="Verdana"/>
                <w:color w:val="0070C0"/>
                <w:sz w:val="22"/>
                <w:szCs w:val="22"/>
              </w:rPr>
              <w:t>Redesigning</w:t>
            </w:r>
            <w:r w:rsidR="006C73E2" w:rsidRPr="00653756">
              <w:rPr>
                <w:rFonts w:ascii="Verdana" w:hAnsi="Verdana"/>
                <w:color w:val="0070C0"/>
                <w:sz w:val="22"/>
                <w:szCs w:val="22"/>
              </w:rPr>
              <w:t xml:space="preserve"> to make more relevant to target users</w:t>
            </w:r>
          </w:p>
          <w:p w:rsidR="006C73E2" w:rsidRPr="00653756" w:rsidRDefault="006C73E2" w:rsidP="006C73E2">
            <w:pPr>
              <w:pStyle w:val="ListParagraph"/>
              <w:numPr>
                <w:ilvl w:val="0"/>
                <w:numId w:val="36"/>
              </w:numPr>
              <w:rPr>
                <w:rFonts w:ascii="Verdana" w:hAnsi="Verdana"/>
                <w:color w:val="0070C0"/>
                <w:sz w:val="22"/>
                <w:szCs w:val="22"/>
              </w:rPr>
            </w:pPr>
            <w:r w:rsidRPr="00653756">
              <w:rPr>
                <w:rFonts w:ascii="Verdana" w:hAnsi="Verdana"/>
                <w:color w:val="0070C0"/>
                <w:sz w:val="22"/>
                <w:szCs w:val="22"/>
              </w:rPr>
              <w:t>Getting ready to transform the site after new agreement to better track progress towards goals and outcomes and</w:t>
            </w:r>
            <w:r w:rsidR="0082496B">
              <w:rPr>
                <w:rFonts w:ascii="Verdana" w:hAnsi="Verdana"/>
                <w:color w:val="0070C0"/>
                <w:sz w:val="22"/>
                <w:szCs w:val="22"/>
              </w:rPr>
              <w:t>, ultimately</w:t>
            </w:r>
            <w:r w:rsidRPr="00653756">
              <w:rPr>
                <w:rFonts w:ascii="Verdana" w:hAnsi="Verdana"/>
                <w:color w:val="0070C0"/>
                <w:sz w:val="22"/>
                <w:szCs w:val="22"/>
              </w:rPr>
              <w:t xml:space="preserve"> management strategies </w:t>
            </w:r>
            <w:r w:rsidR="00897726">
              <w:rPr>
                <w:rFonts w:ascii="Verdana" w:hAnsi="Verdana"/>
                <w:color w:val="0070C0"/>
                <w:sz w:val="22"/>
                <w:szCs w:val="22"/>
              </w:rPr>
              <w:t xml:space="preserve"> </w:t>
            </w:r>
            <w:r w:rsidR="0082496B">
              <w:rPr>
                <w:rFonts w:ascii="Verdana" w:hAnsi="Verdana"/>
                <w:color w:val="0070C0"/>
                <w:sz w:val="22"/>
                <w:szCs w:val="22"/>
              </w:rPr>
              <w:t xml:space="preserve">and </w:t>
            </w:r>
            <w:r w:rsidRPr="00653756">
              <w:rPr>
                <w:rFonts w:ascii="Verdana" w:hAnsi="Verdana"/>
                <w:color w:val="0070C0"/>
                <w:sz w:val="22"/>
                <w:szCs w:val="22"/>
              </w:rPr>
              <w:t xml:space="preserve">funding sources to support those </w:t>
            </w:r>
            <w:r w:rsidR="00891AA8" w:rsidRPr="00653756">
              <w:rPr>
                <w:rFonts w:ascii="Verdana" w:hAnsi="Verdana"/>
                <w:color w:val="0070C0"/>
                <w:sz w:val="22"/>
                <w:szCs w:val="22"/>
              </w:rPr>
              <w:t>strategies</w:t>
            </w:r>
          </w:p>
          <w:p w:rsidR="007F4382" w:rsidRPr="001A5132" w:rsidRDefault="000D18A8" w:rsidP="006C73E2">
            <w:pPr>
              <w:pStyle w:val="ListParagraph"/>
              <w:numPr>
                <w:ilvl w:val="0"/>
                <w:numId w:val="36"/>
              </w:numPr>
              <w:rPr>
                <w:rFonts w:ascii="Verdana" w:hAnsi="Verdana"/>
                <w:color w:val="0070C0"/>
                <w:sz w:val="22"/>
                <w:szCs w:val="22"/>
              </w:rPr>
            </w:pPr>
            <w:r w:rsidRPr="00653756">
              <w:rPr>
                <w:rFonts w:ascii="Verdana" w:hAnsi="Verdana"/>
                <w:color w:val="0070C0"/>
                <w:sz w:val="22"/>
                <w:szCs w:val="22"/>
              </w:rPr>
              <w:t xml:space="preserve">Completed research phase on </w:t>
            </w:r>
            <w:r w:rsidR="00653756">
              <w:rPr>
                <w:rFonts w:ascii="Verdana" w:hAnsi="Verdana"/>
                <w:color w:val="0070C0"/>
                <w:sz w:val="22"/>
                <w:szCs w:val="22"/>
              </w:rPr>
              <w:t>web</w:t>
            </w:r>
            <w:r w:rsidRPr="00653756">
              <w:rPr>
                <w:rFonts w:ascii="Verdana" w:hAnsi="Verdana"/>
                <w:color w:val="0070C0"/>
                <w:sz w:val="22"/>
                <w:szCs w:val="22"/>
              </w:rPr>
              <w:t>site</w:t>
            </w:r>
            <w:r w:rsidR="00B13FF6">
              <w:rPr>
                <w:rFonts w:ascii="Verdana" w:hAnsi="Verdana"/>
                <w:color w:val="0070C0"/>
                <w:sz w:val="22"/>
                <w:szCs w:val="22"/>
              </w:rPr>
              <w:t>, look</w:t>
            </w:r>
            <w:r w:rsidR="0082496B">
              <w:rPr>
                <w:rFonts w:ascii="Verdana" w:hAnsi="Verdana"/>
                <w:color w:val="0070C0"/>
                <w:sz w:val="22"/>
                <w:szCs w:val="22"/>
              </w:rPr>
              <w:t>ing</w:t>
            </w:r>
            <w:r w:rsidRPr="00653756">
              <w:rPr>
                <w:rFonts w:ascii="Verdana" w:hAnsi="Verdana"/>
                <w:color w:val="0070C0"/>
                <w:sz w:val="22"/>
                <w:szCs w:val="22"/>
              </w:rPr>
              <w:t xml:space="preserve"> at </w:t>
            </w:r>
            <w:r w:rsidR="00554281">
              <w:rPr>
                <w:rFonts w:ascii="Verdana" w:hAnsi="Verdana"/>
                <w:color w:val="0070C0"/>
                <w:sz w:val="22"/>
                <w:szCs w:val="22"/>
              </w:rPr>
              <w:t xml:space="preserve">other </w:t>
            </w:r>
            <w:r w:rsidRPr="001A5132">
              <w:rPr>
                <w:rFonts w:ascii="Verdana" w:hAnsi="Verdana"/>
                <w:color w:val="0070C0"/>
                <w:sz w:val="22"/>
                <w:szCs w:val="22"/>
              </w:rPr>
              <w:lastRenderedPageBreak/>
              <w:t>comparable sites</w:t>
            </w:r>
            <w:r w:rsidR="00554281" w:rsidRPr="001A5132">
              <w:rPr>
                <w:rFonts w:ascii="Verdana" w:hAnsi="Verdana"/>
                <w:color w:val="0070C0"/>
                <w:sz w:val="22"/>
                <w:szCs w:val="22"/>
              </w:rPr>
              <w:t>, and usability testing</w:t>
            </w:r>
            <w:r w:rsidR="0082496B" w:rsidRPr="001A5132">
              <w:rPr>
                <w:rFonts w:ascii="Verdana" w:hAnsi="Verdana"/>
                <w:color w:val="0070C0"/>
                <w:sz w:val="22"/>
                <w:szCs w:val="22"/>
              </w:rPr>
              <w:t>.</w:t>
            </w:r>
          </w:p>
          <w:p w:rsidR="000D18A8" w:rsidRPr="001A5132" w:rsidRDefault="0082496B" w:rsidP="006C73E2">
            <w:pPr>
              <w:pStyle w:val="ListParagraph"/>
              <w:numPr>
                <w:ilvl w:val="0"/>
                <w:numId w:val="36"/>
              </w:numPr>
              <w:rPr>
                <w:rFonts w:ascii="Verdana" w:hAnsi="Verdana"/>
                <w:color w:val="0070C0"/>
                <w:sz w:val="22"/>
                <w:szCs w:val="22"/>
              </w:rPr>
            </w:pPr>
            <w:r w:rsidRPr="001A5132">
              <w:rPr>
                <w:rFonts w:ascii="Verdana" w:hAnsi="Verdana"/>
                <w:color w:val="0070C0"/>
                <w:sz w:val="22"/>
                <w:szCs w:val="22"/>
              </w:rPr>
              <w:t>Currently in Discovery Phase, i</w:t>
            </w:r>
            <w:r w:rsidR="000D18A8" w:rsidRPr="001A5132">
              <w:rPr>
                <w:rFonts w:ascii="Verdana" w:hAnsi="Verdana"/>
                <w:color w:val="0070C0"/>
                <w:sz w:val="22"/>
                <w:szCs w:val="22"/>
              </w:rPr>
              <w:t xml:space="preserve">nterviewing </w:t>
            </w:r>
            <w:r w:rsidR="00AA36A0" w:rsidRPr="001A5132">
              <w:rPr>
                <w:rFonts w:ascii="Verdana" w:hAnsi="Verdana"/>
                <w:color w:val="0070C0"/>
                <w:sz w:val="22"/>
                <w:szCs w:val="22"/>
              </w:rPr>
              <w:t>targeted</w:t>
            </w:r>
            <w:r w:rsidR="000D18A8" w:rsidRPr="001A5132">
              <w:rPr>
                <w:rFonts w:ascii="Verdana" w:hAnsi="Verdana"/>
                <w:color w:val="0070C0"/>
                <w:sz w:val="22"/>
                <w:szCs w:val="22"/>
              </w:rPr>
              <w:t xml:space="preserve"> users and </w:t>
            </w:r>
            <w:r w:rsidRPr="001A5132">
              <w:rPr>
                <w:rFonts w:ascii="Verdana" w:hAnsi="Verdana"/>
                <w:color w:val="0070C0"/>
                <w:sz w:val="22"/>
                <w:szCs w:val="22"/>
              </w:rPr>
              <w:t xml:space="preserve">conducting </w:t>
            </w:r>
            <w:r w:rsidR="000D18A8" w:rsidRPr="001A5132">
              <w:rPr>
                <w:rFonts w:ascii="Verdana" w:hAnsi="Verdana"/>
                <w:color w:val="0070C0"/>
                <w:sz w:val="22"/>
                <w:szCs w:val="22"/>
              </w:rPr>
              <w:t>focus gr</w:t>
            </w:r>
            <w:r w:rsidR="00AA36A0" w:rsidRPr="001A5132">
              <w:rPr>
                <w:rFonts w:ascii="Verdana" w:hAnsi="Verdana"/>
                <w:color w:val="0070C0"/>
                <w:sz w:val="22"/>
                <w:szCs w:val="22"/>
              </w:rPr>
              <w:t>ou</w:t>
            </w:r>
            <w:r w:rsidR="000D18A8" w:rsidRPr="001A5132">
              <w:rPr>
                <w:rFonts w:ascii="Verdana" w:hAnsi="Verdana"/>
                <w:color w:val="0070C0"/>
                <w:sz w:val="22"/>
                <w:szCs w:val="22"/>
              </w:rPr>
              <w:t>ps</w:t>
            </w:r>
          </w:p>
          <w:p w:rsidR="000D18A8" w:rsidRPr="001A5132" w:rsidRDefault="002E174B" w:rsidP="006C73E2">
            <w:pPr>
              <w:pStyle w:val="ListParagraph"/>
              <w:numPr>
                <w:ilvl w:val="0"/>
                <w:numId w:val="36"/>
              </w:numPr>
              <w:rPr>
                <w:rFonts w:ascii="Verdana" w:hAnsi="Verdana"/>
                <w:color w:val="0070C0"/>
                <w:sz w:val="22"/>
                <w:szCs w:val="22"/>
              </w:rPr>
            </w:pPr>
            <w:r w:rsidRPr="001A5132">
              <w:rPr>
                <w:rFonts w:ascii="Verdana" w:hAnsi="Verdana"/>
                <w:color w:val="0070C0"/>
                <w:sz w:val="22"/>
                <w:szCs w:val="22"/>
              </w:rPr>
              <w:t xml:space="preserve">45 minutes @ next </w:t>
            </w:r>
            <w:r w:rsidR="00897726" w:rsidRPr="001A5132">
              <w:rPr>
                <w:rFonts w:ascii="Verdana" w:hAnsi="Verdana"/>
                <w:color w:val="0070C0"/>
                <w:sz w:val="22"/>
                <w:szCs w:val="22"/>
              </w:rPr>
              <w:t xml:space="preserve">GIT 6 </w:t>
            </w:r>
            <w:r w:rsidRPr="001A5132">
              <w:rPr>
                <w:rFonts w:ascii="Verdana" w:hAnsi="Verdana"/>
                <w:color w:val="0070C0"/>
                <w:sz w:val="22"/>
                <w:szCs w:val="22"/>
              </w:rPr>
              <w:t xml:space="preserve">meeting to go through process more </w:t>
            </w:r>
            <w:r w:rsidR="00AA36A0" w:rsidRPr="001A5132">
              <w:rPr>
                <w:rFonts w:ascii="Verdana" w:hAnsi="Verdana"/>
                <w:color w:val="0070C0"/>
                <w:sz w:val="22"/>
                <w:szCs w:val="22"/>
              </w:rPr>
              <w:t>thoroughly</w:t>
            </w:r>
            <w:r w:rsidRPr="001A5132">
              <w:rPr>
                <w:rFonts w:ascii="Verdana" w:hAnsi="Verdana"/>
                <w:color w:val="0070C0"/>
                <w:sz w:val="22"/>
                <w:szCs w:val="22"/>
              </w:rPr>
              <w:t xml:space="preserve"> and </w:t>
            </w:r>
            <w:r w:rsidR="0082496B" w:rsidRPr="001A5132">
              <w:rPr>
                <w:rFonts w:ascii="Verdana" w:hAnsi="Verdana"/>
                <w:color w:val="0070C0"/>
                <w:sz w:val="22"/>
                <w:szCs w:val="22"/>
              </w:rPr>
              <w:t>have</w:t>
            </w:r>
            <w:r w:rsidRPr="001A5132">
              <w:rPr>
                <w:rFonts w:ascii="Verdana" w:hAnsi="Verdana"/>
                <w:color w:val="0070C0"/>
                <w:sz w:val="22"/>
                <w:szCs w:val="22"/>
              </w:rPr>
              <w:t xml:space="preserve"> contractor </w:t>
            </w:r>
            <w:r w:rsidR="0082496B" w:rsidRPr="001A5132">
              <w:rPr>
                <w:rFonts w:ascii="Verdana" w:hAnsi="Verdana"/>
                <w:color w:val="0070C0"/>
                <w:sz w:val="22"/>
                <w:szCs w:val="22"/>
              </w:rPr>
              <w:t>present</w:t>
            </w:r>
            <w:r w:rsidRPr="001A5132">
              <w:rPr>
                <w:rFonts w:ascii="Verdana" w:hAnsi="Verdana"/>
                <w:color w:val="0070C0"/>
                <w:sz w:val="22"/>
                <w:szCs w:val="22"/>
              </w:rPr>
              <w:t xml:space="preserve"> results of </w:t>
            </w:r>
            <w:r w:rsidR="0082496B" w:rsidRPr="001A5132">
              <w:rPr>
                <w:rFonts w:ascii="Verdana" w:hAnsi="Verdana"/>
                <w:color w:val="0070C0"/>
                <w:sz w:val="22"/>
                <w:szCs w:val="22"/>
              </w:rPr>
              <w:t xml:space="preserve"> Discovery</w:t>
            </w:r>
            <w:r w:rsidRPr="001A5132">
              <w:rPr>
                <w:rFonts w:ascii="Verdana" w:hAnsi="Verdana"/>
                <w:color w:val="0070C0"/>
                <w:sz w:val="22"/>
                <w:szCs w:val="22"/>
              </w:rPr>
              <w:t xml:space="preserve"> </w:t>
            </w:r>
          </w:p>
          <w:p w:rsidR="002E174B" w:rsidRPr="001A5132" w:rsidRDefault="002E174B" w:rsidP="006C73E2">
            <w:pPr>
              <w:pStyle w:val="ListParagraph"/>
              <w:numPr>
                <w:ilvl w:val="0"/>
                <w:numId w:val="36"/>
              </w:numPr>
              <w:rPr>
                <w:rFonts w:ascii="Verdana" w:hAnsi="Verdana"/>
                <w:color w:val="0070C0"/>
                <w:sz w:val="22"/>
                <w:szCs w:val="22"/>
              </w:rPr>
            </w:pPr>
            <w:r w:rsidRPr="001A5132">
              <w:rPr>
                <w:rFonts w:ascii="Verdana" w:hAnsi="Verdana"/>
                <w:color w:val="0070C0"/>
                <w:sz w:val="22"/>
                <w:szCs w:val="22"/>
              </w:rPr>
              <w:t xml:space="preserve">May be some decision points </w:t>
            </w:r>
            <w:r w:rsidR="0082496B" w:rsidRPr="001A5132">
              <w:rPr>
                <w:rFonts w:ascii="Verdana" w:hAnsi="Verdana"/>
                <w:color w:val="0070C0"/>
                <w:sz w:val="22"/>
                <w:szCs w:val="22"/>
              </w:rPr>
              <w:t xml:space="preserve">that would like GIT 6 input </w:t>
            </w:r>
            <w:r w:rsidRPr="001A5132">
              <w:rPr>
                <w:rFonts w:ascii="Verdana" w:hAnsi="Verdana"/>
                <w:color w:val="0070C0"/>
                <w:sz w:val="22"/>
                <w:szCs w:val="22"/>
              </w:rPr>
              <w:t xml:space="preserve">on </w:t>
            </w:r>
            <w:r w:rsidR="0082496B" w:rsidRPr="001A5132">
              <w:rPr>
                <w:rFonts w:ascii="Verdana" w:hAnsi="Verdana"/>
                <w:color w:val="0070C0"/>
                <w:sz w:val="22"/>
                <w:szCs w:val="22"/>
              </w:rPr>
              <w:t xml:space="preserve"> related to </w:t>
            </w:r>
            <w:r w:rsidRPr="001A5132">
              <w:rPr>
                <w:rFonts w:ascii="Verdana" w:hAnsi="Verdana"/>
                <w:color w:val="0070C0"/>
                <w:sz w:val="22"/>
                <w:szCs w:val="22"/>
              </w:rPr>
              <w:t xml:space="preserve">what </w:t>
            </w:r>
            <w:r w:rsidR="003E7C90" w:rsidRPr="001A5132">
              <w:rPr>
                <w:rFonts w:ascii="Verdana" w:hAnsi="Verdana"/>
                <w:color w:val="0070C0"/>
                <w:sz w:val="22"/>
                <w:szCs w:val="22"/>
              </w:rPr>
              <w:t xml:space="preserve">information is needed on the site, and </w:t>
            </w:r>
            <w:r w:rsidR="0082496B" w:rsidRPr="001A5132">
              <w:rPr>
                <w:rFonts w:ascii="Verdana" w:hAnsi="Verdana"/>
                <w:color w:val="0070C0"/>
                <w:sz w:val="22"/>
                <w:szCs w:val="22"/>
              </w:rPr>
              <w:t xml:space="preserve">potential </w:t>
            </w:r>
            <w:r w:rsidRPr="001A5132">
              <w:rPr>
                <w:rFonts w:ascii="Verdana" w:hAnsi="Verdana"/>
                <w:color w:val="0070C0"/>
                <w:sz w:val="22"/>
                <w:szCs w:val="22"/>
              </w:rPr>
              <w:t xml:space="preserve"> conflict</w:t>
            </w:r>
            <w:r w:rsidR="0082496B" w:rsidRPr="001A5132">
              <w:rPr>
                <w:rFonts w:ascii="Verdana" w:hAnsi="Verdana"/>
                <w:color w:val="0070C0"/>
                <w:sz w:val="22"/>
                <w:szCs w:val="22"/>
              </w:rPr>
              <w:t>ing</w:t>
            </w:r>
            <w:r w:rsidRPr="001A5132">
              <w:rPr>
                <w:rFonts w:ascii="Verdana" w:hAnsi="Verdana"/>
                <w:color w:val="0070C0"/>
                <w:sz w:val="22"/>
                <w:szCs w:val="22"/>
              </w:rPr>
              <w:t xml:space="preserve"> need</w:t>
            </w:r>
            <w:r w:rsidR="0082496B" w:rsidRPr="001A5132">
              <w:rPr>
                <w:rFonts w:ascii="Verdana" w:hAnsi="Verdana"/>
                <w:color w:val="0070C0"/>
                <w:sz w:val="22"/>
                <w:szCs w:val="22"/>
              </w:rPr>
              <w:t>s</w:t>
            </w:r>
            <w:r w:rsidRPr="001A5132">
              <w:rPr>
                <w:rFonts w:ascii="Verdana" w:hAnsi="Verdana"/>
                <w:color w:val="0070C0"/>
                <w:sz w:val="22"/>
                <w:szCs w:val="22"/>
              </w:rPr>
              <w:t xml:space="preserve"> to be </w:t>
            </w:r>
            <w:r w:rsidR="0082496B" w:rsidRPr="001A5132">
              <w:rPr>
                <w:rFonts w:ascii="Verdana" w:hAnsi="Verdana"/>
                <w:color w:val="0070C0"/>
                <w:sz w:val="22"/>
                <w:szCs w:val="22"/>
              </w:rPr>
              <w:t>re</w:t>
            </w:r>
            <w:r w:rsidRPr="001A5132">
              <w:rPr>
                <w:rFonts w:ascii="Verdana" w:hAnsi="Verdana"/>
                <w:color w:val="0070C0"/>
                <w:sz w:val="22"/>
                <w:szCs w:val="22"/>
              </w:rPr>
              <w:t>solved</w:t>
            </w:r>
            <w:r w:rsidR="0082496B" w:rsidRPr="001A5132">
              <w:rPr>
                <w:rFonts w:ascii="Verdana" w:hAnsi="Verdana"/>
                <w:color w:val="0070C0"/>
                <w:sz w:val="22"/>
                <w:szCs w:val="22"/>
              </w:rPr>
              <w:t xml:space="preserve"> </w:t>
            </w:r>
          </w:p>
          <w:p w:rsidR="00CF3F7B" w:rsidRDefault="002E174B" w:rsidP="006C73E2">
            <w:pPr>
              <w:pStyle w:val="ListParagraph"/>
              <w:numPr>
                <w:ilvl w:val="0"/>
                <w:numId w:val="36"/>
              </w:numPr>
              <w:rPr>
                <w:rFonts w:ascii="Verdana" w:hAnsi="Verdana"/>
                <w:color w:val="0070C0"/>
                <w:sz w:val="22"/>
                <w:szCs w:val="22"/>
              </w:rPr>
            </w:pPr>
            <w:r w:rsidRPr="001A5132">
              <w:rPr>
                <w:rFonts w:ascii="Verdana" w:hAnsi="Verdana"/>
                <w:color w:val="0070C0"/>
                <w:sz w:val="22"/>
                <w:szCs w:val="22"/>
              </w:rPr>
              <w:t xml:space="preserve">Next step after </w:t>
            </w:r>
            <w:r w:rsidR="00A2617E" w:rsidRPr="001A5132">
              <w:rPr>
                <w:rFonts w:ascii="Verdana" w:hAnsi="Verdana"/>
                <w:color w:val="0070C0"/>
                <w:sz w:val="22"/>
                <w:szCs w:val="22"/>
              </w:rPr>
              <w:t>M</w:t>
            </w:r>
            <w:r w:rsidRPr="001A5132">
              <w:rPr>
                <w:rFonts w:ascii="Verdana" w:hAnsi="Verdana"/>
                <w:color w:val="0070C0"/>
                <w:sz w:val="22"/>
                <w:szCs w:val="22"/>
              </w:rPr>
              <w:t>arch 4</w:t>
            </w:r>
            <w:r w:rsidRPr="001A5132">
              <w:rPr>
                <w:rFonts w:ascii="Verdana" w:hAnsi="Verdana"/>
                <w:color w:val="0070C0"/>
                <w:sz w:val="22"/>
                <w:szCs w:val="22"/>
                <w:vertAlign w:val="superscript"/>
              </w:rPr>
              <w:t>th</w:t>
            </w:r>
            <w:r w:rsidRPr="001A5132">
              <w:rPr>
                <w:rFonts w:ascii="Verdana" w:hAnsi="Verdana"/>
                <w:color w:val="0070C0"/>
                <w:sz w:val="22"/>
                <w:szCs w:val="22"/>
              </w:rPr>
              <w:t xml:space="preserve"> </w:t>
            </w:r>
            <w:r w:rsidR="00897726" w:rsidRPr="001A5132">
              <w:rPr>
                <w:rFonts w:ascii="Verdana" w:hAnsi="Verdana"/>
                <w:color w:val="0070C0"/>
                <w:sz w:val="22"/>
                <w:szCs w:val="22"/>
              </w:rPr>
              <w:t xml:space="preserve">GIT 6 </w:t>
            </w:r>
            <w:r w:rsidRPr="001A5132">
              <w:rPr>
                <w:rFonts w:ascii="Verdana" w:hAnsi="Verdana"/>
                <w:color w:val="0070C0"/>
                <w:sz w:val="22"/>
                <w:szCs w:val="22"/>
              </w:rPr>
              <w:t>meeting will be to get back together</w:t>
            </w:r>
            <w:r w:rsidR="0038157C" w:rsidRPr="001A5132">
              <w:rPr>
                <w:rFonts w:ascii="Verdana" w:hAnsi="Verdana"/>
                <w:color w:val="0070C0"/>
                <w:sz w:val="22"/>
                <w:szCs w:val="22"/>
              </w:rPr>
              <w:t xml:space="preserve"> for an in person meeting </w:t>
            </w:r>
            <w:r w:rsidR="0082496B" w:rsidRPr="001A5132">
              <w:rPr>
                <w:rFonts w:ascii="Verdana" w:hAnsi="Verdana"/>
                <w:color w:val="0070C0"/>
                <w:sz w:val="22"/>
                <w:szCs w:val="22"/>
              </w:rPr>
              <w:t>run by</w:t>
            </w:r>
            <w:r w:rsidR="0038157C" w:rsidRPr="001A5132">
              <w:rPr>
                <w:rFonts w:ascii="Verdana" w:hAnsi="Verdana"/>
                <w:color w:val="0070C0"/>
                <w:sz w:val="22"/>
                <w:szCs w:val="22"/>
              </w:rPr>
              <w:t xml:space="preserve"> the contractor </w:t>
            </w:r>
            <w:r w:rsidRPr="001A5132">
              <w:rPr>
                <w:rFonts w:ascii="Verdana" w:hAnsi="Verdana"/>
                <w:color w:val="0070C0"/>
                <w:sz w:val="22"/>
                <w:szCs w:val="22"/>
              </w:rPr>
              <w:t xml:space="preserve">on </w:t>
            </w:r>
            <w:r w:rsidR="00A2617E" w:rsidRPr="001A5132">
              <w:rPr>
                <w:rFonts w:ascii="Verdana" w:hAnsi="Verdana"/>
                <w:color w:val="0070C0"/>
                <w:sz w:val="22"/>
                <w:szCs w:val="22"/>
              </w:rPr>
              <w:t>M</w:t>
            </w:r>
            <w:r w:rsidRPr="001A5132">
              <w:rPr>
                <w:rFonts w:ascii="Verdana" w:hAnsi="Verdana"/>
                <w:color w:val="0070C0"/>
                <w:sz w:val="22"/>
                <w:szCs w:val="22"/>
              </w:rPr>
              <w:t>arch 12</w:t>
            </w:r>
            <w:r w:rsidRPr="001A5132">
              <w:rPr>
                <w:rFonts w:ascii="Verdana" w:hAnsi="Verdana"/>
                <w:color w:val="0070C0"/>
                <w:sz w:val="22"/>
                <w:szCs w:val="22"/>
                <w:vertAlign w:val="superscript"/>
              </w:rPr>
              <w:t>th</w:t>
            </w:r>
            <w:r w:rsidR="0082496B" w:rsidRPr="001A5132">
              <w:rPr>
                <w:rFonts w:ascii="Verdana" w:hAnsi="Verdana"/>
                <w:color w:val="0070C0"/>
                <w:sz w:val="22"/>
                <w:szCs w:val="22"/>
                <w:vertAlign w:val="superscript"/>
              </w:rPr>
              <w:t xml:space="preserve"> </w:t>
            </w:r>
            <w:r w:rsidR="0082496B" w:rsidRPr="001A5132">
              <w:rPr>
                <w:rFonts w:ascii="Verdana" w:hAnsi="Verdana"/>
                <w:color w:val="0070C0"/>
                <w:sz w:val="22"/>
                <w:szCs w:val="22"/>
              </w:rPr>
              <w:t>to discuss information architecture of the new site.</w:t>
            </w:r>
          </w:p>
          <w:p w:rsidR="00DC3722" w:rsidRDefault="00DC3722" w:rsidP="006C73E2">
            <w:pPr>
              <w:pStyle w:val="ListParagraph"/>
              <w:numPr>
                <w:ilvl w:val="0"/>
                <w:numId w:val="36"/>
              </w:numPr>
              <w:rPr>
                <w:rFonts w:ascii="Verdana" w:hAnsi="Verdana"/>
                <w:color w:val="0070C0"/>
                <w:sz w:val="22"/>
                <w:szCs w:val="22"/>
              </w:rPr>
            </w:pPr>
            <w:r>
              <w:rPr>
                <w:rFonts w:ascii="Verdana" w:hAnsi="Verdana"/>
                <w:color w:val="0070C0"/>
                <w:sz w:val="22"/>
                <w:szCs w:val="22"/>
              </w:rPr>
              <w:t>Jessica Blackburn, Matt Fleming, Mike Mason, Marel Raub, and Mary Gattis expressed interest in attending the March ChesapeakeStat meeting.</w:t>
            </w:r>
          </w:p>
          <w:p w:rsidR="00F129D8" w:rsidRPr="001A5132" w:rsidRDefault="001A5132" w:rsidP="001A5132">
            <w:pPr>
              <w:pStyle w:val="ListParagraph"/>
              <w:numPr>
                <w:ilvl w:val="0"/>
                <w:numId w:val="36"/>
              </w:numPr>
              <w:rPr>
                <w:rFonts w:ascii="Verdana" w:hAnsi="Verdana"/>
                <w:color w:val="0070C0"/>
                <w:sz w:val="22"/>
                <w:szCs w:val="22"/>
              </w:rPr>
            </w:pPr>
            <w:r>
              <w:rPr>
                <w:rFonts w:ascii="Verdana" w:hAnsi="Verdana"/>
                <w:color w:val="0070C0"/>
                <w:sz w:val="22"/>
                <w:szCs w:val="22"/>
              </w:rPr>
              <w:t>We will continue to discuss how GIT6 can be involved in the feedback and re-development process.</w:t>
            </w:r>
          </w:p>
        </w:tc>
      </w:tr>
      <w:tr w:rsidR="00664FA7" w:rsidRPr="00CD5B29" w:rsidTr="00356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2"/>
          <w:wAfter w:w="558" w:type="dxa"/>
          <w:trHeight w:val="463"/>
        </w:trPr>
        <w:tc>
          <w:tcPr>
            <w:tcW w:w="4608" w:type="dxa"/>
            <w:tcBorders>
              <w:top w:val="nil"/>
            </w:tcBorders>
          </w:tcPr>
          <w:p w:rsidR="008C4833" w:rsidRPr="00012840" w:rsidRDefault="00DC659D" w:rsidP="00B54945">
            <w:pPr>
              <w:rPr>
                <w:rFonts w:ascii="Verdana" w:hAnsi="Verdana"/>
                <w:b/>
                <w:sz w:val="22"/>
                <w:szCs w:val="22"/>
              </w:rPr>
            </w:pPr>
            <w:r w:rsidRPr="00012840">
              <w:rPr>
                <w:rFonts w:ascii="Verdana" w:hAnsi="Verdana"/>
                <w:b/>
                <w:sz w:val="22"/>
                <w:szCs w:val="22"/>
              </w:rPr>
              <w:lastRenderedPageBreak/>
              <w:t xml:space="preserve">Update on </w:t>
            </w:r>
            <w:r w:rsidR="00880FDA" w:rsidRPr="00012840">
              <w:rPr>
                <w:rFonts w:ascii="Verdana" w:hAnsi="Verdana"/>
                <w:b/>
                <w:sz w:val="22"/>
                <w:szCs w:val="22"/>
              </w:rPr>
              <w:t>Chesapeake Watershed Agreement</w:t>
            </w:r>
            <w:r w:rsidRPr="00012840">
              <w:rPr>
                <w:rFonts w:ascii="Verdana" w:hAnsi="Verdana"/>
                <w:b/>
                <w:sz w:val="22"/>
                <w:szCs w:val="22"/>
              </w:rPr>
              <w:t xml:space="preserve"> </w:t>
            </w:r>
            <w:r w:rsidR="005D2994" w:rsidRPr="00012840">
              <w:rPr>
                <w:rFonts w:ascii="Verdana" w:hAnsi="Verdana"/>
                <w:b/>
                <w:sz w:val="22"/>
                <w:szCs w:val="22"/>
              </w:rPr>
              <w:t>(Discussion Lead</w:t>
            </w:r>
            <w:r w:rsidR="00837230" w:rsidRPr="00012840">
              <w:rPr>
                <w:rFonts w:ascii="Verdana" w:hAnsi="Verdana"/>
                <w:b/>
                <w:sz w:val="22"/>
                <w:szCs w:val="22"/>
              </w:rPr>
              <w:t>s</w:t>
            </w:r>
            <w:r w:rsidR="005D2994" w:rsidRPr="00012840">
              <w:rPr>
                <w:rFonts w:ascii="Verdana" w:hAnsi="Verdana"/>
                <w:b/>
                <w:sz w:val="22"/>
                <w:szCs w:val="22"/>
              </w:rPr>
              <w:t xml:space="preserve">: </w:t>
            </w:r>
            <w:r w:rsidR="00544FD7" w:rsidRPr="00012840">
              <w:rPr>
                <w:rFonts w:ascii="Verdana" w:hAnsi="Verdana"/>
                <w:b/>
                <w:sz w:val="22"/>
                <w:szCs w:val="22"/>
              </w:rPr>
              <w:t>Carin Bisland &amp; Greg Barranco</w:t>
            </w:r>
            <w:r w:rsidR="00C6339B">
              <w:rPr>
                <w:rFonts w:ascii="Verdana" w:hAnsi="Verdana"/>
                <w:b/>
                <w:sz w:val="22"/>
                <w:szCs w:val="22"/>
              </w:rPr>
              <w:t xml:space="preserve"> &amp; Margaret Enloe</w:t>
            </w:r>
            <w:r w:rsidR="005D2994" w:rsidRPr="00012840">
              <w:rPr>
                <w:rFonts w:ascii="Verdana" w:hAnsi="Verdana"/>
                <w:b/>
                <w:sz w:val="22"/>
                <w:szCs w:val="22"/>
              </w:rPr>
              <w:t>)</w:t>
            </w:r>
          </w:p>
          <w:p w:rsidR="003D39C9" w:rsidRPr="00012840" w:rsidRDefault="003D39C9" w:rsidP="00B54945">
            <w:pPr>
              <w:rPr>
                <w:rFonts w:ascii="Verdana" w:hAnsi="Verdana"/>
                <w:b/>
                <w:sz w:val="22"/>
                <w:szCs w:val="22"/>
              </w:rPr>
            </w:pPr>
          </w:p>
          <w:p w:rsidR="007D7CD0" w:rsidRDefault="00DB4AAB" w:rsidP="00E2201B">
            <w:pPr>
              <w:rPr>
                <w:rFonts w:ascii="Verdana" w:hAnsi="Verdana"/>
                <w:sz w:val="22"/>
                <w:szCs w:val="22"/>
              </w:rPr>
            </w:pPr>
            <w:r w:rsidRPr="00012840">
              <w:rPr>
                <w:rFonts w:ascii="Verdana" w:hAnsi="Verdana"/>
                <w:sz w:val="22"/>
                <w:szCs w:val="22"/>
              </w:rPr>
              <w:t xml:space="preserve">Recap of </w:t>
            </w:r>
            <w:r w:rsidR="00DE0EDA" w:rsidRPr="00012840">
              <w:rPr>
                <w:rFonts w:ascii="Verdana" w:hAnsi="Verdana"/>
                <w:sz w:val="22"/>
                <w:szCs w:val="22"/>
              </w:rPr>
              <w:t>status of finalizing Chesapeake Watershed Agreement.</w:t>
            </w:r>
            <w:r w:rsidR="008D7186" w:rsidRPr="00012840">
              <w:rPr>
                <w:rFonts w:ascii="Verdana" w:hAnsi="Verdana"/>
                <w:sz w:val="22"/>
                <w:szCs w:val="22"/>
              </w:rPr>
              <w:t xml:space="preserve"> </w:t>
            </w:r>
            <w:r w:rsidR="00367E93" w:rsidRPr="00012840">
              <w:rPr>
                <w:rFonts w:ascii="Verdana" w:hAnsi="Verdana"/>
                <w:sz w:val="22"/>
                <w:szCs w:val="22"/>
              </w:rPr>
              <w:t>Revisit</w:t>
            </w:r>
            <w:r w:rsidR="006925B0" w:rsidRPr="00012840">
              <w:rPr>
                <w:rFonts w:ascii="Verdana" w:hAnsi="Verdana"/>
                <w:sz w:val="22"/>
                <w:szCs w:val="22"/>
              </w:rPr>
              <w:t xml:space="preserve"> timeline</w:t>
            </w:r>
            <w:r w:rsidR="000C3FC6" w:rsidRPr="00012840">
              <w:rPr>
                <w:rFonts w:ascii="Verdana" w:hAnsi="Verdana"/>
                <w:sz w:val="22"/>
                <w:szCs w:val="22"/>
              </w:rPr>
              <w:t xml:space="preserve"> (development schedule)</w:t>
            </w:r>
            <w:r w:rsidR="006925B0" w:rsidRPr="00012840">
              <w:rPr>
                <w:rFonts w:ascii="Verdana" w:hAnsi="Verdana"/>
                <w:sz w:val="22"/>
                <w:szCs w:val="22"/>
              </w:rPr>
              <w:t xml:space="preserve"> for </w:t>
            </w:r>
            <w:r w:rsidR="008D7186" w:rsidRPr="00012840">
              <w:rPr>
                <w:rFonts w:ascii="Verdana" w:hAnsi="Verdana"/>
                <w:sz w:val="22"/>
                <w:szCs w:val="22"/>
              </w:rPr>
              <w:t xml:space="preserve">Chesapeake Watershed Agreement in 2014. </w:t>
            </w:r>
            <w:r w:rsidR="00367E93" w:rsidRPr="00012840">
              <w:rPr>
                <w:rFonts w:ascii="Verdana" w:hAnsi="Verdana"/>
                <w:sz w:val="22"/>
                <w:szCs w:val="22"/>
              </w:rPr>
              <w:t xml:space="preserve">Discuss </w:t>
            </w:r>
            <w:r w:rsidR="002B1740" w:rsidRPr="00012840">
              <w:rPr>
                <w:rFonts w:ascii="Verdana" w:hAnsi="Verdana"/>
                <w:sz w:val="22"/>
                <w:szCs w:val="22"/>
              </w:rPr>
              <w:t>a</w:t>
            </w:r>
            <w:r w:rsidR="005C1C59" w:rsidRPr="00012840">
              <w:rPr>
                <w:rFonts w:ascii="Verdana" w:hAnsi="Verdana"/>
                <w:sz w:val="22"/>
                <w:szCs w:val="22"/>
              </w:rPr>
              <w:t xml:space="preserve">ny </w:t>
            </w:r>
            <w:r w:rsidR="002B1740" w:rsidRPr="00012840">
              <w:rPr>
                <w:rFonts w:ascii="Verdana" w:hAnsi="Verdana"/>
                <w:sz w:val="22"/>
                <w:szCs w:val="22"/>
              </w:rPr>
              <w:t>changes</w:t>
            </w:r>
            <w:r w:rsidR="006D131C" w:rsidRPr="00012840">
              <w:rPr>
                <w:rFonts w:ascii="Verdana" w:hAnsi="Verdana"/>
                <w:sz w:val="22"/>
                <w:szCs w:val="22"/>
              </w:rPr>
              <w:t xml:space="preserve"> or actions</w:t>
            </w:r>
            <w:r w:rsidR="005C1C59" w:rsidRPr="00012840">
              <w:rPr>
                <w:rFonts w:ascii="Verdana" w:hAnsi="Verdana"/>
                <w:sz w:val="22"/>
                <w:szCs w:val="22"/>
              </w:rPr>
              <w:t xml:space="preserve"> relevant </w:t>
            </w:r>
            <w:r w:rsidR="003E565D" w:rsidRPr="00012840">
              <w:rPr>
                <w:rFonts w:ascii="Verdana" w:hAnsi="Verdana"/>
                <w:sz w:val="22"/>
                <w:szCs w:val="22"/>
              </w:rPr>
              <w:t>to GIT6.</w:t>
            </w:r>
          </w:p>
          <w:p w:rsidR="00A82916" w:rsidRDefault="00A82916" w:rsidP="00E2201B">
            <w:pPr>
              <w:rPr>
                <w:rFonts w:ascii="Verdana" w:hAnsi="Verdana"/>
                <w:sz w:val="22"/>
                <w:szCs w:val="22"/>
              </w:rPr>
            </w:pPr>
          </w:p>
          <w:p w:rsidR="00A82916" w:rsidRPr="00012840" w:rsidRDefault="00A82916" w:rsidP="00E2201B">
            <w:pPr>
              <w:rPr>
                <w:rFonts w:ascii="Verdana" w:hAnsi="Verdana"/>
                <w:sz w:val="22"/>
                <w:szCs w:val="22"/>
              </w:rPr>
            </w:pPr>
            <w:r>
              <w:rPr>
                <w:rFonts w:ascii="Verdana" w:hAnsi="Verdana"/>
                <w:sz w:val="22"/>
                <w:szCs w:val="22"/>
              </w:rPr>
              <w:t>Explain upcoming public comment period and determine GIT’s role.</w:t>
            </w:r>
          </w:p>
          <w:p w:rsidR="00964E50" w:rsidRPr="00012840" w:rsidRDefault="00964E50" w:rsidP="00E2201B">
            <w:pPr>
              <w:rPr>
                <w:rFonts w:ascii="Verdana" w:hAnsi="Verdana"/>
                <w:sz w:val="22"/>
                <w:szCs w:val="22"/>
              </w:rPr>
            </w:pPr>
          </w:p>
        </w:tc>
        <w:tc>
          <w:tcPr>
            <w:tcW w:w="900" w:type="dxa"/>
            <w:tcBorders>
              <w:top w:val="nil"/>
            </w:tcBorders>
          </w:tcPr>
          <w:p w:rsidR="008C4833" w:rsidRPr="00012840" w:rsidRDefault="00846437" w:rsidP="005535D2">
            <w:pPr>
              <w:rPr>
                <w:rFonts w:ascii="Verdana" w:hAnsi="Verdana"/>
                <w:sz w:val="22"/>
                <w:szCs w:val="22"/>
              </w:rPr>
            </w:pPr>
            <w:r w:rsidRPr="00012840">
              <w:rPr>
                <w:rFonts w:ascii="Verdana" w:hAnsi="Verdana"/>
                <w:sz w:val="22"/>
                <w:szCs w:val="22"/>
              </w:rPr>
              <w:t>1</w:t>
            </w:r>
            <w:r w:rsidR="008C4833" w:rsidRPr="00012840">
              <w:rPr>
                <w:rFonts w:ascii="Verdana" w:hAnsi="Verdana"/>
                <w:sz w:val="22"/>
                <w:szCs w:val="22"/>
              </w:rPr>
              <w:t>:</w:t>
            </w:r>
            <w:r w:rsidRPr="00012840">
              <w:rPr>
                <w:rFonts w:ascii="Verdana" w:hAnsi="Verdana"/>
                <w:sz w:val="22"/>
                <w:szCs w:val="22"/>
              </w:rPr>
              <w:t>0</w:t>
            </w:r>
            <w:r w:rsidR="00C32F7B" w:rsidRPr="00012840">
              <w:rPr>
                <w:rFonts w:ascii="Verdana" w:hAnsi="Verdana"/>
                <w:sz w:val="22"/>
                <w:szCs w:val="22"/>
              </w:rPr>
              <w:t xml:space="preserve">5– </w:t>
            </w:r>
            <w:r w:rsidR="00F6018F" w:rsidRPr="00012840">
              <w:rPr>
                <w:rFonts w:ascii="Verdana" w:hAnsi="Verdana"/>
                <w:sz w:val="22"/>
                <w:szCs w:val="22"/>
              </w:rPr>
              <w:t>1</w:t>
            </w:r>
            <w:r w:rsidR="008C4833" w:rsidRPr="00012840">
              <w:rPr>
                <w:rFonts w:ascii="Verdana" w:hAnsi="Verdana"/>
                <w:sz w:val="22"/>
                <w:szCs w:val="22"/>
              </w:rPr>
              <w:t>:</w:t>
            </w:r>
            <w:r w:rsidR="00F6699F" w:rsidRPr="00012840">
              <w:rPr>
                <w:rFonts w:ascii="Verdana" w:hAnsi="Verdana"/>
                <w:sz w:val="22"/>
                <w:szCs w:val="22"/>
              </w:rPr>
              <w:t>2</w:t>
            </w:r>
            <w:r w:rsidR="00904A01" w:rsidRPr="00012840">
              <w:rPr>
                <w:rFonts w:ascii="Verdana" w:hAnsi="Verdana"/>
                <w:sz w:val="22"/>
                <w:szCs w:val="22"/>
              </w:rPr>
              <w:t>5</w:t>
            </w:r>
          </w:p>
          <w:p w:rsidR="008C4833" w:rsidRPr="00012840" w:rsidRDefault="008C4833" w:rsidP="00B05871">
            <w:pPr>
              <w:rPr>
                <w:rFonts w:ascii="Verdana" w:hAnsi="Verdana"/>
                <w:sz w:val="22"/>
                <w:szCs w:val="22"/>
              </w:rPr>
            </w:pPr>
          </w:p>
        </w:tc>
        <w:tc>
          <w:tcPr>
            <w:tcW w:w="8114" w:type="dxa"/>
            <w:tcBorders>
              <w:top w:val="nil"/>
            </w:tcBorders>
          </w:tcPr>
          <w:p w:rsidR="00917ADD" w:rsidRPr="0090582F" w:rsidRDefault="009C5A7B" w:rsidP="00CF32D8">
            <w:pPr>
              <w:rPr>
                <w:rFonts w:ascii="Verdana" w:hAnsi="Verdana"/>
                <w:color w:val="00B050"/>
                <w:sz w:val="22"/>
                <w:szCs w:val="22"/>
                <w:u w:val="single"/>
              </w:rPr>
            </w:pPr>
            <w:r w:rsidRPr="0090582F">
              <w:rPr>
                <w:rFonts w:ascii="Verdana" w:hAnsi="Verdana"/>
                <w:color w:val="00B050"/>
                <w:sz w:val="22"/>
                <w:szCs w:val="22"/>
                <w:u w:val="single"/>
              </w:rPr>
              <w:t xml:space="preserve">General </w:t>
            </w:r>
            <w:r w:rsidR="00A2617E" w:rsidRPr="0090582F">
              <w:rPr>
                <w:rFonts w:ascii="Verdana" w:hAnsi="Verdana"/>
                <w:color w:val="00B050"/>
                <w:sz w:val="22"/>
                <w:szCs w:val="22"/>
                <w:u w:val="single"/>
              </w:rPr>
              <w:t xml:space="preserve">Public Comment Process Discussion: </w:t>
            </w:r>
          </w:p>
          <w:p w:rsidR="00E94DBE" w:rsidRDefault="00E94DBE" w:rsidP="00CF32D8">
            <w:pPr>
              <w:rPr>
                <w:rFonts w:ascii="Verdana" w:hAnsi="Verdana"/>
                <w:color w:val="FF0000"/>
                <w:sz w:val="22"/>
                <w:szCs w:val="22"/>
              </w:rPr>
            </w:pPr>
          </w:p>
          <w:p w:rsidR="008F75EA" w:rsidRPr="00326D62" w:rsidRDefault="004437CD" w:rsidP="00D92E95">
            <w:pPr>
              <w:pStyle w:val="ListParagraph"/>
              <w:numPr>
                <w:ilvl w:val="0"/>
                <w:numId w:val="37"/>
              </w:numPr>
              <w:rPr>
                <w:rFonts w:ascii="Verdana" w:hAnsi="Verdana"/>
                <w:color w:val="0070C0"/>
                <w:sz w:val="22"/>
                <w:szCs w:val="22"/>
              </w:rPr>
            </w:pPr>
            <w:r w:rsidRPr="00326D62">
              <w:rPr>
                <w:rFonts w:ascii="Verdana" w:hAnsi="Verdana"/>
                <w:color w:val="0070C0"/>
                <w:sz w:val="22"/>
                <w:szCs w:val="22"/>
              </w:rPr>
              <w:t xml:space="preserve">EC met on December </w:t>
            </w:r>
            <w:r w:rsidR="00C05FA2">
              <w:rPr>
                <w:rFonts w:ascii="Verdana" w:hAnsi="Verdana"/>
                <w:color w:val="0070C0"/>
                <w:sz w:val="22"/>
                <w:szCs w:val="22"/>
              </w:rPr>
              <w:t>12</w:t>
            </w:r>
            <w:r w:rsidR="00C05FA2" w:rsidRPr="00326D62">
              <w:rPr>
                <w:rFonts w:ascii="Verdana" w:hAnsi="Verdana"/>
                <w:color w:val="0070C0"/>
                <w:sz w:val="22"/>
                <w:szCs w:val="22"/>
                <w:vertAlign w:val="superscript"/>
              </w:rPr>
              <w:t>th</w:t>
            </w:r>
            <w:r w:rsidR="00897726" w:rsidRPr="00897726">
              <w:rPr>
                <w:rFonts w:ascii="Verdana" w:hAnsi="Verdana"/>
                <w:color w:val="0070C0"/>
                <w:sz w:val="22"/>
                <w:szCs w:val="22"/>
              </w:rPr>
              <w:t>. That</w:t>
            </w:r>
            <w:r w:rsidR="00D92E95" w:rsidRPr="00326D62">
              <w:rPr>
                <w:rFonts w:ascii="Verdana" w:hAnsi="Verdana"/>
                <w:color w:val="0070C0"/>
                <w:sz w:val="22"/>
                <w:szCs w:val="22"/>
              </w:rPr>
              <w:t xml:space="preserve"> version </w:t>
            </w:r>
            <w:r w:rsidR="00897726">
              <w:rPr>
                <w:rFonts w:ascii="Verdana" w:hAnsi="Verdana"/>
                <w:color w:val="0070C0"/>
                <w:sz w:val="22"/>
                <w:szCs w:val="22"/>
              </w:rPr>
              <w:t xml:space="preserve">was </w:t>
            </w:r>
            <w:r w:rsidR="00D92E95" w:rsidRPr="00326D62">
              <w:rPr>
                <w:rFonts w:ascii="Verdana" w:hAnsi="Verdana"/>
                <w:color w:val="0070C0"/>
                <w:sz w:val="22"/>
                <w:szCs w:val="22"/>
              </w:rPr>
              <w:t>sent out for public comment</w:t>
            </w:r>
            <w:r w:rsidRPr="00326D62">
              <w:rPr>
                <w:rFonts w:ascii="Verdana" w:hAnsi="Verdana"/>
                <w:color w:val="0070C0"/>
                <w:sz w:val="22"/>
                <w:szCs w:val="22"/>
              </w:rPr>
              <w:t xml:space="preserve"> </w:t>
            </w:r>
            <w:r w:rsidR="00C05FA2">
              <w:rPr>
                <w:rFonts w:ascii="Verdana" w:hAnsi="Verdana"/>
                <w:color w:val="0070C0"/>
                <w:sz w:val="22"/>
                <w:szCs w:val="22"/>
              </w:rPr>
              <w:t xml:space="preserve">because EC members </w:t>
            </w:r>
            <w:r w:rsidR="00D92E95" w:rsidRPr="00326D62">
              <w:rPr>
                <w:rFonts w:ascii="Verdana" w:hAnsi="Verdana"/>
                <w:color w:val="0070C0"/>
                <w:sz w:val="22"/>
                <w:szCs w:val="22"/>
              </w:rPr>
              <w:t>wanted to hear from public before making changes</w:t>
            </w:r>
            <w:r w:rsidR="00C05FA2">
              <w:rPr>
                <w:rFonts w:ascii="Verdana" w:hAnsi="Verdana"/>
                <w:color w:val="0070C0"/>
                <w:sz w:val="22"/>
                <w:szCs w:val="22"/>
              </w:rPr>
              <w:t xml:space="preserve">.  Further, they wanted to </w:t>
            </w:r>
            <w:r w:rsidR="00D92E95" w:rsidRPr="00326D62">
              <w:rPr>
                <w:rFonts w:ascii="Verdana" w:hAnsi="Verdana"/>
                <w:color w:val="0070C0"/>
                <w:sz w:val="22"/>
                <w:szCs w:val="22"/>
              </w:rPr>
              <w:t>stick to the timeline presented to them</w:t>
            </w:r>
            <w:r w:rsidR="000C7743" w:rsidRPr="00326D62">
              <w:rPr>
                <w:rFonts w:ascii="Verdana" w:hAnsi="Verdana"/>
                <w:color w:val="0070C0"/>
                <w:sz w:val="22"/>
                <w:szCs w:val="22"/>
              </w:rPr>
              <w:t xml:space="preserve"> (45 day comment period</w:t>
            </w:r>
            <w:r w:rsidR="00C05FA2">
              <w:rPr>
                <w:rFonts w:ascii="Verdana" w:hAnsi="Verdana"/>
                <w:color w:val="0070C0"/>
                <w:sz w:val="22"/>
                <w:szCs w:val="22"/>
              </w:rPr>
              <w:t xml:space="preserve"> beginning January 29</w:t>
            </w:r>
            <w:r w:rsidR="000C7743" w:rsidRPr="00326D62">
              <w:rPr>
                <w:rFonts w:ascii="Verdana" w:hAnsi="Verdana"/>
                <w:color w:val="0070C0"/>
                <w:sz w:val="22"/>
                <w:szCs w:val="22"/>
              </w:rPr>
              <w:t xml:space="preserve">) </w:t>
            </w:r>
          </w:p>
          <w:p w:rsidR="00D92E95" w:rsidRPr="00326D62" w:rsidRDefault="00D92E95" w:rsidP="00D92E95">
            <w:pPr>
              <w:pStyle w:val="ListParagraph"/>
              <w:numPr>
                <w:ilvl w:val="0"/>
                <w:numId w:val="37"/>
              </w:numPr>
              <w:rPr>
                <w:rFonts w:ascii="Verdana" w:hAnsi="Verdana"/>
                <w:color w:val="0070C0"/>
                <w:sz w:val="22"/>
                <w:szCs w:val="22"/>
              </w:rPr>
            </w:pPr>
            <w:r w:rsidRPr="00326D62">
              <w:rPr>
                <w:rFonts w:ascii="Verdana" w:hAnsi="Verdana"/>
                <w:color w:val="0070C0"/>
                <w:sz w:val="22"/>
                <w:szCs w:val="22"/>
              </w:rPr>
              <w:t xml:space="preserve">Signing agreement in </w:t>
            </w:r>
            <w:r w:rsidR="00505109" w:rsidRPr="00326D62">
              <w:rPr>
                <w:rFonts w:ascii="Verdana" w:hAnsi="Verdana"/>
                <w:color w:val="0070C0"/>
                <w:sz w:val="22"/>
                <w:szCs w:val="22"/>
              </w:rPr>
              <w:t>June</w:t>
            </w:r>
            <w:r w:rsidRPr="00326D62">
              <w:rPr>
                <w:rFonts w:ascii="Verdana" w:hAnsi="Verdana"/>
                <w:color w:val="0070C0"/>
                <w:sz w:val="22"/>
                <w:szCs w:val="22"/>
              </w:rPr>
              <w:t>/</w:t>
            </w:r>
            <w:r w:rsidR="00505109" w:rsidRPr="00326D62">
              <w:rPr>
                <w:rFonts w:ascii="Verdana" w:hAnsi="Verdana"/>
                <w:color w:val="0070C0"/>
                <w:sz w:val="22"/>
                <w:szCs w:val="22"/>
              </w:rPr>
              <w:t>July</w:t>
            </w:r>
            <w:r w:rsidRPr="00326D62">
              <w:rPr>
                <w:rFonts w:ascii="Verdana" w:hAnsi="Verdana"/>
                <w:color w:val="0070C0"/>
                <w:sz w:val="22"/>
                <w:szCs w:val="22"/>
              </w:rPr>
              <w:t xml:space="preserve"> timeframe</w:t>
            </w:r>
            <w:r w:rsidR="00C05FA2">
              <w:rPr>
                <w:rFonts w:ascii="Verdana" w:hAnsi="Verdana"/>
                <w:color w:val="0070C0"/>
                <w:sz w:val="22"/>
                <w:szCs w:val="22"/>
              </w:rPr>
              <w:t xml:space="preserve"> at an EC meeting</w:t>
            </w:r>
          </w:p>
          <w:p w:rsidR="00FF248D" w:rsidRPr="00326D62" w:rsidRDefault="00664FA7" w:rsidP="00D92E95">
            <w:pPr>
              <w:pStyle w:val="ListParagraph"/>
              <w:numPr>
                <w:ilvl w:val="0"/>
                <w:numId w:val="37"/>
              </w:numPr>
              <w:rPr>
                <w:rFonts w:ascii="Verdana" w:hAnsi="Verdana"/>
                <w:color w:val="0070C0"/>
                <w:sz w:val="22"/>
                <w:szCs w:val="22"/>
              </w:rPr>
            </w:pPr>
            <w:r w:rsidRPr="00326D62">
              <w:rPr>
                <w:rFonts w:ascii="Verdana" w:hAnsi="Verdana"/>
                <w:color w:val="0070C0"/>
                <w:sz w:val="22"/>
                <w:szCs w:val="22"/>
              </w:rPr>
              <w:t>The agreement has a specialized URL</w:t>
            </w:r>
            <w:r w:rsidR="00674E69" w:rsidRPr="00326D62">
              <w:rPr>
                <w:rFonts w:ascii="Verdana" w:hAnsi="Verdana"/>
                <w:color w:val="0070C0"/>
                <w:sz w:val="22"/>
                <w:szCs w:val="22"/>
              </w:rPr>
              <w:t>:</w:t>
            </w:r>
            <w:r w:rsidRPr="00326D62">
              <w:rPr>
                <w:rFonts w:ascii="Verdana" w:hAnsi="Verdana"/>
                <w:color w:val="0070C0"/>
                <w:sz w:val="22"/>
                <w:szCs w:val="22"/>
              </w:rPr>
              <w:t xml:space="preserve"> </w:t>
            </w:r>
            <w:r w:rsidR="00505109" w:rsidRPr="00326D62">
              <w:rPr>
                <w:rFonts w:ascii="Verdana" w:hAnsi="Verdana"/>
                <w:color w:val="0070C0"/>
                <w:sz w:val="22"/>
                <w:szCs w:val="22"/>
              </w:rPr>
              <w:t>c</w:t>
            </w:r>
            <w:r w:rsidR="00FF248D" w:rsidRPr="00326D62">
              <w:rPr>
                <w:rFonts w:ascii="Verdana" w:hAnsi="Verdana"/>
                <w:color w:val="0070C0"/>
                <w:sz w:val="22"/>
                <w:szCs w:val="22"/>
              </w:rPr>
              <w:t>hesapeakebay.net/</w:t>
            </w:r>
            <w:proofErr w:type="spellStart"/>
            <w:r w:rsidR="00FF248D" w:rsidRPr="00326D62">
              <w:rPr>
                <w:rFonts w:ascii="Verdana" w:hAnsi="Verdana"/>
                <w:color w:val="0070C0"/>
                <w:sz w:val="22"/>
                <w:szCs w:val="22"/>
              </w:rPr>
              <w:t>watershedagreement</w:t>
            </w:r>
            <w:proofErr w:type="spellEnd"/>
            <w:ins w:id="0" w:author="Tim Wilke" w:date="2014-02-10T15:06:00Z">
              <w:r w:rsidR="00D053C6">
                <w:rPr>
                  <w:rFonts w:ascii="Verdana" w:hAnsi="Verdana"/>
                  <w:color w:val="0070C0"/>
                  <w:sz w:val="22"/>
                  <w:szCs w:val="22"/>
                </w:rPr>
                <w:t xml:space="preserve"> </w:t>
              </w:r>
            </w:ins>
            <w:r w:rsidR="00674E69" w:rsidRPr="00326D62">
              <w:rPr>
                <w:rFonts w:ascii="Verdana" w:hAnsi="Verdana"/>
                <w:color w:val="0070C0"/>
                <w:sz w:val="22"/>
                <w:szCs w:val="22"/>
              </w:rPr>
              <w:t xml:space="preserve"> </w:t>
            </w:r>
          </w:p>
          <w:p w:rsidR="00AC03DA" w:rsidRPr="00326D62" w:rsidRDefault="00AC03DA" w:rsidP="00AC03DA">
            <w:pPr>
              <w:pStyle w:val="ListParagraph"/>
              <w:numPr>
                <w:ilvl w:val="0"/>
                <w:numId w:val="37"/>
              </w:numPr>
              <w:rPr>
                <w:rFonts w:ascii="Verdana" w:hAnsi="Verdana"/>
                <w:color w:val="0070C0"/>
                <w:sz w:val="22"/>
                <w:szCs w:val="22"/>
              </w:rPr>
            </w:pPr>
            <w:r w:rsidRPr="00326D62">
              <w:rPr>
                <w:rFonts w:ascii="Verdana" w:hAnsi="Verdana"/>
                <w:color w:val="0070C0"/>
                <w:sz w:val="22"/>
                <w:szCs w:val="22"/>
              </w:rPr>
              <w:t xml:space="preserve">Specific email address for agreement </w:t>
            </w:r>
            <w:r w:rsidR="00897726">
              <w:rPr>
                <w:rFonts w:ascii="Verdana" w:hAnsi="Verdana"/>
                <w:color w:val="0070C0"/>
                <w:sz w:val="22"/>
                <w:szCs w:val="22"/>
              </w:rPr>
              <w:t xml:space="preserve">comments </w:t>
            </w:r>
            <w:r w:rsidRPr="00326D62">
              <w:rPr>
                <w:rFonts w:ascii="Verdana" w:hAnsi="Verdana"/>
                <w:color w:val="0070C0"/>
                <w:sz w:val="22"/>
                <w:szCs w:val="22"/>
              </w:rPr>
              <w:t>agreement</w:t>
            </w:r>
            <w:r w:rsidR="00C05FA2">
              <w:rPr>
                <w:rFonts w:ascii="Verdana" w:hAnsi="Verdana"/>
                <w:color w:val="0070C0"/>
                <w:sz w:val="22"/>
                <w:szCs w:val="22"/>
              </w:rPr>
              <w:t>@</w:t>
            </w:r>
            <w:r w:rsidRPr="00326D62">
              <w:rPr>
                <w:rFonts w:ascii="Verdana" w:hAnsi="Verdana"/>
                <w:color w:val="0070C0"/>
                <w:sz w:val="22"/>
                <w:szCs w:val="22"/>
              </w:rPr>
              <w:t xml:space="preserve">chespeakebay.net </w:t>
            </w:r>
          </w:p>
          <w:p w:rsidR="00AC03DA" w:rsidRPr="00326D62" w:rsidRDefault="00AC03DA" w:rsidP="00AC03DA">
            <w:pPr>
              <w:pStyle w:val="ListParagraph"/>
              <w:numPr>
                <w:ilvl w:val="0"/>
                <w:numId w:val="37"/>
              </w:numPr>
              <w:rPr>
                <w:rFonts w:ascii="Verdana" w:hAnsi="Verdana"/>
                <w:color w:val="0070C0"/>
                <w:sz w:val="22"/>
                <w:szCs w:val="22"/>
              </w:rPr>
            </w:pPr>
            <w:r w:rsidRPr="00326D62">
              <w:rPr>
                <w:rFonts w:ascii="Verdana" w:hAnsi="Verdana"/>
                <w:color w:val="0070C0"/>
                <w:sz w:val="22"/>
                <w:szCs w:val="22"/>
              </w:rPr>
              <w:t>CBP communications staff has a protocol for how those emails are captured and handled</w:t>
            </w:r>
          </w:p>
          <w:p w:rsidR="002B28A7" w:rsidRPr="00326D62" w:rsidRDefault="002B28A7" w:rsidP="002B28A7">
            <w:pPr>
              <w:pStyle w:val="ListParagraph"/>
              <w:numPr>
                <w:ilvl w:val="0"/>
                <w:numId w:val="37"/>
              </w:numPr>
              <w:rPr>
                <w:rFonts w:ascii="Verdana" w:hAnsi="Verdana"/>
                <w:color w:val="0070C0"/>
                <w:sz w:val="22"/>
                <w:szCs w:val="22"/>
              </w:rPr>
            </w:pPr>
            <w:r w:rsidRPr="00326D62">
              <w:rPr>
                <w:rFonts w:ascii="Verdana" w:hAnsi="Verdana"/>
                <w:color w:val="0070C0"/>
                <w:sz w:val="22"/>
                <w:szCs w:val="22"/>
              </w:rPr>
              <w:t>Comments received are captured and put into a larger spreadsheet (similar to last public comment period</w:t>
            </w:r>
            <w:r w:rsidR="00B467D7" w:rsidRPr="00326D62">
              <w:rPr>
                <w:rFonts w:ascii="Verdana" w:hAnsi="Verdana"/>
                <w:color w:val="0070C0"/>
                <w:sz w:val="22"/>
                <w:szCs w:val="22"/>
              </w:rPr>
              <w:t xml:space="preserve"> where comments will be sorted by topic</w:t>
            </w:r>
            <w:r w:rsidRPr="00326D62">
              <w:rPr>
                <w:rFonts w:ascii="Verdana" w:hAnsi="Verdana"/>
                <w:color w:val="0070C0"/>
                <w:sz w:val="22"/>
                <w:szCs w:val="22"/>
              </w:rPr>
              <w:t>)</w:t>
            </w:r>
          </w:p>
          <w:p w:rsidR="00FF248D" w:rsidRPr="008D380B" w:rsidRDefault="004C74E3" w:rsidP="00D92E95">
            <w:pPr>
              <w:pStyle w:val="ListParagraph"/>
              <w:numPr>
                <w:ilvl w:val="0"/>
                <w:numId w:val="37"/>
              </w:numPr>
              <w:rPr>
                <w:rFonts w:ascii="Verdana" w:hAnsi="Verdana"/>
                <w:color w:val="0070C0"/>
                <w:sz w:val="22"/>
                <w:szCs w:val="22"/>
              </w:rPr>
            </w:pPr>
            <w:r w:rsidRPr="00326D62">
              <w:rPr>
                <w:rFonts w:ascii="Verdana" w:hAnsi="Verdana"/>
                <w:color w:val="0070C0"/>
                <w:sz w:val="22"/>
                <w:szCs w:val="22"/>
              </w:rPr>
              <w:t>Will set exact period of time for March 13</w:t>
            </w:r>
            <w:r w:rsidRPr="00326D62">
              <w:rPr>
                <w:rFonts w:ascii="Verdana" w:hAnsi="Verdana"/>
                <w:color w:val="0070C0"/>
                <w:sz w:val="22"/>
                <w:szCs w:val="22"/>
                <w:vertAlign w:val="superscript"/>
              </w:rPr>
              <w:t>th</w:t>
            </w:r>
            <w:r w:rsidR="0063054B" w:rsidRPr="00326D62">
              <w:rPr>
                <w:rFonts w:ascii="Verdana" w:hAnsi="Verdana"/>
                <w:color w:val="0070C0"/>
                <w:sz w:val="22"/>
                <w:szCs w:val="22"/>
              </w:rPr>
              <w:t xml:space="preserve"> MB meeting for public </w:t>
            </w:r>
            <w:r w:rsidR="0063054B" w:rsidRPr="008D380B">
              <w:rPr>
                <w:rFonts w:ascii="Verdana" w:hAnsi="Verdana"/>
                <w:color w:val="0070C0"/>
                <w:sz w:val="22"/>
                <w:szCs w:val="22"/>
              </w:rPr>
              <w:t xml:space="preserve">comment </w:t>
            </w:r>
            <w:r w:rsidR="00615293" w:rsidRPr="008D380B">
              <w:rPr>
                <w:rFonts w:ascii="Verdana" w:hAnsi="Verdana"/>
                <w:color w:val="0070C0"/>
                <w:sz w:val="22"/>
                <w:szCs w:val="22"/>
              </w:rPr>
              <w:t xml:space="preserve">session </w:t>
            </w:r>
          </w:p>
          <w:p w:rsidR="00BF4BC6" w:rsidRPr="008D380B" w:rsidRDefault="00BF4BC6" w:rsidP="00BF4BC6">
            <w:pPr>
              <w:pStyle w:val="ListParagraph"/>
              <w:numPr>
                <w:ilvl w:val="0"/>
                <w:numId w:val="37"/>
              </w:numPr>
              <w:rPr>
                <w:rFonts w:ascii="Verdana" w:hAnsi="Verdana"/>
                <w:color w:val="0070C0"/>
                <w:sz w:val="22"/>
                <w:szCs w:val="22"/>
              </w:rPr>
            </w:pPr>
            <w:r w:rsidRPr="008D380B">
              <w:rPr>
                <w:rFonts w:ascii="Verdana" w:hAnsi="Verdana"/>
                <w:color w:val="0070C0"/>
                <w:sz w:val="22"/>
                <w:szCs w:val="22"/>
              </w:rPr>
              <w:t>Will do social media promotion about public comment period</w:t>
            </w:r>
          </w:p>
          <w:p w:rsidR="00BF4BC6" w:rsidRPr="008D380B" w:rsidRDefault="00BF4BC6" w:rsidP="00BF4BC6">
            <w:pPr>
              <w:pStyle w:val="ListParagraph"/>
              <w:numPr>
                <w:ilvl w:val="0"/>
                <w:numId w:val="37"/>
              </w:numPr>
              <w:rPr>
                <w:rFonts w:ascii="Verdana" w:hAnsi="Verdana"/>
                <w:color w:val="0070C0"/>
                <w:sz w:val="22"/>
                <w:szCs w:val="22"/>
              </w:rPr>
            </w:pPr>
            <w:r w:rsidRPr="008D380B">
              <w:rPr>
                <w:rFonts w:ascii="Verdana" w:hAnsi="Verdana"/>
                <w:color w:val="0070C0"/>
                <w:sz w:val="22"/>
                <w:szCs w:val="22"/>
              </w:rPr>
              <w:t>Nick will submit opinion piece</w:t>
            </w:r>
          </w:p>
          <w:p w:rsidR="00BF4BC6" w:rsidRPr="008D380B" w:rsidRDefault="00F57FE9" w:rsidP="00BF4BC6">
            <w:pPr>
              <w:pStyle w:val="ListParagraph"/>
              <w:numPr>
                <w:ilvl w:val="0"/>
                <w:numId w:val="37"/>
              </w:numPr>
              <w:rPr>
                <w:rFonts w:ascii="Verdana" w:hAnsi="Verdana"/>
                <w:color w:val="0070C0"/>
                <w:sz w:val="22"/>
                <w:szCs w:val="22"/>
              </w:rPr>
            </w:pPr>
            <w:r>
              <w:rPr>
                <w:rFonts w:ascii="Verdana" w:hAnsi="Verdana"/>
                <w:color w:val="0070C0"/>
                <w:sz w:val="22"/>
                <w:szCs w:val="22"/>
              </w:rPr>
              <w:t>Currently, concern that t</w:t>
            </w:r>
            <w:r w:rsidR="00BF4BC6" w:rsidRPr="008D380B">
              <w:rPr>
                <w:rFonts w:ascii="Verdana" w:hAnsi="Verdana"/>
                <w:color w:val="0070C0"/>
                <w:sz w:val="22"/>
                <w:szCs w:val="22"/>
              </w:rPr>
              <w:t xml:space="preserve">oxics </w:t>
            </w:r>
            <w:r>
              <w:rPr>
                <w:rFonts w:ascii="Verdana" w:hAnsi="Verdana"/>
                <w:color w:val="0070C0"/>
                <w:sz w:val="22"/>
                <w:szCs w:val="22"/>
              </w:rPr>
              <w:t>are not currently reflected in the draft Agreement is the most frequent</w:t>
            </w:r>
            <w:r w:rsidR="00BF4BC6" w:rsidRPr="008D380B">
              <w:rPr>
                <w:rFonts w:ascii="Verdana" w:hAnsi="Verdana"/>
                <w:color w:val="0070C0"/>
                <w:sz w:val="22"/>
                <w:szCs w:val="22"/>
              </w:rPr>
              <w:t xml:space="preserve"> public comment, </w:t>
            </w:r>
            <w:r>
              <w:rPr>
                <w:rFonts w:ascii="Verdana" w:hAnsi="Verdana"/>
                <w:color w:val="0070C0"/>
                <w:sz w:val="22"/>
                <w:szCs w:val="22"/>
              </w:rPr>
              <w:t xml:space="preserve">followed </w:t>
            </w:r>
            <w:r>
              <w:rPr>
                <w:rFonts w:ascii="Verdana" w:hAnsi="Verdana"/>
                <w:color w:val="0070C0"/>
                <w:sz w:val="22"/>
                <w:szCs w:val="22"/>
              </w:rPr>
              <w:lastRenderedPageBreak/>
              <w:t xml:space="preserve">by concern for </w:t>
            </w:r>
            <w:r w:rsidR="00BF4BC6" w:rsidRPr="008D380B">
              <w:rPr>
                <w:rFonts w:ascii="Verdana" w:hAnsi="Verdana"/>
                <w:color w:val="0070C0"/>
                <w:sz w:val="22"/>
                <w:szCs w:val="22"/>
              </w:rPr>
              <w:t xml:space="preserve">climate change </w:t>
            </w:r>
          </w:p>
          <w:p w:rsidR="00BF4BC6" w:rsidRPr="008D380B" w:rsidRDefault="00BF4BC6" w:rsidP="00BF4BC6">
            <w:pPr>
              <w:pStyle w:val="ListParagraph"/>
              <w:numPr>
                <w:ilvl w:val="0"/>
                <w:numId w:val="37"/>
              </w:numPr>
              <w:rPr>
                <w:rFonts w:ascii="Verdana" w:hAnsi="Verdana"/>
                <w:color w:val="0070C0"/>
                <w:sz w:val="22"/>
                <w:szCs w:val="22"/>
              </w:rPr>
            </w:pPr>
            <w:r w:rsidRPr="008D380B">
              <w:rPr>
                <w:rFonts w:ascii="Verdana" w:hAnsi="Verdana"/>
                <w:color w:val="0070C0"/>
                <w:sz w:val="22"/>
                <w:szCs w:val="22"/>
              </w:rPr>
              <w:t xml:space="preserve">Will try to track citizen comments </w:t>
            </w:r>
            <w:r w:rsidR="00F57FE9">
              <w:rPr>
                <w:rFonts w:ascii="Verdana" w:hAnsi="Verdana"/>
                <w:color w:val="0070C0"/>
                <w:sz w:val="22"/>
                <w:szCs w:val="22"/>
              </w:rPr>
              <w:t xml:space="preserve">by </w:t>
            </w:r>
            <w:r w:rsidR="009C7451">
              <w:rPr>
                <w:rFonts w:ascii="Verdana" w:hAnsi="Verdana"/>
                <w:color w:val="0070C0"/>
                <w:sz w:val="22"/>
                <w:szCs w:val="22"/>
              </w:rPr>
              <w:t xml:space="preserve">jurisdiction </w:t>
            </w:r>
            <w:r w:rsidR="009C7451" w:rsidRPr="008D380B">
              <w:rPr>
                <w:rFonts w:ascii="Verdana" w:hAnsi="Verdana"/>
                <w:color w:val="0070C0"/>
                <w:sz w:val="22"/>
                <w:szCs w:val="22"/>
              </w:rPr>
              <w:t>i</w:t>
            </w:r>
            <w:r w:rsidR="009C7451">
              <w:rPr>
                <w:rFonts w:ascii="Verdana" w:hAnsi="Verdana"/>
                <w:color w:val="0070C0"/>
                <w:sz w:val="22"/>
                <w:szCs w:val="22"/>
              </w:rPr>
              <w:t xml:space="preserve">n </w:t>
            </w:r>
            <w:r w:rsidR="00F57FE9">
              <w:rPr>
                <w:rFonts w:ascii="Verdana" w:hAnsi="Verdana"/>
                <w:color w:val="0070C0"/>
                <w:sz w:val="22"/>
                <w:szCs w:val="22"/>
              </w:rPr>
              <w:t xml:space="preserve">this </w:t>
            </w:r>
            <w:r w:rsidRPr="008D380B">
              <w:rPr>
                <w:rFonts w:ascii="Verdana" w:hAnsi="Verdana"/>
                <w:color w:val="0070C0"/>
                <w:sz w:val="22"/>
                <w:szCs w:val="22"/>
              </w:rPr>
              <w:t>public comment period</w:t>
            </w:r>
            <w:r w:rsidR="00F57FE9">
              <w:rPr>
                <w:rFonts w:ascii="Verdana" w:hAnsi="Verdana"/>
                <w:color w:val="0070C0"/>
                <w:sz w:val="22"/>
                <w:szCs w:val="22"/>
              </w:rPr>
              <w:t xml:space="preserve">.  Since we will be using the computer IP address, this method may not be completely accurate (it only tells us where the computer is, not necessarily the location of interest to the commenter) but will give a good indication.  </w:t>
            </w:r>
          </w:p>
          <w:p w:rsidR="0063054B" w:rsidRDefault="0063054B" w:rsidP="0063054B">
            <w:pPr>
              <w:pStyle w:val="ListParagraph"/>
              <w:rPr>
                <w:rFonts w:ascii="Verdana" w:hAnsi="Verdana"/>
                <w:color w:val="FF0000"/>
                <w:sz w:val="22"/>
                <w:szCs w:val="22"/>
              </w:rPr>
            </w:pPr>
          </w:p>
          <w:p w:rsidR="008D5041" w:rsidRPr="0090582F" w:rsidRDefault="008D5041" w:rsidP="008E7D79">
            <w:pPr>
              <w:rPr>
                <w:rFonts w:ascii="Verdana" w:hAnsi="Verdana"/>
                <w:color w:val="00B050"/>
                <w:sz w:val="22"/>
                <w:szCs w:val="22"/>
                <w:u w:val="single"/>
              </w:rPr>
            </w:pPr>
            <w:r w:rsidRPr="0090582F">
              <w:rPr>
                <w:rFonts w:ascii="Verdana" w:hAnsi="Verdana"/>
                <w:color w:val="00B050"/>
                <w:sz w:val="22"/>
                <w:szCs w:val="22"/>
                <w:u w:val="single"/>
              </w:rPr>
              <w:t xml:space="preserve">Public Comment </w:t>
            </w:r>
            <w:r w:rsidR="00F75471" w:rsidRPr="0090582F">
              <w:rPr>
                <w:rFonts w:ascii="Verdana" w:hAnsi="Verdana"/>
                <w:color w:val="00B050"/>
                <w:sz w:val="22"/>
                <w:szCs w:val="22"/>
                <w:u w:val="single"/>
              </w:rPr>
              <w:t>Meeting</w:t>
            </w:r>
            <w:r w:rsidR="009658FB" w:rsidRPr="0090582F">
              <w:rPr>
                <w:rFonts w:ascii="Verdana" w:hAnsi="Verdana"/>
                <w:color w:val="00B050"/>
                <w:sz w:val="22"/>
                <w:szCs w:val="22"/>
                <w:u w:val="single"/>
              </w:rPr>
              <w:t>s</w:t>
            </w:r>
            <w:r w:rsidR="00F75471" w:rsidRPr="0090582F">
              <w:rPr>
                <w:rFonts w:ascii="Verdana" w:hAnsi="Verdana"/>
                <w:color w:val="00B050"/>
                <w:sz w:val="22"/>
                <w:szCs w:val="22"/>
                <w:u w:val="single"/>
              </w:rPr>
              <w:t xml:space="preserve"> </w:t>
            </w:r>
            <w:r w:rsidRPr="0090582F">
              <w:rPr>
                <w:rFonts w:ascii="Verdana" w:hAnsi="Verdana"/>
                <w:color w:val="00B050"/>
                <w:sz w:val="22"/>
                <w:szCs w:val="22"/>
                <w:u w:val="single"/>
              </w:rPr>
              <w:t xml:space="preserve">Discussion: </w:t>
            </w:r>
          </w:p>
          <w:p w:rsidR="008E50DB" w:rsidRDefault="008E50DB" w:rsidP="0063054B">
            <w:pPr>
              <w:pStyle w:val="ListParagraph"/>
              <w:rPr>
                <w:rFonts w:ascii="Verdana" w:hAnsi="Verdana"/>
                <w:color w:val="FF0000"/>
                <w:sz w:val="22"/>
                <w:szCs w:val="22"/>
              </w:rPr>
            </w:pPr>
          </w:p>
          <w:p w:rsidR="008E50DB" w:rsidRPr="008E50DB" w:rsidRDefault="008E50DB" w:rsidP="008E50DB">
            <w:pPr>
              <w:pStyle w:val="ListParagraph"/>
              <w:numPr>
                <w:ilvl w:val="0"/>
                <w:numId w:val="37"/>
              </w:numPr>
              <w:rPr>
                <w:rFonts w:ascii="Verdana" w:hAnsi="Verdana"/>
                <w:b/>
                <w:color w:val="FF0000"/>
                <w:sz w:val="22"/>
                <w:szCs w:val="22"/>
              </w:rPr>
            </w:pPr>
            <w:r w:rsidRPr="008E50DB">
              <w:rPr>
                <w:rFonts w:ascii="Verdana" w:hAnsi="Verdana"/>
                <w:b/>
                <w:color w:val="FF0000"/>
                <w:sz w:val="22"/>
                <w:szCs w:val="22"/>
              </w:rPr>
              <w:t xml:space="preserve">Action: </w:t>
            </w:r>
            <w:r w:rsidRPr="00036A05">
              <w:rPr>
                <w:rFonts w:ascii="Verdana" w:hAnsi="Verdana"/>
                <w:color w:val="FF0000"/>
                <w:sz w:val="22"/>
                <w:szCs w:val="22"/>
              </w:rPr>
              <w:t xml:space="preserve">Margaret will provide talking points </w:t>
            </w:r>
            <w:r w:rsidR="00F57FE9">
              <w:rPr>
                <w:rFonts w:ascii="Verdana" w:hAnsi="Verdana"/>
                <w:color w:val="FF0000"/>
                <w:sz w:val="22"/>
                <w:szCs w:val="22"/>
              </w:rPr>
              <w:t xml:space="preserve">that can be used by anyone who is speaking to the public about the Agreement.  These talking points will provide consistency in messaging.  </w:t>
            </w:r>
          </w:p>
          <w:p w:rsidR="008E50DB" w:rsidRPr="008E50DB" w:rsidRDefault="008E50DB" w:rsidP="008E50DB">
            <w:pPr>
              <w:pStyle w:val="ListParagraph"/>
              <w:numPr>
                <w:ilvl w:val="0"/>
                <w:numId w:val="37"/>
              </w:numPr>
              <w:rPr>
                <w:rFonts w:ascii="Verdana" w:hAnsi="Verdana"/>
                <w:b/>
                <w:color w:val="FF0000"/>
                <w:sz w:val="22"/>
                <w:szCs w:val="22"/>
              </w:rPr>
            </w:pPr>
            <w:r w:rsidRPr="008E50DB">
              <w:rPr>
                <w:rFonts w:ascii="Verdana" w:hAnsi="Verdana"/>
                <w:b/>
                <w:color w:val="FF0000"/>
                <w:sz w:val="22"/>
                <w:szCs w:val="22"/>
              </w:rPr>
              <w:t xml:space="preserve">Action: </w:t>
            </w:r>
            <w:r w:rsidRPr="00036A05">
              <w:rPr>
                <w:rFonts w:ascii="Verdana" w:hAnsi="Verdana"/>
                <w:color w:val="FF0000"/>
                <w:sz w:val="22"/>
                <w:szCs w:val="22"/>
              </w:rPr>
              <w:t>Matt Fleming will talk to Margaret &amp; Carin about suggested public meeting structure</w:t>
            </w:r>
          </w:p>
          <w:p w:rsidR="008E50DB" w:rsidRPr="008E50DB" w:rsidRDefault="008E50DB" w:rsidP="008E50DB">
            <w:pPr>
              <w:pStyle w:val="ListParagraph"/>
              <w:numPr>
                <w:ilvl w:val="0"/>
                <w:numId w:val="37"/>
              </w:numPr>
              <w:rPr>
                <w:rFonts w:ascii="Verdana" w:hAnsi="Verdana"/>
                <w:b/>
                <w:color w:val="FF0000"/>
                <w:sz w:val="22"/>
                <w:szCs w:val="22"/>
              </w:rPr>
            </w:pPr>
            <w:r w:rsidRPr="008E50DB">
              <w:rPr>
                <w:rFonts w:ascii="Verdana" w:hAnsi="Verdana"/>
                <w:b/>
                <w:color w:val="FF0000"/>
                <w:sz w:val="22"/>
                <w:szCs w:val="22"/>
              </w:rPr>
              <w:t xml:space="preserve">Action: </w:t>
            </w:r>
            <w:r w:rsidRPr="00036A05">
              <w:rPr>
                <w:rFonts w:ascii="Verdana" w:hAnsi="Verdana"/>
                <w:color w:val="FF0000"/>
                <w:sz w:val="22"/>
                <w:szCs w:val="22"/>
              </w:rPr>
              <w:t>Matt Fleming will share ideas for posters to be used at public comment meetings (plus possible way to transport between DC &amp; MD meeting)</w:t>
            </w:r>
          </w:p>
          <w:p w:rsidR="00F60476" w:rsidRPr="001B62D9" w:rsidRDefault="008E50DB" w:rsidP="001B62D9">
            <w:pPr>
              <w:pStyle w:val="ListParagraph"/>
              <w:numPr>
                <w:ilvl w:val="0"/>
                <w:numId w:val="37"/>
              </w:numPr>
              <w:rPr>
                <w:rFonts w:ascii="Verdana" w:hAnsi="Verdana"/>
                <w:b/>
                <w:color w:val="FF0000"/>
                <w:sz w:val="22"/>
                <w:szCs w:val="22"/>
              </w:rPr>
            </w:pPr>
            <w:r w:rsidRPr="008E50DB">
              <w:rPr>
                <w:rFonts w:ascii="Verdana" w:hAnsi="Verdana"/>
                <w:b/>
                <w:color w:val="FF0000"/>
                <w:sz w:val="22"/>
                <w:szCs w:val="22"/>
              </w:rPr>
              <w:t>Action:</w:t>
            </w:r>
            <w:r w:rsidRPr="00A74C5C">
              <w:rPr>
                <w:rFonts w:ascii="Verdana" w:hAnsi="Verdana"/>
                <w:color w:val="FF0000"/>
                <w:sz w:val="22"/>
                <w:szCs w:val="22"/>
              </w:rPr>
              <w:t xml:space="preserve"> </w:t>
            </w:r>
            <w:r w:rsidR="00DF0AE5" w:rsidRPr="00A74C5C">
              <w:rPr>
                <w:rFonts w:ascii="Verdana" w:hAnsi="Verdana"/>
                <w:color w:val="FF0000"/>
                <w:sz w:val="22"/>
                <w:szCs w:val="22"/>
              </w:rPr>
              <w:t>GIT members should visit</w:t>
            </w:r>
            <w:r w:rsidR="00DF0AE5">
              <w:rPr>
                <w:rFonts w:ascii="Verdana" w:hAnsi="Verdana"/>
                <w:b/>
                <w:color w:val="FF0000"/>
                <w:sz w:val="22"/>
                <w:szCs w:val="22"/>
              </w:rPr>
              <w:t xml:space="preserve"> </w:t>
            </w:r>
            <w:r w:rsidRPr="00036A05">
              <w:rPr>
                <w:rFonts w:ascii="Verdana" w:hAnsi="Verdana"/>
                <w:color w:val="FF0000"/>
                <w:sz w:val="22"/>
                <w:szCs w:val="22"/>
              </w:rPr>
              <w:t>MD’s virtual tour website</w:t>
            </w:r>
            <w:r w:rsidR="00A74C5C">
              <w:rPr>
                <w:rFonts w:ascii="Verdana" w:hAnsi="Verdana"/>
                <w:color w:val="FF0000"/>
                <w:sz w:val="22"/>
                <w:szCs w:val="22"/>
              </w:rPr>
              <w:t xml:space="preserve"> for tips on how to prepare for the public listening sessions</w:t>
            </w:r>
            <w:r w:rsidR="001B62D9">
              <w:rPr>
                <w:rFonts w:ascii="Verdana" w:hAnsi="Verdana"/>
                <w:color w:val="FF0000"/>
                <w:sz w:val="22"/>
                <w:szCs w:val="22"/>
              </w:rPr>
              <w:t xml:space="preserve">: </w:t>
            </w:r>
            <w:ins w:id="1" w:author="Tim Wilke" w:date="2014-02-10T11:15:00Z">
              <w:r w:rsidR="00FB36B8">
                <w:fldChar w:fldCharType="begin"/>
              </w:r>
              <w:r w:rsidR="00F60476">
                <w:instrText xml:space="preserve"> HYPERLINK "http://www.dnr.state.md.us/ccp/coastal_resources/oceanplanning/virtualopenhouse.asp" </w:instrText>
              </w:r>
              <w:r w:rsidR="00FB36B8">
                <w:fldChar w:fldCharType="separate"/>
              </w:r>
              <w:r w:rsidR="00F60476">
                <w:rPr>
                  <w:rStyle w:val="Hyperlink"/>
                </w:rPr>
                <w:t>http://www.dnr.state.md.us/ccp/coastal_resources/oceanplanning/virtualopenhouse.asp</w:t>
              </w:r>
              <w:r w:rsidR="00FB36B8">
                <w:fldChar w:fldCharType="end"/>
              </w:r>
            </w:ins>
            <w:r w:rsidR="00912538">
              <w:t xml:space="preserve"> </w:t>
            </w:r>
          </w:p>
          <w:p w:rsidR="00E855D5" w:rsidRPr="003E0102" w:rsidRDefault="008E50DB" w:rsidP="00E855D5">
            <w:pPr>
              <w:pStyle w:val="ListParagraph"/>
              <w:numPr>
                <w:ilvl w:val="0"/>
                <w:numId w:val="37"/>
              </w:numPr>
              <w:rPr>
                <w:rFonts w:ascii="Verdana" w:hAnsi="Verdana"/>
                <w:b/>
                <w:color w:val="FF0000"/>
                <w:sz w:val="22"/>
                <w:szCs w:val="22"/>
              </w:rPr>
            </w:pPr>
            <w:r w:rsidRPr="008E50DB">
              <w:rPr>
                <w:rFonts w:ascii="Verdana" w:hAnsi="Verdana"/>
                <w:b/>
                <w:color w:val="FF0000"/>
                <w:sz w:val="22"/>
                <w:szCs w:val="22"/>
              </w:rPr>
              <w:t xml:space="preserve">Action: </w:t>
            </w:r>
            <w:r w:rsidR="00F57FE9" w:rsidRPr="001343F8">
              <w:rPr>
                <w:rFonts w:ascii="Verdana" w:hAnsi="Verdana"/>
                <w:color w:val="FF0000"/>
                <w:sz w:val="22"/>
                <w:szCs w:val="22"/>
              </w:rPr>
              <w:t>CBPO will</w:t>
            </w:r>
            <w:r w:rsidR="00F57FE9">
              <w:rPr>
                <w:rFonts w:ascii="Verdana" w:hAnsi="Verdana"/>
                <w:b/>
                <w:color w:val="FF0000"/>
                <w:sz w:val="22"/>
                <w:szCs w:val="22"/>
              </w:rPr>
              <w:t xml:space="preserve"> </w:t>
            </w:r>
            <w:r w:rsidR="00F57FE9">
              <w:rPr>
                <w:rFonts w:ascii="Verdana" w:hAnsi="Verdana"/>
                <w:color w:val="FF0000"/>
                <w:sz w:val="22"/>
                <w:szCs w:val="22"/>
              </w:rPr>
              <w:t>c</w:t>
            </w:r>
            <w:r w:rsidRPr="00036A05">
              <w:rPr>
                <w:rFonts w:ascii="Verdana" w:hAnsi="Verdana"/>
                <w:color w:val="FF0000"/>
                <w:sz w:val="22"/>
                <w:szCs w:val="22"/>
              </w:rPr>
              <w:t xml:space="preserve">larify on bay agreement website “if you have </w:t>
            </w:r>
            <w:r w:rsidR="00897726">
              <w:rPr>
                <w:rFonts w:ascii="Verdana" w:hAnsi="Verdana"/>
                <w:color w:val="FF0000"/>
                <w:sz w:val="22"/>
                <w:szCs w:val="22"/>
              </w:rPr>
              <w:t xml:space="preserve">questions </w:t>
            </w:r>
            <w:r w:rsidRPr="00036A05">
              <w:rPr>
                <w:rFonts w:ascii="Verdana" w:hAnsi="Verdana"/>
                <w:color w:val="FF0000"/>
                <w:sz w:val="22"/>
                <w:szCs w:val="22"/>
              </w:rPr>
              <w:t>about the listening session email Diane Davis” vs. “if you want your comment tracked on the actual agreement then go to this URL”</w:t>
            </w:r>
          </w:p>
          <w:p w:rsidR="003E0102" w:rsidRPr="00B11A90" w:rsidRDefault="003E0102" w:rsidP="003E0102">
            <w:pPr>
              <w:pStyle w:val="ListParagraph"/>
              <w:numPr>
                <w:ilvl w:val="0"/>
                <w:numId w:val="37"/>
              </w:numPr>
              <w:rPr>
                <w:rFonts w:ascii="Verdana" w:hAnsi="Verdana"/>
                <w:b/>
                <w:color w:val="FF0000"/>
                <w:sz w:val="22"/>
                <w:szCs w:val="22"/>
              </w:rPr>
            </w:pPr>
            <w:r w:rsidRPr="00B11A90">
              <w:rPr>
                <w:rFonts w:ascii="Verdana" w:hAnsi="Verdana"/>
                <w:b/>
                <w:color w:val="FF0000"/>
                <w:sz w:val="22"/>
                <w:szCs w:val="22"/>
              </w:rPr>
              <w:t xml:space="preserve">Action: </w:t>
            </w:r>
            <w:r w:rsidRPr="00774340">
              <w:rPr>
                <w:rFonts w:ascii="Verdana" w:hAnsi="Verdana"/>
                <w:color w:val="FF0000"/>
                <w:sz w:val="22"/>
                <w:szCs w:val="22"/>
              </w:rPr>
              <w:t>Margaret Enloe will work on developing a clear set of guidelines (speaking limits, time, etc) for March 13</w:t>
            </w:r>
            <w:r w:rsidRPr="00774340">
              <w:rPr>
                <w:rFonts w:ascii="Verdana" w:hAnsi="Verdana"/>
                <w:color w:val="FF0000"/>
                <w:sz w:val="22"/>
                <w:szCs w:val="22"/>
                <w:vertAlign w:val="superscript"/>
              </w:rPr>
              <w:t>th</w:t>
            </w:r>
            <w:r w:rsidRPr="00774340">
              <w:rPr>
                <w:rFonts w:ascii="Verdana" w:hAnsi="Verdana"/>
                <w:color w:val="FF0000"/>
                <w:sz w:val="22"/>
                <w:szCs w:val="22"/>
              </w:rPr>
              <w:t xml:space="preserve"> public comment session</w:t>
            </w:r>
          </w:p>
          <w:p w:rsidR="008E50DB" w:rsidRPr="00F95350" w:rsidRDefault="008E50DB" w:rsidP="00F95350">
            <w:pPr>
              <w:rPr>
                <w:rFonts w:ascii="Verdana" w:hAnsi="Verdana"/>
                <w:color w:val="FF0000"/>
                <w:sz w:val="22"/>
                <w:szCs w:val="22"/>
              </w:rPr>
            </w:pPr>
          </w:p>
          <w:p w:rsidR="005850CE" w:rsidRPr="008E50DB" w:rsidRDefault="005850CE" w:rsidP="005850CE">
            <w:pPr>
              <w:pStyle w:val="ListParagraph"/>
              <w:numPr>
                <w:ilvl w:val="0"/>
                <w:numId w:val="37"/>
              </w:numPr>
              <w:rPr>
                <w:rFonts w:ascii="Verdana" w:hAnsi="Verdana"/>
                <w:color w:val="0070C0"/>
                <w:sz w:val="22"/>
                <w:szCs w:val="22"/>
              </w:rPr>
            </w:pPr>
            <w:r w:rsidRPr="001E464D">
              <w:rPr>
                <w:rFonts w:ascii="Verdana" w:hAnsi="Verdana"/>
                <w:b/>
                <w:color w:val="0070C0"/>
                <w:sz w:val="22"/>
                <w:szCs w:val="22"/>
              </w:rPr>
              <w:t>Key Point:</w:t>
            </w:r>
            <w:r w:rsidRPr="008E50DB">
              <w:rPr>
                <w:rFonts w:ascii="Verdana" w:hAnsi="Verdana"/>
                <w:color w:val="0070C0"/>
                <w:sz w:val="22"/>
                <w:szCs w:val="22"/>
              </w:rPr>
              <w:t xml:space="preserve"> CBP staff </w:t>
            </w:r>
            <w:r w:rsidR="00023D82">
              <w:rPr>
                <w:rFonts w:ascii="Verdana" w:hAnsi="Verdana"/>
                <w:color w:val="0070C0"/>
                <w:sz w:val="22"/>
                <w:szCs w:val="22"/>
              </w:rPr>
              <w:t>can</w:t>
            </w:r>
            <w:r w:rsidR="00023D82" w:rsidRPr="008E50DB">
              <w:rPr>
                <w:rFonts w:ascii="Verdana" w:hAnsi="Verdana"/>
                <w:color w:val="0070C0"/>
                <w:sz w:val="22"/>
                <w:szCs w:val="22"/>
              </w:rPr>
              <w:t xml:space="preserve"> </w:t>
            </w:r>
            <w:r w:rsidRPr="008E50DB">
              <w:rPr>
                <w:rFonts w:ascii="Verdana" w:hAnsi="Verdana"/>
                <w:color w:val="0070C0"/>
                <w:sz w:val="22"/>
                <w:szCs w:val="22"/>
              </w:rPr>
              <w:t xml:space="preserve">be present at all public listening sessions </w:t>
            </w:r>
            <w:r w:rsidR="00023D82">
              <w:rPr>
                <w:rFonts w:ascii="Verdana" w:hAnsi="Verdana"/>
                <w:color w:val="0070C0"/>
                <w:sz w:val="22"/>
                <w:szCs w:val="22"/>
              </w:rPr>
              <w:t xml:space="preserve">at the jurisdiction’s discretion </w:t>
            </w:r>
            <w:r w:rsidRPr="008E50DB">
              <w:rPr>
                <w:rFonts w:ascii="Verdana" w:hAnsi="Verdana"/>
                <w:color w:val="0070C0"/>
                <w:sz w:val="22"/>
                <w:szCs w:val="22"/>
              </w:rPr>
              <w:t>to help take notes and answer questions asked at in-person meetings.</w:t>
            </w:r>
          </w:p>
          <w:p w:rsidR="005850CE" w:rsidRPr="008E50DB" w:rsidRDefault="005850CE" w:rsidP="005850CE">
            <w:pPr>
              <w:pStyle w:val="ListParagraph"/>
              <w:numPr>
                <w:ilvl w:val="0"/>
                <w:numId w:val="37"/>
              </w:numPr>
              <w:rPr>
                <w:rFonts w:ascii="Verdana" w:hAnsi="Verdana"/>
                <w:color w:val="0070C0"/>
                <w:sz w:val="22"/>
                <w:szCs w:val="22"/>
              </w:rPr>
            </w:pPr>
            <w:r w:rsidRPr="001E464D">
              <w:rPr>
                <w:rFonts w:ascii="Verdana" w:hAnsi="Verdana"/>
                <w:b/>
                <w:color w:val="0070C0"/>
                <w:sz w:val="22"/>
                <w:szCs w:val="22"/>
              </w:rPr>
              <w:t>Key Point:</w:t>
            </w:r>
            <w:r w:rsidRPr="008E50DB">
              <w:rPr>
                <w:rFonts w:ascii="Verdana" w:hAnsi="Verdana"/>
                <w:color w:val="0070C0"/>
                <w:sz w:val="22"/>
                <w:szCs w:val="22"/>
              </w:rPr>
              <w:t xml:space="preserve"> </w:t>
            </w:r>
            <w:r w:rsidR="00023D82">
              <w:rPr>
                <w:rFonts w:ascii="Verdana" w:hAnsi="Verdana"/>
                <w:color w:val="0070C0"/>
                <w:sz w:val="22"/>
                <w:szCs w:val="22"/>
              </w:rPr>
              <w:t xml:space="preserve">Commenters will be asked to submit comments in writing so that comments are not misrepresented. </w:t>
            </w:r>
            <w:r w:rsidRPr="008E50DB">
              <w:rPr>
                <w:rFonts w:ascii="Verdana" w:hAnsi="Verdana"/>
                <w:color w:val="0070C0"/>
                <w:sz w:val="22"/>
                <w:szCs w:val="22"/>
              </w:rPr>
              <w:t>Notes from public comment in-person meetings will only be used internally</w:t>
            </w:r>
            <w:r w:rsidR="00023D82">
              <w:rPr>
                <w:rFonts w:ascii="Verdana" w:hAnsi="Verdana"/>
                <w:color w:val="0070C0"/>
                <w:sz w:val="22"/>
                <w:szCs w:val="22"/>
              </w:rPr>
              <w:t xml:space="preserve"> and not added to the public comment page.</w:t>
            </w:r>
            <w:r w:rsidRPr="008E50DB">
              <w:rPr>
                <w:rFonts w:ascii="Verdana" w:hAnsi="Verdana"/>
                <w:color w:val="0070C0"/>
                <w:sz w:val="22"/>
                <w:szCs w:val="22"/>
              </w:rPr>
              <w:t xml:space="preserve"> </w:t>
            </w:r>
          </w:p>
          <w:p w:rsidR="00C000F2" w:rsidRPr="008E50DB" w:rsidRDefault="00C000F2" w:rsidP="00C000F2">
            <w:pPr>
              <w:pStyle w:val="ListParagraph"/>
              <w:numPr>
                <w:ilvl w:val="0"/>
                <w:numId w:val="37"/>
              </w:numPr>
              <w:rPr>
                <w:rFonts w:ascii="Verdana" w:hAnsi="Verdana"/>
                <w:color w:val="0070C0"/>
                <w:sz w:val="22"/>
                <w:szCs w:val="22"/>
              </w:rPr>
            </w:pPr>
            <w:r w:rsidRPr="001E464D">
              <w:rPr>
                <w:rFonts w:ascii="Verdana" w:hAnsi="Verdana"/>
                <w:b/>
                <w:color w:val="0070C0"/>
                <w:sz w:val="22"/>
                <w:szCs w:val="22"/>
              </w:rPr>
              <w:t>Key Point:</w:t>
            </w:r>
            <w:r w:rsidRPr="008E50DB">
              <w:rPr>
                <w:rFonts w:ascii="Verdana" w:hAnsi="Verdana"/>
                <w:color w:val="0070C0"/>
                <w:sz w:val="22"/>
                <w:szCs w:val="22"/>
              </w:rPr>
              <w:t xml:space="preserve"> “please be advised to bring a laptop to submit comments via CBP system to be officially recorded” should be included in reminder email to the public</w:t>
            </w:r>
          </w:p>
          <w:p w:rsidR="00A95685" w:rsidRPr="008E50DB" w:rsidRDefault="00A95685" w:rsidP="00A95685">
            <w:pPr>
              <w:pStyle w:val="ListParagraph"/>
              <w:numPr>
                <w:ilvl w:val="0"/>
                <w:numId w:val="37"/>
              </w:numPr>
              <w:rPr>
                <w:rFonts w:ascii="Verdana" w:hAnsi="Verdana"/>
                <w:color w:val="0070C0"/>
                <w:sz w:val="22"/>
                <w:szCs w:val="22"/>
              </w:rPr>
            </w:pPr>
            <w:r w:rsidRPr="001E464D">
              <w:rPr>
                <w:rFonts w:ascii="Verdana" w:hAnsi="Verdana"/>
                <w:b/>
                <w:color w:val="0070C0"/>
                <w:sz w:val="22"/>
                <w:szCs w:val="22"/>
              </w:rPr>
              <w:t>Key Point:</w:t>
            </w:r>
            <w:r w:rsidRPr="008E50DB">
              <w:rPr>
                <w:rFonts w:ascii="Verdana" w:hAnsi="Verdana"/>
                <w:color w:val="0070C0"/>
                <w:sz w:val="22"/>
                <w:szCs w:val="22"/>
              </w:rPr>
              <w:t xml:space="preserve"> </w:t>
            </w:r>
            <w:r w:rsidR="00023D82">
              <w:rPr>
                <w:rFonts w:ascii="Verdana" w:hAnsi="Verdana"/>
                <w:color w:val="0070C0"/>
                <w:sz w:val="22"/>
                <w:szCs w:val="22"/>
              </w:rPr>
              <w:t>Mike Foreman will look into whether</w:t>
            </w:r>
            <w:r w:rsidR="00023D82" w:rsidRPr="008E50DB">
              <w:rPr>
                <w:rFonts w:ascii="Verdana" w:hAnsi="Verdana"/>
                <w:color w:val="0070C0"/>
                <w:sz w:val="22"/>
                <w:szCs w:val="22"/>
              </w:rPr>
              <w:t xml:space="preserve"> </w:t>
            </w:r>
            <w:r w:rsidRPr="008E50DB">
              <w:rPr>
                <w:rFonts w:ascii="Verdana" w:hAnsi="Verdana"/>
                <w:color w:val="0070C0"/>
                <w:sz w:val="22"/>
                <w:szCs w:val="22"/>
              </w:rPr>
              <w:t xml:space="preserve">VA </w:t>
            </w:r>
            <w:r w:rsidR="00023D82">
              <w:rPr>
                <w:rFonts w:ascii="Verdana" w:hAnsi="Verdana"/>
                <w:color w:val="0070C0"/>
                <w:sz w:val="22"/>
                <w:szCs w:val="22"/>
              </w:rPr>
              <w:t xml:space="preserve">will want to </w:t>
            </w:r>
            <w:r w:rsidRPr="008E50DB">
              <w:rPr>
                <w:rFonts w:ascii="Verdana" w:hAnsi="Verdana"/>
                <w:color w:val="0070C0"/>
                <w:sz w:val="22"/>
                <w:szCs w:val="22"/>
              </w:rPr>
              <w:lastRenderedPageBreak/>
              <w:t>have a public comment meeting / listening session?</w:t>
            </w:r>
          </w:p>
          <w:p w:rsidR="00A95685" w:rsidRPr="008325D5" w:rsidRDefault="00A95685" w:rsidP="008E50DB">
            <w:pPr>
              <w:pStyle w:val="ListParagraph"/>
              <w:rPr>
                <w:rFonts w:ascii="Verdana" w:hAnsi="Verdana"/>
                <w:b/>
                <w:color w:val="0070C0"/>
                <w:sz w:val="22"/>
                <w:szCs w:val="22"/>
              </w:rPr>
            </w:pPr>
          </w:p>
          <w:p w:rsidR="005850CE" w:rsidRPr="00565137" w:rsidRDefault="00E430A7" w:rsidP="00D92E95">
            <w:pPr>
              <w:pStyle w:val="ListParagraph"/>
              <w:numPr>
                <w:ilvl w:val="0"/>
                <w:numId w:val="37"/>
              </w:numPr>
              <w:rPr>
                <w:rFonts w:ascii="Verdana" w:hAnsi="Verdana"/>
                <w:color w:val="0070C0"/>
                <w:sz w:val="22"/>
                <w:szCs w:val="22"/>
              </w:rPr>
            </w:pPr>
            <w:r w:rsidRPr="00565137">
              <w:rPr>
                <w:rFonts w:ascii="Verdana" w:hAnsi="Verdana"/>
                <w:color w:val="0070C0"/>
                <w:sz w:val="22"/>
                <w:szCs w:val="22"/>
              </w:rPr>
              <w:t xml:space="preserve">It was suggested laptops be provided at the public sessions for formal comment submission. </w:t>
            </w:r>
          </w:p>
          <w:p w:rsidR="00FF3452" w:rsidRPr="00703DBE" w:rsidRDefault="00F11A68" w:rsidP="00472C2F">
            <w:pPr>
              <w:pStyle w:val="ListParagraph"/>
              <w:numPr>
                <w:ilvl w:val="0"/>
                <w:numId w:val="37"/>
              </w:numPr>
              <w:rPr>
                <w:rFonts w:ascii="Verdana" w:hAnsi="Verdana"/>
                <w:color w:val="0070C0"/>
                <w:sz w:val="22"/>
                <w:szCs w:val="22"/>
              </w:rPr>
            </w:pPr>
            <w:r w:rsidRPr="00575B48">
              <w:rPr>
                <w:rFonts w:ascii="Verdana" w:hAnsi="Verdana"/>
                <w:color w:val="0070C0"/>
                <w:sz w:val="22"/>
                <w:szCs w:val="22"/>
              </w:rPr>
              <w:t>MD</w:t>
            </w:r>
            <w:r w:rsidR="00472C2F">
              <w:rPr>
                <w:rFonts w:ascii="Verdana" w:hAnsi="Verdana"/>
                <w:color w:val="0070C0"/>
                <w:sz w:val="22"/>
                <w:szCs w:val="22"/>
              </w:rPr>
              <w:t xml:space="preserve"> is considering extending public </w:t>
            </w:r>
            <w:r w:rsidRPr="00575B48">
              <w:rPr>
                <w:rFonts w:ascii="Verdana" w:hAnsi="Verdana"/>
                <w:color w:val="0070C0"/>
                <w:sz w:val="22"/>
                <w:szCs w:val="22"/>
              </w:rPr>
              <w:t>comment meeting</w:t>
            </w:r>
            <w:r w:rsidR="00575B48" w:rsidRPr="00575B48">
              <w:rPr>
                <w:rFonts w:ascii="Verdana" w:hAnsi="Verdana"/>
                <w:color w:val="0070C0"/>
                <w:sz w:val="22"/>
                <w:szCs w:val="22"/>
              </w:rPr>
              <w:t xml:space="preserve"> to run from 4pm-8pm</w:t>
            </w:r>
          </w:p>
        </w:tc>
      </w:tr>
      <w:tr w:rsidR="00664FA7" w:rsidRPr="00CD5B29" w:rsidTr="00356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2"/>
          <w:wAfter w:w="558" w:type="dxa"/>
          <w:trHeight w:val="463"/>
        </w:trPr>
        <w:tc>
          <w:tcPr>
            <w:tcW w:w="4608" w:type="dxa"/>
            <w:tcBorders>
              <w:top w:val="nil"/>
            </w:tcBorders>
          </w:tcPr>
          <w:p w:rsidR="004E290A" w:rsidRPr="00012840" w:rsidRDefault="00580A56" w:rsidP="00A65842">
            <w:pPr>
              <w:rPr>
                <w:rFonts w:ascii="Verdana" w:hAnsi="Verdana"/>
                <w:b/>
                <w:sz w:val="22"/>
                <w:szCs w:val="22"/>
              </w:rPr>
            </w:pPr>
            <w:r w:rsidRPr="00012840">
              <w:rPr>
                <w:rFonts w:ascii="Verdana" w:hAnsi="Verdana"/>
                <w:b/>
                <w:sz w:val="22"/>
                <w:szCs w:val="22"/>
              </w:rPr>
              <w:lastRenderedPageBreak/>
              <w:t xml:space="preserve">Follow up on </w:t>
            </w:r>
            <w:r w:rsidR="004E290A" w:rsidRPr="00012840">
              <w:rPr>
                <w:rFonts w:ascii="Verdana" w:hAnsi="Verdana"/>
                <w:b/>
                <w:sz w:val="22"/>
                <w:szCs w:val="22"/>
              </w:rPr>
              <w:t xml:space="preserve">Governance </w:t>
            </w:r>
            <w:r w:rsidRPr="00012840">
              <w:rPr>
                <w:rFonts w:ascii="Verdana" w:hAnsi="Verdana"/>
                <w:b/>
                <w:sz w:val="22"/>
                <w:szCs w:val="22"/>
              </w:rPr>
              <w:t xml:space="preserve">Issues Discussed By PSC </w:t>
            </w:r>
            <w:r w:rsidR="00855D23" w:rsidRPr="00012840">
              <w:rPr>
                <w:rFonts w:ascii="Verdana" w:hAnsi="Verdana"/>
                <w:b/>
                <w:sz w:val="22"/>
                <w:szCs w:val="22"/>
              </w:rPr>
              <w:t xml:space="preserve">(Discussion Lead: </w:t>
            </w:r>
            <w:r w:rsidR="000E3919" w:rsidRPr="00012840">
              <w:rPr>
                <w:rFonts w:ascii="Verdana" w:hAnsi="Verdana"/>
                <w:b/>
                <w:sz w:val="22"/>
                <w:szCs w:val="22"/>
              </w:rPr>
              <w:t>Carin Bisland</w:t>
            </w:r>
            <w:r w:rsidR="00855D23" w:rsidRPr="00012840">
              <w:rPr>
                <w:rFonts w:ascii="Verdana" w:hAnsi="Verdana"/>
                <w:b/>
                <w:sz w:val="22"/>
                <w:szCs w:val="22"/>
              </w:rPr>
              <w:t>)</w:t>
            </w:r>
          </w:p>
          <w:p w:rsidR="003D39C9" w:rsidRPr="00012840" w:rsidRDefault="003D39C9" w:rsidP="00A65842">
            <w:pPr>
              <w:rPr>
                <w:rFonts w:ascii="Verdana" w:hAnsi="Verdana"/>
                <w:b/>
                <w:sz w:val="22"/>
                <w:szCs w:val="22"/>
              </w:rPr>
            </w:pPr>
          </w:p>
          <w:p w:rsidR="008A3E8A" w:rsidRPr="00012840" w:rsidRDefault="00A34BA1" w:rsidP="00A65842">
            <w:pPr>
              <w:rPr>
                <w:rFonts w:ascii="Verdana" w:hAnsi="Verdana"/>
                <w:sz w:val="22"/>
                <w:szCs w:val="22"/>
              </w:rPr>
            </w:pPr>
            <w:r w:rsidRPr="00012840">
              <w:rPr>
                <w:rFonts w:ascii="Verdana" w:hAnsi="Verdana"/>
                <w:sz w:val="22"/>
                <w:szCs w:val="22"/>
              </w:rPr>
              <w:t xml:space="preserve">Update goal team members on </w:t>
            </w:r>
            <w:r w:rsidR="00586E4A" w:rsidRPr="00012840">
              <w:rPr>
                <w:rFonts w:ascii="Verdana" w:hAnsi="Verdana"/>
                <w:sz w:val="22"/>
                <w:szCs w:val="22"/>
              </w:rPr>
              <w:t>schedule</w:t>
            </w:r>
            <w:r w:rsidR="00746855" w:rsidRPr="00012840">
              <w:rPr>
                <w:rFonts w:ascii="Verdana" w:hAnsi="Verdana"/>
                <w:sz w:val="22"/>
                <w:szCs w:val="22"/>
              </w:rPr>
              <w:t xml:space="preserve"> and</w:t>
            </w:r>
            <w:r w:rsidRPr="00012840">
              <w:rPr>
                <w:rFonts w:ascii="Verdana" w:hAnsi="Verdana"/>
                <w:sz w:val="22"/>
                <w:szCs w:val="22"/>
              </w:rPr>
              <w:t xml:space="preserve"> scope of revisiting Chesapeake Bay P</w:t>
            </w:r>
            <w:r w:rsidR="002968BB" w:rsidRPr="00012840">
              <w:rPr>
                <w:rFonts w:ascii="Verdana" w:hAnsi="Verdana"/>
                <w:sz w:val="22"/>
                <w:szCs w:val="22"/>
              </w:rPr>
              <w:t>rogram gover</w:t>
            </w:r>
            <w:r w:rsidR="008A3E8A" w:rsidRPr="00012840">
              <w:rPr>
                <w:rFonts w:ascii="Verdana" w:hAnsi="Verdana"/>
                <w:sz w:val="22"/>
                <w:szCs w:val="22"/>
              </w:rPr>
              <w:t>nance in response to discussion at PSC meeting.</w:t>
            </w:r>
          </w:p>
          <w:p w:rsidR="008A3E8A" w:rsidRPr="00012840" w:rsidRDefault="008A3E8A" w:rsidP="00A65842">
            <w:pPr>
              <w:rPr>
                <w:rFonts w:ascii="Verdana" w:hAnsi="Verdana"/>
                <w:sz w:val="22"/>
                <w:szCs w:val="22"/>
              </w:rPr>
            </w:pPr>
          </w:p>
          <w:p w:rsidR="00A65842" w:rsidRPr="00012840" w:rsidRDefault="00BA18DC" w:rsidP="00A65842">
            <w:pPr>
              <w:rPr>
                <w:rFonts w:ascii="Verdana" w:hAnsi="Verdana"/>
                <w:sz w:val="22"/>
                <w:szCs w:val="22"/>
              </w:rPr>
            </w:pPr>
            <w:r w:rsidRPr="00012840">
              <w:rPr>
                <w:rFonts w:ascii="Verdana" w:hAnsi="Verdana"/>
                <w:sz w:val="22"/>
                <w:szCs w:val="22"/>
              </w:rPr>
              <w:t xml:space="preserve">Discuss particular focus </w:t>
            </w:r>
            <w:r w:rsidR="003D0360" w:rsidRPr="00012840">
              <w:rPr>
                <w:rFonts w:ascii="Verdana" w:hAnsi="Verdana"/>
                <w:sz w:val="22"/>
                <w:szCs w:val="22"/>
              </w:rPr>
              <w:t>regarding v</w:t>
            </w:r>
            <w:r w:rsidR="0001038A" w:rsidRPr="00012840">
              <w:rPr>
                <w:rFonts w:ascii="Verdana" w:hAnsi="Verdana"/>
                <w:sz w:val="22"/>
                <w:szCs w:val="22"/>
              </w:rPr>
              <w:t>oting issues and</w:t>
            </w:r>
            <w:r w:rsidR="00753FD6" w:rsidRPr="00012840">
              <w:rPr>
                <w:rFonts w:ascii="Verdana" w:hAnsi="Verdana"/>
                <w:sz w:val="22"/>
                <w:szCs w:val="22"/>
              </w:rPr>
              <w:t xml:space="preserve"> </w:t>
            </w:r>
            <w:r w:rsidR="0001038A" w:rsidRPr="00012840">
              <w:rPr>
                <w:rFonts w:ascii="Verdana" w:hAnsi="Verdana"/>
                <w:sz w:val="22"/>
                <w:szCs w:val="22"/>
              </w:rPr>
              <w:t>partici</w:t>
            </w:r>
            <w:r w:rsidR="008A3E8A" w:rsidRPr="00012840">
              <w:rPr>
                <w:rFonts w:ascii="Verdana" w:hAnsi="Verdana"/>
                <w:sz w:val="22"/>
                <w:szCs w:val="22"/>
              </w:rPr>
              <w:t>pation in management strategies, and determine GIT6’s role.</w:t>
            </w:r>
          </w:p>
          <w:p w:rsidR="00A65842" w:rsidRPr="00012840" w:rsidRDefault="00A65842" w:rsidP="00A65842">
            <w:pPr>
              <w:rPr>
                <w:rFonts w:ascii="Verdana" w:hAnsi="Verdana"/>
                <w:b/>
                <w:sz w:val="22"/>
                <w:szCs w:val="22"/>
              </w:rPr>
            </w:pPr>
          </w:p>
        </w:tc>
        <w:tc>
          <w:tcPr>
            <w:tcW w:w="900" w:type="dxa"/>
            <w:tcBorders>
              <w:top w:val="nil"/>
            </w:tcBorders>
          </w:tcPr>
          <w:p w:rsidR="004E290A" w:rsidRPr="00012840" w:rsidRDefault="0056638B" w:rsidP="0035604E">
            <w:pPr>
              <w:rPr>
                <w:rFonts w:ascii="Verdana" w:hAnsi="Verdana"/>
                <w:sz w:val="22"/>
                <w:szCs w:val="22"/>
              </w:rPr>
            </w:pPr>
            <w:r w:rsidRPr="00012840">
              <w:rPr>
                <w:rFonts w:ascii="Verdana" w:hAnsi="Verdana"/>
                <w:sz w:val="22"/>
                <w:szCs w:val="22"/>
              </w:rPr>
              <w:t>1</w:t>
            </w:r>
            <w:r w:rsidR="0017415A" w:rsidRPr="00012840">
              <w:rPr>
                <w:rFonts w:ascii="Verdana" w:hAnsi="Verdana"/>
                <w:sz w:val="22"/>
                <w:szCs w:val="22"/>
              </w:rPr>
              <w:t>:</w:t>
            </w:r>
            <w:r w:rsidR="000379FA" w:rsidRPr="00012840">
              <w:rPr>
                <w:rFonts w:ascii="Verdana" w:hAnsi="Verdana"/>
                <w:sz w:val="22"/>
                <w:szCs w:val="22"/>
              </w:rPr>
              <w:t>2</w:t>
            </w:r>
            <w:r w:rsidR="00904A01" w:rsidRPr="00012840">
              <w:rPr>
                <w:rFonts w:ascii="Verdana" w:hAnsi="Verdana"/>
                <w:sz w:val="22"/>
                <w:szCs w:val="22"/>
              </w:rPr>
              <w:t>5</w:t>
            </w:r>
            <w:r w:rsidRPr="00012840">
              <w:rPr>
                <w:rFonts w:ascii="Verdana" w:hAnsi="Verdana"/>
                <w:sz w:val="22"/>
                <w:szCs w:val="22"/>
              </w:rPr>
              <w:t xml:space="preserve">– </w:t>
            </w:r>
            <w:r w:rsidR="00C03882">
              <w:rPr>
                <w:rFonts w:ascii="Verdana" w:hAnsi="Verdana"/>
                <w:sz w:val="22"/>
                <w:szCs w:val="22"/>
              </w:rPr>
              <w:t>1</w:t>
            </w:r>
            <w:r w:rsidR="00381163" w:rsidRPr="00012840">
              <w:rPr>
                <w:rFonts w:ascii="Verdana" w:hAnsi="Verdana"/>
                <w:sz w:val="22"/>
                <w:szCs w:val="22"/>
              </w:rPr>
              <w:t>:</w:t>
            </w:r>
            <w:r w:rsidR="00C03882">
              <w:rPr>
                <w:rFonts w:ascii="Verdana" w:hAnsi="Verdana"/>
                <w:sz w:val="22"/>
                <w:szCs w:val="22"/>
              </w:rPr>
              <w:t>5</w:t>
            </w:r>
            <w:r w:rsidR="00904A01" w:rsidRPr="00012840">
              <w:rPr>
                <w:rFonts w:ascii="Verdana" w:hAnsi="Verdana"/>
                <w:sz w:val="22"/>
                <w:szCs w:val="22"/>
              </w:rPr>
              <w:t>5</w:t>
            </w:r>
          </w:p>
        </w:tc>
        <w:tc>
          <w:tcPr>
            <w:tcW w:w="8114" w:type="dxa"/>
            <w:tcBorders>
              <w:top w:val="nil"/>
            </w:tcBorders>
          </w:tcPr>
          <w:p w:rsidR="006266CB" w:rsidRPr="0090582F" w:rsidRDefault="00FE30FB" w:rsidP="006266CB">
            <w:pPr>
              <w:rPr>
                <w:rFonts w:ascii="Verdana" w:hAnsi="Verdana"/>
                <w:color w:val="00B050"/>
                <w:sz w:val="22"/>
                <w:szCs w:val="22"/>
                <w:u w:val="single"/>
              </w:rPr>
            </w:pPr>
            <w:r w:rsidRPr="0090582F">
              <w:rPr>
                <w:rFonts w:ascii="Verdana" w:hAnsi="Verdana"/>
                <w:color w:val="00B050"/>
                <w:sz w:val="22"/>
                <w:szCs w:val="22"/>
                <w:u w:val="single"/>
              </w:rPr>
              <w:t>Governance Discussion</w:t>
            </w:r>
            <w:r w:rsidR="006266CB" w:rsidRPr="0090582F">
              <w:rPr>
                <w:rFonts w:ascii="Verdana" w:hAnsi="Verdana"/>
                <w:color w:val="00B050"/>
                <w:sz w:val="22"/>
                <w:szCs w:val="22"/>
                <w:u w:val="single"/>
              </w:rPr>
              <w:t>:</w:t>
            </w:r>
          </w:p>
          <w:p w:rsidR="00F133EC" w:rsidRDefault="00F133EC" w:rsidP="006266CB">
            <w:pPr>
              <w:rPr>
                <w:rFonts w:ascii="Verdana" w:hAnsi="Verdana"/>
                <w:color w:val="FF0000"/>
                <w:sz w:val="22"/>
                <w:szCs w:val="22"/>
                <w:u w:val="single"/>
              </w:rPr>
            </w:pPr>
          </w:p>
          <w:p w:rsidR="00CD2B0A" w:rsidRPr="008913D2" w:rsidRDefault="00CD2B0A" w:rsidP="00F133EC">
            <w:pPr>
              <w:pStyle w:val="ListParagraph"/>
              <w:numPr>
                <w:ilvl w:val="0"/>
                <w:numId w:val="37"/>
              </w:numPr>
              <w:rPr>
                <w:rFonts w:ascii="Verdana" w:hAnsi="Verdana"/>
                <w:b/>
                <w:color w:val="FF0000"/>
                <w:sz w:val="22"/>
                <w:szCs w:val="22"/>
              </w:rPr>
            </w:pPr>
            <w:r w:rsidRPr="00B11A90">
              <w:rPr>
                <w:rFonts w:ascii="Verdana" w:hAnsi="Verdana"/>
                <w:b/>
                <w:color w:val="FF0000"/>
                <w:sz w:val="22"/>
                <w:szCs w:val="22"/>
              </w:rPr>
              <w:t xml:space="preserve">Action: </w:t>
            </w:r>
            <w:r w:rsidRPr="00774340">
              <w:rPr>
                <w:rFonts w:ascii="Verdana" w:hAnsi="Verdana"/>
                <w:color w:val="FF0000"/>
                <w:sz w:val="22"/>
                <w:szCs w:val="22"/>
              </w:rPr>
              <w:t xml:space="preserve">Carin will send out PSC actions &amp; decisions </w:t>
            </w:r>
            <w:r w:rsidR="00023D82">
              <w:rPr>
                <w:rFonts w:ascii="Verdana" w:hAnsi="Verdana"/>
                <w:color w:val="FF0000"/>
                <w:sz w:val="22"/>
                <w:szCs w:val="22"/>
              </w:rPr>
              <w:t>that</w:t>
            </w:r>
            <w:r w:rsidR="00023D82" w:rsidRPr="00774340">
              <w:rPr>
                <w:rFonts w:ascii="Verdana" w:hAnsi="Verdana"/>
                <w:color w:val="FF0000"/>
                <w:sz w:val="22"/>
                <w:szCs w:val="22"/>
              </w:rPr>
              <w:t xml:space="preserve"> </w:t>
            </w:r>
            <w:r w:rsidRPr="00774340">
              <w:rPr>
                <w:rFonts w:ascii="Verdana" w:hAnsi="Verdana"/>
                <w:color w:val="FF0000"/>
                <w:sz w:val="22"/>
                <w:szCs w:val="22"/>
              </w:rPr>
              <w:t>list</w:t>
            </w:r>
            <w:r w:rsidR="00023D82">
              <w:rPr>
                <w:rFonts w:ascii="Verdana" w:hAnsi="Verdana"/>
                <w:color w:val="FF0000"/>
                <w:sz w:val="22"/>
                <w:szCs w:val="22"/>
              </w:rPr>
              <w:t>s</w:t>
            </w:r>
            <w:r w:rsidRPr="00774340">
              <w:rPr>
                <w:rFonts w:ascii="Verdana" w:hAnsi="Verdana"/>
                <w:color w:val="FF0000"/>
                <w:sz w:val="22"/>
                <w:szCs w:val="22"/>
              </w:rPr>
              <w:t xml:space="preserve">  </w:t>
            </w:r>
            <w:r w:rsidR="00023D82">
              <w:rPr>
                <w:rFonts w:ascii="Verdana" w:hAnsi="Verdana"/>
                <w:color w:val="FF0000"/>
                <w:sz w:val="22"/>
                <w:szCs w:val="22"/>
              </w:rPr>
              <w:t>key</w:t>
            </w:r>
            <w:r w:rsidRPr="00774340">
              <w:rPr>
                <w:rFonts w:ascii="Verdana" w:hAnsi="Verdana"/>
                <w:color w:val="FF0000"/>
                <w:sz w:val="22"/>
                <w:szCs w:val="22"/>
              </w:rPr>
              <w:t xml:space="preserve"> governance issues once we receive final approval from chair (will be sent to all PSC members and interested parties list)</w:t>
            </w:r>
          </w:p>
          <w:p w:rsidR="008913D2" w:rsidRPr="008913D2" w:rsidRDefault="008913D2" w:rsidP="008913D2">
            <w:pPr>
              <w:pStyle w:val="ListParagraph"/>
              <w:numPr>
                <w:ilvl w:val="0"/>
                <w:numId w:val="37"/>
              </w:numPr>
              <w:rPr>
                <w:rFonts w:ascii="Verdana" w:hAnsi="Verdana"/>
                <w:color w:val="FF0000"/>
                <w:sz w:val="22"/>
                <w:szCs w:val="22"/>
              </w:rPr>
            </w:pPr>
            <w:r w:rsidRPr="008913D2">
              <w:rPr>
                <w:rFonts w:ascii="Verdana" w:hAnsi="Verdana"/>
                <w:b/>
                <w:color w:val="FF0000"/>
                <w:sz w:val="22"/>
                <w:szCs w:val="22"/>
              </w:rPr>
              <w:t>Action:</w:t>
            </w:r>
            <w:r w:rsidRPr="008913D2">
              <w:rPr>
                <w:rFonts w:ascii="Verdana" w:hAnsi="Verdana"/>
                <w:color w:val="FF0000"/>
                <w:sz w:val="22"/>
                <w:szCs w:val="22"/>
              </w:rPr>
              <w:t xml:space="preserve"> Margaret Enloe will work out the details for advanced registration for the March 13</w:t>
            </w:r>
            <w:r w:rsidRPr="008913D2">
              <w:rPr>
                <w:rFonts w:ascii="Verdana" w:hAnsi="Verdana"/>
                <w:color w:val="FF0000"/>
                <w:sz w:val="22"/>
                <w:szCs w:val="22"/>
                <w:vertAlign w:val="superscript"/>
              </w:rPr>
              <w:t>th</w:t>
            </w:r>
            <w:r w:rsidRPr="008913D2">
              <w:rPr>
                <w:rFonts w:ascii="Verdana" w:hAnsi="Verdana"/>
                <w:color w:val="FF0000"/>
                <w:sz w:val="22"/>
                <w:szCs w:val="22"/>
              </w:rPr>
              <w:t xml:space="preserve"> MB public comment session.</w:t>
            </w:r>
          </w:p>
          <w:p w:rsidR="00B11A90" w:rsidRPr="008913D2" w:rsidRDefault="00B11A90" w:rsidP="008913D2">
            <w:pPr>
              <w:rPr>
                <w:rFonts w:ascii="Verdana" w:hAnsi="Verdana"/>
                <w:b/>
                <w:color w:val="0070C0"/>
                <w:sz w:val="22"/>
                <w:szCs w:val="22"/>
              </w:rPr>
            </w:pPr>
          </w:p>
          <w:p w:rsidR="008913D2" w:rsidRDefault="008913D2" w:rsidP="008913D2">
            <w:pPr>
              <w:pStyle w:val="ListParagraph"/>
              <w:numPr>
                <w:ilvl w:val="0"/>
                <w:numId w:val="37"/>
              </w:numPr>
              <w:rPr>
                <w:rFonts w:ascii="Verdana" w:hAnsi="Verdana"/>
                <w:color w:val="0070C0"/>
                <w:sz w:val="22"/>
                <w:szCs w:val="22"/>
              </w:rPr>
            </w:pPr>
            <w:r w:rsidRPr="008913D2">
              <w:rPr>
                <w:rFonts w:ascii="Verdana" w:hAnsi="Verdana"/>
                <w:b/>
                <w:color w:val="0070C0"/>
                <w:sz w:val="22"/>
                <w:szCs w:val="22"/>
              </w:rPr>
              <w:t>Key Point:</w:t>
            </w:r>
            <w:r>
              <w:rPr>
                <w:rFonts w:ascii="Verdana" w:hAnsi="Verdana"/>
                <w:color w:val="0070C0"/>
                <w:sz w:val="22"/>
                <w:szCs w:val="22"/>
              </w:rPr>
              <w:t xml:space="preserve"> There was a question about if members of the public needed</w:t>
            </w:r>
            <w:r w:rsidRPr="000C167D">
              <w:rPr>
                <w:rFonts w:ascii="Verdana" w:hAnsi="Verdana"/>
                <w:color w:val="0070C0"/>
                <w:sz w:val="22"/>
                <w:szCs w:val="22"/>
              </w:rPr>
              <w:t xml:space="preserve"> to pre-register for </w:t>
            </w:r>
            <w:r>
              <w:rPr>
                <w:rFonts w:ascii="Verdana" w:hAnsi="Verdana"/>
                <w:color w:val="0070C0"/>
                <w:sz w:val="22"/>
                <w:szCs w:val="22"/>
              </w:rPr>
              <w:t>the public comment portion of the March 13</w:t>
            </w:r>
            <w:r w:rsidRPr="008913D2">
              <w:rPr>
                <w:rFonts w:ascii="Verdana" w:hAnsi="Verdana"/>
                <w:color w:val="0070C0"/>
                <w:sz w:val="22"/>
                <w:szCs w:val="22"/>
                <w:vertAlign w:val="superscript"/>
              </w:rPr>
              <w:t>th</w:t>
            </w:r>
            <w:r>
              <w:rPr>
                <w:rFonts w:ascii="Verdana" w:hAnsi="Verdana"/>
                <w:color w:val="0070C0"/>
                <w:sz w:val="22"/>
                <w:szCs w:val="22"/>
              </w:rPr>
              <w:t xml:space="preserve"> MB meeting. The group determined that everyone should register in advance to help determine how much time will be allotted to the public comment portion of the agenda. </w:t>
            </w:r>
          </w:p>
          <w:p w:rsidR="006F1275" w:rsidRPr="0028676D" w:rsidRDefault="006F1275" w:rsidP="006266CB">
            <w:pPr>
              <w:rPr>
                <w:rFonts w:ascii="Verdana" w:hAnsi="Verdana"/>
                <w:color w:val="FF0000"/>
                <w:sz w:val="22"/>
                <w:szCs w:val="22"/>
              </w:rPr>
            </w:pPr>
          </w:p>
          <w:p w:rsidR="00C149F8" w:rsidRDefault="000E79A2" w:rsidP="006266CB">
            <w:pPr>
              <w:pStyle w:val="ListParagraph"/>
              <w:numPr>
                <w:ilvl w:val="0"/>
                <w:numId w:val="37"/>
              </w:numPr>
              <w:rPr>
                <w:rFonts w:ascii="Verdana" w:hAnsi="Verdana"/>
                <w:color w:val="0070C0"/>
                <w:sz w:val="22"/>
                <w:szCs w:val="22"/>
              </w:rPr>
            </w:pPr>
            <w:r w:rsidRPr="00007572">
              <w:rPr>
                <w:rFonts w:ascii="Verdana" w:hAnsi="Verdana"/>
                <w:color w:val="0070C0"/>
                <w:sz w:val="22"/>
                <w:szCs w:val="22"/>
              </w:rPr>
              <w:t xml:space="preserve">Current </w:t>
            </w:r>
            <w:r w:rsidR="006266CB" w:rsidRPr="00007572">
              <w:rPr>
                <w:rFonts w:ascii="Verdana" w:hAnsi="Verdana"/>
                <w:color w:val="0070C0"/>
                <w:sz w:val="22"/>
                <w:szCs w:val="22"/>
              </w:rPr>
              <w:t xml:space="preserve">Governance issues ---- </w:t>
            </w:r>
          </w:p>
          <w:p w:rsidR="00B0206C" w:rsidRPr="00C52A36" w:rsidRDefault="00784AA5" w:rsidP="00C52A36">
            <w:pPr>
              <w:pStyle w:val="ListParagraph"/>
              <w:numPr>
                <w:ilvl w:val="0"/>
                <w:numId w:val="40"/>
              </w:numPr>
              <w:rPr>
                <w:rFonts w:ascii="Verdana" w:hAnsi="Verdana"/>
                <w:color w:val="0070C0"/>
                <w:sz w:val="22"/>
                <w:szCs w:val="22"/>
              </w:rPr>
            </w:pPr>
            <w:r w:rsidRPr="00C52A36">
              <w:rPr>
                <w:rFonts w:ascii="Verdana" w:hAnsi="Verdana"/>
                <w:color w:val="0070C0"/>
                <w:sz w:val="22"/>
                <w:szCs w:val="22"/>
              </w:rPr>
              <w:t>W</w:t>
            </w:r>
            <w:r w:rsidR="006266CB" w:rsidRPr="00C52A36">
              <w:rPr>
                <w:rFonts w:ascii="Verdana" w:hAnsi="Verdana"/>
                <w:color w:val="0070C0"/>
                <w:sz w:val="22"/>
                <w:szCs w:val="22"/>
              </w:rPr>
              <w:t xml:space="preserve">hen do </w:t>
            </w:r>
            <w:r w:rsidR="001A5132">
              <w:rPr>
                <w:rFonts w:ascii="Verdana" w:hAnsi="Verdana"/>
                <w:color w:val="0070C0"/>
                <w:sz w:val="22"/>
                <w:szCs w:val="22"/>
              </w:rPr>
              <w:t xml:space="preserve">we </w:t>
            </w:r>
            <w:r w:rsidR="006266CB" w:rsidRPr="00C52A36">
              <w:rPr>
                <w:rFonts w:ascii="Verdana" w:hAnsi="Verdana"/>
                <w:color w:val="0070C0"/>
                <w:sz w:val="22"/>
                <w:szCs w:val="22"/>
              </w:rPr>
              <w:t>use consensus</w:t>
            </w:r>
            <w:r w:rsidR="00EB3427" w:rsidRPr="00C52A36">
              <w:rPr>
                <w:rFonts w:ascii="Verdana" w:hAnsi="Verdana"/>
                <w:color w:val="0070C0"/>
                <w:sz w:val="22"/>
                <w:szCs w:val="22"/>
              </w:rPr>
              <w:t>?</w:t>
            </w:r>
          </w:p>
          <w:p w:rsidR="006266CB" w:rsidRPr="00C52A36" w:rsidRDefault="00014BA8" w:rsidP="00C52A36">
            <w:pPr>
              <w:pStyle w:val="ListParagraph"/>
              <w:numPr>
                <w:ilvl w:val="0"/>
                <w:numId w:val="40"/>
              </w:numPr>
              <w:rPr>
                <w:rFonts w:ascii="Verdana" w:hAnsi="Verdana"/>
                <w:color w:val="0070C0"/>
                <w:sz w:val="22"/>
                <w:szCs w:val="22"/>
              </w:rPr>
            </w:pPr>
            <w:r w:rsidRPr="00C52A36">
              <w:rPr>
                <w:rFonts w:ascii="Verdana" w:hAnsi="Verdana"/>
                <w:color w:val="0070C0"/>
                <w:sz w:val="22"/>
                <w:szCs w:val="22"/>
              </w:rPr>
              <w:t>When</w:t>
            </w:r>
            <w:r w:rsidR="006266CB" w:rsidRPr="00C52A36">
              <w:rPr>
                <w:rFonts w:ascii="Verdana" w:hAnsi="Verdana"/>
                <w:color w:val="0070C0"/>
                <w:sz w:val="22"/>
                <w:szCs w:val="22"/>
              </w:rPr>
              <w:t xml:space="preserve"> do we vote via supermajority</w:t>
            </w:r>
            <w:r w:rsidR="00EB3427" w:rsidRPr="00C52A36">
              <w:rPr>
                <w:rFonts w:ascii="Verdana" w:hAnsi="Verdana"/>
                <w:color w:val="0070C0"/>
                <w:sz w:val="22"/>
                <w:szCs w:val="22"/>
              </w:rPr>
              <w:t>?</w:t>
            </w:r>
          </w:p>
          <w:p w:rsidR="00B0206C" w:rsidRPr="00C52A36" w:rsidRDefault="006266CB" w:rsidP="00C52A36">
            <w:pPr>
              <w:pStyle w:val="ListParagraph"/>
              <w:numPr>
                <w:ilvl w:val="0"/>
                <w:numId w:val="40"/>
              </w:numPr>
              <w:rPr>
                <w:rFonts w:ascii="Verdana" w:hAnsi="Verdana"/>
                <w:color w:val="0070C0"/>
                <w:sz w:val="22"/>
                <w:szCs w:val="22"/>
              </w:rPr>
            </w:pPr>
            <w:r w:rsidRPr="00C52A36">
              <w:rPr>
                <w:rFonts w:ascii="Verdana" w:hAnsi="Verdana"/>
                <w:color w:val="0070C0"/>
                <w:sz w:val="22"/>
                <w:szCs w:val="22"/>
              </w:rPr>
              <w:t xml:space="preserve">Supermajority of signatories or </w:t>
            </w:r>
            <w:r w:rsidR="004D4A21" w:rsidRPr="00C52A36">
              <w:rPr>
                <w:rFonts w:ascii="Verdana" w:hAnsi="Verdana"/>
                <w:color w:val="0070C0"/>
                <w:sz w:val="22"/>
                <w:szCs w:val="22"/>
              </w:rPr>
              <w:t xml:space="preserve">supermajority </w:t>
            </w:r>
            <w:r w:rsidRPr="00C52A36">
              <w:rPr>
                <w:rFonts w:ascii="Verdana" w:hAnsi="Verdana"/>
                <w:color w:val="0070C0"/>
                <w:sz w:val="22"/>
                <w:szCs w:val="22"/>
              </w:rPr>
              <w:t>of wider group?</w:t>
            </w:r>
          </w:p>
          <w:p w:rsidR="006266CB" w:rsidRPr="00C52A36" w:rsidRDefault="006266CB" w:rsidP="00C52A36">
            <w:pPr>
              <w:pStyle w:val="ListParagraph"/>
              <w:numPr>
                <w:ilvl w:val="0"/>
                <w:numId w:val="40"/>
              </w:numPr>
              <w:rPr>
                <w:rFonts w:ascii="Verdana" w:hAnsi="Verdana"/>
                <w:color w:val="0070C0"/>
                <w:sz w:val="22"/>
                <w:szCs w:val="22"/>
              </w:rPr>
            </w:pPr>
            <w:r w:rsidRPr="00C52A36">
              <w:rPr>
                <w:rFonts w:ascii="Verdana" w:hAnsi="Verdana"/>
                <w:color w:val="0070C0"/>
                <w:sz w:val="22"/>
                <w:szCs w:val="22"/>
              </w:rPr>
              <w:t xml:space="preserve">Approval or adoption of management strategies – </w:t>
            </w:r>
            <w:proofErr w:type="gramStart"/>
            <w:r w:rsidRPr="00C52A36">
              <w:rPr>
                <w:rFonts w:ascii="Verdana" w:hAnsi="Verdana"/>
                <w:color w:val="0070C0"/>
                <w:sz w:val="22"/>
                <w:szCs w:val="22"/>
              </w:rPr>
              <w:t>who</w:t>
            </w:r>
            <w:proofErr w:type="gramEnd"/>
            <w:r w:rsidRPr="00C52A36">
              <w:rPr>
                <w:rFonts w:ascii="Verdana" w:hAnsi="Verdana"/>
                <w:color w:val="0070C0"/>
                <w:sz w:val="22"/>
                <w:szCs w:val="22"/>
              </w:rPr>
              <w:t xml:space="preserve"> </w:t>
            </w:r>
            <w:r w:rsidR="00231FA3">
              <w:rPr>
                <w:rFonts w:ascii="Verdana" w:hAnsi="Verdana"/>
                <w:color w:val="0070C0"/>
                <w:sz w:val="22"/>
                <w:szCs w:val="22"/>
              </w:rPr>
              <w:t>will be responsible for this</w:t>
            </w:r>
            <w:r w:rsidR="00911DA6" w:rsidRPr="00C52A36">
              <w:rPr>
                <w:rFonts w:ascii="Verdana" w:hAnsi="Verdana"/>
                <w:color w:val="0070C0"/>
                <w:sz w:val="22"/>
                <w:szCs w:val="22"/>
              </w:rPr>
              <w:t>?</w:t>
            </w:r>
          </w:p>
          <w:p w:rsidR="006266CB" w:rsidRDefault="006266CB" w:rsidP="00C52A36">
            <w:pPr>
              <w:pStyle w:val="ListParagraph"/>
              <w:numPr>
                <w:ilvl w:val="0"/>
                <w:numId w:val="40"/>
              </w:numPr>
              <w:rPr>
                <w:rFonts w:ascii="Verdana" w:hAnsi="Verdana"/>
                <w:color w:val="0070C0"/>
                <w:sz w:val="22"/>
                <w:szCs w:val="22"/>
              </w:rPr>
            </w:pPr>
            <w:r w:rsidRPr="00C52A36">
              <w:rPr>
                <w:rFonts w:ascii="Verdana" w:hAnsi="Verdana"/>
                <w:color w:val="0070C0"/>
                <w:sz w:val="22"/>
                <w:szCs w:val="22"/>
              </w:rPr>
              <w:t>How and when do we revise management strategies?</w:t>
            </w:r>
          </w:p>
          <w:p w:rsidR="00F03F93" w:rsidRPr="00C52A36" w:rsidRDefault="00F03F93" w:rsidP="00F03F93">
            <w:pPr>
              <w:pStyle w:val="ListParagraph"/>
              <w:rPr>
                <w:rFonts w:ascii="Verdana" w:hAnsi="Verdana"/>
                <w:color w:val="0070C0"/>
                <w:sz w:val="22"/>
                <w:szCs w:val="22"/>
              </w:rPr>
            </w:pPr>
          </w:p>
          <w:p w:rsidR="00165776" w:rsidRPr="0083116A" w:rsidRDefault="00165776" w:rsidP="006266CB">
            <w:pPr>
              <w:pStyle w:val="ListParagraph"/>
              <w:numPr>
                <w:ilvl w:val="0"/>
                <w:numId w:val="37"/>
              </w:numPr>
              <w:rPr>
                <w:rFonts w:ascii="Verdana" w:hAnsi="Verdana"/>
                <w:color w:val="0070C0"/>
                <w:sz w:val="22"/>
                <w:szCs w:val="22"/>
              </w:rPr>
            </w:pPr>
            <w:r>
              <w:rPr>
                <w:rFonts w:ascii="Verdana" w:hAnsi="Verdana"/>
                <w:color w:val="0070C0"/>
                <w:sz w:val="22"/>
                <w:szCs w:val="22"/>
              </w:rPr>
              <w:t>There was a question about the current definition of a supermajority is within the CBP for voting purposes. In response to a group question it was clarified that 7/9 or more signatories voting yes is considered a supermajority. The PSC is discussing potentially expanding the definition of supermajority to incorporate a larger group of CBP partners.</w:t>
            </w:r>
          </w:p>
          <w:p w:rsidR="006266CB" w:rsidRPr="00747710" w:rsidRDefault="006266CB" w:rsidP="006266CB">
            <w:pPr>
              <w:pStyle w:val="ListParagraph"/>
              <w:numPr>
                <w:ilvl w:val="0"/>
                <w:numId w:val="37"/>
              </w:numPr>
              <w:rPr>
                <w:rFonts w:ascii="Verdana" w:hAnsi="Verdana"/>
                <w:color w:val="0070C0"/>
                <w:sz w:val="22"/>
                <w:szCs w:val="22"/>
              </w:rPr>
            </w:pPr>
            <w:r w:rsidRPr="00747710">
              <w:rPr>
                <w:rFonts w:ascii="Verdana" w:hAnsi="Verdana"/>
                <w:color w:val="0070C0"/>
                <w:sz w:val="22"/>
                <w:szCs w:val="22"/>
              </w:rPr>
              <w:t>Need to define under what circumstances supermajority could be used – define stipulations and limitations</w:t>
            </w:r>
          </w:p>
          <w:p w:rsidR="00E959A8" w:rsidRPr="00CD2B0A" w:rsidRDefault="00C53AE5" w:rsidP="00783257">
            <w:pPr>
              <w:pStyle w:val="ListParagraph"/>
              <w:numPr>
                <w:ilvl w:val="0"/>
                <w:numId w:val="37"/>
              </w:numPr>
              <w:rPr>
                <w:rFonts w:ascii="Verdana" w:hAnsi="Verdana"/>
                <w:color w:val="0070C0"/>
                <w:sz w:val="22"/>
                <w:szCs w:val="22"/>
              </w:rPr>
            </w:pPr>
            <w:r>
              <w:rPr>
                <w:rFonts w:ascii="Verdana" w:hAnsi="Verdana"/>
                <w:color w:val="0070C0"/>
                <w:sz w:val="22"/>
                <w:szCs w:val="22"/>
              </w:rPr>
              <w:t xml:space="preserve">The </w:t>
            </w:r>
            <w:r w:rsidR="00783257">
              <w:rPr>
                <w:rFonts w:ascii="Verdana" w:hAnsi="Verdana"/>
                <w:color w:val="0070C0"/>
                <w:sz w:val="22"/>
                <w:szCs w:val="22"/>
              </w:rPr>
              <w:t xml:space="preserve">EC directed the </w:t>
            </w:r>
            <w:r w:rsidR="006266CB" w:rsidRPr="00F26364">
              <w:rPr>
                <w:rFonts w:ascii="Verdana" w:hAnsi="Verdana"/>
                <w:color w:val="0070C0"/>
                <w:sz w:val="22"/>
                <w:szCs w:val="22"/>
              </w:rPr>
              <w:t>PSC</w:t>
            </w:r>
            <w:r w:rsidR="00783257">
              <w:rPr>
                <w:rFonts w:ascii="Verdana" w:hAnsi="Verdana"/>
                <w:color w:val="0070C0"/>
                <w:sz w:val="22"/>
                <w:szCs w:val="22"/>
              </w:rPr>
              <w:t xml:space="preserve"> to </w:t>
            </w:r>
            <w:r w:rsidR="006266CB" w:rsidRPr="00F26364">
              <w:rPr>
                <w:rFonts w:ascii="Verdana" w:hAnsi="Verdana"/>
                <w:color w:val="0070C0"/>
                <w:sz w:val="22"/>
                <w:szCs w:val="22"/>
              </w:rPr>
              <w:t xml:space="preserve">resolve </w:t>
            </w:r>
            <w:r w:rsidR="00783257">
              <w:rPr>
                <w:rFonts w:ascii="Verdana" w:hAnsi="Verdana"/>
                <w:color w:val="0070C0"/>
                <w:sz w:val="22"/>
                <w:szCs w:val="22"/>
              </w:rPr>
              <w:t xml:space="preserve">key governance </w:t>
            </w:r>
            <w:r w:rsidR="006266CB" w:rsidRPr="00F26364">
              <w:rPr>
                <w:rFonts w:ascii="Verdana" w:hAnsi="Verdana"/>
                <w:color w:val="0070C0"/>
                <w:sz w:val="22"/>
                <w:szCs w:val="22"/>
              </w:rPr>
              <w:t xml:space="preserve">issues </w:t>
            </w:r>
            <w:r w:rsidR="00783257">
              <w:rPr>
                <w:rFonts w:ascii="Verdana" w:hAnsi="Verdana"/>
                <w:color w:val="0070C0"/>
                <w:sz w:val="22"/>
                <w:szCs w:val="22"/>
              </w:rPr>
              <w:t xml:space="preserve">to ensure a common understanding of how the CBP will work to carry out the commitments in the Agreement prior </w:t>
            </w:r>
            <w:r w:rsidR="002B60C5">
              <w:rPr>
                <w:rFonts w:ascii="Verdana" w:hAnsi="Verdana"/>
                <w:color w:val="0070C0"/>
                <w:sz w:val="22"/>
                <w:szCs w:val="22"/>
              </w:rPr>
              <w:t>to requesting</w:t>
            </w:r>
            <w:r w:rsidR="00783257">
              <w:rPr>
                <w:rFonts w:ascii="Verdana" w:hAnsi="Verdana"/>
                <w:color w:val="0070C0"/>
                <w:sz w:val="22"/>
                <w:szCs w:val="22"/>
              </w:rPr>
              <w:t xml:space="preserve"> </w:t>
            </w:r>
            <w:r w:rsidR="00783257">
              <w:rPr>
                <w:rFonts w:ascii="Verdana" w:hAnsi="Verdana"/>
                <w:color w:val="0070C0"/>
                <w:sz w:val="22"/>
                <w:szCs w:val="22"/>
              </w:rPr>
              <w:lastRenderedPageBreak/>
              <w:t xml:space="preserve">the EC to </w:t>
            </w:r>
            <w:r w:rsidR="00F26364">
              <w:rPr>
                <w:rFonts w:ascii="Verdana" w:hAnsi="Verdana"/>
                <w:color w:val="0070C0"/>
                <w:sz w:val="22"/>
                <w:szCs w:val="22"/>
              </w:rPr>
              <w:t xml:space="preserve">sign </w:t>
            </w:r>
            <w:r w:rsidR="00783257">
              <w:rPr>
                <w:rFonts w:ascii="Verdana" w:hAnsi="Verdana"/>
                <w:color w:val="0070C0"/>
                <w:sz w:val="22"/>
                <w:szCs w:val="22"/>
              </w:rPr>
              <w:t>the A</w:t>
            </w:r>
            <w:r w:rsidR="00F26364">
              <w:rPr>
                <w:rFonts w:ascii="Verdana" w:hAnsi="Verdana"/>
                <w:color w:val="0070C0"/>
                <w:sz w:val="22"/>
                <w:szCs w:val="22"/>
              </w:rPr>
              <w:t>greement</w:t>
            </w:r>
            <w:r w:rsidR="00783257">
              <w:rPr>
                <w:rFonts w:ascii="Verdana" w:hAnsi="Verdana"/>
                <w:color w:val="0070C0"/>
                <w:sz w:val="22"/>
                <w:szCs w:val="22"/>
              </w:rPr>
              <w:t>.  C</w:t>
            </w:r>
            <w:r w:rsidR="006266CB" w:rsidRPr="00F26364">
              <w:rPr>
                <w:rFonts w:ascii="Verdana" w:hAnsi="Verdana"/>
                <w:color w:val="0070C0"/>
                <w:sz w:val="22"/>
                <w:szCs w:val="22"/>
              </w:rPr>
              <w:t>odif</w:t>
            </w:r>
            <w:r w:rsidR="00783257">
              <w:rPr>
                <w:rFonts w:ascii="Verdana" w:hAnsi="Verdana"/>
                <w:color w:val="0070C0"/>
                <w:sz w:val="22"/>
                <w:szCs w:val="22"/>
              </w:rPr>
              <w:t>ying those resolutions in an updated Governance document can then be done by the Program.  This new Governance document does not necessarily need to be completed prior to signing the Agreement.</w:t>
            </w:r>
          </w:p>
        </w:tc>
      </w:tr>
      <w:tr w:rsidR="00664FA7" w:rsidRPr="00CD5B29" w:rsidTr="00356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2"/>
          <w:wAfter w:w="558" w:type="dxa"/>
          <w:trHeight w:val="463"/>
        </w:trPr>
        <w:tc>
          <w:tcPr>
            <w:tcW w:w="4608" w:type="dxa"/>
            <w:tcBorders>
              <w:top w:val="nil"/>
            </w:tcBorders>
          </w:tcPr>
          <w:p w:rsidR="008116AD" w:rsidRPr="00012840" w:rsidRDefault="008116AD" w:rsidP="00F8391B">
            <w:pPr>
              <w:rPr>
                <w:rFonts w:ascii="Verdana" w:hAnsi="Verdana"/>
                <w:b/>
                <w:sz w:val="22"/>
                <w:szCs w:val="22"/>
              </w:rPr>
            </w:pPr>
            <w:r w:rsidRPr="00012840">
              <w:rPr>
                <w:rFonts w:ascii="Verdana" w:hAnsi="Verdana"/>
                <w:b/>
                <w:sz w:val="22"/>
                <w:szCs w:val="22"/>
              </w:rPr>
              <w:lastRenderedPageBreak/>
              <w:t xml:space="preserve">Evaluator </w:t>
            </w:r>
            <w:r w:rsidR="00563529" w:rsidRPr="00012840">
              <w:rPr>
                <w:rFonts w:ascii="Verdana" w:hAnsi="Verdana"/>
                <w:b/>
                <w:sz w:val="22"/>
                <w:szCs w:val="22"/>
              </w:rPr>
              <w:t xml:space="preserve">Function </w:t>
            </w:r>
            <w:r w:rsidRPr="00012840">
              <w:rPr>
                <w:rFonts w:ascii="Verdana" w:hAnsi="Verdana"/>
                <w:b/>
                <w:sz w:val="22"/>
                <w:szCs w:val="22"/>
              </w:rPr>
              <w:t>Workgroup Update (Discussion Lead: Greg Allen)</w:t>
            </w:r>
          </w:p>
          <w:p w:rsidR="008116AD" w:rsidRPr="00012840" w:rsidRDefault="008116AD" w:rsidP="00F8391B">
            <w:pPr>
              <w:rPr>
                <w:rFonts w:ascii="Verdana" w:hAnsi="Verdana"/>
                <w:b/>
                <w:sz w:val="22"/>
                <w:szCs w:val="22"/>
              </w:rPr>
            </w:pPr>
          </w:p>
          <w:p w:rsidR="00D05B86" w:rsidRPr="00012840" w:rsidRDefault="00A80D9F" w:rsidP="00F8391B">
            <w:pPr>
              <w:rPr>
                <w:rFonts w:ascii="Verdana" w:hAnsi="Verdana"/>
                <w:sz w:val="22"/>
                <w:szCs w:val="22"/>
              </w:rPr>
            </w:pPr>
            <w:r w:rsidRPr="00012840">
              <w:rPr>
                <w:rFonts w:ascii="Verdana" w:hAnsi="Verdana"/>
                <w:sz w:val="22"/>
                <w:szCs w:val="22"/>
              </w:rPr>
              <w:t>Explain how workgroup is building out a document to describe the differences between Performance Assessment vs. Program Evaluation</w:t>
            </w:r>
            <w:r w:rsidR="00D05B86" w:rsidRPr="00012840">
              <w:rPr>
                <w:rFonts w:ascii="Verdana" w:hAnsi="Verdana"/>
                <w:sz w:val="22"/>
                <w:szCs w:val="22"/>
              </w:rPr>
              <w:t xml:space="preserve"> and how the workgroup will identify any current Performance Assessment or Program Evaluation mechanisms within the Chesapeake Bay Program</w:t>
            </w:r>
            <w:r w:rsidRPr="00012840">
              <w:rPr>
                <w:rFonts w:ascii="Verdana" w:hAnsi="Verdana"/>
                <w:sz w:val="22"/>
                <w:szCs w:val="22"/>
              </w:rPr>
              <w:t>.</w:t>
            </w:r>
            <w:r w:rsidR="00B05949" w:rsidRPr="00012840">
              <w:rPr>
                <w:rFonts w:ascii="Verdana" w:hAnsi="Verdana"/>
                <w:sz w:val="22"/>
                <w:szCs w:val="22"/>
              </w:rPr>
              <w:t xml:space="preserve"> </w:t>
            </w:r>
          </w:p>
          <w:p w:rsidR="00D05B86" w:rsidRPr="00012840" w:rsidRDefault="00D05B86" w:rsidP="00F8391B">
            <w:pPr>
              <w:rPr>
                <w:rFonts w:ascii="Verdana" w:hAnsi="Verdana"/>
                <w:sz w:val="22"/>
                <w:szCs w:val="22"/>
              </w:rPr>
            </w:pPr>
          </w:p>
          <w:p w:rsidR="008116AD" w:rsidRPr="00012840" w:rsidRDefault="00B05949" w:rsidP="00F8391B">
            <w:pPr>
              <w:rPr>
                <w:rFonts w:ascii="Verdana" w:hAnsi="Verdana"/>
                <w:b/>
                <w:sz w:val="22"/>
                <w:szCs w:val="22"/>
              </w:rPr>
            </w:pPr>
            <w:r w:rsidRPr="00012840">
              <w:rPr>
                <w:rFonts w:ascii="Verdana" w:hAnsi="Verdana"/>
                <w:sz w:val="22"/>
                <w:szCs w:val="22"/>
              </w:rPr>
              <w:t>Discuss potential impact on original PSC charge and whether the GIT will need to ask the PSC for a revised charge.</w:t>
            </w:r>
          </w:p>
          <w:p w:rsidR="008116AD" w:rsidRPr="00012840" w:rsidRDefault="008116AD" w:rsidP="00F8391B">
            <w:pPr>
              <w:rPr>
                <w:rFonts w:ascii="Verdana" w:hAnsi="Verdana"/>
                <w:sz w:val="22"/>
                <w:szCs w:val="22"/>
              </w:rPr>
            </w:pPr>
          </w:p>
        </w:tc>
        <w:tc>
          <w:tcPr>
            <w:tcW w:w="900" w:type="dxa"/>
            <w:tcBorders>
              <w:top w:val="nil"/>
            </w:tcBorders>
          </w:tcPr>
          <w:p w:rsidR="008116AD" w:rsidRPr="00012840" w:rsidRDefault="00C03882" w:rsidP="00F8391B">
            <w:pPr>
              <w:rPr>
                <w:rFonts w:ascii="Verdana" w:hAnsi="Verdana"/>
                <w:sz w:val="22"/>
                <w:szCs w:val="22"/>
              </w:rPr>
            </w:pPr>
            <w:r>
              <w:rPr>
                <w:rFonts w:ascii="Verdana" w:hAnsi="Verdana"/>
                <w:sz w:val="22"/>
                <w:szCs w:val="22"/>
              </w:rPr>
              <w:t>1</w:t>
            </w:r>
            <w:r w:rsidR="008116AD" w:rsidRPr="00012840">
              <w:rPr>
                <w:rFonts w:ascii="Verdana" w:hAnsi="Verdana"/>
                <w:sz w:val="22"/>
                <w:szCs w:val="22"/>
              </w:rPr>
              <w:t>:</w:t>
            </w:r>
            <w:r>
              <w:rPr>
                <w:rFonts w:ascii="Verdana" w:hAnsi="Verdana"/>
                <w:sz w:val="22"/>
                <w:szCs w:val="22"/>
              </w:rPr>
              <w:t>5</w:t>
            </w:r>
            <w:r w:rsidR="00904A01" w:rsidRPr="00012840">
              <w:rPr>
                <w:rFonts w:ascii="Verdana" w:hAnsi="Verdana"/>
                <w:sz w:val="22"/>
                <w:szCs w:val="22"/>
              </w:rPr>
              <w:t>5</w:t>
            </w:r>
            <w:r w:rsidR="008116AD" w:rsidRPr="00012840">
              <w:rPr>
                <w:rFonts w:ascii="Verdana" w:hAnsi="Verdana"/>
                <w:sz w:val="22"/>
                <w:szCs w:val="22"/>
              </w:rPr>
              <w:t xml:space="preserve">– </w:t>
            </w:r>
            <w:r w:rsidR="00DA25DB" w:rsidRPr="00012840">
              <w:rPr>
                <w:rFonts w:ascii="Verdana" w:hAnsi="Verdana"/>
                <w:sz w:val="22"/>
                <w:szCs w:val="22"/>
              </w:rPr>
              <w:t>2</w:t>
            </w:r>
            <w:r w:rsidR="008116AD" w:rsidRPr="00012840">
              <w:rPr>
                <w:rFonts w:ascii="Verdana" w:hAnsi="Verdana"/>
                <w:sz w:val="22"/>
                <w:szCs w:val="22"/>
              </w:rPr>
              <w:t>:</w:t>
            </w:r>
            <w:r>
              <w:rPr>
                <w:rFonts w:ascii="Verdana" w:hAnsi="Verdana"/>
                <w:sz w:val="22"/>
                <w:szCs w:val="22"/>
              </w:rPr>
              <w:t>2</w:t>
            </w:r>
            <w:r w:rsidR="008116AD" w:rsidRPr="00012840">
              <w:rPr>
                <w:rFonts w:ascii="Verdana" w:hAnsi="Verdana"/>
                <w:sz w:val="22"/>
                <w:szCs w:val="22"/>
              </w:rPr>
              <w:t>5</w:t>
            </w:r>
          </w:p>
          <w:p w:rsidR="008116AD" w:rsidRPr="00012840" w:rsidRDefault="008116AD" w:rsidP="00F8391B">
            <w:pPr>
              <w:rPr>
                <w:rFonts w:ascii="Verdana" w:hAnsi="Verdana"/>
                <w:sz w:val="22"/>
                <w:szCs w:val="22"/>
              </w:rPr>
            </w:pPr>
          </w:p>
        </w:tc>
        <w:tc>
          <w:tcPr>
            <w:tcW w:w="8114" w:type="dxa"/>
            <w:tcBorders>
              <w:top w:val="nil"/>
            </w:tcBorders>
          </w:tcPr>
          <w:p w:rsidR="003867B6" w:rsidRPr="0090582F" w:rsidRDefault="008D2A6C" w:rsidP="003867B6">
            <w:pPr>
              <w:rPr>
                <w:rFonts w:ascii="Verdana" w:hAnsi="Verdana"/>
                <w:color w:val="00B050"/>
                <w:sz w:val="22"/>
                <w:szCs w:val="22"/>
                <w:u w:val="single"/>
              </w:rPr>
            </w:pPr>
            <w:r w:rsidRPr="0090582F">
              <w:rPr>
                <w:rFonts w:ascii="Verdana" w:hAnsi="Verdana"/>
                <w:color w:val="00B050"/>
                <w:sz w:val="22"/>
                <w:szCs w:val="22"/>
                <w:u w:val="single"/>
              </w:rPr>
              <w:t xml:space="preserve">Evaluator Function </w:t>
            </w:r>
            <w:r w:rsidR="003867B6" w:rsidRPr="0090582F">
              <w:rPr>
                <w:rFonts w:ascii="Verdana" w:hAnsi="Verdana"/>
                <w:color w:val="00B050"/>
                <w:sz w:val="22"/>
                <w:szCs w:val="22"/>
                <w:u w:val="single"/>
              </w:rPr>
              <w:t>Discussion:</w:t>
            </w:r>
          </w:p>
          <w:p w:rsidR="003867B6" w:rsidRDefault="003867B6" w:rsidP="003867B6">
            <w:pPr>
              <w:pStyle w:val="ListParagraph"/>
              <w:rPr>
                <w:rFonts w:ascii="Verdana" w:hAnsi="Verdana"/>
                <w:b/>
                <w:color w:val="0070C0"/>
                <w:sz w:val="22"/>
                <w:szCs w:val="22"/>
              </w:rPr>
            </w:pPr>
          </w:p>
          <w:p w:rsidR="00F46E41" w:rsidRPr="0041367F" w:rsidRDefault="00F46E41" w:rsidP="00F46E41">
            <w:pPr>
              <w:pStyle w:val="ListParagraph"/>
              <w:numPr>
                <w:ilvl w:val="0"/>
                <w:numId w:val="38"/>
              </w:numPr>
              <w:rPr>
                <w:rFonts w:ascii="Verdana" w:hAnsi="Verdana"/>
                <w:b/>
                <w:color w:val="FF0000"/>
                <w:sz w:val="22"/>
                <w:szCs w:val="22"/>
              </w:rPr>
            </w:pPr>
            <w:r w:rsidRPr="0041367F">
              <w:rPr>
                <w:rFonts w:ascii="Verdana" w:hAnsi="Verdana"/>
                <w:b/>
                <w:color w:val="FF0000"/>
                <w:sz w:val="22"/>
                <w:szCs w:val="22"/>
              </w:rPr>
              <w:t xml:space="preserve">Action: </w:t>
            </w:r>
            <w:r w:rsidRPr="00093B1E">
              <w:rPr>
                <w:rFonts w:ascii="Verdana" w:hAnsi="Verdana"/>
                <w:color w:val="FF0000"/>
                <w:sz w:val="22"/>
                <w:szCs w:val="22"/>
              </w:rPr>
              <w:t>Make arrow on diagram’s comparison table flow both way</w:t>
            </w:r>
            <w:r w:rsidR="00783257">
              <w:rPr>
                <w:rFonts w:ascii="Verdana" w:hAnsi="Verdana"/>
                <w:color w:val="FF0000"/>
                <w:sz w:val="22"/>
                <w:szCs w:val="22"/>
              </w:rPr>
              <w:t>s</w:t>
            </w:r>
            <w:r w:rsidRPr="00093B1E">
              <w:rPr>
                <w:rFonts w:ascii="Verdana" w:hAnsi="Verdana"/>
                <w:color w:val="FF0000"/>
                <w:sz w:val="22"/>
                <w:szCs w:val="22"/>
              </w:rPr>
              <w:t xml:space="preserve"> (assessment and evaluation feed into each other)</w:t>
            </w:r>
          </w:p>
          <w:p w:rsidR="00F46E41" w:rsidRPr="0041367F" w:rsidRDefault="00F46E41" w:rsidP="00F46E41">
            <w:pPr>
              <w:pStyle w:val="ListParagraph"/>
              <w:numPr>
                <w:ilvl w:val="0"/>
                <w:numId w:val="38"/>
              </w:numPr>
              <w:rPr>
                <w:rFonts w:ascii="Verdana" w:hAnsi="Verdana"/>
                <w:b/>
                <w:color w:val="FF0000"/>
                <w:sz w:val="22"/>
                <w:szCs w:val="22"/>
              </w:rPr>
            </w:pPr>
            <w:r w:rsidRPr="0041367F">
              <w:rPr>
                <w:rFonts w:ascii="Verdana" w:hAnsi="Verdana"/>
                <w:b/>
                <w:color w:val="FF0000"/>
                <w:sz w:val="22"/>
                <w:szCs w:val="22"/>
              </w:rPr>
              <w:t xml:space="preserve">Action: </w:t>
            </w:r>
            <w:r w:rsidRPr="00093B1E">
              <w:rPr>
                <w:rFonts w:ascii="Verdana" w:hAnsi="Verdana"/>
                <w:color w:val="FF0000"/>
                <w:sz w:val="22"/>
                <w:szCs w:val="22"/>
              </w:rPr>
              <w:t>Tim Wilke and Greg Allen will put together water quality example</w:t>
            </w:r>
          </w:p>
          <w:p w:rsidR="003E0102" w:rsidRPr="003E0102" w:rsidRDefault="003E0102" w:rsidP="003E0102">
            <w:pPr>
              <w:pStyle w:val="ListParagraph"/>
              <w:numPr>
                <w:ilvl w:val="0"/>
                <w:numId w:val="38"/>
              </w:numPr>
              <w:rPr>
                <w:rFonts w:ascii="Verdana" w:hAnsi="Verdana"/>
                <w:b/>
                <w:color w:val="FF0000"/>
                <w:sz w:val="22"/>
                <w:szCs w:val="22"/>
              </w:rPr>
            </w:pPr>
            <w:r w:rsidRPr="00B11A90">
              <w:rPr>
                <w:rFonts w:ascii="Verdana" w:hAnsi="Verdana"/>
                <w:b/>
                <w:color w:val="FF0000"/>
                <w:sz w:val="22"/>
                <w:szCs w:val="22"/>
              </w:rPr>
              <w:t xml:space="preserve">Action: </w:t>
            </w:r>
            <w:r w:rsidRPr="00B702ED">
              <w:rPr>
                <w:rFonts w:ascii="Verdana" w:hAnsi="Verdana"/>
                <w:color w:val="FF0000"/>
                <w:sz w:val="22"/>
                <w:szCs w:val="22"/>
              </w:rPr>
              <w:t>Will present Mike Mason’s slides to 3/4/14 GIT6 meeting</w:t>
            </w:r>
          </w:p>
          <w:p w:rsidR="004C2913" w:rsidRPr="0041367F" w:rsidRDefault="004C2913" w:rsidP="004C2913">
            <w:pPr>
              <w:pStyle w:val="ListParagraph"/>
              <w:numPr>
                <w:ilvl w:val="0"/>
                <w:numId w:val="38"/>
              </w:numPr>
              <w:rPr>
                <w:rFonts w:ascii="Verdana" w:hAnsi="Verdana"/>
                <w:b/>
                <w:color w:val="FF0000"/>
                <w:sz w:val="22"/>
                <w:szCs w:val="22"/>
              </w:rPr>
            </w:pPr>
            <w:r w:rsidRPr="0041367F">
              <w:rPr>
                <w:rFonts w:ascii="Verdana" w:hAnsi="Verdana"/>
                <w:b/>
                <w:color w:val="FF0000"/>
                <w:sz w:val="22"/>
                <w:szCs w:val="22"/>
              </w:rPr>
              <w:t xml:space="preserve">Decision: </w:t>
            </w:r>
            <w:r w:rsidR="00C53AE5" w:rsidRPr="00386837">
              <w:rPr>
                <w:rFonts w:ascii="Verdana" w:hAnsi="Verdana"/>
                <w:color w:val="FF0000"/>
                <w:sz w:val="22"/>
                <w:szCs w:val="22"/>
              </w:rPr>
              <w:t xml:space="preserve">The </w:t>
            </w:r>
            <w:r w:rsidR="00BF5BDA">
              <w:rPr>
                <w:rFonts w:ascii="Verdana" w:hAnsi="Verdana"/>
                <w:color w:val="FF0000"/>
                <w:sz w:val="22"/>
                <w:szCs w:val="22"/>
              </w:rPr>
              <w:t xml:space="preserve">team </w:t>
            </w:r>
            <w:r w:rsidR="00C53AE5" w:rsidRPr="00386837">
              <w:rPr>
                <w:rFonts w:ascii="Verdana" w:hAnsi="Verdana"/>
                <w:color w:val="FF0000"/>
                <w:sz w:val="22"/>
                <w:szCs w:val="22"/>
              </w:rPr>
              <w:t>decided</w:t>
            </w:r>
            <w:r w:rsidR="00C53AE5">
              <w:rPr>
                <w:rFonts w:ascii="Verdana" w:hAnsi="Verdana"/>
                <w:b/>
                <w:color w:val="FF0000"/>
                <w:sz w:val="22"/>
                <w:szCs w:val="22"/>
              </w:rPr>
              <w:t xml:space="preserve"> </w:t>
            </w:r>
            <w:r w:rsidR="00C53AE5">
              <w:rPr>
                <w:rFonts w:ascii="Verdana" w:hAnsi="Verdana"/>
                <w:color w:val="FF0000"/>
                <w:sz w:val="22"/>
                <w:szCs w:val="22"/>
              </w:rPr>
              <w:t>n</w:t>
            </w:r>
            <w:r w:rsidR="00C53AE5" w:rsidRPr="00093B1E">
              <w:rPr>
                <w:rFonts w:ascii="Verdana" w:hAnsi="Verdana"/>
                <w:color w:val="FF0000"/>
                <w:sz w:val="22"/>
                <w:szCs w:val="22"/>
              </w:rPr>
              <w:t xml:space="preserve">o </w:t>
            </w:r>
            <w:r w:rsidRPr="00093B1E">
              <w:rPr>
                <w:rFonts w:ascii="Verdana" w:hAnsi="Verdana"/>
                <w:color w:val="FF0000"/>
                <w:sz w:val="22"/>
                <w:szCs w:val="22"/>
              </w:rPr>
              <w:t>new charge needed from PSC</w:t>
            </w:r>
            <w:r w:rsidR="00C53AE5">
              <w:rPr>
                <w:rFonts w:ascii="Verdana" w:hAnsi="Verdana"/>
                <w:color w:val="FF0000"/>
                <w:sz w:val="22"/>
                <w:szCs w:val="22"/>
              </w:rPr>
              <w:t xml:space="preserve"> as the current work is consistent with the charge which asked for the GIT to look @ gaps within the Bay Program</w:t>
            </w:r>
          </w:p>
          <w:p w:rsidR="004C2913" w:rsidRDefault="004C2913" w:rsidP="004C2913">
            <w:pPr>
              <w:pStyle w:val="ListParagraph"/>
              <w:rPr>
                <w:rFonts w:ascii="Verdana" w:hAnsi="Verdana"/>
                <w:color w:val="0070C0"/>
                <w:sz w:val="22"/>
                <w:szCs w:val="22"/>
              </w:rPr>
            </w:pPr>
          </w:p>
          <w:p w:rsidR="003E0102" w:rsidRPr="003E0102" w:rsidRDefault="000A2F04" w:rsidP="003E0102">
            <w:pPr>
              <w:pStyle w:val="ListParagraph"/>
              <w:numPr>
                <w:ilvl w:val="0"/>
                <w:numId w:val="38"/>
              </w:numPr>
              <w:rPr>
                <w:rFonts w:ascii="Verdana" w:hAnsi="Verdana"/>
                <w:color w:val="0070C0"/>
                <w:sz w:val="22"/>
                <w:szCs w:val="22"/>
              </w:rPr>
            </w:pPr>
            <w:r w:rsidRPr="00B211C7">
              <w:rPr>
                <w:rFonts w:ascii="Verdana" w:hAnsi="Verdana"/>
                <w:b/>
                <w:color w:val="0070C0"/>
                <w:sz w:val="22"/>
                <w:szCs w:val="22"/>
              </w:rPr>
              <w:t>Key Point:</w:t>
            </w:r>
            <w:r>
              <w:rPr>
                <w:rFonts w:ascii="Verdana" w:hAnsi="Verdana"/>
                <w:color w:val="0070C0"/>
                <w:sz w:val="22"/>
                <w:szCs w:val="22"/>
              </w:rPr>
              <w:t xml:space="preserve"> </w:t>
            </w:r>
            <w:r w:rsidRPr="002D6140">
              <w:rPr>
                <w:rFonts w:ascii="Verdana" w:hAnsi="Verdana"/>
                <w:color w:val="0070C0"/>
                <w:sz w:val="22"/>
                <w:szCs w:val="22"/>
              </w:rPr>
              <w:t xml:space="preserve">GIT 6 should </w:t>
            </w:r>
            <w:r w:rsidR="00783257">
              <w:rPr>
                <w:rFonts w:ascii="Verdana" w:hAnsi="Verdana"/>
                <w:color w:val="0070C0"/>
                <w:sz w:val="22"/>
                <w:szCs w:val="22"/>
              </w:rPr>
              <w:t xml:space="preserve">ensure an </w:t>
            </w:r>
            <w:r w:rsidR="002321DF">
              <w:rPr>
                <w:rFonts w:ascii="Verdana" w:hAnsi="Verdana"/>
                <w:color w:val="0070C0"/>
                <w:sz w:val="22"/>
                <w:szCs w:val="22"/>
              </w:rPr>
              <w:t xml:space="preserve">understanding </w:t>
            </w:r>
            <w:r w:rsidR="00783257">
              <w:rPr>
                <w:rFonts w:ascii="Verdana" w:hAnsi="Verdana"/>
                <w:color w:val="0070C0"/>
                <w:sz w:val="22"/>
                <w:szCs w:val="22"/>
              </w:rPr>
              <w:t>of the</w:t>
            </w:r>
            <w:r w:rsidRPr="002D6140">
              <w:rPr>
                <w:rFonts w:ascii="Verdana" w:hAnsi="Verdana"/>
                <w:color w:val="0070C0"/>
                <w:sz w:val="22"/>
                <w:szCs w:val="22"/>
              </w:rPr>
              <w:t xml:space="preserve"> differen</w:t>
            </w:r>
            <w:r w:rsidR="00BC59A5">
              <w:rPr>
                <w:rFonts w:ascii="Verdana" w:hAnsi="Verdana"/>
                <w:color w:val="0070C0"/>
                <w:sz w:val="22"/>
                <w:szCs w:val="22"/>
              </w:rPr>
              <w:t>ce</w:t>
            </w:r>
            <w:r w:rsidRPr="002D6140">
              <w:rPr>
                <w:rFonts w:ascii="Verdana" w:hAnsi="Verdana"/>
                <w:color w:val="0070C0"/>
                <w:sz w:val="22"/>
                <w:szCs w:val="22"/>
              </w:rPr>
              <w:t xml:space="preserve"> between program evaluation &amp; performance assessment as well as providing our recommendation on how to proceed</w:t>
            </w:r>
            <w:r w:rsidR="00BC59A5">
              <w:rPr>
                <w:rFonts w:ascii="Verdana" w:hAnsi="Verdana"/>
                <w:color w:val="0070C0"/>
                <w:sz w:val="22"/>
                <w:szCs w:val="22"/>
              </w:rPr>
              <w:t xml:space="preserve"> with the evaluator function</w:t>
            </w:r>
          </w:p>
          <w:p w:rsidR="003E0102" w:rsidRPr="003E0102" w:rsidRDefault="003E0102" w:rsidP="003E0102">
            <w:pPr>
              <w:pStyle w:val="ListParagraph"/>
              <w:numPr>
                <w:ilvl w:val="0"/>
                <w:numId w:val="38"/>
              </w:numPr>
              <w:rPr>
                <w:rFonts w:ascii="Verdana" w:hAnsi="Verdana"/>
                <w:b/>
                <w:color w:val="0070C0"/>
                <w:sz w:val="22"/>
                <w:szCs w:val="22"/>
              </w:rPr>
            </w:pPr>
            <w:r w:rsidRPr="00B11A90">
              <w:rPr>
                <w:rFonts w:ascii="Verdana" w:hAnsi="Verdana"/>
                <w:b/>
                <w:color w:val="0070C0"/>
                <w:sz w:val="22"/>
                <w:szCs w:val="22"/>
              </w:rPr>
              <w:t>Key Point:</w:t>
            </w:r>
            <w:r w:rsidRPr="00B11A90">
              <w:rPr>
                <w:rFonts w:ascii="Verdana" w:hAnsi="Verdana"/>
                <w:color w:val="0070C0"/>
                <w:sz w:val="22"/>
                <w:szCs w:val="22"/>
              </w:rPr>
              <w:t xml:space="preserve"> Evaluator Workgroup </w:t>
            </w:r>
            <w:r w:rsidR="00E2228A">
              <w:rPr>
                <w:rFonts w:ascii="Verdana" w:hAnsi="Verdana"/>
                <w:color w:val="0070C0"/>
                <w:sz w:val="22"/>
                <w:szCs w:val="22"/>
              </w:rPr>
              <w:t>c</w:t>
            </w:r>
            <w:r w:rsidRPr="00B11A90">
              <w:rPr>
                <w:rFonts w:ascii="Verdana" w:hAnsi="Verdana"/>
                <w:color w:val="0070C0"/>
                <w:sz w:val="22"/>
                <w:szCs w:val="22"/>
              </w:rPr>
              <w:t xml:space="preserve">an provide guidance on how to </w:t>
            </w:r>
            <w:r w:rsidR="00E2228A">
              <w:rPr>
                <w:rFonts w:ascii="Verdana" w:hAnsi="Verdana"/>
                <w:color w:val="0070C0"/>
                <w:sz w:val="22"/>
                <w:szCs w:val="22"/>
              </w:rPr>
              <w:t xml:space="preserve">determine when an evaluation should be </w:t>
            </w:r>
            <w:r w:rsidRPr="00B11A90">
              <w:rPr>
                <w:rFonts w:ascii="Verdana" w:hAnsi="Verdana"/>
                <w:color w:val="0070C0"/>
                <w:sz w:val="22"/>
                <w:szCs w:val="22"/>
              </w:rPr>
              <w:t xml:space="preserve"> internal</w:t>
            </w:r>
            <w:r w:rsidR="00E2228A">
              <w:rPr>
                <w:rFonts w:ascii="Verdana" w:hAnsi="Verdana"/>
                <w:color w:val="0070C0"/>
                <w:sz w:val="22"/>
                <w:szCs w:val="22"/>
              </w:rPr>
              <w:t xml:space="preserve"> or </w:t>
            </w:r>
            <w:r w:rsidRPr="00B11A90">
              <w:rPr>
                <w:rFonts w:ascii="Verdana" w:hAnsi="Verdana"/>
                <w:color w:val="0070C0"/>
                <w:sz w:val="22"/>
                <w:szCs w:val="22"/>
              </w:rPr>
              <w:t xml:space="preserve">external but </w:t>
            </w:r>
            <w:r w:rsidR="00E2228A">
              <w:rPr>
                <w:rFonts w:ascii="Verdana" w:hAnsi="Verdana"/>
                <w:color w:val="0070C0"/>
                <w:sz w:val="22"/>
                <w:szCs w:val="22"/>
              </w:rPr>
              <w:t>it will be up to the MB or PSC to make that determination</w:t>
            </w:r>
          </w:p>
          <w:p w:rsidR="000A2F04" w:rsidRDefault="000A2F04" w:rsidP="004C2913">
            <w:pPr>
              <w:pStyle w:val="ListParagraph"/>
              <w:rPr>
                <w:rFonts w:ascii="Verdana" w:hAnsi="Verdana"/>
                <w:color w:val="0070C0"/>
                <w:sz w:val="22"/>
                <w:szCs w:val="22"/>
              </w:rPr>
            </w:pPr>
          </w:p>
          <w:p w:rsidR="008116AD" w:rsidRPr="00F46E41" w:rsidRDefault="00DF1430" w:rsidP="00AA5B5C">
            <w:pPr>
              <w:pStyle w:val="ListParagraph"/>
              <w:numPr>
                <w:ilvl w:val="0"/>
                <w:numId w:val="38"/>
              </w:numPr>
              <w:rPr>
                <w:rFonts w:ascii="Verdana" w:hAnsi="Verdana"/>
                <w:color w:val="0070C0"/>
                <w:sz w:val="22"/>
                <w:szCs w:val="22"/>
              </w:rPr>
            </w:pPr>
            <w:r w:rsidRPr="00F46E41">
              <w:rPr>
                <w:rFonts w:ascii="Verdana" w:hAnsi="Verdana"/>
                <w:color w:val="0070C0"/>
                <w:sz w:val="22"/>
                <w:szCs w:val="22"/>
              </w:rPr>
              <w:t xml:space="preserve">Group was tasked </w:t>
            </w:r>
            <w:r w:rsidR="00A80D3D" w:rsidRPr="00F46E41">
              <w:rPr>
                <w:rFonts w:ascii="Verdana" w:hAnsi="Verdana"/>
                <w:color w:val="0070C0"/>
                <w:sz w:val="22"/>
                <w:szCs w:val="22"/>
              </w:rPr>
              <w:t>to define</w:t>
            </w:r>
            <w:r w:rsidR="00863FAA" w:rsidRPr="00F46E41">
              <w:rPr>
                <w:rFonts w:ascii="Verdana" w:hAnsi="Verdana"/>
                <w:color w:val="0070C0"/>
                <w:sz w:val="22"/>
                <w:szCs w:val="22"/>
              </w:rPr>
              <w:t xml:space="preserve"> distinction between program evaluation &amp; performance assessment</w:t>
            </w:r>
          </w:p>
          <w:p w:rsidR="00AB7D17" w:rsidRPr="001022C0" w:rsidRDefault="002507C1" w:rsidP="001022C0">
            <w:pPr>
              <w:pStyle w:val="ListParagraph"/>
              <w:numPr>
                <w:ilvl w:val="0"/>
                <w:numId w:val="38"/>
              </w:numPr>
              <w:rPr>
                <w:rFonts w:ascii="Verdana" w:hAnsi="Verdana"/>
                <w:color w:val="0070C0"/>
                <w:sz w:val="22"/>
                <w:szCs w:val="22"/>
              </w:rPr>
            </w:pPr>
            <w:r w:rsidRPr="001022C0">
              <w:rPr>
                <w:rFonts w:ascii="Verdana" w:hAnsi="Verdana"/>
                <w:color w:val="0070C0"/>
                <w:sz w:val="22"/>
                <w:szCs w:val="22"/>
              </w:rPr>
              <w:t>Internal/external will be a theme later on</w:t>
            </w:r>
          </w:p>
          <w:p w:rsidR="002507C1" w:rsidRPr="00A968E7" w:rsidRDefault="00A968E7" w:rsidP="00863FAA">
            <w:pPr>
              <w:pStyle w:val="ListParagraph"/>
              <w:numPr>
                <w:ilvl w:val="0"/>
                <w:numId w:val="38"/>
              </w:numPr>
              <w:rPr>
                <w:rFonts w:ascii="Verdana" w:hAnsi="Verdana"/>
                <w:color w:val="0070C0"/>
                <w:sz w:val="22"/>
                <w:szCs w:val="22"/>
              </w:rPr>
            </w:pPr>
            <w:r>
              <w:rPr>
                <w:rFonts w:ascii="Verdana" w:hAnsi="Verdana"/>
                <w:color w:val="0070C0"/>
                <w:sz w:val="22"/>
                <w:szCs w:val="22"/>
              </w:rPr>
              <w:t>Workg</w:t>
            </w:r>
            <w:r w:rsidR="005B7EBC" w:rsidRPr="00A968E7">
              <w:rPr>
                <w:rFonts w:ascii="Verdana" w:hAnsi="Verdana"/>
                <w:color w:val="0070C0"/>
                <w:sz w:val="22"/>
                <w:szCs w:val="22"/>
              </w:rPr>
              <w:t>roup w</w:t>
            </w:r>
            <w:r w:rsidR="00D667F6" w:rsidRPr="00A968E7">
              <w:rPr>
                <w:rFonts w:ascii="Verdana" w:hAnsi="Verdana"/>
                <w:color w:val="0070C0"/>
                <w:sz w:val="22"/>
                <w:szCs w:val="22"/>
              </w:rPr>
              <w:t>ill narrow evaluation</w:t>
            </w:r>
            <w:r w:rsidR="00730569" w:rsidRPr="00A968E7">
              <w:rPr>
                <w:rFonts w:ascii="Verdana" w:hAnsi="Verdana"/>
                <w:color w:val="0070C0"/>
                <w:sz w:val="22"/>
                <w:szCs w:val="22"/>
              </w:rPr>
              <w:t xml:space="preserve"> down to </w:t>
            </w:r>
            <w:r w:rsidR="009871BE" w:rsidRPr="00A968E7">
              <w:rPr>
                <w:rFonts w:ascii="Verdana" w:hAnsi="Verdana"/>
                <w:color w:val="0070C0"/>
                <w:sz w:val="22"/>
                <w:szCs w:val="22"/>
              </w:rPr>
              <w:t xml:space="preserve">list of </w:t>
            </w:r>
            <w:r w:rsidR="00730569" w:rsidRPr="00A968E7">
              <w:rPr>
                <w:rFonts w:ascii="Verdana" w:hAnsi="Verdana"/>
                <w:color w:val="0070C0"/>
                <w:sz w:val="22"/>
                <w:szCs w:val="22"/>
              </w:rPr>
              <w:t>options</w:t>
            </w:r>
          </w:p>
          <w:p w:rsidR="00C85D57" w:rsidRPr="00B26633" w:rsidRDefault="00800FE4" w:rsidP="00863FAA">
            <w:pPr>
              <w:pStyle w:val="ListParagraph"/>
              <w:numPr>
                <w:ilvl w:val="0"/>
                <w:numId w:val="38"/>
              </w:numPr>
              <w:rPr>
                <w:rFonts w:ascii="Verdana" w:hAnsi="Verdana"/>
                <w:color w:val="0070C0"/>
                <w:sz w:val="22"/>
                <w:szCs w:val="22"/>
              </w:rPr>
            </w:pPr>
            <w:r>
              <w:rPr>
                <w:rFonts w:ascii="Verdana" w:hAnsi="Verdana"/>
                <w:color w:val="0070C0"/>
                <w:sz w:val="22"/>
                <w:szCs w:val="22"/>
              </w:rPr>
              <w:t>The n</w:t>
            </w:r>
            <w:r w:rsidR="006A78CD" w:rsidRPr="00B26633">
              <w:rPr>
                <w:rFonts w:ascii="Verdana" w:hAnsi="Verdana"/>
                <w:color w:val="0070C0"/>
                <w:sz w:val="22"/>
                <w:szCs w:val="22"/>
              </w:rPr>
              <w:t>ew</w:t>
            </w:r>
            <w:r w:rsidR="008520A7" w:rsidRPr="00B26633">
              <w:rPr>
                <w:rFonts w:ascii="Verdana" w:hAnsi="Verdana"/>
                <w:color w:val="0070C0"/>
                <w:sz w:val="22"/>
                <w:szCs w:val="22"/>
              </w:rPr>
              <w:t xml:space="preserve"> slides</w:t>
            </w:r>
            <w:r w:rsidR="00C53AE5">
              <w:rPr>
                <w:rFonts w:ascii="Verdana" w:hAnsi="Verdana"/>
                <w:color w:val="0070C0"/>
                <w:sz w:val="22"/>
                <w:szCs w:val="22"/>
              </w:rPr>
              <w:t xml:space="preserve"> provided by Mike Mason</w:t>
            </w:r>
            <w:r w:rsidR="008520A7" w:rsidRPr="00B26633">
              <w:rPr>
                <w:rFonts w:ascii="Verdana" w:hAnsi="Verdana"/>
                <w:color w:val="0070C0"/>
                <w:sz w:val="22"/>
                <w:szCs w:val="22"/>
              </w:rPr>
              <w:t xml:space="preserve"> show how </w:t>
            </w:r>
            <w:r w:rsidR="00C53AE5">
              <w:rPr>
                <w:rFonts w:ascii="Verdana" w:hAnsi="Verdana"/>
                <w:color w:val="0070C0"/>
                <w:sz w:val="22"/>
                <w:szCs w:val="22"/>
              </w:rPr>
              <w:t xml:space="preserve">both program evaluation and performance assessment </w:t>
            </w:r>
            <w:r w:rsidR="008520A7" w:rsidRPr="00B26633">
              <w:rPr>
                <w:rFonts w:ascii="Verdana" w:hAnsi="Verdana"/>
                <w:color w:val="0070C0"/>
                <w:sz w:val="22"/>
                <w:szCs w:val="22"/>
              </w:rPr>
              <w:t>interact----they are supposed to be complementary functions</w:t>
            </w:r>
            <w:r w:rsidR="00EB017F">
              <w:rPr>
                <w:rFonts w:ascii="Verdana" w:hAnsi="Verdana"/>
                <w:color w:val="0070C0"/>
                <w:sz w:val="22"/>
                <w:szCs w:val="22"/>
              </w:rPr>
              <w:t>.</w:t>
            </w:r>
          </w:p>
          <w:p w:rsidR="00C824EE" w:rsidRPr="00983F52" w:rsidRDefault="004F333A" w:rsidP="00983F52">
            <w:pPr>
              <w:pStyle w:val="ListParagraph"/>
              <w:numPr>
                <w:ilvl w:val="0"/>
                <w:numId w:val="38"/>
              </w:numPr>
              <w:rPr>
                <w:rFonts w:ascii="Verdana" w:hAnsi="Verdana"/>
                <w:color w:val="0070C0"/>
                <w:sz w:val="22"/>
                <w:szCs w:val="22"/>
              </w:rPr>
            </w:pPr>
            <w:r w:rsidRPr="00B26633">
              <w:rPr>
                <w:rFonts w:ascii="Verdana" w:hAnsi="Verdana"/>
                <w:color w:val="0070C0"/>
                <w:sz w:val="22"/>
                <w:szCs w:val="22"/>
              </w:rPr>
              <w:t xml:space="preserve">The workgroup will try to provide something by next GIT6 meeting to </w:t>
            </w:r>
            <w:r w:rsidR="00AC7385">
              <w:rPr>
                <w:rFonts w:ascii="Verdana" w:hAnsi="Verdana"/>
                <w:color w:val="0070C0"/>
                <w:sz w:val="22"/>
                <w:szCs w:val="22"/>
              </w:rPr>
              <w:t xml:space="preserve">further </w:t>
            </w:r>
            <w:r w:rsidRPr="00B26633">
              <w:rPr>
                <w:rFonts w:ascii="Verdana" w:hAnsi="Verdana"/>
                <w:color w:val="0070C0"/>
                <w:sz w:val="22"/>
                <w:szCs w:val="22"/>
              </w:rPr>
              <w:t>clarify</w:t>
            </w:r>
            <w:r w:rsidR="00AC7385">
              <w:rPr>
                <w:rFonts w:ascii="Verdana" w:hAnsi="Verdana"/>
                <w:color w:val="0070C0"/>
                <w:sz w:val="22"/>
                <w:szCs w:val="22"/>
              </w:rPr>
              <w:t xml:space="preserve"> the differences between performance assessment and program evaluation </w:t>
            </w:r>
          </w:p>
        </w:tc>
      </w:tr>
      <w:tr w:rsidR="00664FA7" w:rsidRPr="00CD5B29" w:rsidTr="00356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2"/>
          <w:wAfter w:w="558" w:type="dxa"/>
          <w:trHeight w:val="521"/>
        </w:trPr>
        <w:tc>
          <w:tcPr>
            <w:tcW w:w="4608" w:type="dxa"/>
          </w:tcPr>
          <w:p w:rsidR="008116AD" w:rsidRPr="00012840" w:rsidRDefault="008116AD" w:rsidP="00E44531">
            <w:pPr>
              <w:rPr>
                <w:rFonts w:ascii="Verdana" w:hAnsi="Verdana"/>
                <w:b/>
                <w:sz w:val="22"/>
                <w:szCs w:val="22"/>
              </w:rPr>
            </w:pPr>
            <w:r w:rsidRPr="00012840">
              <w:rPr>
                <w:rFonts w:ascii="Verdana" w:hAnsi="Verdana"/>
                <w:b/>
                <w:sz w:val="22"/>
                <w:szCs w:val="22"/>
              </w:rPr>
              <w:t>Action Items, Next Meeting (Discussion Lead: Tim Wilke)</w:t>
            </w:r>
          </w:p>
          <w:p w:rsidR="008116AD" w:rsidRPr="00012840" w:rsidRDefault="008116AD" w:rsidP="00E44531">
            <w:pPr>
              <w:rPr>
                <w:rFonts w:ascii="Verdana" w:hAnsi="Verdana"/>
                <w:sz w:val="22"/>
                <w:szCs w:val="22"/>
              </w:rPr>
            </w:pPr>
          </w:p>
        </w:tc>
        <w:tc>
          <w:tcPr>
            <w:tcW w:w="900" w:type="dxa"/>
          </w:tcPr>
          <w:p w:rsidR="008116AD" w:rsidRPr="00012840" w:rsidRDefault="008116AD" w:rsidP="00C03882">
            <w:pPr>
              <w:rPr>
                <w:rFonts w:ascii="Verdana" w:hAnsi="Verdana"/>
                <w:sz w:val="22"/>
                <w:szCs w:val="22"/>
              </w:rPr>
            </w:pPr>
            <w:r w:rsidRPr="00012840">
              <w:rPr>
                <w:rFonts w:ascii="Verdana" w:hAnsi="Verdana"/>
                <w:sz w:val="22"/>
                <w:szCs w:val="22"/>
              </w:rPr>
              <w:t>2:</w:t>
            </w:r>
            <w:r w:rsidR="00C03882">
              <w:rPr>
                <w:rFonts w:ascii="Verdana" w:hAnsi="Verdana"/>
                <w:sz w:val="22"/>
                <w:szCs w:val="22"/>
              </w:rPr>
              <w:t>2</w:t>
            </w:r>
            <w:r w:rsidRPr="00012840">
              <w:rPr>
                <w:rFonts w:ascii="Verdana" w:hAnsi="Verdana"/>
                <w:sz w:val="22"/>
                <w:szCs w:val="22"/>
              </w:rPr>
              <w:t>5 – 2:30</w:t>
            </w:r>
          </w:p>
        </w:tc>
        <w:tc>
          <w:tcPr>
            <w:tcW w:w="8114" w:type="dxa"/>
          </w:tcPr>
          <w:p w:rsidR="005268C2" w:rsidRPr="005521F3" w:rsidRDefault="005521F3" w:rsidP="00462EA9">
            <w:pPr>
              <w:pStyle w:val="BodyText3"/>
              <w:autoSpaceDE/>
              <w:autoSpaceDN/>
              <w:adjustRightInd/>
              <w:spacing w:line="240" w:lineRule="auto"/>
              <w:rPr>
                <w:rFonts w:ascii="Verdana" w:hAnsi="Verdana"/>
                <w:color w:val="FF0000"/>
                <w:sz w:val="22"/>
                <w:szCs w:val="22"/>
              </w:rPr>
            </w:pPr>
            <w:r w:rsidRPr="00D331A2">
              <w:rPr>
                <w:rFonts w:ascii="Verdana" w:hAnsi="Verdana"/>
                <w:color w:val="0070C0"/>
                <w:sz w:val="22"/>
                <w:szCs w:val="22"/>
              </w:rPr>
              <w:t xml:space="preserve"> </w:t>
            </w:r>
          </w:p>
        </w:tc>
      </w:tr>
    </w:tbl>
    <w:p w:rsidR="00157258" w:rsidRPr="004C45E2" w:rsidRDefault="00157258" w:rsidP="006238C6">
      <w:pPr>
        <w:pStyle w:val="BodyText3"/>
        <w:autoSpaceDE/>
        <w:autoSpaceDN/>
        <w:adjustRightInd/>
        <w:spacing w:line="240" w:lineRule="auto"/>
        <w:rPr>
          <w:b/>
          <w:color w:val="auto"/>
        </w:rPr>
      </w:pPr>
    </w:p>
    <w:sectPr w:rsidR="00157258" w:rsidRPr="004C45E2" w:rsidSect="009375D3">
      <w:footerReference w:type="even" r:id="rId11"/>
      <w:footerReference w:type="default" r:id="rId12"/>
      <w:type w:val="continuous"/>
      <w:pgSz w:w="15840" w:h="12240" w:orient="landscape" w:code="1"/>
      <w:pgMar w:top="634" w:right="1440" w:bottom="1152"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37E" w:rsidRDefault="00A5337E">
      <w:r>
        <w:separator/>
      </w:r>
    </w:p>
  </w:endnote>
  <w:endnote w:type="continuationSeparator" w:id="0">
    <w:p w:rsidR="00A5337E" w:rsidRDefault="00A533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17F" w:rsidRDefault="00FB36B8" w:rsidP="004A6580">
    <w:pPr>
      <w:pStyle w:val="Footer"/>
      <w:framePr w:wrap="around" w:vAnchor="text" w:hAnchor="margin" w:xAlign="right" w:y="1"/>
      <w:rPr>
        <w:rStyle w:val="PageNumber"/>
      </w:rPr>
    </w:pPr>
    <w:r>
      <w:rPr>
        <w:rStyle w:val="PageNumber"/>
      </w:rPr>
      <w:fldChar w:fldCharType="begin"/>
    </w:r>
    <w:r w:rsidR="00EB017F">
      <w:rPr>
        <w:rStyle w:val="PageNumber"/>
      </w:rPr>
      <w:instrText xml:space="preserve">PAGE  </w:instrText>
    </w:r>
    <w:r>
      <w:rPr>
        <w:rStyle w:val="PageNumber"/>
      </w:rPr>
      <w:fldChar w:fldCharType="end"/>
    </w:r>
  </w:p>
  <w:p w:rsidR="00EB017F" w:rsidRDefault="00EB017F" w:rsidP="00357BA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17F" w:rsidRDefault="00FB36B8" w:rsidP="004A6580">
    <w:pPr>
      <w:pStyle w:val="Footer"/>
      <w:framePr w:wrap="around" w:vAnchor="text" w:hAnchor="margin" w:xAlign="right" w:y="1"/>
      <w:rPr>
        <w:rStyle w:val="PageNumber"/>
      </w:rPr>
    </w:pPr>
    <w:r>
      <w:rPr>
        <w:rStyle w:val="PageNumber"/>
      </w:rPr>
      <w:fldChar w:fldCharType="begin"/>
    </w:r>
    <w:r w:rsidR="00EB017F">
      <w:rPr>
        <w:rStyle w:val="PageNumber"/>
      </w:rPr>
      <w:instrText xml:space="preserve">PAGE  </w:instrText>
    </w:r>
    <w:r>
      <w:rPr>
        <w:rStyle w:val="PageNumber"/>
      </w:rPr>
      <w:fldChar w:fldCharType="separate"/>
    </w:r>
    <w:r w:rsidR="00BC70CC">
      <w:rPr>
        <w:rStyle w:val="PageNumber"/>
        <w:noProof/>
      </w:rPr>
      <w:t>5</w:t>
    </w:r>
    <w:r>
      <w:rPr>
        <w:rStyle w:val="PageNumber"/>
      </w:rPr>
      <w:fldChar w:fldCharType="end"/>
    </w:r>
  </w:p>
  <w:p w:rsidR="00EB017F" w:rsidRDefault="00EB017F" w:rsidP="00357BA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37E" w:rsidRDefault="00A5337E">
      <w:r>
        <w:separator/>
      </w:r>
    </w:p>
  </w:footnote>
  <w:footnote w:type="continuationSeparator" w:id="0">
    <w:p w:rsidR="00A5337E" w:rsidRDefault="00A533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2FFA"/>
    <w:multiLevelType w:val="hybridMultilevel"/>
    <w:tmpl w:val="0C846642"/>
    <w:lvl w:ilvl="0" w:tplc="DB28381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077929"/>
    <w:multiLevelType w:val="hybridMultilevel"/>
    <w:tmpl w:val="4796C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0A554B"/>
    <w:multiLevelType w:val="hybridMultilevel"/>
    <w:tmpl w:val="4E707C00"/>
    <w:lvl w:ilvl="0" w:tplc="AA48220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62B5065"/>
    <w:multiLevelType w:val="multilevel"/>
    <w:tmpl w:val="12BAE648"/>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
    <w:nsid w:val="064B2A8F"/>
    <w:multiLevelType w:val="hybridMultilevel"/>
    <w:tmpl w:val="EBA81A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8706D38"/>
    <w:multiLevelType w:val="hybridMultilevel"/>
    <w:tmpl w:val="98463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792DDC"/>
    <w:multiLevelType w:val="hybridMultilevel"/>
    <w:tmpl w:val="1F50BB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F17D9A"/>
    <w:multiLevelType w:val="hybridMultilevel"/>
    <w:tmpl w:val="C5C0F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37EFB1"/>
    <w:multiLevelType w:val="hybridMultilevel"/>
    <w:tmpl w:val="73D916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12A62B55"/>
    <w:multiLevelType w:val="hybridMultilevel"/>
    <w:tmpl w:val="53960D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37D5FB3"/>
    <w:multiLevelType w:val="hybridMultilevel"/>
    <w:tmpl w:val="5262DE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5F34E9B"/>
    <w:multiLevelType w:val="hybridMultilevel"/>
    <w:tmpl w:val="1AA47C24"/>
    <w:lvl w:ilvl="0" w:tplc="42041C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9074C4"/>
    <w:multiLevelType w:val="hybridMultilevel"/>
    <w:tmpl w:val="1C1A6E4C"/>
    <w:lvl w:ilvl="0" w:tplc="6572381C">
      <w:numFmt w:val="bullet"/>
      <w:lvlText w:val="-"/>
      <w:lvlJc w:val="left"/>
      <w:pPr>
        <w:tabs>
          <w:tab w:val="num" w:pos="720"/>
        </w:tabs>
        <w:ind w:left="720" w:hanging="360"/>
      </w:pPr>
      <w:rPr>
        <w:rFonts w:ascii="Verdana" w:eastAsia="Times New Roman" w:hAnsi="Verdana"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2A079F3"/>
    <w:multiLevelType w:val="hybridMultilevel"/>
    <w:tmpl w:val="F580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BE445F"/>
    <w:multiLevelType w:val="hybridMultilevel"/>
    <w:tmpl w:val="4A90E3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27F06465"/>
    <w:multiLevelType w:val="hybridMultilevel"/>
    <w:tmpl w:val="865A9B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C30746E"/>
    <w:multiLevelType w:val="hybridMultilevel"/>
    <w:tmpl w:val="CA7C793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050209B"/>
    <w:multiLevelType w:val="hybridMultilevel"/>
    <w:tmpl w:val="5EA8A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FB5830"/>
    <w:multiLevelType w:val="hybridMultilevel"/>
    <w:tmpl w:val="E64A66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AA7482"/>
    <w:multiLevelType w:val="hybridMultilevel"/>
    <w:tmpl w:val="EB1ADB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6FF0622"/>
    <w:multiLevelType w:val="hybridMultilevel"/>
    <w:tmpl w:val="D36A2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901759"/>
    <w:multiLevelType w:val="hybridMultilevel"/>
    <w:tmpl w:val="D0FCD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CCE7389"/>
    <w:multiLevelType w:val="multilevel"/>
    <w:tmpl w:val="8ABEFB0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3E2E1E1E"/>
    <w:multiLevelType w:val="hybridMultilevel"/>
    <w:tmpl w:val="364C5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8A4395"/>
    <w:multiLevelType w:val="hybridMultilevel"/>
    <w:tmpl w:val="DE389B4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740635"/>
    <w:multiLevelType w:val="hybridMultilevel"/>
    <w:tmpl w:val="975C11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6B1430C"/>
    <w:multiLevelType w:val="hybridMultilevel"/>
    <w:tmpl w:val="EAC65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00511C4"/>
    <w:multiLevelType w:val="hybridMultilevel"/>
    <w:tmpl w:val="C81C4E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0952463"/>
    <w:multiLevelType w:val="hybridMultilevel"/>
    <w:tmpl w:val="605C0AE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50FC2BB5"/>
    <w:multiLevelType w:val="hybridMultilevel"/>
    <w:tmpl w:val="F5FEC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1AF6B7D"/>
    <w:multiLevelType w:val="hybridMultilevel"/>
    <w:tmpl w:val="D5104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87588D"/>
    <w:multiLevelType w:val="hybridMultilevel"/>
    <w:tmpl w:val="AA60A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6274C06"/>
    <w:multiLevelType w:val="hybridMultilevel"/>
    <w:tmpl w:val="8708D2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9B36474"/>
    <w:multiLevelType w:val="hybridMultilevel"/>
    <w:tmpl w:val="A4500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D014766"/>
    <w:multiLevelType w:val="hybridMultilevel"/>
    <w:tmpl w:val="A502DFB6"/>
    <w:lvl w:ilvl="0" w:tplc="6572381C">
      <w:numFmt w:val="bullet"/>
      <w:lvlText w:val="-"/>
      <w:lvlJc w:val="left"/>
      <w:pPr>
        <w:tabs>
          <w:tab w:val="num" w:pos="720"/>
        </w:tabs>
        <w:ind w:left="720" w:hanging="360"/>
      </w:pPr>
      <w:rPr>
        <w:rFonts w:ascii="Verdana" w:eastAsia="Times New Roman"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8B94094"/>
    <w:multiLevelType w:val="hybridMultilevel"/>
    <w:tmpl w:val="4906B9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FB00B41"/>
    <w:multiLevelType w:val="hybridMultilevel"/>
    <w:tmpl w:val="D8CA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E01FAD"/>
    <w:multiLevelType w:val="hybridMultilevel"/>
    <w:tmpl w:val="F38A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91A3E82"/>
    <w:multiLevelType w:val="hybridMultilevel"/>
    <w:tmpl w:val="615EB8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A4D2215"/>
    <w:multiLevelType w:val="hybridMultilevel"/>
    <w:tmpl w:val="8A7674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39"/>
  </w:num>
  <w:num w:numId="3">
    <w:abstractNumId w:val="25"/>
  </w:num>
  <w:num w:numId="4">
    <w:abstractNumId w:val="10"/>
  </w:num>
  <w:num w:numId="5">
    <w:abstractNumId w:val="35"/>
  </w:num>
  <w:num w:numId="6">
    <w:abstractNumId w:val="3"/>
  </w:num>
  <w:num w:numId="7">
    <w:abstractNumId w:val="18"/>
  </w:num>
  <w:num w:numId="8">
    <w:abstractNumId w:val="12"/>
  </w:num>
  <w:num w:numId="9">
    <w:abstractNumId w:val="34"/>
  </w:num>
  <w:num w:numId="10">
    <w:abstractNumId w:val="15"/>
  </w:num>
  <w:num w:numId="11">
    <w:abstractNumId w:val="2"/>
  </w:num>
  <w:num w:numId="12">
    <w:abstractNumId w:val="14"/>
  </w:num>
  <w:num w:numId="13">
    <w:abstractNumId w:val="27"/>
  </w:num>
  <w:num w:numId="14">
    <w:abstractNumId w:val="22"/>
  </w:num>
  <w:num w:numId="15">
    <w:abstractNumId w:val="16"/>
  </w:num>
  <w:num w:numId="16">
    <w:abstractNumId w:val="6"/>
  </w:num>
  <w:num w:numId="17">
    <w:abstractNumId w:val="9"/>
  </w:num>
  <w:num w:numId="18">
    <w:abstractNumId w:val="37"/>
  </w:num>
  <w:num w:numId="19">
    <w:abstractNumId w:val="4"/>
  </w:num>
  <w:num w:numId="20">
    <w:abstractNumId w:val="19"/>
  </w:num>
  <w:num w:numId="21">
    <w:abstractNumId w:val="32"/>
  </w:num>
  <w:num w:numId="22">
    <w:abstractNumId w:val="21"/>
  </w:num>
  <w:num w:numId="23">
    <w:abstractNumId w:val="8"/>
  </w:num>
  <w:num w:numId="24">
    <w:abstractNumId w:val="13"/>
  </w:num>
  <w:num w:numId="25">
    <w:abstractNumId w:val="29"/>
  </w:num>
  <w:num w:numId="26">
    <w:abstractNumId w:val="1"/>
  </w:num>
  <w:num w:numId="27">
    <w:abstractNumId w:val="0"/>
  </w:num>
  <w:num w:numId="28">
    <w:abstractNumId w:val="7"/>
  </w:num>
  <w:num w:numId="29">
    <w:abstractNumId w:val="11"/>
  </w:num>
  <w:num w:numId="30">
    <w:abstractNumId w:val="23"/>
  </w:num>
  <w:num w:numId="31">
    <w:abstractNumId w:val="26"/>
  </w:num>
  <w:num w:numId="32">
    <w:abstractNumId w:val="36"/>
  </w:num>
  <w:num w:numId="33">
    <w:abstractNumId w:val="30"/>
  </w:num>
  <w:num w:numId="34">
    <w:abstractNumId w:val="38"/>
  </w:num>
  <w:num w:numId="35">
    <w:abstractNumId w:val="31"/>
  </w:num>
  <w:num w:numId="36">
    <w:abstractNumId w:val="5"/>
  </w:num>
  <w:num w:numId="37">
    <w:abstractNumId w:val="33"/>
  </w:num>
  <w:num w:numId="38">
    <w:abstractNumId w:val="17"/>
  </w:num>
  <w:num w:numId="39">
    <w:abstractNumId w:val="20"/>
  </w:num>
  <w:num w:numId="4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77857"/>
  </w:hdrShapeDefaults>
  <w:footnotePr>
    <w:footnote w:id="-1"/>
    <w:footnote w:id="0"/>
  </w:footnotePr>
  <w:endnotePr>
    <w:endnote w:id="-1"/>
    <w:endnote w:id="0"/>
  </w:endnotePr>
  <w:compat/>
  <w:rsids>
    <w:rsidRoot w:val="00693716"/>
    <w:rsid w:val="00001937"/>
    <w:rsid w:val="000038BF"/>
    <w:rsid w:val="000049E2"/>
    <w:rsid w:val="00005481"/>
    <w:rsid w:val="00006933"/>
    <w:rsid w:val="00007572"/>
    <w:rsid w:val="0000796C"/>
    <w:rsid w:val="00010184"/>
    <w:rsid w:val="0001038A"/>
    <w:rsid w:val="00012840"/>
    <w:rsid w:val="00012C29"/>
    <w:rsid w:val="00013B13"/>
    <w:rsid w:val="00013C67"/>
    <w:rsid w:val="00013F88"/>
    <w:rsid w:val="00014BA8"/>
    <w:rsid w:val="00021104"/>
    <w:rsid w:val="000214CD"/>
    <w:rsid w:val="00022714"/>
    <w:rsid w:val="00023385"/>
    <w:rsid w:val="00023A4A"/>
    <w:rsid w:val="00023D82"/>
    <w:rsid w:val="000306F7"/>
    <w:rsid w:val="00030DBE"/>
    <w:rsid w:val="0003146F"/>
    <w:rsid w:val="00032029"/>
    <w:rsid w:val="000360EF"/>
    <w:rsid w:val="0003680C"/>
    <w:rsid w:val="00036A05"/>
    <w:rsid w:val="000379FA"/>
    <w:rsid w:val="000420B3"/>
    <w:rsid w:val="000430C4"/>
    <w:rsid w:val="0004689F"/>
    <w:rsid w:val="000504BC"/>
    <w:rsid w:val="00052463"/>
    <w:rsid w:val="0005390B"/>
    <w:rsid w:val="00056D96"/>
    <w:rsid w:val="00061393"/>
    <w:rsid w:val="00063F89"/>
    <w:rsid w:val="00065A47"/>
    <w:rsid w:val="00065CE8"/>
    <w:rsid w:val="00065D83"/>
    <w:rsid w:val="000664BB"/>
    <w:rsid w:val="00066F7E"/>
    <w:rsid w:val="00067105"/>
    <w:rsid w:val="0006736E"/>
    <w:rsid w:val="00071039"/>
    <w:rsid w:val="0007263D"/>
    <w:rsid w:val="00073F25"/>
    <w:rsid w:val="00074AB6"/>
    <w:rsid w:val="0007507A"/>
    <w:rsid w:val="00075848"/>
    <w:rsid w:val="000768DD"/>
    <w:rsid w:val="00076DE8"/>
    <w:rsid w:val="000779C2"/>
    <w:rsid w:val="000809D2"/>
    <w:rsid w:val="00080DF8"/>
    <w:rsid w:val="00081BC1"/>
    <w:rsid w:val="00082E8D"/>
    <w:rsid w:val="00083527"/>
    <w:rsid w:val="00083B4D"/>
    <w:rsid w:val="00085C81"/>
    <w:rsid w:val="000863B2"/>
    <w:rsid w:val="000907FA"/>
    <w:rsid w:val="00090B72"/>
    <w:rsid w:val="0009388E"/>
    <w:rsid w:val="00093B1E"/>
    <w:rsid w:val="000944CA"/>
    <w:rsid w:val="0009586E"/>
    <w:rsid w:val="00095FA5"/>
    <w:rsid w:val="00095FE9"/>
    <w:rsid w:val="00096881"/>
    <w:rsid w:val="00097072"/>
    <w:rsid w:val="000979C9"/>
    <w:rsid w:val="000A2AC8"/>
    <w:rsid w:val="000A2F04"/>
    <w:rsid w:val="000A36E2"/>
    <w:rsid w:val="000A3A4F"/>
    <w:rsid w:val="000A4990"/>
    <w:rsid w:val="000A5132"/>
    <w:rsid w:val="000B0270"/>
    <w:rsid w:val="000B0522"/>
    <w:rsid w:val="000B0A0E"/>
    <w:rsid w:val="000B1B62"/>
    <w:rsid w:val="000B3280"/>
    <w:rsid w:val="000B3D10"/>
    <w:rsid w:val="000B4727"/>
    <w:rsid w:val="000B4EF7"/>
    <w:rsid w:val="000B79A5"/>
    <w:rsid w:val="000C0E0D"/>
    <w:rsid w:val="000C167D"/>
    <w:rsid w:val="000C3FC6"/>
    <w:rsid w:val="000C43B1"/>
    <w:rsid w:val="000C48AD"/>
    <w:rsid w:val="000C5F48"/>
    <w:rsid w:val="000C6142"/>
    <w:rsid w:val="000C6AD9"/>
    <w:rsid w:val="000C7216"/>
    <w:rsid w:val="000C7743"/>
    <w:rsid w:val="000D0DC6"/>
    <w:rsid w:val="000D18A8"/>
    <w:rsid w:val="000D52D9"/>
    <w:rsid w:val="000D5BE0"/>
    <w:rsid w:val="000D6298"/>
    <w:rsid w:val="000D6B6C"/>
    <w:rsid w:val="000E16DC"/>
    <w:rsid w:val="000E1E09"/>
    <w:rsid w:val="000E1F9C"/>
    <w:rsid w:val="000E226E"/>
    <w:rsid w:val="000E2844"/>
    <w:rsid w:val="000E2CB2"/>
    <w:rsid w:val="000E3919"/>
    <w:rsid w:val="000E4DB7"/>
    <w:rsid w:val="000E5557"/>
    <w:rsid w:val="000E629A"/>
    <w:rsid w:val="000E63FC"/>
    <w:rsid w:val="000E6851"/>
    <w:rsid w:val="000E79A2"/>
    <w:rsid w:val="000E7B96"/>
    <w:rsid w:val="000F0539"/>
    <w:rsid w:val="000F0F44"/>
    <w:rsid w:val="000F13B0"/>
    <w:rsid w:val="000F2951"/>
    <w:rsid w:val="000F29D3"/>
    <w:rsid w:val="000F382F"/>
    <w:rsid w:val="000F3912"/>
    <w:rsid w:val="000F649F"/>
    <w:rsid w:val="000F74DB"/>
    <w:rsid w:val="00100BF3"/>
    <w:rsid w:val="00101AB9"/>
    <w:rsid w:val="001022C0"/>
    <w:rsid w:val="00102824"/>
    <w:rsid w:val="00103E8B"/>
    <w:rsid w:val="0011044C"/>
    <w:rsid w:val="0011082A"/>
    <w:rsid w:val="001150B9"/>
    <w:rsid w:val="00115E23"/>
    <w:rsid w:val="001163E7"/>
    <w:rsid w:val="001178BB"/>
    <w:rsid w:val="00120256"/>
    <w:rsid w:val="0012061D"/>
    <w:rsid w:val="00122427"/>
    <w:rsid w:val="00123591"/>
    <w:rsid w:val="001243F6"/>
    <w:rsid w:val="001249AF"/>
    <w:rsid w:val="00124D05"/>
    <w:rsid w:val="00126FB1"/>
    <w:rsid w:val="00127936"/>
    <w:rsid w:val="00127ADC"/>
    <w:rsid w:val="00130996"/>
    <w:rsid w:val="001317D9"/>
    <w:rsid w:val="001343F8"/>
    <w:rsid w:val="00134DDE"/>
    <w:rsid w:val="001353A5"/>
    <w:rsid w:val="00135548"/>
    <w:rsid w:val="00135647"/>
    <w:rsid w:val="0013699B"/>
    <w:rsid w:val="001371C2"/>
    <w:rsid w:val="0013751A"/>
    <w:rsid w:val="0014195E"/>
    <w:rsid w:val="001420BE"/>
    <w:rsid w:val="00142DFB"/>
    <w:rsid w:val="00143BFF"/>
    <w:rsid w:val="001444AD"/>
    <w:rsid w:val="001447FC"/>
    <w:rsid w:val="00144C30"/>
    <w:rsid w:val="00145681"/>
    <w:rsid w:val="00152869"/>
    <w:rsid w:val="0015374D"/>
    <w:rsid w:val="00153882"/>
    <w:rsid w:val="00154395"/>
    <w:rsid w:val="0015506D"/>
    <w:rsid w:val="0015597B"/>
    <w:rsid w:val="00156BA6"/>
    <w:rsid w:val="00157258"/>
    <w:rsid w:val="0016001C"/>
    <w:rsid w:val="0016027F"/>
    <w:rsid w:val="00165776"/>
    <w:rsid w:val="0016767A"/>
    <w:rsid w:val="00170931"/>
    <w:rsid w:val="0017415A"/>
    <w:rsid w:val="001747ED"/>
    <w:rsid w:val="00175C8B"/>
    <w:rsid w:val="00180F2F"/>
    <w:rsid w:val="001811C2"/>
    <w:rsid w:val="00183F19"/>
    <w:rsid w:val="0018596E"/>
    <w:rsid w:val="00185EA3"/>
    <w:rsid w:val="00191001"/>
    <w:rsid w:val="001927CF"/>
    <w:rsid w:val="00192BD1"/>
    <w:rsid w:val="001937FD"/>
    <w:rsid w:val="00193CE7"/>
    <w:rsid w:val="00195071"/>
    <w:rsid w:val="00195072"/>
    <w:rsid w:val="00195093"/>
    <w:rsid w:val="001951FC"/>
    <w:rsid w:val="001964E5"/>
    <w:rsid w:val="001A0647"/>
    <w:rsid w:val="001A08E3"/>
    <w:rsid w:val="001A2A31"/>
    <w:rsid w:val="001A34CE"/>
    <w:rsid w:val="001A3C62"/>
    <w:rsid w:val="001A5132"/>
    <w:rsid w:val="001A5318"/>
    <w:rsid w:val="001A5834"/>
    <w:rsid w:val="001A5CFC"/>
    <w:rsid w:val="001A6228"/>
    <w:rsid w:val="001A72F1"/>
    <w:rsid w:val="001B061B"/>
    <w:rsid w:val="001B1514"/>
    <w:rsid w:val="001B26D8"/>
    <w:rsid w:val="001B2C8E"/>
    <w:rsid w:val="001B2D7B"/>
    <w:rsid w:val="001B3581"/>
    <w:rsid w:val="001B5111"/>
    <w:rsid w:val="001B62D9"/>
    <w:rsid w:val="001B702D"/>
    <w:rsid w:val="001B72F1"/>
    <w:rsid w:val="001C0291"/>
    <w:rsid w:val="001C1143"/>
    <w:rsid w:val="001C11F9"/>
    <w:rsid w:val="001C16E6"/>
    <w:rsid w:val="001C2D14"/>
    <w:rsid w:val="001C3289"/>
    <w:rsid w:val="001C3BD3"/>
    <w:rsid w:val="001C3D37"/>
    <w:rsid w:val="001C4E0E"/>
    <w:rsid w:val="001C6367"/>
    <w:rsid w:val="001C718D"/>
    <w:rsid w:val="001D08E2"/>
    <w:rsid w:val="001D2178"/>
    <w:rsid w:val="001D4078"/>
    <w:rsid w:val="001D4AC1"/>
    <w:rsid w:val="001D68E7"/>
    <w:rsid w:val="001D6CBA"/>
    <w:rsid w:val="001D7309"/>
    <w:rsid w:val="001D7E79"/>
    <w:rsid w:val="001E202B"/>
    <w:rsid w:val="001E31C0"/>
    <w:rsid w:val="001E45D7"/>
    <w:rsid w:val="001E464D"/>
    <w:rsid w:val="001E4C6F"/>
    <w:rsid w:val="001E5303"/>
    <w:rsid w:val="001E531D"/>
    <w:rsid w:val="001E53C6"/>
    <w:rsid w:val="001E799E"/>
    <w:rsid w:val="001E7AEC"/>
    <w:rsid w:val="001E7CC0"/>
    <w:rsid w:val="001F0494"/>
    <w:rsid w:val="001F1D3E"/>
    <w:rsid w:val="001F374E"/>
    <w:rsid w:val="001F5DE4"/>
    <w:rsid w:val="001F621C"/>
    <w:rsid w:val="001F6277"/>
    <w:rsid w:val="001F6E22"/>
    <w:rsid w:val="001F739C"/>
    <w:rsid w:val="001F7B9A"/>
    <w:rsid w:val="001F7C22"/>
    <w:rsid w:val="00204BF8"/>
    <w:rsid w:val="00205924"/>
    <w:rsid w:val="002064CE"/>
    <w:rsid w:val="00206979"/>
    <w:rsid w:val="0020739D"/>
    <w:rsid w:val="002079D6"/>
    <w:rsid w:val="0021086D"/>
    <w:rsid w:val="00211CF9"/>
    <w:rsid w:val="00211DC9"/>
    <w:rsid w:val="00213C35"/>
    <w:rsid w:val="00215434"/>
    <w:rsid w:val="00215780"/>
    <w:rsid w:val="00216D6A"/>
    <w:rsid w:val="00216F24"/>
    <w:rsid w:val="00222BA9"/>
    <w:rsid w:val="00222EB5"/>
    <w:rsid w:val="00223912"/>
    <w:rsid w:val="002248A1"/>
    <w:rsid w:val="0022490D"/>
    <w:rsid w:val="00227F2B"/>
    <w:rsid w:val="0023177A"/>
    <w:rsid w:val="002318D8"/>
    <w:rsid w:val="00231FA3"/>
    <w:rsid w:val="002321DF"/>
    <w:rsid w:val="00232DDF"/>
    <w:rsid w:val="00234910"/>
    <w:rsid w:val="00235A91"/>
    <w:rsid w:val="00237047"/>
    <w:rsid w:val="00240127"/>
    <w:rsid w:val="00241C69"/>
    <w:rsid w:val="00242AFA"/>
    <w:rsid w:val="00242EFF"/>
    <w:rsid w:val="0024441C"/>
    <w:rsid w:val="002444FA"/>
    <w:rsid w:val="00244853"/>
    <w:rsid w:val="00244972"/>
    <w:rsid w:val="00244EC4"/>
    <w:rsid w:val="00245370"/>
    <w:rsid w:val="00245838"/>
    <w:rsid w:val="00246FC4"/>
    <w:rsid w:val="002507C1"/>
    <w:rsid w:val="00250FF5"/>
    <w:rsid w:val="00251747"/>
    <w:rsid w:val="00257D87"/>
    <w:rsid w:val="00260B78"/>
    <w:rsid w:val="00260C94"/>
    <w:rsid w:val="00261173"/>
    <w:rsid w:val="002612C8"/>
    <w:rsid w:val="0026167D"/>
    <w:rsid w:val="00262B74"/>
    <w:rsid w:val="00262D8C"/>
    <w:rsid w:val="0026359B"/>
    <w:rsid w:val="00265CE2"/>
    <w:rsid w:val="00266C52"/>
    <w:rsid w:val="00266E38"/>
    <w:rsid w:val="00267027"/>
    <w:rsid w:val="00267092"/>
    <w:rsid w:val="0027065B"/>
    <w:rsid w:val="0027285C"/>
    <w:rsid w:val="00274113"/>
    <w:rsid w:val="0027414F"/>
    <w:rsid w:val="002757AF"/>
    <w:rsid w:val="002760D6"/>
    <w:rsid w:val="00276272"/>
    <w:rsid w:val="00276B16"/>
    <w:rsid w:val="00276D2F"/>
    <w:rsid w:val="00277A13"/>
    <w:rsid w:val="002822F4"/>
    <w:rsid w:val="00283093"/>
    <w:rsid w:val="002835B3"/>
    <w:rsid w:val="00283E89"/>
    <w:rsid w:val="00283F1B"/>
    <w:rsid w:val="00285545"/>
    <w:rsid w:val="00285FE3"/>
    <w:rsid w:val="00286392"/>
    <w:rsid w:val="0028676D"/>
    <w:rsid w:val="00287ED6"/>
    <w:rsid w:val="00290949"/>
    <w:rsid w:val="0029238A"/>
    <w:rsid w:val="00292722"/>
    <w:rsid w:val="0029397F"/>
    <w:rsid w:val="00294FDC"/>
    <w:rsid w:val="002955EA"/>
    <w:rsid w:val="002956B6"/>
    <w:rsid w:val="00295AA3"/>
    <w:rsid w:val="002965C7"/>
    <w:rsid w:val="002966D4"/>
    <w:rsid w:val="002968BB"/>
    <w:rsid w:val="002969F6"/>
    <w:rsid w:val="002972D1"/>
    <w:rsid w:val="002972F0"/>
    <w:rsid w:val="002A0483"/>
    <w:rsid w:val="002A0C9B"/>
    <w:rsid w:val="002A0E77"/>
    <w:rsid w:val="002A1686"/>
    <w:rsid w:val="002A3768"/>
    <w:rsid w:val="002A6066"/>
    <w:rsid w:val="002B0591"/>
    <w:rsid w:val="002B1740"/>
    <w:rsid w:val="002B28A7"/>
    <w:rsid w:val="002B328A"/>
    <w:rsid w:val="002B4715"/>
    <w:rsid w:val="002B4FDB"/>
    <w:rsid w:val="002B5B93"/>
    <w:rsid w:val="002B60C5"/>
    <w:rsid w:val="002B6EF5"/>
    <w:rsid w:val="002B6F83"/>
    <w:rsid w:val="002C0EC6"/>
    <w:rsid w:val="002C1D26"/>
    <w:rsid w:val="002C1ED2"/>
    <w:rsid w:val="002C3ADA"/>
    <w:rsid w:val="002C4F51"/>
    <w:rsid w:val="002C5D91"/>
    <w:rsid w:val="002C71C3"/>
    <w:rsid w:val="002D0F96"/>
    <w:rsid w:val="002D11E8"/>
    <w:rsid w:val="002D1710"/>
    <w:rsid w:val="002D350E"/>
    <w:rsid w:val="002D3B6F"/>
    <w:rsid w:val="002D4C62"/>
    <w:rsid w:val="002D6140"/>
    <w:rsid w:val="002D7226"/>
    <w:rsid w:val="002D732B"/>
    <w:rsid w:val="002E0673"/>
    <w:rsid w:val="002E13BD"/>
    <w:rsid w:val="002E174B"/>
    <w:rsid w:val="002E5C2D"/>
    <w:rsid w:val="002E67FE"/>
    <w:rsid w:val="002E7061"/>
    <w:rsid w:val="002F2B2E"/>
    <w:rsid w:val="002F33C9"/>
    <w:rsid w:val="002F413A"/>
    <w:rsid w:val="002F4821"/>
    <w:rsid w:val="002F4C25"/>
    <w:rsid w:val="00301C07"/>
    <w:rsid w:val="00302B7C"/>
    <w:rsid w:val="00306ADE"/>
    <w:rsid w:val="00307099"/>
    <w:rsid w:val="003072EA"/>
    <w:rsid w:val="003126D1"/>
    <w:rsid w:val="003136AD"/>
    <w:rsid w:val="003154AD"/>
    <w:rsid w:val="003164D1"/>
    <w:rsid w:val="00317EA6"/>
    <w:rsid w:val="0032003A"/>
    <w:rsid w:val="0032019E"/>
    <w:rsid w:val="00320557"/>
    <w:rsid w:val="00322D37"/>
    <w:rsid w:val="00324F14"/>
    <w:rsid w:val="0032511F"/>
    <w:rsid w:val="00325820"/>
    <w:rsid w:val="00326801"/>
    <w:rsid w:val="00326D62"/>
    <w:rsid w:val="00327664"/>
    <w:rsid w:val="00327716"/>
    <w:rsid w:val="00330BDC"/>
    <w:rsid w:val="003310A4"/>
    <w:rsid w:val="00331257"/>
    <w:rsid w:val="0033321C"/>
    <w:rsid w:val="00333E34"/>
    <w:rsid w:val="00334E0E"/>
    <w:rsid w:val="00335C4C"/>
    <w:rsid w:val="00340173"/>
    <w:rsid w:val="00342860"/>
    <w:rsid w:val="00342E1B"/>
    <w:rsid w:val="00343CA3"/>
    <w:rsid w:val="003449AF"/>
    <w:rsid w:val="00345C6F"/>
    <w:rsid w:val="00347700"/>
    <w:rsid w:val="0034774A"/>
    <w:rsid w:val="003478AC"/>
    <w:rsid w:val="00347C5E"/>
    <w:rsid w:val="0035026F"/>
    <w:rsid w:val="00350468"/>
    <w:rsid w:val="00350BEB"/>
    <w:rsid w:val="00351642"/>
    <w:rsid w:val="00353E3B"/>
    <w:rsid w:val="00354355"/>
    <w:rsid w:val="003549AE"/>
    <w:rsid w:val="00354F61"/>
    <w:rsid w:val="0035604E"/>
    <w:rsid w:val="00357BA5"/>
    <w:rsid w:val="00357F96"/>
    <w:rsid w:val="00360EED"/>
    <w:rsid w:val="0036209C"/>
    <w:rsid w:val="00363970"/>
    <w:rsid w:val="00363DD8"/>
    <w:rsid w:val="0036626C"/>
    <w:rsid w:val="00367522"/>
    <w:rsid w:val="00367E93"/>
    <w:rsid w:val="0037100E"/>
    <w:rsid w:val="0037109B"/>
    <w:rsid w:val="0037154E"/>
    <w:rsid w:val="003730FE"/>
    <w:rsid w:val="00374053"/>
    <w:rsid w:val="0037405E"/>
    <w:rsid w:val="003766F6"/>
    <w:rsid w:val="00376720"/>
    <w:rsid w:val="00376F04"/>
    <w:rsid w:val="00377653"/>
    <w:rsid w:val="00380321"/>
    <w:rsid w:val="00380779"/>
    <w:rsid w:val="00381163"/>
    <w:rsid w:val="003812E5"/>
    <w:rsid w:val="0038157C"/>
    <w:rsid w:val="003820A4"/>
    <w:rsid w:val="00382B7C"/>
    <w:rsid w:val="00382CA7"/>
    <w:rsid w:val="00383603"/>
    <w:rsid w:val="003867B6"/>
    <w:rsid w:val="00386837"/>
    <w:rsid w:val="00386895"/>
    <w:rsid w:val="00386A9A"/>
    <w:rsid w:val="003905F5"/>
    <w:rsid w:val="0039242F"/>
    <w:rsid w:val="003940A7"/>
    <w:rsid w:val="003A34D8"/>
    <w:rsid w:val="003A3919"/>
    <w:rsid w:val="003A3B34"/>
    <w:rsid w:val="003A6900"/>
    <w:rsid w:val="003B0534"/>
    <w:rsid w:val="003B1901"/>
    <w:rsid w:val="003B2E08"/>
    <w:rsid w:val="003B3854"/>
    <w:rsid w:val="003B52A2"/>
    <w:rsid w:val="003B68D6"/>
    <w:rsid w:val="003C0F99"/>
    <w:rsid w:val="003C1329"/>
    <w:rsid w:val="003C1B36"/>
    <w:rsid w:val="003C227A"/>
    <w:rsid w:val="003C27C7"/>
    <w:rsid w:val="003C4EE4"/>
    <w:rsid w:val="003C587F"/>
    <w:rsid w:val="003C5E87"/>
    <w:rsid w:val="003C7C98"/>
    <w:rsid w:val="003D0360"/>
    <w:rsid w:val="003D1380"/>
    <w:rsid w:val="003D1E01"/>
    <w:rsid w:val="003D22B2"/>
    <w:rsid w:val="003D269A"/>
    <w:rsid w:val="003D30EE"/>
    <w:rsid w:val="003D353B"/>
    <w:rsid w:val="003D39C9"/>
    <w:rsid w:val="003D4F98"/>
    <w:rsid w:val="003D5333"/>
    <w:rsid w:val="003D5491"/>
    <w:rsid w:val="003D6F04"/>
    <w:rsid w:val="003E0102"/>
    <w:rsid w:val="003E1708"/>
    <w:rsid w:val="003E36E1"/>
    <w:rsid w:val="003E39FD"/>
    <w:rsid w:val="003E43A8"/>
    <w:rsid w:val="003E5316"/>
    <w:rsid w:val="003E565D"/>
    <w:rsid w:val="003E5B1E"/>
    <w:rsid w:val="003E60B2"/>
    <w:rsid w:val="003E6C73"/>
    <w:rsid w:val="003E6CE7"/>
    <w:rsid w:val="003E7C90"/>
    <w:rsid w:val="003F1357"/>
    <w:rsid w:val="003F4E52"/>
    <w:rsid w:val="003F51F5"/>
    <w:rsid w:val="003F5620"/>
    <w:rsid w:val="00404111"/>
    <w:rsid w:val="00405454"/>
    <w:rsid w:val="00406BC4"/>
    <w:rsid w:val="00410850"/>
    <w:rsid w:val="00412152"/>
    <w:rsid w:val="00412FEE"/>
    <w:rsid w:val="0041367F"/>
    <w:rsid w:val="00416945"/>
    <w:rsid w:val="004175D6"/>
    <w:rsid w:val="004200DC"/>
    <w:rsid w:val="004204B1"/>
    <w:rsid w:val="004218D0"/>
    <w:rsid w:val="00421EA7"/>
    <w:rsid w:val="00422481"/>
    <w:rsid w:val="00422F5B"/>
    <w:rsid w:val="00425912"/>
    <w:rsid w:val="00426134"/>
    <w:rsid w:val="0042777C"/>
    <w:rsid w:val="004279E2"/>
    <w:rsid w:val="00427BE3"/>
    <w:rsid w:val="0043026A"/>
    <w:rsid w:val="004308C8"/>
    <w:rsid w:val="00430A0F"/>
    <w:rsid w:val="00431296"/>
    <w:rsid w:val="00431C0B"/>
    <w:rsid w:val="00432F53"/>
    <w:rsid w:val="00434804"/>
    <w:rsid w:val="0043495E"/>
    <w:rsid w:val="00434E42"/>
    <w:rsid w:val="00434F82"/>
    <w:rsid w:val="00436C06"/>
    <w:rsid w:val="00440E06"/>
    <w:rsid w:val="00441585"/>
    <w:rsid w:val="00441861"/>
    <w:rsid w:val="004419B2"/>
    <w:rsid w:val="00442D20"/>
    <w:rsid w:val="004437CD"/>
    <w:rsid w:val="00444BC6"/>
    <w:rsid w:val="00446B5C"/>
    <w:rsid w:val="00447D8D"/>
    <w:rsid w:val="004516A6"/>
    <w:rsid w:val="00451C4F"/>
    <w:rsid w:val="004525DE"/>
    <w:rsid w:val="00452E6A"/>
    <w:rsid w:val="00453E3D"/>
    <w:rsid w:val="004552E4"/>
    <w:rsid w:val="004565A5"/>
    <w:rsid w:val="0045661D"/>
    <w:rsid w:val="00456E23"/>
    <w:rsid w:val="0046092F"/>
    <w:rsid w:val="00461BC0"/>
    <w:rsid w:val="00461CDA"/>
    <w:rsid w:val="00462444"/>
    <w:rsid w:val="00462EA9"/>
    <w:rsid w:val="0046529E"/>
    <w:rsid w:val="00465B50"/>
    <w:rsid w:val="00471282"/>
    <w:rsid w:val="00471787"/>
    <w:rsid w:val="00472061"/>
    <w:rsid w:val="00472C2F"/>
    <w:rsid w:val="00472D45"/>
    <w:rsid w:val="00477862"/>
    <w:rsid w:val="00480F76"/>
    <w:rsid w:val="004810C8"/>
    <w:rsid w:val="00481477"/>
    <w:rsid w:val="0048352D"/>
    <w:rsid w:val="004841F1"/>
    <w:rsid w:val="00484563"/>
    <w:rsid w:val="004857B7"/>
    <w:rsid w:val="00486E9A"/>
    <w:rsid w:val="0048720C"/>
    <w:rsid w:val="00487272"/>
    <w:rsid w:val="00487A87"/>
    <w:rsid w:val="0049079E"/>
    <w:rsid w:val="004910DE"/>
    <w:rsid w:val="004937B7"/>
    <w:rsid w:val="00493C54"/>
    <w:rsid w:val="0049750A"/>
    <w:rsid w:val="00497AB9"/>
    <w:rsid w:val="004A4B94"/>
    <w:rsid w:val="004A4C8F"/>
    <w:rsid w:val="004A6325"/>
    <w:rsid w:val="004A6450"/>
    <w:rsid w:val="004A6580"/>
    <w:rsid w:val="004A6BC8"/>
    <w:rsid w:val="004B02DC"/>
    <w:rsid w:val="004B1456"/>
    <w:rsid w:val="004B38B3"/>
    <w:rsid w:val="004B4497"/>
    <w:rsid w:val="004B6C00"/>
    <w:rsid w:val="004B7D64"/>
    <w:rsid w:val="004C2913"/>
    <w:rsid w:val="004C3673"/>
    <w:rsid w:val="004C45E2"/>
    <w:rsid w:val="004C4AF7"/>
    <w:rsid w:val="004C584B"/>
    <w:rsid w:val="004C74E3"/>
    <w:rsid w:val="004D0871"/>
    <w:rsid w:val="004D18B7"/>
    <w:rsid w:val="004D4A21"/>
    <w:rsid w:val="004D4E08"/>
    <w:rsid w:val="004D5CB5"/>
    <w:rsid w:val="004D69EA"/>
    <w:rsid w:val="004D7BF3"/>
    <w:rsid w:val="004E290A"/>
    <w:rsid w:val="004E3C0F"/>
    <w:rsid w:val="004E3E3A"/>
    <w:rsid w:val="004E41B6"/>
    <w:rsid w:val="004E522B"/>
    <w:rsid w:val="004E684F"/>
    <w:rsid w:val="004E7CC2"/>
    <w:rsid w:val="004E7D65"/>
    <w:rsid w:val="004F16BE"/>
    <w:rsid w:val="004F333A"/>
    <w:rsid w:val="004F3979"/>
    <w:rsid w:val="004F3E1F"/>
    <w:rsid w:val="004F43B8"/>
    <w:rsid w:val="004F5D98"/>
    <w:rsid w:val="004F6136"/>
    <w:rsid w:val="004F690B"/>
    <w:rsid w:val="004F7CB8"/>
    <w:rsid w:val="0050089D"/>
    <w:rsid w:val="00500C9A"/>
    <w:rsid w:val="00501C07"/>
    <w:rsid w:val="00502B3E"/>
    <w:rsid w:val="00505109"/>
    <w:rsid w:val="00507C33"/>
    <w:rsid w:val="00510A95"/>
    <w:rsid w:val="00511E42"/>
    <w:rsid w:val="00512A63"/>
    <w:rsid w:val="0051385A"/>
    <w:rsid w:val="0051642D"/>
    <w:rsid w:val="005178C4"/>
    <w:rsid w:val="00520030"/>
    <w:rsid w:val="00520551"/>
    <w:rsid w:val="0052189D"/>
    <w:rsid w:val="00521F2C"/>
    <w:rsid w:val="00521FED"/>
    <w:rsid w:val="0052220E"/>
    <w:rsid w:val="005229DF"/>
    <w:rsid w:val="005231AC"/>
    <w:rsid w:val="00524405"/>
    <w:rsid w:val="005245BA"/>
    <w:rsid w:val="00524E54"/>
    <w:rsid w:val="00525C9D"/>
    <w:rsid w:val="005268C2"/>
    <w:rsid w:val="0053018F"/>
    <w:rsid w:val="0053251A"/>
    <w:rsid w:val="00532894"/>
    <w:rsid w:val="005330B7"/>
    <w:rsid w:val="00533E5D"/>
    <w:rsid w:val="00536584"/>
    <w:rsid w:val="00536BF2"/>
    <w:rsid w:val="00537367"/>
    <w:rsid w:val="00540991"/>
    <w:rsid w:val="00540F4D"/>
    <w:rsid w:val="00541F80"/>
    <w:rsid w:val="00542852"/>
    <w:rsid w:val="00544FD7"/>
    <w:rsid w:val="00546583"/>
    <w:rsid w:val="0054677B"/>
    <w:rsid w:val="005474FB"/>
    <w:rsid w:val="00551866"/>
    <w:rsid w:val="005521F3"/>
    <w:rsid w:val="00552305"/>
    <w:rsid w:val="005535D2"/>
    <w:rsid w:val="00554281"/>
    <w:rsid w:val="005548E0"/>
    <w:rsid w:val="005554C5"/>
    <w:rsid w:val="00556B27"/>
    <w:rsid w:val="005571AB"/>
    <w:rsid w:val="005572A1"/>
    <w:rsid w:val="00557377"/>
    <w:rsid w:val="005577E7"/>
    <w:rsid w:val="00557B69"/>
    <w:rsid w:val="0056025D"/>
    <w:rsid w:val="0056046D"/>
    <w:rsid w:val="00560485"/>
    <w:rsid w:val="0056087B"/>
    <w:rsid w:val="00563529"/>
    <w:rsid w:val="00563CE6"/>
    <w:rsid w:val="00564AA5"/>
    <w:rsid w:val="00565137"/>
    <w:rsid w:val="0056638B"/>
    <w:rsid w:val="0056692C"/>
    <w:rsid w:val="00570F1E"/>
    <w:rsid w:val="00573790"/>
    <w:rsid w:val="00575B48"/>
    <w:rsid w:val="00576C2E"/>
    <w:rsid w:val="00580A56"/>
    <w:rsid w:val="00581119"/>
    <w:rsid w:val="00581338"/>
    <w:rsid w:val="00581C3A"/>
    <w:rsid w:val="0058340E"/>
    <w:rsid w:val="005850CE"/>
    <w:rsid w:val="0058668D"/>
    <w:rsid w:val="00586881"/>
    <w:rsid w:val="00586E4A"/>
    <w:rsid w:val="005876A0"/>
    <w:rsid w:val="00587A4F"/>
    <w:rsid w:val="00587D7C"/>
    <w:rsid w:val="00591122"/>
    <w:rsid w:val="0059253D"/>
    <w:rsid w:val="00593C4C"/>
    <w:rsid w:val="0059451A"/>
    <w:rsid w:val="00596187"/>
    <w:rsid w:val="00597110"/>
    <w:rsid w:val="005977FD"/>
    <w:rsid w:val="00597C7D"/>
    <w:rsid w:val="00597DBC"/>
    <w:rsid w:val="005A110C"/>
    <w:rsid w:val="005A152F"/>
    <w:rsid w:val="005A2C7C"/>
    <w:rsid w:val="005A3CCC"/>
    <w:rsid w:val="005A4A4E"/>
    <w:rsid w:val="005A6A87"/>
    <w:rsid w:val="005B3BFE"/>
    <w:rsid w:val="005B49D0"/>
    <w:rsid w:val="005B63BC"/>
    <w:rsid w:val="005B6715"/>
    <w:rsid w:val="005B7EBC"/>
    <w:rsid w:val="005C09EF"/>
    <w:rsid w:val="005C1C59"/>
    <w:rsid w:val="005C2709"/>
    <w:rsid w:val="005C2F55"/>
    <w:rsid w:val="005C3977"/>
    <w:rsid w:val="005C3B6A"/>
    <w:rsid w:val="005C3CA3"/>
    <w:rsid w:val="005C497F"/>
    <w:rsid w:val="005C4A18"/>
    <w:rsid w:val="005C530F"/>
    <w:rsid w:val="005C76E4"/>
    <w:rsid w:val="005C7B99"/>
    <w:rsid w:val="005C7D3C"/>
    <w:rsid w:val="005D1F30"/>
    <w:rsid w:val="005D2273"/>
    <w:rsid w:val="005D2994"/>
    <w:rsid w:val="005D38D1"/>
    <w:rsid w:val="005D531A"/>
    <w:rsid w:val="005D55B6"/>
    <w:rsid w:val="005D6E8F"/>
    <w:rsid w:val="005D7DB2"/>
    <w:rsid w:val="005E2C5E"/>
    <w:rsid w:val="005E34C3"/>
    <w:rsid w:val="005E70DE"/>
    <w:rsid w:val="005E78A7"/>
    <w:rsid w:val="005E7B6F"/>
    <w:rsid w:val="005F037E"/>
    <w:rsid w:val="005F14AF"/>
    <w:rsid w:val="005F212E"/>
    <w:rsid w:val="005F2940"/>
    <w:rsid w:val="005F371C"/>
    <w:rsid w:val="005F4C8D"/>
    <w:rsid w:val="005F5712"/>
    <w:rsid w:val="005F5759"/>
    <w:rsid w:val="005F598F"/>
    <w:rsid w:val="005F60B0"/>
    <w:rsid w:val="005F67FA"/>
    <w:rsid w:val="00600201"/>
    <w:rsid w:val="006003C4"/>
    <w:rsid w:val="00600DA0"/>
    <w:rsid w:val="0060302C"/>
    <w:rsid w:val="00603A0E"/>
    <w:rsid w:val="00604DAA"/>
    <w:rsid w:val="00604E89"/>
    <w:rsid w:val="00605753"/>
    <w:rsid w:val="00607E39"/>
    <w:rsid w:val="00610594"/>
    <w:rsid w:val="00610AC0"/>
    <w:rsid w:val="00611016"/>
    <w:rsid w:val="00611809"/>
    <w:rsid w:val="00612180"/>
    <w:rsid w:val="0061433A"/>
    <w:rsid w:val="00614DC3"/>
    <w:rsid w:val="00615293"/>
    <w:rsid w:val="00616D51"/>
    <w:rsid w:val="00617769"/>
    <w:rsid w:val="00620B6A"/>
    <w:rsid w:val="00621637"/>
    <w:rsid w:val="00621EBD"/>
    <w:rsid w:val="00623493"/>
    <w:rsid w:val="006238C6"/>
    <w:rsid w:val="006250FE"/>
    <w:rsid w:val="0062599A"/>
    <w:rsid w:val="006266CB"/>
    <w:rsid w:val="00626CC6"/>
    <w:rsid w:val="00627A80"/>
    <w:rsid w:val="00627ACF"/>
    <w:rsid w:val="00630255"/>
    <w:rsid w:val="00630363"/>
    <w:rsid w:val="0063054B"/>
    <w:rsid w:val="00632D0F"/>
    <w:rsid w:val="00634B61"/>
    <w:rsid w:val="00634C4D"/>
    <w:rsid w:val="00636D4D"/>
    <w:rsid w:val="0063708B"/>
    <w:rsid w:val="006409AE"/>
    <w:rsid w:val="0064142E"/>
    <w:rsid w:val="006442E3"/>
    <w:rsid w:val="0064479E"/>
    <w:rsid w:val="00646127"/>
    <w:rsid w:val="0065179C"/>
    <w:rsid w:val="00653756"/>
    <w:rsid w:val="00653B41"/>
    <w:rsid w:val="0065611C"/>
    <w:rsid w:val="00657729"/>
    <w:rsid w:val="00660238"/>
    <w:rsid w:val="00662350"/>
    <w:rsid w:val="0066253E"/>
    <w:rsid w:val="00663638"/>
    <w:rsid w:val="0066377D"/>
    <w:rsid w:val="00664FA7"/>
    <w:rsid w:val="006669D8"/>
    <w:rsid w:val="0066792F"/>
    <w:rsid w:val="00667A8D"/>
    <w:rsid w:val="00667B5D"/>
    <w:rsid w:val="006701F1"/>
    <w:rsid w:val="0067064B"/>
    <w:rsid w:val="0067197F"/>
    <w:rsid w:val="00672040"/>
    <w:rsid w:val="00672E3B"/>
    <w:rsid w:val="006739AD"/>
    <w:rsid w:val="00674E69"/>
    <w:rsid w:val="00675720"/>
    <w:rsid w:val="00675932"/>
    <w:rsid w:val="00676DB3"/>
    <w:rsid w:val="00677C89"/>
    <w:rsid w:val="00677D6E"/>
    <w:rsid w:val="00681833"/>
    <w:rsid w:val="00682A01"/>
    <w:rsid w:val="0068386D"/>
    <w:rsid w:val="00683C67"/>
    <w:rsid w:val="006854C9"/>
    <w:rsid w:val="0068677D"/>
    <w:rsid w:val="0068732E"/>
    <w:rsid w:val="00687359"/>
    <w:rsid w:val="00687566"/>
    <w:rsid w:val="00690F24"/>
    <w:rsid w:val="00692404"/>
    <w:rsid w:val="006925B0"/>
    <w:rsid w:val="006929A8"/>
    <w:rsid w:val="00693716"/>
    <w:rsid w:val="00693D38"/>
    <w:rsid w:val="006941BF"/>
    <w:rsid w:val="00695401"/>
    <w:rsid w:val="00696685"/>
    <w:rsid w:val="0069738B"/>
    <w:rsid w:val="006A0BCC"/>
    <w:rsid w:val="006A2775"/>
    <w:rsid w:val="006A29D6"/>
    <w:rsid w:val="006A2CDC"/>
    <w:rsid w:val="006A2E61"/>
    <w:rsid w:val="006A3F6C"/>
    <w:rsid w:val="006A45E2"/>
    <w:rsid w:val="006A5C42"/>
    <w:rsid w:val="006A78CD"/>
    <w:rsid w:val="006B016D"/>
    <w:rsid w:val="006B07DD"/>
    <w:rsid w:val="006B134F"/>
    <w:rsid w:val="006B1FE5"/>
    <w:rsid w:val="006B63D6"/>
    <w:rsid w:val="006B6470"/>
    <w:rsid w:val="006C22B5"/>
    <w:rsid w:val="006C2A85"/>
    <w:rsid w:val="006C3027"/>
    <w:rsid w:val="006C3B07"/>
    <w:rsid w:val="006C3F4F"/>
    <w:rsid w:val="006C5B4C"/>
    <w:rsid w:val="006C73E2"/>
    <w:rsid w:val="006D026F"/>
    <w:rsid w:val="006D0D67"/>
    <w:rsid w:val="006D131C"/>
    <w:rsid w:val="006D2562"/>
    <w:rsid w:val="006D2E11"/>
    <w:rsid w:val="006D2E38"/>
    <w:rsid w:val="006D4C0A"/>
    <w:rsid w:val="006D5ADE"/>
    <w:rsid w:val="006D6410"/>
    <w:rsid w:val="006D76BB"/>
    <w:rsid w:val="006D7F71"/>
    <w:rsid w:val="006E12F7"/>
    <w:rsid w:val="006E1B31"/>
    <w:rsid w:val="006E2954"/>
    <w:rsid w:val="006E2C1B"/>
    <w:rsid w:val="006E310B"/>
    <w:rsid w:val="006E3DF6"/>
    <w:rsid w:val="006E441D"/>
    <w:rsid w:val="006E4765"/>
    <w:rsid w:val="006E58A6"/>
    <w:rsid w:val="006E6B76"/>
    <w:rsid w:val="006E75A9"/>
    <w:rsid w:val="006E7BA3"/>
    <w:rsid w:val="006E7CD1"/>
    <w:rsid w:val="006E7FA2"/>
    <w:rsid w:val="006F06F0"/>
    <w:rsid w:val="006F11B0"/>
    <w:rsid w:val="006F1275"/>
    <w:rsid w:val="006F1A61"/>
    <w:rsid w:val="006F230B"/>
    <w:rsid w:val="006F2648"/>
    <w:rsid w:val="006F3A5D"/>
    <w:rsid w:val="006F480C"/>
    <w:rsid w:val="006F575C"/>
    <w:rsid w:val="007009E2"/>
    <w:rsid w:val="00700BA0"/>
    <w:rsid w:val="00700C47"/>
    <w:rsid w:val="0070109C"/>
    <w:rsid w:val="00701F5D"/>
    <w:rsid w:val="00702A95"/>
    <w:rsid w:val="00703070"/>
    <w:rsid w:val="00703152"/>
    <w:rsid w:val="00703DBE"/>
    <w:rsid w:val="00704B8D"/>
    <w:rsid w:val="007050A4"/>
    <w:rsid w:val="0070569C"/>
    <w:rsid w:val="007061B6"/>
    <w:rsid w:val="00707605"/>
    <w:rsid w:val="0071090B"/>
    <w:rsid w:val="00714875"/>
    <w:rsid w:val="007209EA"/>
    <w:rsid w:val="00720A69"/>
    <w:rsid w:val="007214AD"/>
    <w:rsid w:val="00721C0B"/>
    <w:rsid w:val="007225CC"/>
    <w:rsid w:val="00723371"/>
    <w:rsid w:val="007242DE"/>
    <w:rsid w:val="00724661"/>
    <w:rsid w:val="007258DC"/>
    <w:rsid w:val="0072662C"/>
    <w:rsid w:val="00726B67"/>
    <w:rsid w:val="00730144"/>
    <w:rsid w:val="0073021F"/>
    <w:rsid w:val="00730569"/>
    <w:rsid w:val="00731D3D"/>
    <w:rsid w:val="00731EEE"/>
    <w:rsid w:val="00732C22"/>
    <w:rsid w:val="0073329F"/>
    <w:rsid w:val="00734379"/>
    <w:rsid w:val="00735CA1"/>
    <w:rsid w:val="007371F9"/>
    <w:rsid w:val="00740A59"/>
    <w:rsid w:val="00740CCF"/>
    <w:rsid w:val="007413D4"/>
    <w:rsid w:val="007428C3"/>
    <w:rsid w:val="007459AE"/>
    <w:rsid w:val="00745D60"/>
    <w:rsid w:val="0074643A"/>
    <w:rsid w:val="00746855"/>
    <w:rsid w:val="00747710"/>
    <w:rsid w:val="00750111"/>
    <w:rsid w:val="00751AEB"/>
    <w:rsid w:val="0075221D"/>
    <w:rsid w:val="007528F6"/>
    <w:rsid w:val="00752A06"/>
    <w:rsid w:val="00752CF4"/>
    <w:rsid w:val="00753FD6"/>
    <w:rsid w:val="007543DD"/>
    <w:rsid w:val="007548F0"/>
    <w:rsid w:val="007551E9"/>
    <w:rsid w:val="007574C4"/>
    <w:rsid w:val="00761894"/>
    <w:rsid w:val="00763838"/>
    <w:rsid w:val="00763E6E"/>
    <w:rsid w:val="007641EA"/>
    <w:rsid w:val="007644CF"/>
    <w:rsid w:val="0076634C"/>
    <w:rsid w:val="007714B9"/>
    <w:rsid w:val="0077228A"/>
    <w:rsid w:val="00773566"/>
    <w:rsid w:val="00774340"/>
    <w:rsid w:val="007750BA"/>
    <w:rsid w:val="0077544A"/>
    <w:rsid w:val="0077576C"/>
    <w:rsid w:val="00776553"/>
    <w:rsid w:val="00777414"/>
    <w:rsid w:val="00777434"/>
    <w:rsid w:val="00777E40"/>
    <w:rsid w:val="00781930"/>
    <w:rsid w:val="00782D22"/>
    <w:rsid w:val="00783257"/>
    <w:rsid w:val="007832F5"/>
    <w:rsid w:val="007840D8"/>
    <w:rsid w:val="00784AA5"/>
    <w:rsid w:val="007850EA"/>
    <w:rsid w:val="007859D8"/>
    <w:rsid w:val="00785BCA"/>
    <w:rsid w:val="0078748A"/>
    <w:rsid w:val="007905AA"/>
    <w:rsid w:val="00790875"/>
    <w:rsid w:val="00791651"/>
    <w:rsid w:val="00791D76"/>
    <w:rsid w:val="0079384B"/>
    <w:rsid w:val="00793978"/>
    <w:rsid w:val="007965C1"/>
    <w:rsid w:val="0079758F"/>
    <w:rsid w:val="007A3C00"/>
    <w:rsid w:val="007A798A"/>
    <w:rsid w:val="007A7C45"/>
    <w:rsid w:val="007A7E38"/>
    <w:rsid w:val="007B00E1"/>
    <w:rsid w:val="007B18E3"/>
    <w:rsid w:val="007B1A4E"/>
    <w:rsid w:val="007B1C13"/>
    <w:rsid w:val="007B43F4"/>
    <w:rsid w:val="007B5537"/>
    <w:rsid w:val="007B6E79"/>
    <w:rsid w:val="007B793C"/>
    <w:rsid w:val="007C03C7"/>
    <w:rsid w:val="007C2C14"/>
    <w:rsid w:val="007C3BBF"/>
    <w:rsid w:val="007C4193"/>
    <w:rsid w:val="007C4E8B"/>
    <w:rsid w:val="007C7C97"/>
    <w:rsid w:val="007D08AD"/>
    <w:rsid w:val="007D1AB9"/>
    <w:rsid w:val="007D39C8"/>
    <w:rsid w:val="007D3F38"/>
    <w:rsid w:val="007D4AA5"/>
    <w:rsid w:val="007D6273"/>
    <w:rsid w:val="007D6780"/>
    <w:rsid w:val="007D7CD0"/>
    <w:rsid w:val="007E05BF"/>
    <w:rsid w:val="007E546B"/>
    <w:rsid w:val="007E5580"/>
    <w:rsid w:val="007E63DE"/>
    <w:rsid w:val="007F0323"/>
    <w:rsid w:val="007F126A"/>
    <w:rsid w:val="007F286D"/>
    <w:rsid w:val="007F3140"/>
    <w:rsid w:val="007F3204"/>
    <w:rsid w:val="007F343F"/>
    <w:rsid w:val="007F3B44"/>
    <w:rsid w:val="007F4382"/>
    <w:rsid w:val="007F446C"/>
    <w:rsid w:val="007F5448"/>
    <w:rsid w:val="007F7459"/>
    <w:rsid w:val="00800337"/>
    <w:rsid w:val="00800FE4"/>
    <w:rsid w:val="008022F4"/>
    <w:rsid w:val="00804186"/>
    <w:rsid w:val="00805E22"/>
    <w:rsid w:val="008070CF"/>
    <w:rsid w:val="00807C8B"/>
    <w:rsid w:val="00807CEA"/>
    <w:rsid w:val="00810B03"/>
    <w:rsid w:val="00810E1C"/>
    <w:rsid w:val="008116AD"/>
    <w:rsid w:val="008116D4"/>
    <w:rsid w:val="00811B17"/>
    <w:rsid w:val="0081311E"/>
    <w:rsid w:val="00814A2D"/>
    <w:rsid w:val="008172B5"/>
    <w:rsid w:val="008212AD"/>
    <w:rsid w:val="008218C1"/>
    <w:rsid w:val="0082496B"/>
    <w:rsid w:val="00825F57"/>
    <w:rsid w:val="00826C79"/>
    <w:rsid w:val="008270D2"/>
    <w:rsid w:val="00827F63"/>
    <w:rsid w:val="0083051E"/>
    <w:rsid w:val="008305AE"/>
    <w:rsid w:val="00830671"/>
    <w:rsid w:val="00830678"/>
    <w:rsid w:val="00830854"/>
    <w:rsid w:val="0083116A"/>
    <w:rsid w:val="008315DA"/>
    <w:rsid w:val="00831972"/>
    <w:rsid w:val="008325D5"/>
    <w:rsid w:val="00834CED"/>
    <w:rsid w:val="00835193"/>
    <w:rsid w:val="008352F2"/>
    <w:rsid w:val="00837230"/>
    <w:rsid w:val="00837706"/>
    <w:rsid w:val="00837B83"/>
    <w:rsid w:val="008420F5"/>
    <w:rsid w:val="0084344E"/>
    <w:rsid w:val="00844175"/>
    <w:rsid w:val="008448CD"/>
    <w:rsid w:val="0084626E"/>
    <w:rsid w:val="008463EE"/>
    <w:rsid w:val="00846437"/>
    <w:rsid w:val="00847808"/>
    <w:rsid w:val="00847DF6"/>
    <w:rsid w:val="008520A7"/>
    <w:rsid w:val="008555FB"/>
    <w:rsid w:val="00855D23"/>
    <w:rsid w:val="00857DE0"/>
    <w:rsid w:val="008602DA"/>
    <w:rsid w:val="00863238"/>
    <w:rsid w:val="00863FAA"/>
    <w:rsid w:val="00866EFD"/>
    <w:rsid w:val="00871262"/>
    <w:rsid w:val="00871F65"/>
    <w:rsid w:val="00872EA3"/>
    <w:rsid w:val="008733D3"/>
    <w:rsid w:val="008735F0"/>
    <w:rsid w:val="00873A55"/>
    <w:rsid w:val="00875DAC"/>
    <w:rsid w:val="008766EC"/>
    <w:rsid w:val="00877FD5"/>
    <w:rsid w:val="00880FDA"/>
    <w:rsid w:val="00883610"/>
    <w:rsid w:val="00883B8E"/>
    <w:rsid w:val="00883FA8"/>
    <w:rsid w:val="00885CC4"/>
    <w:rsid w:val="00886362"/>
    <w:rsid w:val="008868ED"/>
    <w:rsid w:val="00890474"/>
    <w:rsid w:val="008913D2"/>
    <w:rsid w:val="00891A6D"/>
    <w:rsid w:val="00891AA8"/>
    <w:rsid w:val="00892A8B"/>
    <w:rsid w:val="008931A0"/>
    <w:rsid w:val="00893682"/>
    <w:rsid w:val="00894167"/>
    <w:rsid w:val="0089417A"/>
    <w:rsid w:val="008945C4"/>
    <w:rsid w:val="00895DD6"/>
    <w:rsid w:val="00896EBC"/>
    <w:rsid w:val="00897160"/>
    <w:rsid w:val="00897726"/>
    <w:rsid w:val="008A077A"/>
    <w:rsid w:val="008A25A9"/>
    <w:rsid w:val="008A2C13"/>
    <w:rsid w:val="008A2C40"/>
    <w:rsid w:val="008A2E35"/>
    <w:rsid w:val="008A3659"/>
    <w:rsid w:val="008A3E8A"/>
    <w:rsid w:val="008A3FAE"/>
    <w:rsid w:val="008A414C"/>
    <w:rsid w:val="008A64EE"/>
    <w:rsid w:val="008A68C9"/>
    <w:rsid w:val="008A7216"/>
    <w:rsid w:val="008A7320"/>
    <w:rsid w:val="008B0C8A"/>
    <w:rsid w:val="008B18B8"/>
    <w:rsid w:val="008B1D14"/>
    <w:rsid w:val="008B1D7A"/>
    <w:rsid w:val="008B2315"/>
    <w:rsid w:val="008B2DE1"/>
    <w:rsid w:val="008B3098"/>
    <w:rsid w:val="008B3ECB"/>
    <w:rsid w:val="008B4A7F"/>
    <w:rsid w:val="008B52EB"/>
    <w:rsid w:val="008B5D98"/>
    <w:rsid w:val="008B6003"/>
    <w:rsid w:val="008C0B21"/>
    <w:rsid w:val="008C29A0"/>
    <w:rsid w:val="008C3FDD"/>
    <w:rsid w:val="008C461B"/>
    <w:rsid w:val="008C4833"/>
    <w:rsid w:val="008D082A"/>
    <w:rsid w:val="008D2A6C"/>
    <w:rsid w:val="008D36CB"/>
    <w:rsid w:val="008D380B"/>
    <w:rsid w:val="008D41AD"/>
    <w:rsid w:val="008D5041"/>
    <w:rsid w:val="008D522D"/>
    <w:rsid w:val="008D67AC"/>
    <w:rsid w:val="008D68E9"/>
    <w:rsid w:val="008D7186"/>
    <w:rsid w:val="008E03AA"/>
    <w:rsid w:val="008E1228"/>
    <w:rsid w:val="008E15AF"/>
    <w:rsid w:val="008E1C04"/>
    <w:rsid w:val="008E26F4"/>
    <w:rsid w:val="008E32C6"/>
    <w:rsid w:val="008E3B62"/>
    <w:rsid w:val="008E4296"/>
    <w:rsid w:val="008E50DB"/>
    <w:rsid w:val="008E7D79"/>
    <w:rsid w:val="008F05A2"/>
    <w:rsid w:val="008F2450"/>
    <w:rsid w:val="008F3A1F"/>
    <w:rsid w:val="008F5054"/>
    <w:rsid w:val="008F540F"/>
    <w:rsid w:val="008F75EA"/>
    <w:rsid w:val="008F76F9"/>
    <w:rsid w:val="008F78B7"/>
    <w:rsid w:val="008F78C0"/>
    <w:rsid w:val="0090039F"/>
    <w:rsid w:val="0090048F"/>
    <w:rsid w:val="00902D6C"/>
    <w:rsid w:val="0090327D"/>
    <w:rsid w:val="0090362A"/>
    <w:rsid w:val="009037E0"/>
    <w:rsid w:val="009044CC"/>
    <w:rsid w:val="00904A01"/>
    <w:rsid w:val="0090582F"/>
    <w:rsid w:val="009107A1"/>
    <w:rsid w:val="009109F1"/>
    <w:rsid w:val="009115EF"/>
    <w:rsid w:val="00911DA6"/>
    <w:rsid w:val="00912538"/>
    <w:rsid w:val="00912C74"/>
    <w:rsid w:val="00913F38"/>
    <w:rsid w:val="00913FF2"/>
    <w:rsid w:val="00917ADD"/>
    <w:rsid w:val="009209FC"/>
    <w:rsid w:val="00923588"/>
    <w:rsid w:val="0092369F"/>
    <w:rsid w:val="0092533B"/>
    <w:rsid w:val="00927DFD"/>
    <w:rsid w:val="00930F6F"/>
    <w:rsid w:val="00931D6E"/>
    <w:rsid w:val="00932A12"/>
    <w:rsid w:val="00933124"/>
    <w:rsid w:val="009353BC"/>
    <w:rsid w:val="0093726B"/>
    <w:rsid w:val="009375D3"/>
    <w:rsid w:val="00937BF1"/>
    <w:rsid w:val="00943677"/>
    <w:rsid w:val="00945CFA"/>
    <w:rsid w:val="00946FB7"/>
    <w:rsid w:val="00950423"/>
    <w:rsid w:val="00950ADD"/>
    <w:rsid w:val="009521BA"/>
    <w:rsid w:val="009524F6"/>
    <w:rsid w:val="0095399E"/>
    <w:rsid w:val="00954EFC"/>
    <w:rsid w:val="00955F0A"/>
    <w:rsid w:val="00956DFC"/>
    <w:rsid w:val="00957518"/>
    <w:rsid w:val="009579BB"/>
    <w:rsid w:val="00957AA3"/>
    <w:rsid w:val="00961101"/>
    <w:rsid w:val="009614EC"/>
    <w:rsid w:val="009617E1"/>
    <w:rsid w:val="0096239C"/>
    <w:rsid w:val="009649F7"/>
    <w:rsid w:val="00964E50"/>
    <w:rsid w:val="009658FB"/>
    <w:rsid w:val="00965BC1"/>
    <w:rsid w:val="00965E49"/>
    <w:rsid w:val="00972048"/>
    <w:rsid w:val="00972371"/>
    <w:rsid w:val="009729E4"/>
    <w:rsid w:val="00972D8F"/>
    <w:rsid w:val="0097441C"/>
    <w:rsid w:val="00975681"/>
    <w:rsid w:val="00975878"/>
    <w:rsid w:val="0097679C"/>
    <w:rsid w:val="00977601"/>
    <w:rsid w:val="00981DD8"/>
    <w:rsid w:val="00983F52"/>
    <w:rsid w:val="0098523F"/>
    <w:rsid w:val="00985C09"/>
    <w:rsid w:val="00986132"/>
    <w:rsid w:val="009864C7"/>
    <w:rsid w:val="009871BE"/>
    <w:rsid w:val="009871C4"/>
    <w:rsid w:val="009872D2"/>
    <w:rsid w:val="009876E1"/>
    <w:rsid w:val="00987896"/>
    <w:rsid w:val="009879FB"/>
    <w:rsid w:val="0099173A"/>
    <w:rsid w:val="00991D62"/>
    <w:rsid w:val="00994425"/>
    <w:rsid w:val="00997566"/>
    <w:rsid w:val="009A0F8D"/>
    <w:rsid w:val="009A2B45"/>
    <w:rsid w:val="009A2C84"/>
    <w:rsid w:val="009A3D88"/>
    <w:rsid w:val="009A47AC"/>
    <w:rsid w:val="009A4ED9"/>
    <w:rsid w:val="009A5CFC"/>
    <w:rsid w:val="009A6EA3"/>
    <w:rsid w:val="009A7B5F"/>
    <w:rsid w:val="009B3E54"/>
    <w:rsid w:val="009B52E1"/>
    <w:rsid w:val="009B5C16"/>
    <w:rsid w:val="009B5C79"/>
    <w:rsid w:val="009B6F6D"/>
    <w:rsid w:val="009C143E"/>
    <w:rsid w:val="009C27AD"/>
    <w:rsid w:val="009C2F74"/>
    <w:rsid w:val="009C4091"/>
    <w:rsid w:val="009C47E5"/>
    <w:rsid w:val="009C4D90"/>
    <w:rsid w:val="009C5A7B"/>
    <w:rsid w:val="009C7451"/>
    <w:rsid w:val="009D014A"/>
    <w:rsid w:val="009D1044"/>
    <w:rsid w:val="009D2152"/>
    <w:rsid w:val="009D3568"/>
    <w:rsid w:val="009D3670"/>
    <w:rsid w:val="009D4AF4"/>
    <w:rsid w:val="009D5532"/>
    <w:rsid w:val="009D5562"/>
    <w:rsid w:val="009D561D"/>
    <w:rsid w:val="009D63B3"/>
    <w:rsid w:val="009D63FF"/>
    <w:rsid w:val="009D6A90"/>
    <w:rsid w:val="009E148D"/>
    <w:rsid w:val="009E1730"/>
    <w:rsid w:val="009E2181"/>
    <w:rsid w:val="009E29CA"/>
    <w:rsid w:val="009E5F29"/>
    <w:rsid w:val="009E6E51"/>
    <w:rsid w:val="009E7953"/>
    <w:rsid w:val="009E799E"/>
    <w:rsid w:val="009F06AE"/>
    <w:rsid w:val="009F210E"/>
    <w:rsid w:val="009F3453"/>
    <w:rsid w:val="009F39F1"/>
    <w:rsid w:val="009F3D75"/>
    <w:rsid w:val="009F4597"/>
    <w:rsid w:val="009F60A8"/>
    <w:rsid w:val="009F6820"/>
    <w:rsid w:val="00A009B1"/>
    <w:rsid w:val="00A00EBD"/>
    <w:rsid w:val="00A025E0"/>
    <w:rsid w:val="00A02CBC"/>
    <w:rsid w:val="00A03100"/>
    <w:rsid w:val="00A04E37"/>
    <w:rsid w:val="00A04F99"/>
    <w:rsid w:val="00A067CA"/>
    <w:rsid w:val="00A07AA8"/>
    <w:rsid w:val="00A10103"/>
    <w:rsid w:val="00A12E94"/>
    <w:rsid w:val="00A148FB"/>
    <w:rsid w:val="00A15FF6"/>
    <w:rsid w:val="00A20DA0"/>
    <w:rsid w:val="00A217E4"/>
    <w:rsid w:val="00A22A2E"/>
    <w:rsid w:val="00A24E36"/>
    <w:rsid w:val="00A255BA"/>
    <w:rsid w:val="00A2617E"/>
    <w:rsid w:val="00A26D36"/>
    <w:rsid w:val="00A27762"/>
    <w:rsid w:val="00A2789A"/>
    <w:rsid w:val="00A27A82"/>
    <w:rsid w:val="00A27ABC"/>
    <w:rsid w:val="00A27AC9"/>
    <w:rsid w:val="00A3013C"/>
    <w:rsid w:val="00A31008"/>
    <w:rsid w:val="00A312E1"/>
    <w:rsid w:val="00A32F71"/>
    <w:rsid w:val="00A34AC9"/>
    <w:rsid w:val="00A34BA1"/>
    <w:rsid w:val="00A35619"/>
    <w:rsid w:val="00A35D5B"/>
    <w:rsid w:val="00A42672"/>
    <w:rsid w:val="00A429B9"/>
    <w:rsid w:val="00A42EB2"/>
    <w:rsid w:val="00A47259"/>
    <w:rsid w:val="00A47E42"/>
    <w:rsid w:val="00A50758"/>
    <w:rsid w:val="00A5337E"/>
    <w:rsid w:val="00A5513F"/>
    <w:rsid w:val="00A55A5F"/>
    <w:rsid w:val="00A568FB"/>
    <w:rsid w:val="00A56C9B"/>
    <w:rsid w:val="00A574AA"/>
    <w:rsid w:val="00A57FC5"/>
    <w:rsid w:val="00A6114B"/>
    <w:rsid w:val="00A61F44"/>
    <w:rsid w:val="00A6226D"/>
    <w:rsid w:val="00A62AC0"/>
    <w:rsid w:val="00A62ACC"/>
    <w:rsid w:val="00A63614"/>
    <w:rsid w:val="00A63D2C"/>
    <w:rsid w:val="00A64300"/>
    <w:rsid w:val="00A65842"/>
    <w:rsid w:val="00A659B0"/>
    <w:rsid w:val="00A65E39"/>
    <w:rsid w:val="00A66087"/>
    <w:rsid w:val="00A66CA3"/>
    <w:rsid w:val="00A6707C"/>
    <w:rsid w:val="00A70A73"/>
    <w:rsid w:val="00A7123D"/>
    <w:rsid w:val="00A7268C"/>
    <w:rsid w:val="00A7474F"/>
    <w:rsid w:val="00A74C5C"/>
    <w:rsid w:val="00A74EB0"/>
    <w:rsid w:val="00A755B6"/>
    <w:rsid w:val="00A75677"/>
    <w:rsid w:val="00A8075B"/>
    <w:rsid w:val="00A80D3D"/>
    <w:rsid w:val="00A80D9F"/>
    <w:rsid w:val="00A81079"/>
    <w:rsid w:val="00A8140E"/>
    <w:rsid w:val="00A82916"/>
    <w:rsid w:val="00A83C84"/>
    <w:rsid w:val="00A84213"/>
    <w:rsid w:val="00A855D3"/>
    <w:rsid w:val="00A86A27"/>
    <w:rsid w:val="00A90D3F"/>
    <w:rsid w:val="00A922F0"/>
    <w:rsid w:val="00A93CEB"/>
    <w:rsid w:val="00A93E08"/>
    <w:rsid w:val="00A95463"/>
    <w:rsid w:val="00A95685"/>
    <w:rsid w:val="00A9569A"/>
    <w:rsid w:val="00A95833"/>
    <w:rsid w:val="00A967E8"/>
    <w:rsid w:val="00A968E7"/>
    <w:rsid w:val="00AA025B"/>
    <w:rsid w:val="00AA04AD"/>
    <w:rsid w:val="00AA0D12"/>
    <w:rsid w:val="00AA104D"/>
    <w:rsid w:val="00AA1EF8"/>
    <w:rsid w:val="00AA2CCB"/>
    <w:rsid w:val="00AA36A0"/>
    <w:rsid w:val="00AA58F2"/>
    <w:rsid w:val="00AA5B5C"/>
    <w:rsid w:val="00AA723D"/>
    <w:rsid w:val="00AA7464"/>
    <w:rsid w:val="00AA7C66"/>
    <w:rsid w:val="00AA7ED1"/>
    <w:rsid w:val="00AB1320"/>
    <w:rsid w:val="00AB14AD"/>
    <w:rsid w:val="00AB189C"/>
    <w:rsid w:val="00AB3179"/>
    <w:rsid w:val="00AB32DD"/>
    <w:rsid w:val="00AB3B19"/>
    <w:rsid w:val="00AB402B"/>
    <w:rsid w:val="00AB4CE7"/>
    <w:rsid w:val="00AB6775"/>
    <w:rsid w:val="00AB6C0D"/>
    <w:rsid w:val="00AB7D17"/>
    <w:rsid w:val="00AC03DA"/>
    <w:rsid w:val="00AC3E67"/>
    <w:rsid w:val="00AC7385"/>
    <w:rsid w:val="00AC7CF1"/>
    <w:rsid w:val="00AD012B"/>
    <w:rsid w:val="00AD09DF"/>
    <w:rsid w:val="00AD168F"/>
    <w:rsid w:val="00AD289A"/>
    <w:rsid w:val="00AD28D9"/>
    <w:rsid w:val="00AD2C45"/>
    <w:rsid w:val="00AD30A5"/>
    <w:rsid w:val="00AD3666"/>
    <w:rsid w:val="00AD3B5E"/>
    <w:rsid w:val="00AD55E8"/>
    <w:rsid w:val="00AD7F24"/>
    <w:rsid w:val="00AE11F3"/>
    <w:rsid w:val="00AE255E"/>
    <w:rsid w:val="00AE259B"/>
    <w:rsid w:val="00AE2BF4"/>
    <w:rsid w:val="00AE5E0D"/>
    <w:rsid w:val="00AE6484"/>
    <w:rsid w:val="00AE7933"/>
    <w:rsid w:val="00AF0A49"/>
    <w:rsid w:val="00AF2FF9"/>
    <w:rsid w:val="00AF4D3F"/>
    <w:rsid w:val="00AF529E"/>
    <w:rsid w:val="00AF59B5"/>
    <w:rsid w:val="00AF5DE0"/>
    <w:rsid w:val="00AF620C"/>
    <w:rsid w:val="00B0028D"/>
    <w:rsid w:val="00B00D28"/>
    <w:rsid w:val="00B0206C"/>
    <w:rsid w:val="00B02A1D"/>
    <w:rsid w:val="00B04382"/>
    <w:rsid w:val="00B05871"/>
    <w:rsid w:val="00B05949"/>
    <w:rsid w:val="00B06F52"/>
    <w:rsid w:val="00B0733A"/>
    <w:rsid w:val="00B07B0D"/>
    <w:rsid w:val="00B07FC6"/>
    <w:rsid w:val="00B10660"/>
    <w:rsid w:val="00B11341"/>
    <w:rsid w:val="00B11A90"/>
    <w:rsid w:val="00B121DA"/>
    <w:rsid w:val="00B12620"/>
    <w:rsid w:val="00B1350E"/>
    <w:rsid w:val="00B1373D"/>
    <w:rsid w:val="00B13FF6"/>
    <w:rsid w:val="00B1400B"/>
    <w:rsid w:val="00B144F1"/>
    <w:rsid w:val="00B1683E"/>
    <w:rsid w:val="00B16E25"/>
    <w:rsid w:val="00B17695"/>
    <w:rsid w:val="00B204E4"/>
    <w:rsid w:val="00B20984"/>
    <w:rsid w:val="00B20B11"/>
    <w:rsid w:val="00B20C92"/>
    <w:rsid w:val="00B211C7"/>
    <w:rsid w:val="00B21F87"/>
    <w:rsid w:val="00B234A1"/>
    <w:rsid w:val="00B258FF"/>
    <w:rsid w:val="00B2629F"/>
    <w:rsid w:val="00B26633"/>
    <w:rsid w:val="00B27A76"/>
    <w:rsid w:val="00B31720"/>
    <w:rsid w:val="00B33143"/>
    <w:rsid w:val="00B3628C"/>
    <w:rsid w:val="00B4064A"/>
    <w:rsid w:val="00B419EE"/>
    <w:rsid w:val="00B41EBD"/>
    <w:rsid w:val="00B428A6"/>
    <w:rsid w:val="00B43F65"/>
    <w:rsid w:val="00B44594"/>
    <w:rsid w:val="00B44EF9"/>
    <w:rsid w:val="00B467D7"/>
    <w:rsid w:val="00B47AFB"/>
    <w:rsid w:val="00B47B1A"/>
    <w:rsid w:val="00B50FCB"/>
    <w:rsid w:val="00B51171"/>
    <w:rsid w:val="00B51189"/>
    <w:rsid w:val="00B51349"/>
    <w:rsid w:val="00B51FDC"/>
    <w:rsid w:val="00B52F39"/>
    <w:rsid w:val="00B53547"/>
    <w:rsid w:val="00B53ADA"/>
    <w:rsid w:val="00B548F8"/>
    <w:rsid w:val="00B54945"/>
    <w:rsid w:val="00B54A07"/>
    <w:rsid w:val="00B57CD7"/>
    <w:rsid w:val="00B614AC"/>
    <w:rsid w:val="00B615A9"/>
    <w:rsid w:val="00B61A79"/>
    <w:rsid w:val="00B6234A"/>
    <w:rsid w:val="00B6359B"/>
    <w:rsid w:val="00B6418C"/>
    <w:rsid w:val="00B6492C"/>
    <w:rsid w:val="00B64F26"/>
    <w:rsid w:val="00B665EF"/>
    <w:rsid w:val="00B66690"/>
    <w:rsid w:val="00B66EF4"/>
    <w:rsid w:val="00B702ED"/>
    <w:rsid w:val="00B706F2"/>
    <w:rsid w:val="00B7262B"/>
    <w:rsid w:val="00B742B4"/>
    <w:rsid w:val="00B74B44"/>
    <w:rsid w:val="00B7521D"/>
    <w:rsid w:val="00B756D7"/>
    <w:rsid w:val="00B75A05"/>
    <w:rsid w:val="00B761D1"/>
    <w:rsid w:val="00B803E8"/>
    <w:rsid w:val="00B81E22"/>
    <w:rsid w:val="00B8369B"/>
    <w:rsid w:val="00B844AD"/>
    <w:rsid w:val="00B849E3"/>
    <w:rsid w:val="00B85E68"/>
    <w:rsid w:val="00B86C13"/>
    <w:rsid w:val="00B90121"/>
    <w:rsid w:val="00B92ECB"/>
    <w:rsid w:val="00B93E09"/>
    <w:rsid w:val="00B952C7"/>
    <w:rsid w:val="00B96DF9"/>
    <w:rsid w:val="00BA18DC"/>
    <w:rsid w:val="00BA205F"/>
    <w:rsid w:val="00BA2164"/>
    <w:rsid w:val="00BA55AB"/>
    <w:rsid w:val="00BB0F82"/>
    <w:rsid w:val="00BB3169"/>
    <w:rsid w:val="00BB4BAB"/>
    <w:rsid w:val="00BB4ED7"/>
    <w:rsid w:val="00BC073D"/>
    <w:rsid w:val="00BC26A2"/>
    <w:rsid w:val="00BC2B88"/>
    <w:rsid w:val="00BC39CA"/>
    <w:rsid w:val="00BC59A5"/>
    <w:rsid w:val="00BC70CC"/>
    <w:rsid w:val="00BD0EBE"/>
    <w:rsid w:val="00BD1548"/>
    <w:rsid w:val="00BD1E7C"/>
    <w:rsid w:val="00BD37CA"/>
    <w:rsid w:val="00BD3FCF"/>
    <w:rsid w:val="00BD5631"/>
    <w:rsid w:val="00BD6091"/>
    <w:rsid w:val="00BE095C"/>
    <w:rsid w:val="00BE18C4"/>
    <w:rsid w:val="00BE1FF1"/>
    <w:rsid w:val="00BE27DC"/>
    <w:rsid w:val="00BE4021"/>
    <w:rsid w:val="00BE4D22"/>
    <w:rsid w:val="00BE5142"/>
    <w:rsid w:val="00BE5623"/>
    <w:rsid w:val="00BE5D98"/>
    <w:rsid w:val="00BE5DDB"/>
    <w:rsid w:val="00BE70D1"/>
    <w:rsid w:val="00BF01B9"/>
    <w:rsid w:val="00BF01D6"/>
    <w:rsid w:val="00BF38E1"/>
    <w:rsid w:val="00BF3BEF"/>
    <w:rsid w:val="00BF3ED9"/>
    <w:rsid w:val="00BF44E3"/>
    <w:rsid w:val="00BF4BC6"/>
    <w:rsid w:val="00BF4F00"/>
    <w:rsid w:val="00BF51C6"/>
    <w:rsid w:val="00BF5BDA"/>
    <w:rsid w:val="00BF5EFB"/>
    <w:rsid w:val="00BF6565"/>
    <w:rsid w:val="00C000F2"/>
    <w:rsid w:val="00C016E9"/>
    <w:rsid w:val="00C01881"/>
    <w:rsid w:val="00C02488"/>
    <w:rsid w:val="00C0289D"/>
    <w:rsid w:val="00C0344C"/>
    <w:rsid w:val="00C0360B"/>
    <w:rsid w:val="00C03882"/>
    <w:rsid w:val="00C03DB3"/>
    <w:rsid w:val="00C03E74"/>
    <w:rsid w:val="00C044DB"/>
    <w:rsid w:val="00C05FA2"/>
    <w:rsid w:val="00C07756"/>
    <w:rsid w:val="00C10F4E"/>
    <w:rsid w:val="00C11797"/>
    <w:rsid w:val="00C136B4"/>
    <w:rsid w:val="00C13C43"/>
    <w:rsid w:val="00C149F8"/>
    <w:rsid w:val="00C157D9"/>
    <w:rsid w:val="00C15952"/>
    <w:rsid w:val="00C15DF8"/>
    <w:rsid w:val="00C16968"/>
    <w:rsid w:val="00C1696E"/>
    <w:rsid w:val="00C17808"/>
    <w:rsid w:val="00C2101C"/>
    <w:rsid w:val="00C214E6"/>
    <w:rsid w:val="00C21800"/>
    <w:rsid w:val="00C21FB9"/>
    <w:rsid w:val="00C22D4A"/>
    <w:rsid w:val="00C23785"/>
    <w:rsid w:val="00C24119"/>
    <w:rsid w:val="00C251CC"/>
    <w:rsid w:val="00C2537D"/>
    <w:rsid w:val="00C261CD"/>
    <w:rsid w:val="00C30EDB"/>
    <w:rsid w:val="00C325E4"/>
    <w:rsid w:val="00C32995"/>
    <w:rsid w:val="00C32F7B"/>
    <w:rsid w:val="00C34196"/>
    <w:rsid w:val="00C3609A"/>
    <w:rsid w:val="00C42F93"/>
    <w:rsid w:val="00C436A1"/>
    <w:rsid w:val="00C43C9D"/>
    <w:rsid w:val="00C4648B"/>
    <w:rsid w:val="00C511EB"/>
    <w:rsid w:val="00C51AC9"/>
    <w:rsid w:val="00C52723"/>
    <w:rsid w:val="00C52A36"/>
    <w:rsid w:val="00C52EDE"/>
    <w:rsid w:val="00C53AE5"/>
    <w:rsid w:val="00C55E28"/>
    <w:rsid w:val="00C572AF"/>
    <w:rsid w:val="00C5754E"/>
    <w:rsid w:val="00C60144"/>
    <w:rsid w:val="00C608DA"/>
    <w:rsid w:val="00C6339B"/>
    <w:rsid w:val="00C636DA"/>
    <w:rsid w:val="00C63DC7"/>
    <w:rsid w:val="00C64408"/>
    <w:rsid w:val="00C703A9"/>
    <w:rsid w:val="00C707DF"/>
    <w:rsid w:val="00C71D5E"/>
    <w:rsid w:val="00C71FC7"/>
    <w:rsid w:val="00C725E0"/>
    <w:rsid w:val="00C72B0B"/>
    <w:rsid w:val="00C73A98"/>
    <w:rsid w:val="00C747AF"/>
    <w:rsid w:val="00C76A18"/>
    <w:rsid w:val="00C76B15"/>
    <w:rsid w:val="00C76E06"/>
    <w:rsid w:val="00C7712D"/>
    <w:rsid w:val="00C77322"/>
    <w:rsid w:val="00C7732D"/>
    <w:rsid w:val="00C77AAE"/>
    <w:rsid w:val="00C77B8D"/>
    <w:rsid w:val="00C8137B"/>
    <w:rsid w:val="00C81715"/>
    <w:rsid w:val="00C824EE"/>
    <w:rsid w:val="00C82639"/>
    <w:rsid w:val="00C82738"/>
    <w:rsid w:val="00C82FDA"/>
    <w:rsid w:val="00C85D57"/>
    <w:rsid w:val="00C85D82"/>
    <w:rsid w:val="00C90E32"/>
    <w:rsid w:val="00C916BB"/>
    <w:rsid w:val="00C93744"/>
    <w:rsid w:val="00C94702"/>
    <w:rsid w:val="00C95D1C"/>
    <w:rsid w:val="00CA1904"/>
    <w:rsid w:val="00CA1D98"/>
    <w:rsid w:val="00CA268C"/>
    <w:rsid w:val="00CA37CB"/>
    <w:rsid w:val="00CA6814"/>
    <w:rsid w:val="00CB1783"/>
    <w:rsid w:val="00CB28BF"/>
    <w:rsid w:val="00CB2988"/>
    <w:rsid w:val="00CB3452"/>
    <w:rsid w:val="00CB4076"/>
    <w:rsid w:val="00CB45F7"/>
    <w:rsid w:val="00CB5B28"/>
    <w:rsid w:val="00CB5F2A"/>
    <w:rsid w:val="00CC11D2"/>
    <w:rsid w:val="00CC2435"/>
    <w:rsid w:val="00CC3588"/>
    <w:rsid w:val="00CC6426"/>
    <w:rsid w:val="00CC75AE"/>
    <w:rsid w:val="00CC79DA"/>
    <w:rsid w:val="00CD14F0"/>
    <w:rsid w:val="00CD1A18"/>
    <w:rsid w:val="00CD1E44"/>
    <w:rsid w:val="00CD2B0A"/>
    <w:rsid w:val="00CD5B29"/>
    <w:rsid w:val="00CD602E"/>
    <w:rsid w:val="00CD69AB"/>
    <w:rsid w:val="00CD7884"/>
    <w:rsid w:val="00CE076F"/>
    <w:rsid w:val="00CE1CEC"/>
    <w:rsid w:val="00CE4B8A"/>
    <w:rsid w:val="00CE6102"/>
    <w:rsid w:val="00CF0FBA"/>
    <w:rsid w:val="00CF12BA"/>
    <w:rsid w:val="00CF1C9B"/>
    <w:rsid w:val="00CF227C"/>
    <w:rsid w:val="00CF270D"/>
    <w:rsid w:val="00CF2A79"/>
    <w:rsid w:val="00CF32D8"/>
    <w:rsid w:val="00CF3F7B"/>
    <w:rsid w:val="00CF422B"/>
    <w:rsid w:val="00CF5635"/>
    <w:rsid w:val="00CF695F"/>
    <w:rsid w:val="00CF6D27"/>
    <w:rsid w:val="00CF7980"/>
    <w:rsid w:val="00CF7F98"/>
    <w:rsid w:val="00D00C60"/>
    <w:rsid w:val="00D017D0"/>
    <w:rsid w:val="00D02BE2"/>
    <w:rsid w:val="00D02D6F"/>
    <w:rsid w:val="00D0315B"/>
    <w:rsid w:val="00D03C81"/>
    <w:rsid w:val="00D04E23"/>
    <w:rsid w:val="00D053C6"/>
    <w:rsid w:val="00D05B86"/>
    <w:rsid w:val="00D1134E"/>
    <w:rsid w:val="00D127E2"/>
    <w:rsid w:val="00D1359C"/>
    <w:rsid w:val="00D13907"/>
    <w:rsid w:val="00D202D0"/>
    <w:rsid w:val="00D21ACF"/>
    <w:rsid w:val="00D22DED"/>
    <w:rsid w:val="00D23776"/>
    <w:rsid w:val="00D23874"/>
    <w:rsid w:val="00D24704"/>
    <w:rsid w:val="00D2723D"/>
    <w:rsid w:val="00D2763B"/>
    <w:rsid w:val="00D27C58"/>
    <w:rsid w:val="00D30693"/>
    <w:rsid w:val="00D30C2D"/>
    <w:rsid w:val="00D30DCB"/>
    <w:rsid w:val="00D312F2"/>
    <w:rsid w:val="00D318ED"/>
    <w:rsid w:val="00D32536"/>
    <w:rsid w:val="00D3314F"/>
    <w:rsid w:val="00D331A2"/>
    <w:rsid w:val="00D377B5"/>
    <w:rsid w:val="00D40977"/>
    <w:rsid w:val="00D420E3"/>
    <w:rsid w:val="00D42833"/>
    <w:rsid w:val="00D432AE"/>
    <w:rsid w:val="00D44151"/>
    <w:rsid w:val="00D4558E"/>
    <w:rsid w:val="00D456DA"/>
    <w:rsid w:val="00D45E64"/>
    <w:rsid w:val="00D47BDC"/>
    <w:rsid w:val="00D50363"/>
    <w:rsid w:val="00D50F88"/>
    <w:rsid w:val="00D51B29"/>
    <w:rsid w:val="00D52B7D"/>
    <w:rsid w:val="00D55753"/>
    <w:rsid w:val="00D5748A"/>
    <w:rsid w:val="00D61729"/>
    <w:rsid w:val="00D62D11"/>
    <w:rsid w:val="00D63498"/>
    <w:rsid w:val="00D6555F"/>
    <w:rsid w:val="00D667F6"/>
    <w:rsid w:val="00D669B1"/>
    <w:rsid w:val="00D6730D"/>
    <w:rsid w:val="00D67AD6"/>
    <w:rsid w:val="00D70A04"/>
    <w:rsid w:val="00D719CC"/>
    <w:rsid w:val="00D71A51"/>
    <w:rsid w:val="00D72638"/>
    <w:rsid w:val="00D73576"/>
    <w:rsid w:val="00D744AD"/>
    <w:rsid w:val="00D758AB"/>
    <w:rsid w:val="00D76517"/>
    <w:rsid w:val="00D77EB3"/>
    <w:rsid w:val="00D804AC"/>
    <w:rsid w:val="00D80F2E"/>
    <w:rsid w:val="00D82C10"/>
    <w:rsid w:val="00D83009"/>
    <w:rsid w:val="00D83206"/>
    <w:rsid w:val="00D8449B"/>
    <w:rsid w:val="00D854F5"/>
    <w:rsid w:val="00D90B70"/>
    <w:rsid w:val="00D91BCD"/>
    <w:rsid w:val="00D91EA6"/>
    <w:rsid w:val="00D92E95"/>
    <w:rsid w:val="00D93062"/>
    <w:rsid w:val="00D9669F"/>
    <w:rsid w:val="00D97D68"/>
    <w:rsid w:val="00DA0C7B"/>
    <w:rsid w:val="00DA25DB"/>
    <w:rsid w:val="00DA2EB3"/>
    <w:rsid w:val="00DA3595"/>
    <w:rsid w:val="00DB0AF0"/>
    <w:rsid w:val="00DB1040"/>
    <w:rsid w:val="00DB1FB8"/>
    <w:rsid w:val="00DB2972"/>
    <w:rsid w:val="00DB2A6D"/>
    <w:rsid w:val="00DB4AAB"/>
    <w:rsid w:val="00DC017D"/>
    <w:rsid w:val="00DC0D26"/>
    <w:rsid w:val="00DC0F5B"/>
    <w:rsid w:val="00DC25A2"/>
    <w:rsid w:val="00DC2838"/>
    <w:rsid w:val="00DC3722"/>
    <w:rsid w:val="00DC404B"/>
    <w:rsid w:val="00DC48A4"/>
    <w:rsid w:val="00DC492E"/>
    <w:rsid w:val="00DC57F6"/>
    <w:rsid w:val="00DC5879"/>
    <w:rsid w:val="00DC659D"/>
    <w:rsid w:val="00DC65CA"/>
    <w:rsid w:val="00DC78B3"/>
    <w:rsid w:val="00DC78D8"/>
    <w:rsid w:val="00DD096A"/>
    <w:rsid w:val="00DD0AA7"/>
    <w:rsid w:val="00DD1415"/>
    <w:rsid w:val="00DD16DE"/>
    <w:rsid w:val="00DD1BAF"/>
    <w:rsid w:val="00DD259D"/>
    <w:rsid w:val="00DD31E1"/>
    <w:rsid w:val="00DD3D8B"/>
    <w:rsid w:val="00DD4880"/>
    <w:rsid w:val="00DD616A"/>
    <w:rsid w:val="00DD7531"/>
    <w:rsid w:val="00DD7C84"/>
    <w:rsid w:val="00DE0EDA"/>
    <w:rsid w:val="00DE16D1"/>
    <w:rsid w:val="00DE2CA0"/>
    <w:rsid w:val="00DE412A"/>
    <w:rsid w:val="00DE61C9"/>
    <w:rsid w:val="00DE78A6"/>
    <w:rsid w:val="00DE792E"/>
    <w:rsid w:val="00DE7CD6"/>
    <w:rsid w:val="00DE7D82"/>
    <w:rsid w:val="00DF041C"/>
    <w:rsid w:val="00DF0AE5"/>
    <w:rsid w:val="00DF1160"/>
    <w:rsid w:val="00DF1430"/>
    <w:rsid w:val="00DF15FE"/>
    <w:rsid w:val="00DF16D6"/>
    <w:rsid w:val="00DF17DD"/>
    <w:rsid w:val="00DF4A98"/>
    <w:rsid w:val="00DF6C57"/>
    <w:rsid w:val="00DF784E"/>
    <w:rsid w:val="00E00353"/>
    <w:rsid w:val="00E04173"/>
    <w:rsid w:val="00E042C6"/>
    <w:rsid w:val="00E048DD"/>
    <w:rsid w:val="00E0668A"/>
    <w:rsid w:val="00E11DB6"/>
    <w:rsid w:val="00E12C10"/>
    <w:rsid w:val="00E12FAE"/>
    <w:rsid w:val="00E13479"/>
    <w:rsid w:val="00E1468F"/>
    <w:rsid w:val="00E1499E"/>
    <w:rsid w:val="00E1599A"/>
    <w:rsid w:val="00E15A48"/>
    <w:rsid w:val="00E20B30"/>
    <w:rsid w:val="00E21137"/>
    <w:rsid w:val="00E21C69"/>
    <w:rsid w:val="00E2201B"/>
    <w:rsid w:val="00E2228A"/>
    <w:rsid w:val="00E25A92"/>
    <w:rsid w:val="00E25C27"/>
    <w:rsid w:val="00E26AF1"/>
    <w:rsid w:val="00E2788C"/>
    <w:rsid w:val="00E27C2D"/>
    <w:rsid w:val="00E3074C"/>
    <w:rsid w:val="00E321CC"/>
    <w:rsid w:val="00E3314E"/>
    <w:rsid w:val="00E34037"/>
    <w:rsid w:val="00E364CE"/>
    <w:rsid w:val="00E36A93"/>
    <w:rsid w:val="00E37DDB"/>
    <w:rsid w:val="00E41A3B"/>
    <w:rsid w:val="00E429DD"/>
    <w:rsid w:val="00E430A7"/>
    <w:rsid w:val="00E44531"/>
    <w:rsid w:val="00E4559A"/>
    <w:rsid w:val="00E4683F"/>
    <w:rsid w:val="00E51A67"/>
    <w:rsid w:val="00E51A9B"/>
    <w:rsid w:val="00E51DDB"/>
    <w:rsid w:val="00E53F81"/>
    <w:rsid w:val="00E55309"/>
    <w:rsid w:val="00E563DF"/>
    <w:rsid w:val="00E565B4"/>
    <w:rsid w:val="00E57C06"/>
    <w:rsid w:val="00E60511"/>
    <w:rsid w:val="00E60C7C"/>
    <w:rsid w:val="00E62DE4"/>
    <w:rsid w:val="00E6337E"/>
    <w:rsid w:val="00E63E03"/>
    <w:rsid w:val="00E64538"/>
    <w:rsid w:val="00E64820"/>
    <w:rsid w:val="00E652F7"/>
    <w:rsid w:val="00E6793E"/>
    <w:rsid w:val="00E726BC"/>
    <w:rsid w:val="00E73043"/>
    <w:rsid w:val="00E7522E"/>
    <w:rsid w:val="00E80982"/>
    <w:rsid w:val="00E80A6A"/>
    <w:rsid w:val="00E81C05"/>
    <w:rsid w:val="00E82686"/>
    <w:rsid w:val="00E84387"/>
    <w:rsid w:val="00E855D5"/>
    <w:rsid w:val="00E857B5"/>
    <w:rsid w:val="00E86766"/>
    <w:rsid w:val="00E86C24"/>
    <w:rsid w:val="00E87E6B"/>
    <w:rsid w:val="00E9050C"/>
    <w:rsid w:val="00E94796"/>
    <w:rsid w:val="00E94DBE"/>
    <w:rsid w:val="00E95121"/>
    <w:rsid w:val="00E959A8"/>
    <w:rsid w:val="00E96491"/>
    <w:rsid w:val="00E965C4"/>
    <w:rsid w:val="00E97E76"/>
    <w:rsid w:val="00EA1FAB"/>
    <w:rsid w:val="00EA2128"/>
    <w:rsid w:val="00EA2902"/>
    <w:rsid w:val="00EA4BDF"/>
    <w:rsid w:val="00EA5173"/>
    <w:rsid w:val="00EA56C6"/>
    <w:rsid w:val="00EA7034"/>
    <w:rsid w:val="00EB017F"/>
    <w:rsid w:val="00EB0898"/>
    <w:rsid w:val="00EB17E4"/>
    <w:rsid w:val="00EB3427"/>
    <w:rsid w:val="00EB3834"/>
    <w:rsid w:val="00EB3F46"/>
    <w:rsid w:val="00EB4F07"/>
    <w:rsid w:val="00EB510B"/>
    <w:rsid w:val="00EB759A"/>
    <w:rsid w:val="00EC1851"/>
    <w:rsid w:val="00EC21DF"/>
    <w:rsid w:val="00EC3B7A"/>
    <w:rsid w:val="00EC4069"/>
    <w:rsid w:val="00EC44C6"/>
    <w:rsid w:val="00EC4F6F"/>
    <w:rsid w:val="00EC6612"/>
    <w:rsid w:val="00EC747B"/>
    <w:rsid w:val="00ED00FA"/>
    <w:rsid w:val="00ED296F"/>
    <w:rsid w:val="00ED5B37"/>
    <w:rsid w:val="00ED5CBA"/>
    <w:rsid w:val="00ED6E57"/>
    <w:rsid w:val="00EE08F4"/>
    <w:rsid w:val="00EE0EDD"/>
    <w:rsid w:val="00EE2A7A"/>
    <w:rsid w:val="00EE2FEB"/>
    <w:rsid w:val="00EE40FF"/>
    <w:rsid w:val="00EE4A22"/>
    <w:rsid w:val="00EE50F4"/>
    <w:rsid w:val="00EE5EAC"/>
    <w:rsid w:val="00EE6103"/>
    <w:rsid w:val="00EE6A49"/>
    <w:rsid w:val="00EE7196"/>
    <w:rsid w:val="00EF00B0"/>
    <w:rsid w:val="00EF03CE"/>
    <w:rsid w:val="00EF0C5E"/>
    <w:rsid w:val="00EF0F4E"/>
    <w:rsid w:val="00EF1DFE"/>
    <w:rsid w:val="00EF31E7"/>
    <w:rsid w:val="00EF43AD"/>
    <w:rsid w:val="00EF4D35"/>
    <w:rsid w:val="00EF59C9"/>
    <w:rsid w:val="00EF6CBE"/>
    <w:rsid w:val="00EF7A82"/>
    <w:rsid w:val="00F000FF"/>
    <w:rsid w:val="00F00385"/>
    <w:rsid w:val="00F01B38"/>
    <w:rsid w:val="00F03F93"/>
    <w:rsid w:val="00F042A0"/>
    <w:rsid w:val="00F047D4"/>
    <w:rsid w:val="00F05431"/>
    <w:rsid w:val="00F05593"/>
    <w:rsid w:val="00F06263"/>
    <w:rsid w:val="00F114A5"/>
    <w:rsid w:val="00F11A68"/>
    <w:rsid w:val="00F11AB1"/>
    <w:rsid w:val="00F126AB"/>
    <w:rsid w:val="00F129D8"/>
    <w:rsid w:val="00F13314"/>
    <w:rsid w:val="00F133EC"/>
    <w:rsid w:val="00F139FB"/>
    <w:rsid w:val="00F146B2"/>
    <w:rsid w:val="00F150A2"/>
    <w:rsid w:val="00F16353"/>
    <w:rsid w:val="00F167A8"/>
    <w:rsid w:val="00F169A5"/>
    <w:rsid w:val="00F16B44"/>
    <w:rsid w:val="00F2004C"/>
    <w:rsid w:val="00F200B2"/>
    <w:rsid w:val="00F20186"/>
    <w:rsid w:val="00F208BD"/>
    <w:rsid w:val="00F20CC7"/>
    <w:rsid w:val="00F22338"/>
    <w:rsid w:val="00F2283A"/>
    <w:rsid w:val="00F25337"/>
    <w:rsid w:val="00F2569E"/>
    <w:rsid w:val="00F26364"/>
    <w:rsid w:val="00F268B3"/>
    <w:rsid w:val="00F26E58"/>
    <w:rsid w:val="00F26EB8"/>
    <w:rsid w:val="00F310C1"/>
    <w:rsid w:val="00F31156"/>
    <w:rsid w:val="00F3151E"/>
    <w:rsid w:val="00F32127"/>
    <w:rsid w:val="00F3218B"/>
    <w:rsid w:val="00F33E70"/>
    <w:rsid w:val="00F37CA0"/>
    <w:rsid w:val="00F40B2F"/>
    <w:rsid w:val="00F42C79"/>
    <w:rsid w:val="00F43538"/>
    <w:rsid w:val="00F43D64"/>
    <w:rsid w:val="00F43D6A"/>
    <w:rsid w:val="00F44606"/>
    <w:rsid w:val="00F44BCA"/>
    <w:rsid w:val="00F45F8D"/>
    <w:rsid w:val="00F45FDB"/>
    <w:rsid w:val="00F46E41"/>
    <w:rsid w:val="00F50669"/>
    <w:rsid w:val="00F5473A"/>
    <w:rsid w:val="00F562CE"/>
    <w:rsid w:val="00F57E1D"/>
    <w:rsid w:val="00F57FE9"/>
    <w:rsid w:val="00F6018F"/>
    <w:rsid w:val="00F602D7"/>
    <w:rsid w:val="00F60476"/>
    <w:rsid w:val="00F62CA1"/>
    <w:rsid w:val="00F64598"/>
    <w:rsid w:val="00F655F1"/>
    <w:rsid w:val="00F6699F"/>
    <w:rsid w:val="00F70AF0"/>
    <w:rsid w:val="00F70DDE"/>
    <w:rsid w:val="00F71897"/>
    <w:rsid w:val="00F71D41"/>
    <w:rsid w:val="00F72A54"/>
    <w:rsid w:val="00F73D75"/>
    <w:rsid w:val="00F75471"/>
    <w:rsid w:val="00F759BC"/>
    <w:rsid w:val="00F76B9E"/>
    <w:rsid w:val="00F77ADE"/>
    <w:rsid w:val="00F8141E"/>
    <w:rsid w:val="00F82323"/>
    <w:rsid w:val="00F82ED2"/>
    <w:rsid w:val="00F8305D"/>
    <w:rsid w:val="00F8307E"/>
    <w:rsid w:val="00F831C3"/>
    <w:rsid w:val="00F8380A"/>
    <w:rsid w:val="00F8391B"/>
    <w:rsid w:val="00F85853"/>
    <w:rsid w:val="00F86623"/>
    <w:rsid w:val="00F87E17"/>
    <w:rsid w:val="00F90E2C"/>
    <w:rsid w:val="00F91C41"/>
    <w:rsid w:val="00F9266F"/>
    <w:rsid w:val="00F92B1D"/>
    <w:rsid w:val="00F9372D"/>
    <w:rsid w:val="00F93D53"/>
    <w:rsid w:val="00F948B2"/>
    <w:rsid w:val="00F94E99"/>
    <w:rsid w:val="00F94EE4"/>
    <w:rsid w:val="00F95350"/>
    <w:rsid w:val="00F95524"/>
    <w:rsid w:val="00FA007D"/>
    <w:rsid w:val="00FA087B"/>
    <w:rsid w:val="00FA14EB"/>
    <w:rsid w:val="00FA181A"/>
    <w:rsid w:val="00FA25E6"/>
    <w:rsid w:val="00FA51CD"/>
    <w:rsid w:val="00FA523A"/>
    <w:rsid w:val="00FA68AB"/>
    <w:rsid w:val="00FA747E"/>
    <w:rsid w:val="00FB04BD"/>
    <w:rsid w:val="00FB1589"/>
    <w:rsid w:val="00FB2E61"/>
    <w:rsid w:val="00FB30D3"/>
    <w:rsid w:val="00FB36B8"/>
    <w:rsid w:val="00FB4073"/>
    <w:rsid w:val="00FB49AD"/>
    <w:rsid w:val="00FB4C9A"/>
    <w:rsid w:val="00FB52B5"/>
    <w:rsid w:val="00FC10EB"/>
    <w:rsid w:val="00FC1D6D"/>
    <w:rsid w:val="00FC22DB"/>
    <w:rsid w:val="00FC2FD4"/>
    <w:rsid w:val="00FC3A50"/>
    <w:rsid w:val="00FC417C"/>
    <w:rsid w:val="00FC441E"/>
    <w:rsid w:val="00FC55C7"/>
    <w:rsid w:val="00FC7A1C"/>
    <w:rsid w:val="00FC7A71"/>
    <w:rsid w:val="00FC7B18"/>
    <w:rsid w:val="00FD1186"/>
    <w:rsid w:val="00FD3390"/>
    <w:rsid w:val="00FD5B09"/>
    <w:rsid w:val="00FD79CA"/>
    <w:rsid w:val="00FE020B"/>
    <w:rsid w:val="00FE10E6"/>
    <w:rsid w:val="00FE1BF3"/>
    <w:rsid w:val="00FE296B"/>
    <w:rsid w:val="00FE30C1"/>
    <w:rsid w:val="00FE30FB"/>
    <w:rsid w:val="00FE353E"/>
    <w:rsid w:val="00FE538F"/>
    <w:rsid w:val="00FE5814"/>
    <w:rsid w:val="00FE6FD5"/>
    <w:rsid w:val="00FE7127"/>
    <w:rsid w:val="00FE7E31"/>
    <w:rsid w:val="00FF106F"/>
    <w:rsid w:val="00FF10B9"/>
    <w:rsid w:val="00FF166D"/>
    <w:rsid w:val="00FF248D"/>
    <w:rsid w:val="00FF3452"/>
    <w:rsid w:val="00FF43B8"/>
    <w:rsid w:val="00FF469B"/>
    <w:rsid w:val="00FF4AFD"/>
    <w:rsid w:val="00FF4FB5"/>
    <w:rsid w:val="00FF537C"/>
    <w:rsid w:val="00FF5D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78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1881"/>
  </w:style>
  <w:style w:type="paragraph" w:styleId="Heading1">
    <w:name w:val="heading 1"/>
    <w:basedOn w:val="Normal"/>
    <w:next w:val="Normal"/>
    <w:qFormat/>
    <w:rsid w:val="00C01881"/>
    <w:pPr>
      <w:keepNext/>
      <w:outlineLvl w:val="0"/>
    </w:pPr>
    <w:rPr>
      <w:sz w:val="24"/>
    </w:rPr>
  </w:style>
  <w:style w:type="paragraph" w:styleId="Heading2">
    <w:name w:val="heading 2"/>
    <w:basedOn w:val="Normal"/>
    <w:next w:val="Normal"/>
    <w:qFormat/>
    <w:rsid w:val="00C01881"/>
    <w:pPr>
      <w:keepNext/>
      <w:jc w:val="center"/>
      <w:outlineLvl w:val="1"/>
    </w:pPr>
    <w:rPr>
      <w:b/>
      <w:sz w:val="28"/>
    </w:rPr>
  </w:style>
  <w:style w:type="paragraph" w:styleId="Heading3">
    <w:name w:val="heading 3"/>
    <w:basedOn w:val="Normal"/>
    <w:next w:val="Normal"/>
    <w:qFormat/>
    <w:rsid w:val="00C01881"/>
    <w:pPr>
      <w:keepNext/>
      <w:outlineLvl w:val="2"/>
    </w:pPr>
    <w:rPr>
      <w:u w:val="single"/>
    </w:rPr>
  </w:style>
  <w:style w:type="paragraph" w:styleId="Heading4">
    <w:name w:val="heading 4"/>
    <w:basedOn w:val="Normal"/>
    <w:next w:val="Normal"/>
    <w:link w:val="Heading4Char"/>
    <w:qFormat/>
    <w:rsid w:val="00C01881"/>
    <w:pPr>
      <w:keepNext/>
      <w:outlineLvl w:val="3"/>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01881"/>
    <w:rPr>
      <w:sz w:val="24"/>
    </w:rPr>
  </w:style>
  <w:style w:type="character" w:styleId="Hyperlink">
    <w:name w:val="Hyperlink"/>
    <w:basedOn w:val="DefaultParagraphFont"/>
    <w:rsid w:val="00C01881"/>
    <w:rPr>
      <w:color w:val="0000FF"/>
      <w:u w:val="single"/>
    </w:rPr>
  </w:style>
  <w:style w:type="paragraph" w:styleId="Caption">
    <w:name w:val="caption"/>
    <w:basedOn w:val="Normal"/>
    <w:next w:val="Normal"/>
    <w:qFormat/>
    <w:rsid w:val="00C01881"/>
    <w:rPr>
      <w:color w:val="0000FF"/>
      <w:sz w:val="24"/>
    </w:rPr>
  </w:style>
  <w:style w:type="paragraph" w:styleId="BodyText2">
    <w:name w:val="Body Text 2"/>
    <w:basedOn w:val="Normal"/>
    <w:rsid w:val="00C01881"/>
    <w:rPr>
      <w:color w:val="0000FF"/>
    </w:rPr>
  </w:style>
  <w:style w:type="paragraph" w:styleId="BodyText3">
    <w:name w:val="Body Text 3"/>
    <w:basedOn w:val="Normal"/>
    <w:rsid w:val="00C01881"/>
    <w:pPr>
      <w:autoSpaceDE w:val="0"/>
      <w:autoSpaceDN w:val="0"/>
      <w:adjustRightInd w:val="0"/>
      <w:spacing w:line="240" w:lineRule="atLeast"/>
    </w:pPr>
    <w:rPr>
      <w:color w:val="0000FF"/>
      <w:sz w:val="24"/>
    </w:rPr>
  </w:style>
  <w:style w:type="paragraph" w:customStyle="1" w:styleId="Default">
    <w:name w:val="Default"/>
    <w:link w:val="DefaultChar"/>
    <w:rsid w:val="0093726B"/>
    <w:pPr>
      <w:autoSpaceDE w:val="0"/>
      <w:autoSpaceDN w:val="0"/>
      <w:adjustRightInd w:val="0"/>
    </w:pPr>
    <w:rPr>
      <w:color w:val="000000"/>
      <w:sz w:val="24"/>
      <w:szCs w:val="24"/>
    </w:rPr>
  </w:style>
  <w:style w:type="character" w:customStyle="1" w:styleId="Heading4Char">
    <w:name w:val="Heading 4 Char"/>
    <w:basedOn w:val="DefaultParagraphFont"/>
    <w:link w:val="Heading4"/>
    <w:rsid w:val="0093726B"/>
    <w:rPr>
      <w:b/>
      <w:bCs/>
      <w:sz w:val="24"/>
      <w:lang w:val="en-US" w:eastAsia="en-US" w:bidi="ar-SA"/>
    </w:rPr>
  </w:style>
  <w:style w:type="character" w:customStyle="1" w:styleId="DefaultChar">
    <w:name w:val="Default Char"/>
    <w:basedOn w:val="DefaultParagraphFont"/>
    <w:link w:val="Default"/>
    <w:rsid w:val="0093726B"/>
    <w:rPr>
      <w:color w:val="000000"/>
      <w:sz w:val="24"/>
      <w:szCs w:val="24"/>
      <w:lang w:val="en-US" w:eastAsia="en-US" w:bidi="ar-SA"/>
    </w:rPr>
  </w:style>
  <w:style w:type="paragraph" w:styleId="Header">
    <w:name w:val="header"/>
    <w:basedOn w:val="Normal"/>
    <w:rsid w:val="0035026F"/>
    <w:pPr>
      <w:tabs>
        <w:tab w:val="center" w:pos="4320"/>
        <w:tab w:val="right" w:pos="8640"/>
      </w:tabs>
    </w:pPr>
  </w:style>
  <w:style w:type="paragraph" w:styleId="Footer">
    <w:name w:val="footer"/>
    <w:basedOn w:val="Normal"/>
    <w:rsid w:val="0035026F"/>
    <w:pPr>
      <w:tabs>
        <w:tab w:val="center" w:pos="4320"/>
        <w:tab w:val="right" w:pos="8640"/>
      </w:tabs>
    </w:pPr>
  </w:style>
  <w:style w:type="character" w:styleId="FollowedHyperlink">
    <w:name w:val="FollowedHyperlink"/>
    <w:basedOn w:val="DefaultParagraphFont"/>
    <w:rsid w:val="00F169A5"/>
    <w:rPr>
      <w:color w:val="800080"/>
      <w:u w:val="single"/>
    </w:rPr>
  </w:style>
  <w:style w:type="table" w:styleId="TableGrid">
    <w:name w:val="Table Grid"/>
    <w:basedOn w:val="TableNormal"/>
    <w:rsid w:val="00C21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357BA5"/>
  </w:style>
  <w:style w:type="paragraph" w:styleId="ListParagraph">
    <w:name w:val="List Paragraph"/>
    <w:basedOn w:val="Normal"/>
    <w:uiPriority w:val="34"/>
    <w:qFormat/>
    <w:rsid w:val="00B6359B"/>
    <w:pPr>
      <w:ind w:left="720"/>
      <w:contextualSpacing/>
    </w:pPr>
  </w:style>
  <w:style w:type="paragraph" w:styleId="BalloonText">
    <w:name w:val="Balloon Text"/>
    <w:basedOn w:val="Normal"/>
    <w:link w:val="BalloonTextChar"/>
    <w:rsid w:val="00B05871"/>
    <w:rPr>
      <w:rFonts w:ascii="Tahoma" w:hAnsi="Tahoma" w:cs="Tahoma"/>
      <w:sz w:val="16"/>
      <w:szCs w:val="16"/>
    </w:rPr>
  </w:style>
  <w:style w:type="character" w:customStyle="1" w:styleId="BalloonTextChar">
    <w:name w:val="Balloon Text Char"/>
    <w:basedOn w:val="DefaultParagraphFont"/>
    <w:link w:val="BalloonText"/>
    <w:rsid w:val="00B05871"/>
    <w:rPr>
      <w:rFonts w:ascii="Tahoma" w:hAnsi="Tahoma" w:cs="Tahoma"/>
      <w:sz w:val="16"/>
      <w:szCs w:val="16"/>
    </w:rPr>
  </w:style>
  <w:style w:type="character" w:styleId="CommentReference">
    <w:name w:val="annotation reference"/>
    <w:basedOn w:val="DefaultParagraphFont"/>
    <w:rsid w:val="00897726"/>
    <w:rPr>
      <w:sz w:val="16"/>
      <w:szCs w:val="16"/>
    </w:rPr>
  </w:style>
  <w:style w:type="paragraph" w:styleId="CommentText">
    <w:name w:val="annotation text"/>
    <w:basedOn w:val="Normal"/>
    <w:link w:val="CommentTextChar"/>
    <w:rsid w:val="00897726"/>
  </w:style>
  <w:style w:type="character" w:customStyle="1" w:styleId="CommentTextChar">
    <w:name w:val="Comment Text Char"/>
    <w:basedOn w:val="DefaultParagraphFont"/>
    <w:link w:val="CommentText"/>
    <w:rsid w:val="00897726"/>
  </w:style>
  <w:style w:type="paragraph" w:styleId="CommentSubject">
    <w:name w:val="annotation subject"/>
    <w:basedOn w:val="CommentText"/>
    <w:next w:val="CommentText"/>
    <w:link w:val="CommentSubjectChar"/>
    <w:rsid w:val="00897726"/>
    <w:rPr>
      <w:b/>
      <w:bCs/>
    </w:rPr>
  </w:style>
  <w:style w:type="character" w:customStyle="1" w:styleId="CommentSubjectChar">
    <w:name w:val="Comment Subject Char"/>
    <w:basedOn w:val="CommentTextChar"/>
    <w:link w:val="CommentSubject"/>
    <w:rsid w:val="00897726"/>
    <w:rPr>
      <w:b/>
      <w:bCs/>
    </w:rPr>
  </w:style>
  <w:style w:type="paragraph" w:styleId="PlainText">
    <w:name w:val="Plain Text"/>
    <w:basedOn w:val="Normal"/>
    <w:link w:val="PlainTextChar"/>
    <w:uiPriority w:val="99"/>
    <w:unhideWhenUsed/>
    <w:rsid w:val="00F60476"/>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F60476"/>
    <w:rPr>
      <w:rFonts w:ascii="Consolas" w:eastAsiaTheme="minorHAnsi" w:hAnsi="Consolas" w:cstheme="minorBidi"/>
      <w:sz w:val="21"/>
      <w:szCs w:val="21"/>
    </w:rPr>
  </w:style>
</w:styles>
</file>

<file path=word/webSettings.xml><?xml version="1.0" encoding="utf-8"?>
<w:webSettings xmlns:r="http://schemas.openxmlformats.org/officeDocument/2006/relationships" xmlns:w="http://schemas.openxmlformats.org/wordprocessingml/2006/main">
  <w:divs>
    <w:div w:id="392581900">
      <w:bodyDiv w:val="1"/>
      <w:marLeft w:val="0"/>
      <w:marRight w:val="0"/>
      <w:marTop w:val="0"/>
      <w:marBottom w:val="0"/>
      <w:divBdr>
        <w:top w:val="none" w:sz="0" w:space="0" w:color="auto"/>
        <w:left w:val="none" w:sz="0" w:space="0" w:color="auto"/>
        <w:bottom w:val="none" w:sz="0" w:space="0" w:color="auto"/>
        <w:right w:val="none" w:sz="0" w:space="0" w:color="auto"/>
      </w:divBdr>
    </w:div>
    <w:div w:id="573123664">
      <w:bodyDiv w:val="1"/>
      <w:marLeft w:val="0"/>
      <w:marRight w:val="0"/>
      <w:marTop w:val="0"/>
      <w:marBottom w:val="0"/>
      <w:divBdr>
        <w:top w:val="none" w:sz="0" w:space="0" w:color="auto"/>
        <w:left w:val="none" w:sz="0" w:space="0" w:color="auto"/>
        <w:bottom w:val="none" w:sz="0" w:space="0" w:color="auto"/>
        <w:right w:val="none" w:sz="0" w:space="0" w:color="auto"/>
      </w:divBdr>
      <w:divsChild>
        <w:div w:id="305092511">
          <w:marLeft w:val="0"/>
          <w:marRight w:val="0"/>
          <w:marTop w:val="0"/>
          <w:marBottom w:val="0"/>
          <w:divBdr>
            <w:top w:val="none" w:sz="0" w:space="0" w:color="auto"/>
            <w:left w:val="none" w:sz="0" w:space="0" w:color="auto"/>
            <w:bottom w:val="none" w:sz="0" w:space="0" w:color="auto"/>
            <w:right w:val="none" w:sz="0" w:space="0" w:color="auto"/>
          </w:divBdr>
          <w:divsChild>
            <w:div w:id="895120603">
              <w:marLeft w:val="0"/>
              <w:marRight w:val="0"/>
              <w:marTop w:val="0"/>
              <w:marBottom w:val="0"/>
              <w:divBdr>
                <w:top w:val="none" w:sz="0" w:space="0" w:color="auto"/>
                <w:left w:val="none" w:sz="0" w:space="0" w:color="auto"/>
                <w:bottom w:val="none" w:sz="0" w:space="0" w:color="auto"/>
                <w:right w:val="none" w:sz="0" w:space="0" w:color="auto"/>
              </w:divBdr>
              <w:divsChild>
                <w:div w:id="528029942">
                  <w:marLeft w:val="0"/>
                  <w:marRight w:val="0"/>
                  <w:marTop w:val="0"/>
                  <w:marBottom w:val="0"/>
                  <w:divBdr>
                    <w:top w:val="none" w:sz="0" w:space="0" w:color="auto"/>
                    <w:left w:val="none" w:sz="0" w:space="0" w:color="auto"/>
                    <w:bottom w:val="none" w:sz="0" w:space="0" w:color="auto"/>
                    <w:right w:val="none" w:sz="0" w:space="0" w:color="auto"/>
                  </w:divBdr>
                  <w:divsChild>
                    <w:div w:id="1555314739">
                      <w:marLeft w:val="0"/>
                      <w:marRight w:val="0"/>
                      <w:marTop w:val="0"/>
                      <w:marBottom w:val="0"/>
                      <w:divBdr>
                        <w:top w:val="none" w:sz="0" w:space="0" w:color="auto"/>
                        <w:left w:val="none" w:sz="0" w:space="0" w:color="auto"/>
                        <w:bottom w:val="none" w:sz="0" w:space="0" w:color="auto"/>
                        <w:right w:val="none" w:sz="0" w:space="0" w:color="auto"/>
                      </w:divBdr>
                      <w:divsChild>
                        <w:div w:id="1495759713">
                          <w:marLeft w:val="0"/>
                          <w:marRight w:val="0"/>
                          <w:marTop w:val="0"/>
                          <w:marBottom w:val="0"/>
                          <w:divBdr>
                            <w:top w:val="none" w:sz="0" w:space="0" w:color="auto"/>
                            <w:left w:val="none" w:sz="0" w:space="0" w:color="auto"/>
                            <w:bottom w:val="none" w:sz="0" w:space="0" w:color="auto"/>
                            <w:right w:val="none" w:sz="0" w:space="0" w:color="auto"/>
                          </w:divBdr>
                          <w:divsChild>
                            <w:div w:id="1916351090">
                              <w:marLeft w:val="0"/>
                              <w:marRight w:val="0"/>
                              <w:marTop w:val="0"/>
                              <w:marBottom w:val="0"/>
                              <w:divBdr>
                                <w:top w:val="none" w:sz="0" w:space="0" w:color="auto"/>
                                <w:left w:val="none" w:sz="0" w:space="0" w:color="auto"/>
                                <w:bottom w:val="none" w:sz="0" w:space="0" w:color="auto"/>
                                <w:right w:val="none" w:sz="0" w:space="0" w:color="auto"/>
                              </w:divBdr>
                              <w:divsChild>
                                <w:div w:id="935986476">
                                  <w:marLeft w:val="0"/>
                                  <w:marRight w:val="0"/>
                                  <w:marTop w:val="0"/>
                                  <w:marBottom w:val="0"/>
                                  <w:divBdr>
                                    <w:top w:val="none" w:sz="0" w:space="0" w:color="auto"/>
                                    <w:left w:val="none" w:sz="0" w:space="0" w:color="auto"/>
                                    <w:bottom w:val="none" w:sz="0" w:space="0" w:color="auto"/>
                                    <w:right w:val="none" w:sz="0" w:space="0" w:color="auto"/>
                                  </w:divBdr>
                                  <w:divsChild>
                                    <w:div w:id="166143200">
                                      <w:marLeft w:val="0"/>
                                      <w:marRight w:val="0"/>
                                      <w:marTop w:val="0"/>
                                      <w:marBottom w:val="0"/>
                                      <w:divBdr>
                                        <w:top w:val="none" w:sz="0" w:space="0" w:color="auto"/>
                                        <w:left w:val="none" w:sz="0" w:space="0" w:color="auto"/>
                                        <w:bottom w:val="none" w:sz="0" w:space="0" w:color="auto"/>
                                        <w:right w:val="none" w:sz="0" w:space="0" w:color="auto"/>
                                      </w:divBdr>
                                      <w:divsChild>
                                        <w:div w:id="615260259">
                                          <w:marLeft w:val="0"/>
                                          <w:marRight w:val="0"/>
                                          <w:marTop w:val="0"/>
                                          <w:marBottom w:val="0"/>
                                          <w:divBdr>
                                            <w:top w:val="none" w:sz="0" w:space="0" w:color="auto"/>
                                            <w:left w:val="none" w:sz="0" w:space="0" w:color="auto"/>
                                            <w:bottom w:val="none" w:sz="0" w:space="0" w:color="auto"/>
                                            <w:right w:val="none" w:sz="0" w:space="0" w:color="auto"/>
                                          </w:divBdr>
                                          <w:divsChild>
                                            <w:div w:id="288508974">
                                              <w:marLeft w:val="0"/>
                                              <w:marRight w:val="0"/>
                                              <w:marTop w:val="0"/>
                                              <w:marBottom w:val="0"/>
                                              <w:divBdr>
                                                <w:top w:val="none" w:sz="0" w:space="0" w:color="auto"/>
                                                <w:left w:val="none" w:sz="0" w:space="0" w:color="auto"/>
                                                <w:bottom w:val="none" w:sz="0" w:space="0" w:color="auto"/>
                                                <w:right w:val="none" w:sz="0" w:space="0" w:color="auto"/>
                                              </w:divBdr>
                                              <w:divsChild>
                                                <w:div w:id="71783927">
                                                  <w:marLeft w:val="0"/>
                                                  <w:marRight w:val="0"/>
                                                  <w:marTop w:val="0"/>
                                                  <w:marBottom w:val="0"/>
                                                  <w:divBdr>
                                                    <w:top w:val="none" w:sz="0" w:space="0" w:color="auto"/>
                                                    <w:left w:val="none" w:sz="0" w:space="0" w:color="auto"/>
                                                    <w:bottom w:val="none" w:sz="0" w:space="0" w:color="auto"/>
                                                    <w:right w:val="none" w:sz="0" w:space="0" w:color="auto"/>
                                                  </w:divBdr>
                                                  <w:divsChild>
                                                    <w:div w:id="396898828">
                                                      <w:marLeft w:val="0"/>
                                                      <w:marRight w:val="0"/>
                                                      <w:marTop w:val="0"/>
                                                      <w:marBottom w:val="0"/>
                                                      <w:divBdr>
                                                        <w:top w:val="none" w:sz="0" w:space="0" w:color="auto"/>
                                                        <w:left w:val="none" w:sz="0" w:space="0" w:color="auto"/>
                                                        <w:bottom w:val="none" w:sz="0" w:space="0" w:color="auto"/>
                                                        <w:right w:val="none" w:sz="0" w:space="0" w:color="auto"/>
                                                      </w:divBdr>
                                                      <w:divsChild>
                                                        <w:div w:id="617444177">
                                                          <w:marLeft w:val="0"/>
                                                          <w:marRight w:val="0"/>
                                                          <w:marTop w:val="0"/>
                                                          <w:marBottom w:val="0"/>
                                                          <w:divBdr>
                                                            <w:top w:val="none" w:sz="0" w:space="0" w:color="auto"/>
                                                            <w:left w:val="none" w:sz="0" w:space="0" w:color="auto"/>
                                                            <w:bottom w:val="none" w:sz="0" w:space="0" w:color="auto"/>
                                                            <w:right w:val="none" w:sz="0" w:space="0" w:color="auto"/>
                                                          </w:divBdr>
                                                          <w:divsChild>
                                                            <w:div w:id="1036396110">
                                                              <w:marLeft w:val="0"/>
                                                              <w:marRight w:val="0"/>
                                                              <w:marTop w:val="0"/>
                                                              <w:marBottom w:val="0"/>
                                                              <w:divBdr>
                                                                <w:top w:val="none" w:sz="0" w:space="0" w:color="auto"/>
                                                                <w:left w:val="none" w:sz="0" w:space="0" w:color="auto"/>
                                                                <w:bottom w:val="none" w:sz="0" w:space="0" w:color="auto"/>
                                                                <w:right w:val="none" w:sz="0" w:space="0" w:color="auto"/>
                                                              </w:divBdr>
                                                              <w:divsChild>
                                                                <w:div w:id="581373097">
                                                                  <w:marLeft w:val="0"/>
                                                                  <w:marRight w:val="0"/>
                                                                  <w:marTop w:val="0"/>
                                                                  <w:marBottom w:val="0"/>
                                                                  <w:divBdr>
                                                                    <w:top w:val="none" w:sz="0" w:space="0" w:color="auto"/>
                                                                    <w:left w:val="none" w:sz="0" w:space="0" w:color="auto"/>
                                                                    <w:bottom w:val="none" w:sz="0" w:space="0" w:color="auto"/>
                                                                    <w:right w:val="none" w:sz="0" w:space="0" w:color="auto"/>
                                                                  </w:divBdr>
                                                                  <w:divsChild>
                                                                    <w:div w:id="1804346124">
                                                                      <w:marLeft w:val="0"/>
                                                                      <w:marRight w:val="0"/>
                                                                      <w:marTop w:val="0"/>
                                                                      <w:marBottom w:val="0"/>
                                                                      <w:divBdr>
                                                                        <w:top w:val="none" w:sz="0" w:space="0" w:color="auto"/>
                                                                        <w:left w:val="none" w:sz="0" w:space="0" w:color="auto"/>
                                                                        <w:bottom w:val="none" w:sz="0" w:space="0" w:color="auto"/>
                                                                        <w:right w:val="none" w:sz="0" w:space="0" w:color="auto"/>
                                                                      </w:divBdr>
                                                                      <w:divsChild>
                                                                        <w:div w:id="1124929640">
                                                                          <w:marLeft w:val="0"/>
                                                                          <w:marRight w:val="0"/>
                                                                          <w:marTop w:val="0"/>
                                                                          <w:marBottom w:val="0"/>
                                                                          <w:divBdr>
                                                                            <w:top w:val="none" w:sz="0" w:space="0" w:color="auto"/>
                                                                            <w:left w:val="none" w:sz="0" w:space="0" w:color="auto"/>
                                                                            <w:bottom w:val="none" w:sz="0" w:space="0" w:color="auto"/>
                                                                            <w:right w:val="none" w:sz="0" w:space="0" w:color="auto"/>
                                                                          </w:divBdr>
                                                                          <w:divsChild>
                                                                            <w:div w:id="757101317">
                                                                              <w:marLeft w:val="0"/>
                                                                              <w:marRight w:val="0"/>
                                                                              <w:marTop w:val="0"/>
                                                                              <w:marBottom w:val="0"/>
                                                                              <w:divBdr>
                                                                                <w:top w:val="none" w:sz="0" w:space="0" w:color="auto"/>
                                                                                <w:left w:val="none" w:sz="0" w:space="0" w:color="auto"/>
                                                                                <w:bottom w:val="none" w:sz="0" w:space="0" w:color="auto"/>
                                                                                <w:right w:val="none" w:sz="0" w:space="0" w:color="auto"/>
                                                                              </w:divBdr>
                                                                              <w:divsChild>
                                                                                <w:div w:id="1329553105">
                                                                                  <w:marLeft w:val="0"/>
                                                                                  <w:marRight w:val="0"/>
                                                                                  <w:marTop w:val="0"/>
                                                                                  <w:marBottom w:val="0"/>
                                                                                  <w:divBdr>
                                                                                    <w:top w:val="none" w:sz="0" w:space="0" w:color="auto"/>
                                                                                    <w:left w:val="none" w:sz="0" w:space="0" w:color="auto"/>
                                                                                    <w:bottom w:val="none" w:sz="0" w:space="0" w:color="auto"/>
                                                                                    <w:right w:val="none" w:sz="0" w:space="0" w:color="auto"/>
                                                                                  </w:divBdr>
                                                                                  <w:divsChild>
                                                                                    <w:div w:id="1673793526">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24852">
      <w:bodyDiv w:val="1"/>
      <w:marLeft w:val="0"/>
      <w:marRight w:val="0"/>
      <w:marTop w:val="0"/>
      <w:marBottom w:val="0"/>
      <w:divBdr>
        <w:top w:val="none" w:sz="0" w:space="0" w:color="auto"/>
        <w:left w:val="none" w:sz="0" w:space="0" w:color="auto"/>
        <w:bottom w:val="none" w:sz="0" w:space="0" w:color="auto"/>
        <w:right w:val="none" w:sz="0" w:space="0" w:color="auto"/>
      </w:divBdr>
    </w:div>
    <w:div w:id="919101983">
      <w:bodyDiv w:val="1"/>
      <w:marLeft w:val="0"/>
      <w:marRight w:val="0"/>
      <w:marTop w:val="0"/>
      <w:marBottom w:val="0"/>
      <w:divBdr>
        <w:top w:val="none" w:sz="0" w:space="0" w:color="auto"/>
        <w:left w:val="none" w:sz="0" w:space="0" w:color="auto"/>
        <w:bottom w:val="none" w:sz="0" w:space="0" w:color="auto"/>
        <w:right w:val="none" w:sz="0" w:space="0" w:color="auto"/>
      </w:divBdr>
      <w:divsChild>
        <w:div w:id="1161312565">
          <w:marLeft w:val="0"/>
          <w:marRight w:val="0"/>
          <w:marTop w:val="0"/>
          <w:marBottom w:val="0"/>
          <w:divBdr>
            <w:top w:val="none" w:sz="0" w:space="0" w:color="auto"/>
            <w:left w:val="none" w:sz="0" w:space="0" w:color="auto"/>
            <w:bottom w:val="single" w:sz="4" w:space="3" w:color="999999"/>
            <w:right w:val="none" w:sz="0" w:space="0" w:color="auto"/>
          </w:divBdr>
        </w:div>
      </w:divsChild>
    </w:div>
    <w:div w:id="1512528014">
      <w:bodyDiv w:val="1"/>
      <w:marLeft w:val="0"/>
      <w:marRight w:val="0"/>
      <w:marTop w:val="0"/>
      <w:marBottom w:val="0"/>
      <w:divBdr>
        <w:top w:val="none" w:sz="0" w:space="0" w:color="auto"/>
        <w:left w:val="none" w:sz="0" w:space="0" w:color="auto"/>
        <w:bottom w:val="none" w:sz="0" w:space="0" w:color="auto"/>
        <w:right w:val="none" w:sz="0" w:space="0" w:color="auto"/>
      </w:divBdr>
    </w:div>
    <w:div w:id="1621112109">
      <w:bodyDiv w:val="1"/>
      <w:marLeft w:val="0"/>
      <w:marRight w:val="0"/>
      <w:marTop w:val="0"/>
      <w:marBottom w:val="0"/>
      <w:divBdr>
        <w:top w:val="none" w:sz="0" w:space="0" w:color="auto"/>
        <w:left w:val="none" w:sz="0" w:space="0" w:color="auto"/>
        <w:bottom w:val="none" w:sz="0" w:space="0" w:color="auto"/>
        <w:right w:val="none" w:sz="0" w:space="0" w:color="auto"/>
      </w:divBdr>
    </w:div>
    <w:div w:id="1903826994">
      <w:bodyDiv w:val="1"/>
      <w:marLeft w:val="0"/>
      <w:marRight w:val="0"/>
      <w:marTop w:val="0"/>
      <w:marBottom w:val="0"/>
      <w:divBdr>
        <w:top w:val="none" w:sz="0" w:space="0" w:color="auto"/>
        <w:left w:val="none" w:sz="0" w:space="0" w:color="auto"/>
        <w:bottom w:val="none" w:sz="0" w:space="0" w:color="auto"/>
        <w:right w:val="none" w:sz="0" w:space="0" w:color="auto"/>
      </w:divBdr>
    </w:div>
    <w:div w:id="191019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pa.connectsolutions.com/git6"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E210F5-3908-4DEF-AF18-58B1F909B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1611</Words>
  <Characters>8776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Toxics Subcommittee Meeting Agenda/Minutes</vt:lpstr>
    </vt:vector>
  </TitlesOfParts>
  <Company>EPA</Company>
  <LinksUpToDate>false</LinksUpToDate>
  <CharactersWithSpaces>10367</CharactersWithSpaces>
  <SharedDoc>false</SharedDoc>
  <HLinks>
    <vt:vector size="6" baseType="variant">
      <vt:variant>
        <vt:i4>3211373</vt:i4>
      </vt:variant>
      <vt:variant>
        <vt:i4>0</vt:i4>
      </vt:variant>
      <vt:variant>
        <vt:i4>0</vt:i4>
      </vt:variant>
      <vt:variant>
        <vt:i4>5</vt:i4>
      </vt:variant>
      <vt:variant>
        <vt:lpwstr>http://chesapeake1.na4.acrobat.com/git6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Toxics Subcommittee Meeting Agenda/Minutes</dc:title>
  <dc:creator>CBPO STAFF</dc:creator>
  <cp:lastModifiedBy>Tim Wilke</cp:lastModifiedBy>
  <cp:revision>2</cp:revision>
  <cp:lastPrinted>2014-01-29T21:13:00Z</cp:lastPrinted>
  <dcterms:created xsi:type="dcterms:W3CDTF">2014-02-10T20:22:00Z</dcterms:created>
  <dcterms:modified xsi:type="dcterms:W3CDTF">2014-02-10T20:22:00Z</dcterms:modified>
</cp:coreProperties>
</file>