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856423" w14:textId="0DC060CC" w:rsidR="003B01FD" w:rsidRPr="003B01FD" w:rsidRDefault="003B01FD" w:rsidP="007E04E8">
      <w:pPr>
        <w:spacing w:after="0" w:line="240" w:lineRule="auto"/>
        <w:jc w:val="center"/>
        <w:rPr>
          <w:b/>
          <w:bCs/>
        </w:rPr>
      </w:pPr>
      <w:r>
        <w:rPr>
          <w:b/>
          <w:bCs/>
        </w:rPr>
        <w:t xml:space="preserve">Summary of </w:t>
      </w:r>
      <w:r w:rsidR="007E04E8">
        <w:rPr>
          <w:b/>
          <w:bCs/>
        </w:rPr>
        <w:t>Recommended Revisions to the CBP Governance Document</w:t>
      </w:r>
    </w:p>
    <w:p w14:paraId="43FFDE2C" w14:textId="2D0C7ED4" w:rsidR="1900659F" w:rsidRDefault="00EC0542" w:rsidP="00663B0A">
      <w:pPr>
        <w:spacing w:after="0" w:line="240" w:lineRule="auto"/>
        <w:jc w:val="center"/>
        <w:rPr>
          <w:b/>
        </w:rPr>
      </w:pPr>
      <w:r>
        <w:rPr>
          <w:b/>
        </w:rPr>
        <w:t>6-2</w:t>
      </w:r>
      <w:r w:rsidR="00CC24C7" w:rsidRPr="00CC24C7">
        <w:rPr>
          <w:b/>
        </w:rPr>
        <w:t>-15</w:t>
      </w:r>
    </w:p>
    <w:p w14:paraId="5A348250" w14:textId="77777777" w:rsidR="00663B0A" w:rsidRDefault="00663B0A" w:rsidP="00DD4877">
      <w:pPr>
        <w:spacing w:after="0" w:line="240" w:lineRule="auto"/>
        <w:rPr>
          <w:b/>
        </w:rPr>
      </w:pPr>
    </w:p>
    <w:p w14:paraId="60C01165" w14:textId="6D03868C" w:rsidR="004F193B" w:rsidRDefault="00DD1946" w:rsidP="004F193B">
      <w:pPr>
        <w:spacing w:line="240" w:lineRule="auto"/>
      </w:pPr>
      <w:r>
        <w:t xml:space="preserve">In July 2014, the PSC approved an interim version of the CBP Partnership’s Governance Document, agreeing that this is a living document that will be continually updated and </w:t>
      </w:r>
      <w:r w:rsidR="003B01FD">
        <w:t xml:space="preserve">adapted over time. </w:t>
      </w:r>
      <w:r w:rsidR="004F193B">
        <w:t>Since the time that this document was approved as an interim final version, GIT 6 has collected suggested revisions and changes from various partners and addressed these issues</w:t>
      </w:r>
      <w:r w:rsidR="006D1288">
        <w:t xml:space="preserve"> with M</w:t>
      </w:r>
      <w:r w:rsidR="007E04E8">
        <w:t>anagement Board input. This</w:t>
      </w:r>
      <w:r w:rsidR="004F193B">
        <w:t xml:space="preserve"> table outlines the Par</w:t>
      </w:r>
      <w:r w:rsidR="006D1288">
        <w:t>tnership’s suggested revisions.</w:t>
      </w:r>
    </w:p>
    <w:p w14:paraId="4128FF66" w14:textId="3A508FA9" w:rsidR="00F330D1" w:rsidRDefault="00A549FA" w:rsidP="00C63CF0">
      <w:pPr>
        <w:spacing w:after="0" w:line="240" w:lineRule="auto"/>
      </w:pPr>
      <w:r>
        <w:rPr>
          <w:b/>
          <w:i/>
        </w:rPr>
        <w:t>Requested Outcome</w:t>
      </w:r>
      <w:r w:rsidR="004F193B" w:rsidRPr="004F193B">
        <w:rPr>
          <w:b/>
          <w:i/>
        </w:rPr>
        <w:t>:</w:t>
      </w:r>
      <w:r w:rsidR="00C63CF0">
        <w:rPr>
          <w:b/>
          <w:i/>
        </w:rPr>
        <w:t xml:space="preserve"> </w:t>
      </w:r>
      <w:r w:rsidR="00DC2C94">
        <w:t>PSC</w:t>
      </w:r>
      <w:r>
        <w:t xml:space="preserve"> approval</w:t>
      </w:r>
      <w:r w:rsidR="004F193B">
        <w:t xml:space="preserve"> the </w:t>
      </w:r>
      <w:r w:rsidR="00DC2C94">
        <w:t>suggested revisions to the Governance Document</w:t>
      </w:r>
      <w:r>
        <w:t xml:space="preserve"> for issues 1-3</w:t>
      </w:r>
      <w:r w:rsidR="00DC2C94">
        <w:t>.</w:t>
      </w:r>
      <w:r>
        <w:t xml:space="preserve"> PSC awareness of changes approved by the MB for remaining issues. </w:t>
      </w:r>
      <w:r w:rsidR="00DC2C94">
        <w:t xml:space="preserve"> </w:t>
      </w:r>
    </w:p>
    <w:p w14:paraId="5DF06EC7" w14:textId="77777777" w:rsidR="00C63CF0" w:rsidRPr="00C63CF0" w:rsidRDefault="00C63CF0" w:rsidP="00C63CF0">
      <w:pPr>
        <w:spacing w:after="0" w:line="240" w:lineRule="auto"/>
        <w:rPr>
          <w:b/>
          <w:i/>
        </w:rPr>
      </w:pPr>
    </w:p>
    <w:p w14:paraId="43434F6D" w14:textId="6BD6B66F" w:rsidR="0047241C" w:rsidRPr="00F330D1" w:rsidRDefault="003376FC" w:rsidP="004F193B">
      <w:pPr>
        <w:spacing w:line="240" w:lineRule="auto"/>
        <w:rPr>
          <w:b/>
        </w:rPr>
      </w:pPr>
      <w:r>
        <w:rPr>
          <w:b/>
        </w:rPr>
        <w:t>Summary of Suggested Revisions for Approval</w:t>
      </w:r>
      <w:r w:rsidR="00F330D1" w:rsidRPr="00F330D1">
        <w:rPr>
          <w:b/>
        </w:rPr>
        <w:t xml:space="preserve">: </w:t>
      </w:r>
      <w:r w:rsidR="00C24E7F">
        <w:rPr>
          <w:b/>
        </w:rPr>
        <w:t xml:space="preserve"> </w:t>
      </w:r>
    </w:p>
    <w:tbl>
      <w:tblPr>
        <w:tblStyle w:val="TableGrid"/>
        <w:tblW w:w="12950" w:type="dxa"/>
        <w:tblLook w:val="04A0" w:firstRow="1" w:lastRow="0" w:firstColumn="1" w:lastColumn="0" w:noHBand="0" w:noVBand="1"/>
      </w:tblPr>
      <w:tblGrid>
        <w:gridCol w:w="445"/>
        <w:gridCol w:w="3237"/>
        <w:gridCol w:w="1815"/>
        <w:gridCol w:w="7453"/>
      </w:tblGrid>
      <w:tr w:rsidR="00A654E4" w14:paraId="4B323810" w14:textId="77777777" w:rsidTr="006B740A">
        <w:trPr>
          <w:trHeight w:val="323"/>
        </w:trPr>
        <w:tc>
          <w:tcPr>
            <w:tcW w:w="445" w:type="dxa"/>
          </w:tcPr>
          <w:p w14:paraId="1DB26CA1" w14:textId="75F01ED1" w:rsidR="00A654E4" w:rsidRPr="0047241C" w:rsidRDefault="00A654E4" w:rsidP="0047241C">
            <w:pPr>
              <w:jc w:val="center"/>
              <w:rPr>
                <w:b/>
              </w:rPr>
            </w:pPr>
            <w:r>
              <w:rPr>
                <w:b/>
              </w:rPr>
              <w:t>#</w:t>
            </w:r>
          </w:p>
        </w:tc>
        <w:tc>
          <w:tcPr>
            <w:tcW w:w="3237" w:type="dxa"/>
          </w:tcPr>
          <w:p w14:paraId="012A3186" w14:textId="3D9BD11F" w:rsidR="00A654E4" w:rsidRPr="0047241C" w:rsidRDefault="00A654E4" w:rsidP="0047241C">
            <w:pPr>
              <w:jc w:val="center"/>
              <w:rPr>
                <w:b/>
              </w:rPr>
            </w:pPr>
            <w:r w:rsidRPr="0047241C">
              <w:rPr>
                <w:b/>
              </w:rPr>
              <w:t>Issue</w:t>
            </w:r>
          </w:p>
        </w:tc>
        <w:tc>
          <w:tcPr>
            <w:tcW w:w="1815" w:type="dxa"/>
          </w:tcPr>
          <w:p w14:paraId="4ABA9DD9" w14:textId="78B02DF0" w:rsidR="00A654E4" w:rsidRPr="0047241C" w:rsidRDefault="00A654E4" w:rsidP="0047241C">
            <w:pPr>
              <w:jc w:val="center"/>
              <w:rPr>
                <w:b/>
              </w:rPr>
            </w:pPr>
            <w:r w:rsidRPr="0047241C">
              <w:rPr>
                <w:b/>
              </w:rPr>
              <w:t>Location</w:t>
            </w:r>
          </w:p>
        </w:tc>
        <w:tc>
          <w:tcPr>
            <w:tcW w:w="7453" w:type="dxa"/>
          </w:tcPr>
          <w:p w14:paraId="74466233" w14:textId="54985479" w:rsidR="00A654E4" w:rsidRPr="0047241C" w:rsidRDefault="00BE0054" w:rsidP="0047241C">
            <w:pPr>
              <w:jc w:val="center"/>
              <w:rPr>
                <w:b/>
              </w:rPr>
            </w:pPr>
            <w:r>
              <w:rPr>
                <w:b/>
              </w:rPr>
              <w:t xml:space="preserve">Management Board Approved </w:t>
            </w:r>
            <w:r w:rsidR="0001426A">
              <w:rPr>
                <w:b/>
              </w:rPr>
              <w:t>Revision</w:t>
            </w:r>
          </w:p>
        </w:tc>
      </w:tr>
      <w:tr w:rsidR="006B740A" w14:paraId="6FDD9336" w14:textId="77777777" w:rsidTr="006B740A">
        <w:tc>
          <w:tcPr>
            <w:tcW w:w="12950" w:type="dxa"/>
            <w:gridSpan w:val="4"/>
            <w:shd w:val="clear" w:color="auto" w:fill="D9D9D9" w:themeFill="background1" w:themeFillShade="D9"/>
          </w:tcPr>
          <w:p w14:paraId="6BF6A324" w14:textId="5550936D" w:rsidR="006B740A" w:rsidRPr="006B740A" w:rsidRDefault="001C3283" w:rsidP="006B740A">
            <w:pPr>
              <w:jc w:val="center"/>
              <w:rPr>
                <w:b/>
              </w:rPr>
            </w:pPr>
            <w:r>
              <w:rPr>
                <w:b/>
              </w:rPr>
              <w:t>Issues R</w:t>
            </w:r>
            <w:r w:rsidR="006B740A" w:rsidRPr="006B740A">
              <w:rPr>
                <w:b/>
              </w:rPr>
              <w:t xml:space="preserve">elated </w:t>
            </w:r>
            <w:r w:rsidR="006E056D">
              <w:rPr>
                <w:b/>
              </w:rPr>
              <w:t xml:space="preserve">to the </w:t>
            </w:r>
            <w:r w:rsidR="006B740A" w:rsidRPr="006B740A">
              <w:rPr>
                <w:b/>
              </w:rPr>
              <w:t xml:space="preserve"> EC and PSC</w:t>
            </w:r>
          </w:p>
        </w:tc>
      </w:tr>
      <w:tr w:rsidR="000F1CBB" w14:paraId="6F3C30C9" w14:textId="77777777" w:rsidTr="00506166">
        <w:tc>
          <w:tcPr>
            <w:tcW w:w="445" w:type="dxa"/>
          </w:tcPr>
          <w:p w14:paraId="526005B0" w14:textId="5F57413C" w:rsidR="000F1CBB" w:rsidRDefault="00F51246" w:rsidP="000F1CBB">
            <w:r>
              <w:t>1</w:t>
            </w:r>
          </w:p>
        </w:tc>
        <w:tc>
          <w:tcPr>
            <w:tcW w:w="3237" w:type="dxa"/>
          </w:tcPr>
          <w:p w14:paraId="48C70D79" w14:textId="43A0F25E" w:rsidR="000F1CBB" w:rsidRDefault="000F1CBB" w:rsidP="000F1CBB">
            <w:r>
              <w:t>Develop provisions for general EC business conducted between annual meetings</w:t>
            </w:r>
          </w:p>
        </w:tc>
        <w:tc>
          <w:tcPr>
            <w:tcW w:w="1815" w:type="dxa"/>
          </w:tcPr>
          <w:p w14:paraId="175CC150" w14:textId="107ED3EC" w:rsidR="000F1CBB" w:rsidRDefault="000F1CBB" w:rsidP="000F1CBB">
            <w:r>
              <w:t>p. 7, “EC Operations, Business Between Annual Meetings”</w:t>
            </w:r>
          </w:p>
        </w:tc>
        <w:tc>
          <w:tcPr>
            <w:tcW w:w="7453" w:type="dxa"/>
          </w:tcPr>
          <w:p w14:paraId="6C94BB0E" w14:textId="77777777" w:rsidR="000F1CBB" w:rsidRDefault="000F1CBB" w:rsidP="000F1CBB">
            <w:r>
              <w:t>Text</w:t>
            </w:r>
            <w:r w:rsidRPr="00851F66">
              <w:t xml:space="preserve"> </w:t>
            </w:r>
            <w:r>
              <w:t>added to</w:t>
            </w:r>
            <w:r w:rsidRPr="00851F66">
              <w:t xml:space="preserve"> “EC Operations” section on p. 7: </w:t>
            </w:r>
          </w:p>
          <w:p w14:paraId="5C70D22F" w14:textId="2516538E" w:rsidR="000F1CBB" w:rsidRDefault="000F1CBB" w:rsidP="000F1CBB">
            <w:r w:rsidRPr="00231DAD">
              <w:rPr>
                <w:i/>
              </w:rPr>
              <w:t>“</w:t>
            </w:r>
            <w:r>
              <w:rPr>
                <w:i/>
              </w:rPr>
              <w:t xml:space="preserve">Business Between Annual Meetings: </w:t>
            </w:r>
            <w:r w:rsidRPr="00231DAD">
              <w:rPr>
                <w:i/>
              </w:rPr>
              <w:t xml:space="preserve">In the event that business must be conducted between annual EC meetings, each members’ principals’ staff will act on their behalf at the PSC level. If a meeting of the EC is required, a special meeting </w:t>
            </w:r>
            <w:ins w:id="0" w:author="Watterson, Samantha" w:date="2015-06-02T16:18:00Z">
              <w:r w:rsidR="00CE10EE">
                <w:rPr>
                  <w:i/>
                </w:rPr>
                <w:t xml:space="preserve">or conference call </w:t>
              </w:r>
            </w:ins>
            <w:r w:rsidRPr="00231DAD">
              <w:rPr>
                <w:i/>
              </w:rPr>
              <w:t xml:space="preserve">may be called by the Chair or by a majority of the members of the EC. The purpose of the meeting will be stated in the call for the meeting and will be scheduled in consultation with all EC members. Public notice of all meetings will be made as soon as possible after logistics are confirmed.” </w:t>
            </w:r>
          </w:p>
        </w:tc>
      </w:tr>
      <w:tr w:rsidR="000F1CBB" w14:paraId="5404348C" w14:textId="77777777" w:rsidTr="00506166">
        <w:tc>
          <w:tcPr>
            <w:tcW w:w="445" w:type="dxa"/>
          </w:tcPr>
          <w:p w14:paraId="493225E0" w14:textId="0E6EFF10" w:rsidR="000F1CBB" w:rsidRDefault="000F1CBB" w:rsidP="000F1CBB">
            <w:r>
              <w:t>2</w:t>
            </w:r>
          </w:p>
        </w:tc>
        <w:tc>
          <w:tcPr>
            <w:tcW w:w="3237" w:type="dxa"/>
          </w:tcPr>
          <w:p w14:paraId="23E3CBE2" w14:textId="1CA2B672" w:rsidR="000F1CBB" w:rsidRDefault="000F1CBB" w:rsidP="000F1CBB">
            <w:r>
              <w:t>Develop a protocol for selecting the EC Chair outside of the annual meeting</w:t>
            </w:r>
          </w:p>
        </w:tc>
        <w:tc>
          <w:tcPr>
            <w:tcW w:w="1815" w:type="dxa"/>
          </w:tcPr>
          <w:p w14:paraId="751157D8" w14:textId="37BB7D26" w:rsidR="000F1CBB" w:rsidRDefault="000F1CBB" w:rsidP="000F1CBB">
            <w:r>
              <w:t>p. 6, “EC Leadership and Membership”</w:t>
            </w:r>
          </w:p>
        </w:tc>
        <w:tc>
          <w:tcPr>
            <w:tcW w:w="7453" w:type="dxa"/>
          </w:tcPr>
          <w:p w14:paraId="0ED4C7A6" w14:textId="732E841E" w:rsidR="000F1CBB" w:rsidRDefault="000F1CBB" w:rsidP="000F1CBB">
            <w:r>
              <w:t>Text added to “Leadership and Membership” section on p. 6:</w:t>
            </w:r>
          </w:p>
          <w:p w14:paraId="3563E2E5" w14:textId="2B7A73EE" w:rsidR="000F1CBB" w:rsidRPr="00FD4F53" w:rsidRDefault="000F1CBB" w:rsidP="000F1CBB">
            <w:pPr>
              <w:rPr>
                <w:i/>
              </w:rPr>
            </w:pPr>
            <w:r w:rsidRPr="00FD4F53">
              <w:rPr>
                <w:i/>
              </w:rPr>
              <w:t>“In the event that a new EC Chair must be selected at a time outside of the annual meeting, PSC members will act as a proxy for their EC member by soliciting their input. A decision will be made at the next PSC meeting on behalf of the EC. The decision will be memorialized in writing and signed by signatory representatives on the PSC on behalf of the EC members.”</w:t>
            </w:r>
          </w:p>
        </w:tc>
      </w:tr>
      <w:tr w:rsidR="000F1CBB" w14:paraId="1644F760" w14:textId="77777777" w:rsidTr="00506166">
        <w:tc>
          <w:tcPr>
            <w:tcW w:w="445" w:type="dxa"/>
          </w:tcPr>
          <w:p w14:paraId="37C1DB48" w14:textId="77E76714" w:rsidR="000F1CBB" w:rsidRDefault="00F51246" w:rsidP="000F1CBB">
            <w:r>
              <w:t>3</w:t>
            </w:r>
          </w:p>
        </w:tc>
        <w:tc>
          <w:tcPr>
            <w:tcW w:w="3237" w:type="dxa"/>
          </w:tcPr>
          <w:p w14:paraId="23061D1E" w14:textId="623BB78E" w:rsidR="000F1CBB" w:rsidRDefault="000F1CBB" w:rsidP="000F1CBB">
            <w:r>
              <w:t xml:space="preserve">Clearly define PSC meeting planning </w:t>
            </w:r>
          </w:p>
        </w:tc>
        <w:tc>
          <w:tcPr>
            <w:tcW w:w="1815" w:type="dxa"/>
          </w:tcPr>
          <w:p w14:paraId="3C97D812" w14:textId="66FBBE31" w:rsidR="000F1CBB" w:rsidRDefault="000F1CBB" w:rsidP="000F1CBB">
            <w:r>
              <w:t>p. 9, “PSC Operations, Protocol for Planning Meetings”</w:t>
            </w:r>
          </w:p>
        </w:tc>
        <w:tc>
          <w:tcPr>
            <w:tcW w:w="7453" w:type="dxa"/>
          </w:tcPr>
          <w:p w14:paraId="6E162D8D" w14:textId="638DBDB6" w:rsidR="000F1CBB" w:rsidRPr="00356711" w:rsidRDefault="000F1CBB" w:rsidP="000F1CBB">
            <w:pPr>
              <w:rPr>
                <w:i/>
              </w:rPr>
            </w:pPr>
            <w:r>
              <w:t xml:space="preserve">Text </w:t>
            </w:r>
            <w:r w:rsidRPr="006F1C9C">
              <w:t>added to “PSC Operations” on p. 9:</w:t>
            </w:r>
            <w:r w:rsidRPr="006F1C9C">
              <w:rPr>
                <w:i/>
              </w:rPr>
              <w:t xml:space="preserve"> </w:t>
            </w:r>
          </w:p>
          <w:p w14:paraId="28491204" w14:textId="1757C6FE" w:rsidR="000F1CBB" w:rsidRPr="00D22A7D" w:rsidRDefault="000F1CBB" w:rsidP="00FC549B">
            <w:r w:rsidRPr="006F1C9C">
              <w:rPr>
                <w:i/>
              </w:rPr>
              <w:t>“Protocol for planning PSC meetings:</w:t>
            </w:r>
            <w:r w:rsidRPr="006F1C9C">
              <w:t xml:space="preserve"> </w:t>
            </w:r>
            <w:r w:rsidRPr="00356711">
              <w:rPr>
                <w:i/>
              </w:rPr>
              <w:t>PSC meeting</w:t>
            </w:r>
            <w:ins w:id="1" w:author="Watterson, Samantha" w:date="2015-06-02T16:05:00Z">
              <w:r w:rsidR="00FC549B">
                <w:rPr>
                  <w:i/>
                </w:rPr>
                <w:t>s will occur three times per year with an option to schedule a fourth meeting, if needed.</w:t>
              </w:r>
            </w:ins>
            <w:r w:rsidRPr="00356711">
              <w:rPr>
                <w:i/>
              </w:rPr>
              <w:t xml:space="preserve"> </w:t>
            </w:r>
            <w:ins w:id="2" w:author="Watterson, Samantha" w:date="2015-06-02T16:06:00Z">
              <w:r w:rsidR="00FC549B">
                <w:rPr>
                  <w:i/>
                </w:rPr>
                <w:t>D</w:t>
              </w:r>
            </w:ins>
            <w:del w:id="3" w:author="Watterson, Samantha" w:date="2015-06-02T16:06:00Z">
              <w:r w:rsidRPr="00356711" w:rsidDel="00FC549B">
                <w:rPr>
                  <w:i/>
                </w:rPr>
                <w:delText>d</w:delText>
              </w:r>
            </w:del>
            <w:r w:rsidRPr="00356711">
              <w:rPr>
                <w:i/>
              </w:rPr>
              <w:t xml:space="preserve">ates are determined </w:t>
            </w:r>
            <w:ins w:id="4" w:author="Watterson, Samantha" w:date="2015-06-02T16:06:00Z">
              <w:r w:rsidR="00FC549B">
                <w:rPr>
                  <w:i/>
                </w:rPr>
                <w:t xml:space="preserve">one year in advance </w:t>
              </w:r>
            </w:ins>
            <w:r w:rsidRPr="00356711">
              <w:rPr>
                <w:i/>
              </w:rPr>
              <w:t xml:space="preserve">through a poll of the PSC members. In addition to PSC members, Advisory Committee chairs and key staff will also be included in the poll. Based on the results of the poll, the PSC chair will establish the meeting </w:t>
            </w:r>
            <w:r w:rsidRPr="00356711">
              <w:rPr>
                <w:i/>
              </w:rPr>
              <w:lastRenderedPageBreak/>
              <w:t>or conference call date</w:t>
            </w:r>
            <w:ins w:id="5" w:author="Watterson, Samantha" w:date="2015-06-02T16:06:00Z">
              <w:r w:rsidR="00FC549B">
                <w:rPr>
                  <w:i/>
                </w:rPr>
                <w:t>s and locations.</w:t>
              </w:r>
            </w:ins>
            <w:ins w:id="6" w:author="Watterson, Samantha" w:date="2015-06-02T16:08:00Z">
              <w:r w:rsidR="00FC549B">
                <w:rPr>
                  <w:i/>
                </w:rPr>
                <w:t xml:space="preserve"> </w:t>
              </w:r>
            </w:ins>
            <w:del w:id="7" w:author="Watterson, Samantha" w:date="2015-06-02T16:07:00Z">
              <w:r w:rsidRPr="00356711" w:rsidDel="00FC549B">
                <w:rPr>
                  <w:i/>
                </w:rPr>
                <w:delText xml:space="preserve">. </w:delText>
              </w:r>
            </w:del>
            <w:r w:rsidRPr="00356711">
              <w:rPr>
                <w:i/>
              </w:rPr>
              <w:t>Meeting agenda</w:t>
            </w:r>
            <w:ins w:id="8" w:author="Watterson, Samantha" w:date="2015-06-02T16:07:00Z">
              <w:r w:rsidR="00FC549B">
                <w:rPr>
                  <w:i/>
                </w:rPr>
                <w:t>s</w:t>
              </w:r>
            </w:ins>
            <w:ins w:id="9" w:author="Watterson, Samantha" w:date="2015-06-02T16:37:00Z">
              <w:r w:rsidR="002631A8">
                <w:rPr>
                  <w:i/>
                </w:rPr>
                <w:t xml:space="preserve"> and materials</w:t>
              </w:r>
            </w:ins>
            <w:del w:id="10" w:author="Watterson, Samantha" w:date="2015-06-02T16:07:00Z">
              <w:r w:rsidRPr="00356711" w:rsidDel="00FC549B">
                <w:rPr>
                  <w:i/>
                </w:rPr>
                <w:delText xml:space="preserve"> and location </w:delText>
              </w:r>
            </w:del>
            <w:r w:rsidRPr="00356711">
              <w:rPr>
                <w:i/>
              </w:rPr>
              <w:t>will be established as soon as possible, and no less than a week before the meeting. All meeting information is posted on the Partnership’s web calendar.”</w:t>
            </w:r>
            <w:r>
              <w:t xml:space="preserve"> </w:t>
            </w:r>
          </w:p>
        </w:tc>
      </w:tr>
      <w:tr w:rsidR="00BF495C" w14:paraId="7E12DC11" w14:textId="77777777" w:rsidTr="00BF495C">
        <w:tc>
          <w:tcPr>
            <w:tcW w:w="12950" w:type="dxa"/>
            <w:gridSpan w:val="4"/>
            <w:shd w:val="clear" w:color="auto" w:fill="D9D9D9" w:themeFill="background1" w:themeFillShade="D9"/>
          </w:tcPr>
          <w:p w14:paraId="07024B63" w14:textId="6668FB1A" w:rsidR="00BF495C" w:rsidRPr="00BF495C" w:rsidRDefault="00BF495C" w:rsidP="00BF495C">
            <w:pPr>
              <w:jc w:val="center"/>
              <w:rPr>
                <w:b/>
              </w:rPr>
            </w:pPr>
            <w:r w:rsidRPr="00BF495C">
              <w:rPr>
                <w:b/>
              </w:rPr>
              <w:lastRenderedPageBreak/>
              <w:t>Issues Related to Decision-Making</w:t>
            </w:r>
          </w:p>
        </w:tc>
      </w:tr>
      <w:tr w:rsidR="00540B10" w14:paraId="5C7D253D" w14:textId="77777777" w:rsidTr="00506166">
        <w:tc>
          <w:tcPr>
            <w:tcW w:w="445" w:type="dxa"/>
          </w:tcPr>
          <w:p w14:paraId="1288B81A" w14:textId="23E53661" w:rsidR="00540B10" w:rsidRDefault="00F51246" w:rsidP="00540B10">
            <w:r>
              <w:t>4</w:t>
            </w:r>
          </w:p>
        </w:tc>
        <w:tc>
          <w:tcPr>
            <w:tcW w:w="3237" w:type="dxa"/>
          </w:tcPr>
          <w:p w14:paraId="220B66F5" w14:textId="71C50688" w:rsidR="00540B10" w:rsidRDefault="00540B10" w:rsidP="00540B10">
            <w:r>
              <w:t xml:space="preserve">Reinstate Advisory Committees’ participation in MB decision-making </w:t>
            </w:r>
            <w:r w:rsidRPr="0063505E">
              <w:rPr>
                <w:i/>
              </w:rPr>
              <w:t>(from CAC letter to PSC on Dec. 10, 2014)</w:t>
            </w:r>
          </w:p>
        </w:tc>
        <w:tc>
          <w:tcPr>
            <w:tcW w:w="1815" w:type="dxa"/>
          </w:tcPr>
          <w:p w14:paraId="2A79909C" w14:textId="04F22E1C" w:rsidR="00540B10" w:rsidRDefault="00540B10" w:rsidP="00540B10">
            <w:r>
              <w:t>p. 10, “MB Leadership and Membership”; p. 11, “MB Decision-Making”</w:t>
            </w:r>
          </w:p>
        </w:tc>
        <w:tc>
          <w:tcPr>
            <w:tcW w:w="7453" w:type="dxa"/>
          </w:tcPr>
          <w:p w14:paraId="5454B35E" w14:textId="694C5D1D" w:rsidR="00841A94" w:rsidRDefault="00540B10" w:rsidP="00540B10">
            <w:r>
              <w:t xml:space="preserve">Advisory Committees and GIT Chairs will remain non-voting members of MB. </w:t>
            </w:r>
            <w:r w:rsidR="00004439">
              <w:t>This approach</w:t>
            </w:r>
            <w:r w:rsidRPr="00B74F24">
              <w:t xml:space="preserve"> will</w:t>
            </w:r>
            <w:r w:rsidRPr="006F1C9C">
              <w:t xml:space="preserve"> focus</w:t>
            </w:r>
            <w:r w:rsidRPr="006F1C9C">
              <w:rPr>
                <w:b/>
              </w:rPr>
              <w:t xml:space="preserve"> </w:t>
            </w:r>
            <w:r w:rsidRPr="006F1C9C">
              <w:t>decision-making on the nine signatories who are accountable for achieving the Goals and Outcomes of the Watershed Agreement. Most MB decisions are reached through consensus, which Advisory Committee Chairs and GIT Chairs have a voice in developing</w:t>
            </w:r>
            <w:r>
              <w:t xml:space="preserve">. </w:t>
            </w:r>
          </w:p>
          <w:p w14:paraId="74572A79" w14:textId="77777777" w:rsidR="00540B10" w:rsidRDefault="00540B10" w:rsidP="00540B10"/>
          <w:p w14:paraId="7FB7CD7E" w14:textId="62754D2D" w:rsidR="003E5D92" w:rsidRPr="003E5D92" w:rsidRDefault="003E5D92" w:rsidP="00540B10">
            <w:r w:rsidRPr="003E5D92">
              <w:t>Text added to “Decision-Making” on p. 11:</w:t>
            </w:r>
          </w:p>
          <w:p w14:paraId="14AD6EB7" w14:textId="23225BB1" w:rsidR="00540B10" w:rsidRPr="00EC6CEA" w:rsidRDefault="00540B10" w:rsidP="00540B10">
            <w:pPr>
              <w:rPr>
                <w:i/>
              </w:rPr>
            </w:pPr>
            <w:r w:rsidRPr="00EC6CEA">
              <w:rPr>
                <w:i/>
              </w:rPr>
              <w:t>“All members have a voice in discussions contributing to the development of consensus, a seat at the table, and the right to receive all communication an</w:t>
            </w:r>
            <w:r w:rsidR="00A6016A" w:rsidRPr="00EC6CEA">
              <w:rPr>
                <w:i/>
              </w:rPr>
              <w:t>d materials. If after substantial discussions</w:t>
            </w:r>
            <w:r w:rsidRPr="00EC6CEA">
              <w:rPr>
                <w:i/>
              </w:rPr>
              <w:t xml:space="preserve"> consensus cannot be reached, the issue will be decided by supermajority vote of signatory members</w:t>
            </w:r>
            <w:r w:rsidR="00A6016A" w:rsidRPr="00EC6CEA">
              <w:rPr>
                <w:i/>
              </w:rPr>
              <w:t>, requiring seven out of nine yea votes</w:t>
            </w:r>
            <w:r w:rsidRPr="00EC6CEA">
              <w:rPr>
                <w:i/>
              </w:rPr>
              <w:t xml:space="preserve">.”  </w:t>
            </w:r>
          </w:p>
        </w:tc>
      </w:tr>
      <w:tr w:rsidR="00540B10" w14:paraId="718FABFE" w14:textId="77777777" w:rsidTr="00506166">
        <w:tc>
          <w:tcPr>
            <w:tcW w:w="445" w:type="dxa"/>
          </w:tcPr>
          <w:p w14:paraId="0E0D8487" w14:textId="35F1D4CB" w:rsidR="00540B10" w:rsidRDefault="00F51246" w:rsidP="00540B10">
            <w:r>
              <w:t>5</w:t>
            </w:r>
          </w:p>
        </w:tc>
        <w:tc>
          <w:tcPr>
            <w:tcW w:w="3237" w:type="dxa"/>
          </w:tcPr>
          <w:p w14:paraId="1FC87EEF" w14:textId="5FE5C3DF" w:rsidR="00540B10" w:rsidRDefault="00BF50CB" w:rsidP="00ED0BD2">
            <w:r>
              <w:t xml:space="preserve">Add </w:t>
            </w:r>
            <w:r w:rsidR="00ED0BD2">
              <w:t>specifics on general de</w:t>
            </w:r>
            <w:r>
              <w:t>cision making by addressing consensus-based decision</w:t>
            </w:r>
          </w:p>
        </w:tc>
        <w:tc>
          <w:tcPr>
            <w:tcW w:w="1815" w:type="dxa"/>
          </w:tcPr>
          <w:p w14:paraId="69BA583C" w14:textId="6CA104DB" w:rsidR="00540B10" w:rsidRDefault="00540B10" w:rsidP="00540B10">
            <w:r>
              <w:t>p. 4, “ CBP Vision and Principles”</w:t>
            </w:r>
          </w:p>
        </w:tc>
        <w:tc>
          <w:tcPr>
            <w:tcW w:w="7453" w:type="dxa"/>
          </w:tcPr>
          <w:p w14:paraId="2CD7E597" w14:textId="37127583" w:rsidR="00540B10" w:rsidRPr="00003D6B" w:rsidRDefault="00ED0BD2" w:rsidP="00540B10">
            <w:r>
              <w:t>T</w:t>
            </w:r>
            <w:r w:rsidR="00540B10" w:rsidRPr="0070625C">
              <w:t>he</w:t>
            </w:r>
            <w:r w:rsidR="00540B10" w:rsidRPr="006F1C9C">
              <w:t xml:space="preserve"> principles of the Agreement cannot be changed, but we can better define consensus by linking it throughout the document.</w:t>
            </w:r>
            <w:r>
              <w:t xml:space="preserve"> “Consensus” will be hot linked throughout the document to the decision-making process section on p. 18.</w:t>
            </w:r>
          </w:p>
        </w:tc>
      </w:tr>
      <w:tr w:rsidR="00630A3E" w14:paraId="1471D7FC" w14:textId="77777777" w:rsidTr="00506166">
        <w:tc>
          <w:tcPr>
            <w:tcW w:w="445" w:type="dxa"/>
            <w:vMerge w:val="restart"/>
          </w:tcPr>
          <w:p w14:paraId="5C462C0E" w14:textId="74A8463E" w:rsidR="00630A3E" w:rsidRDefault="00F51246" w:rsidP="00630A3E">
            <w:r>
              <w:t>6</w:t>
            </w:r>
          </w:p>
        </w:tc>
        <w:tc>
          <w:tcPr>
            <w:tcW w:w="3237" w:type="dxa"/>
            <w:vMerge w:val="restart"/>
          </w:tcPr>
          <w:p w14:paraId="0B14F872" w14:textId="0193B010" w:rsidR="00630A3E" w:rsidRPr="00DE742A" w:rsidRDefault="00F577FE" w:rsidP="00F577FE">
            <w:r>
              <w:t>Revise references to decision-</w:t>
            </w:r>
            <w:r w:rsidR="00630A3E" w:rsidRPr="00DE742A">
              <w:t>making so that it refers to more than just management strategy related decisions</w:t>
            </w:r>
          </w:p>
        </w:tc>
        <w:tc>
          <w:tcPr>
            <w:tcW w:w="1815" w:type="dxa"/>
          </w:tcPr>
          <w:p w14:paraId="3E8BDB58" w14:textId="0B229066" w:rsidR="00630A3E" w:rsidRDefault="00630A3E" w:rsidP="00630A3E">
            <w:r>
              <w:t>p. 14, “GIT Decision-Making”</w:t>
            </w:r>
          </w:p>
        </w:tc>
        <w:tc>
          <w:tcPr>
            <w:tcW w:w="7453" w:type="dxa"/>
          </w:tcPr>
          <w:p w14:paraId="166AA613" w14:textId="0DBA1D52" w:rsidR="00630A3E" w:rsidRPr="003C2943" w:rsidRDefault="00630A3E" w:rsidP="0087711C">
            <w:pPr>
              <w:rPr>
                <w:b/>
              </w:rPr>
            </w:pPr>
            <w:r>
              <w:t xml:space="preserve">This paragraph was revised </w:t>
            </w:r>
            <w:r w:rsidR="0087711C">
              <w:t>to include any decisions that are made by the GIT or WG including those</w:t>
            </w:r>
            <w:r>
              <w:t xml:space="preserve"> related to Management Strategies.</w:t>
            </w:r>
          </w:p>
        </w:tc>
      </w:tr>
      <w:tr w:rsidR="00630A3E" w14:paraId="7DF10914" w14:textId="77777777" w:rsidTr="00506166">
        <w:tc>
          <w:tcPr>
            <w:tcW w:w="445" w:type="dxa"/>
            <w:vMerge/>
          </w:tcPr>
          <w:p w14:paraId="64180E91" w14:textId="1EA625DB" w:rsidR="00630A3E" w:rsidRDefault="00630A3E" w:rsidP="00630A3E"/>
        </w:tc>
        <w:tc>
          <w:tcPr>
            <w:tcW w:w="3237" w:type="dxa"/>
            <w:vMerge/>
          </w:tcPr>
          <w:p w14:paraId="6AB751D2" w14:textId="5BB7362C" w:rsidR="00630A3E" w:rsidRPr="00DE742A" w:rsidRDefault="00630A3E" w:rsidP="00630A3E"/>
        </w:tc>
        <w:tc>
          <w:tcPr>
            <w:tcW w:w="1815" w:type="dxa"/>
          </w:tcPr>
          <w:p w14:paraId="15CAE007" w14:textId="4F51C1A1" w:rsidR="00630A3E" w:rsidRDefault="00630A3E" w:rsidP="00630A3E">
            <w:r>
              <w:t>pp. 17-18, “Process for Decision-Making”</w:t>
            </w:r>
          </w:p>
        </w:tc>
        <w:tc>
          <w:tcPr>
            <w:tcW w:w="7453" w:type="dxa"/>
          </w:tcPr>
          <w:p w14:paraId="230124E4" w14:textId="1E1A676B" w:rsidR="00630A3E" w:rsidRPr="003C2943" w:rsidRDefault="00630A3E" w:rsidP="009B5EEF">
            <w:pPr>
              <w:rPr>
                <w:b/>
              </w:rPr>
            </w:pPr>
            <w:r>
              <w:t xml:space="preserve">The section for decision-making as it relates to the whole Partnership was retitled and rephrased to include </w:t>
            </w:r>
            <w:r w:rsidR="009B5EEF">
              <w:t xml:space="preserve">all </w:t>
            </w:r>
            <w:r>
              <w:t xml:space="preserve">decisions </w:t>
            </w:r>
            <w:r w:rsidR="00F566BA">
              <w:t>(p.18)</w:t>
            </w:r>
            <w:r>
              <w:t>.</w:t>
            </w:r>
          </w:p>
        </w:tc>
      </w:tr>
      <w:tr w:rsidR="00912FDE" w14:paraId="51C9BE86" w14:textId="77777777" w:rsidTr="00506166">
        <w:tc>
          <w:tcPr>
            <w:tcW w:w="445" w:type="dxa"/>
          </w:tcPr>
          <w:p w14:paraId="52E7080E" w14:textId="131C6C06" w:rsidR="00912FDE" w:rsidRDefault="00912FDE" w:rsidP="00912FDE">
            <w:r>
              <w:t>7</w:t>
            </w:r>
          </w:p>
        </w:tc>
        <w:tc>
          <w:tcPr>
            <w:tcW w:w="3237" w:type="dxa"/>
          </w:tcPr>
          <w:p w14:paraId="042CE857" w14:textId="4ADB4A7A" w:rsidR="00912FDE" w:rsidRPr="00DE742A" w:rsidRDefault="00912FDE" w:rsidP="001F3D4B">
            <w:r>
              <w:t xml:space="preserve">Refine the circumstances under which supermajority votes take place. Super majority votes should only be used by the leadership of the Bay Program as </w:t>
            </w:r>
            <w:r w:rsidR="001B23C7">
              <w:t>a last resort</w:t>
            </w:r>
            <w:r>
              <w:t xml:space="preserve"> </w:t>
            </w:r>
            <w:r w:rsidRPr="0063505E">
              <w:rPr>
                <w:i/>
              </w:rPr>
              <w:t>(from CAC letter to PSC on Dec. 10, 2014)</w:t>
            </w:r>
          </w:p>
        </w:tc>
        <w:tc>
          <w:tcPr>
            <w:tcW w:w="1815" w:type="dxa"/>
          </w:tcPr>
          <w:p w14:paraId="49DA109F" w14:textId="04B12185" w:rsidR="00912FDE" w:rsidRDefault="00912FDE" w:rsidP="00912FDE">
            <w:r>
              <w:t>pp. 7, 8, 11, 14, “Decision-Making”</w:t>
            </w:r>
          </w:p>
        </w:tc>
        <w:tc>
          <w:tcPr>
            <w:tcW w:w="7453" w:type="dxa"/>
          </w:tcPr>
          <w:p w14:paraId="761B2414" w14:textId="44F87882" w:rsidR="00912FDE" w:rsidRDefault="00912FDE" w:rsidP="00912FDE">
            <w:r>
              <w:t xml:space="preserve">Supermajority votes remain a function of the EC, PSC, and MB. </w:t>
            </w:r>
          </w:p>
          <w:p w14:paraId="56B3FD61" w14:textId="77777777" w:rsidR="007A2695" w:rsidRPr="007A2695" w:rsidRDefault="007A2695" w:rsidP="00912FDE"/>
          <w:p w14:paraId="0A4407B5" w14:textId="09A82FF4" w:rsidR="00912FDE" w:rsidRPr="00070FC3" w:rsidRDefault="00070FC3" w:rsidP="00912FDE">
            <w:r w:rsidRPr="00070FC3">
              <w:t>Text added to “Decision-Making” section on p. 14:</w:t>
            </w:r>
          </w:p>
          <w:p w14:paraId="6EE868B8" w14:textId="34B35CBB" w:rsidR="00912FDE" w:rsidRPr="00070FC3" w:rsidRDefault="00070FC3" w:rsidP="00912FDE">
            <w:pPr>
              <w:rPr>
                <w:i/>
              </w:rPr>
            </w:pPr>
            <w:r>
              <w:rPr>
                <w:i/>
              </w:rPr>
              <w:t>“</w:t>
            </w:r>
            <w:r w:rsidR="00912FDE" w:rsidRPr="00070FC3">
              <w:rPr>
                <w:i/>
              </w:rPr>
              <w:t>The GITs and WGs will use a</w:t>
            </w:r>
            <w:r w:rsidR="008A5A74">
              <w:rPr>
                <w:i/>
              </w:rPr>
              <w:t xml:space="preserve"> unanimous or</w:t>
            </w:r>
            <w:r w:rsidR="00912FDE" w:rsidRPr="00070FC3">
              <w:rPr>
                <w:i/>
              </w:rPr>
              <w:t xml:space="preserve"> consensus-based process that ultimately concludes in a polling of the members</w:t>
            </w:r>
            <w:r w:rsidR="00045AE4">
              <w:rPr>
                <w:i/>
              </w:rPr>
              <w:t xml:space="preserve">*, </w:t>
            </w:r>
            <w:r w:rsidR="00045AE4" w:rsidRPr="00C14210">
              <w:rPr>
                <w:i/>
              </w:rPr>
              <w:t>to get a sense of the will of the group.</w:t>
            </w:r>
            <w:r w:rsidR="00912FDE" w:rsidRPr="00070FC3">
              <w:rPr>
                <w:i/>
              </w:rPr>
              <w:t xml:space="preserve"> If the poll is unanimous or if consensus reached, the decision is approved. If consensus cannot be reached, the decision will be elevated to the next level in the hierarchy with a description of the positions of the members, in particular those of dissenting members.</w:t>
            </w:r>
            <w:r w:rsidR="008A5A74">
              <w:rPr>
                <w:i/>
              </w:rPr>
              <w:t>”</w:t>
            </w:r>
          </w:p>
          <w:p w14:paraId="65063CFF" w14:textId="77777777" w:rsidR="00912FDE" w:rsidRDefault="00912FDE" w:rsidP="00912FDE"/>
          <w:p w14:paraId="4DBC7462" w14:textId="4148C1F3" w:rsidR="00912FDE" w:rsidRDefault="008A31BA" w:rsidP="00912FDE">
            <w:r>
              <w:t>*</w:t>
            </w:r>
            <w:r w:rsidR="00070FC3" w:rsidRPr="00070FC3">
              <w:t xml:space="preserve">Membership defined in </w:t>
            </w:r>
            <w:r w:rsidR="00070FC3" w:rsidRPr="00F51246">
              <w:t>Issue 9</w:t>
            </w:r>
            <w:r w:rsidR="00912FDE">
              <w:t xml:space="preserve"> </w:t>
            </w:r>
          </w:p>
        </w:tc>
      </w:tr>
      <w:tr w:rsidR="0054610D" w14:paraId="199DF8C8" w14:textId="77777777" w:rsidTr="00280269">
        <w:tc>
          <w:tcPr>
            <w:tcW w:w="12950" w:type="dxa"/>
            <w:gridSpan w:val="4"/>
            <w:shd w:val="clear" w:color="auto" w:fill="D9D9D9" w:themeFill="background1" w:themeFillShade="D9"/>
          </w:tcPr>
          <w:p w14:paraId="134A0491" w14:textId="2BA5DE71" w:rsidR="0054610D" w:rsidRDefault="00280269" w:rsidP="00280269">
            <w:pPr>
              <w:jc w:val="center"/>
              <w:rPr>
                <w:b/>
              </w:rPr>
            </w:pPr>
            <w:r w:rsidRPr="0054610D">
              <w:rPr>
                <w:b/>
              </w:rPr>
              <w:lastRenderedPageBreak/>
              <w:t>Issues Related to the GITs</w:t>
            </w:r>
          </w:p>
        </w:tc>
      </w:tr>
      <w:tr w:rsidR="00912FDE" w14:paraId="7D9B7359" w14:textId="77777777" w:rsidTr="00506166">
        <w:tc>
          <w:tcPr>
            <w:tcW w:w="445" w:type="dxa"/>
          </w:tcPr>
          <w:p w14:paraId="40C2998B" w14:textId="4C27CAA1" w:rsidR="00912FDE" w:rsidRDefault="00F51246" w:rsidP="00912FDE">
            <w:r>
              <w:t>8</w:t>
            </w:r>
          </w:p>
        </w:tc>
        <w:tc>
          <w:tcPr>
            <w:tcW w:w="3237" w:type="dxa"/>
          </w:tcPr>
          <w:p w14:paraId="6A84A18A" w14:textId="3A3CD03F" w:rsidR="00912FDE" w:rsidRPr="000E4CA3" w:rsidRDefault="00912FDE" w:rsidP="00912FDE">
            <w:r>
              <w:t xml:space="preserve">Add details on </w:t>
            </w:r>
            <w:r w:rsidR="00280269">
              <w:t>2 year check in with GIT Chairs</w:t>
            </w:r>
          </w:p>
        </w:tc>
        <w:tc>
          <w:tcPr>
            <w:tcW w:w="1815" w:type="dxa"/>
          </w:tcPr>
          <w:p w14:paraId="7D3619A6" w14:textId="25F33382" w:rsidR="00912FDE" w:rsidRDefault="00912FDE" w:rsidP="00912FDE">
            <w:r>
              <w:t>p</w:t>
            </w:r>
            <w:r w:rsidR="00B52663">
              <w:t>p</w:t>
            </w:r>
            <w:r>
              <w:t>. 13</w:t>
            </w:r>
            <w:r w:rsidR="00B52663">
              <w:t>-14</w:t>
            </w:r>
            <w:r>
              <w:t>, “GIT Leadership and Membership”</w:t>
            </w:r>
          </w:p>
        </w:tc>
        <w:tc>
          <w:tcPr>
            <w:tcW w:w="7453" w:type="dxa"/>
          </w:tcPr>
          <w:p w14:paraId="06D684C1" w14:textId="7C0ECB2D" w:rsidR="004B6895" w:rsidRDefault="004B6895" w:rsidP="00912FDE">
            <w:r>
              <w:t>Text added to “Leadership and Membership” on p</w:t>
            </w:r>
            <w:r w:rsidR="00B52663">
              <w:t>p</w:t>
            </w:r>
            <w:r>
              <w:t>. 13</w:t>
            </w:r>
            <w:r w:rsidR="00B52663">
              <w:t>-14</w:t>
            </w:r>
            <w:r>
              <w:t>:</w:t>
            </w:r>
          </w:p>
          <w:p w14:paraId="1F82F270" w14:textId="061583C4" w:rsidR="00912FDE" w:rsidRPr="00535867" w:rsidRDefault="004B6895" w:rsidP="00C67E5B">
            <w:pPr>
              <w:rPr>
                <w:i/>
              </w:rPr>
            </w:pPr>
            <w:r w:rsidRPr="00535867">
              <w:rPr>
                <w:i/>
              </w:rPr>
              <w:t>“</w:t>
            </w:r>
            <w:r w:rsidR="00C67E5B">
              <w:rPr>
                <w:i/>
              </w:rPr>
              <w:t>At the end of a two year term, t</w:t>
            </w:r>
            <w:r w:rsidR="00912FDE" w:rsidRPr="00535867">
              <w:rPr>
                <w:i/>
              </w:rPr>
              <w:t>he GIT collectively discusses the renewal or change of their Chairmanship and Vice-Chairmanship</w:t>
            </w:r>
            <w:r w:rsidR="00C67E5B">
              <w:rPr>
                <w:i/>
              </w:rPr>
              <w:t>.</w:t>
            </w:r>
            <w:r w:rsidR="00912FDE" w:rsidRPr="00535867">
              <w:rPr>
                <w:i/>
              </w:rPr>
              <w:t xml:space="preserve"> The renewal of a Chair will have concurrence</w:t>
            </w:r>
            <w:r w:rsidR="00C67E5B">
              <w:rPr>
                <w:i/>
              </w:rPr>
              <w:t xml:space="preserve"> from both the GIT and the MB. </w:t>
            </w:r>
            <w:r w:rsidR="00912FDE" w:rsidRPr="00535867">
              <w:rPr>
                <w:i/>
              </w:rPr>
              <w:t xml:space="preserve">Otherwise, the Vice-Chair assumes the role of Chair with concurrence from the GIT and MB, and the new Vice-Chair will be selected by GIT members. In the event that the Vice-Chair </w:t>
            </w:r>
            <w:r w:rsidR="00280269" w:rsidRPr="00535867">
              <w:rPr>
                <w:i/>
              </w:rPr>
              <w:t>decline the nomination</w:t>
            </w:r>
            <w:r w:rsidR="00912FDE" w:rsidRPr="00535867">
              <w:rPr>
                <w:i/>
              </w:rPr>
              <w:t>, the GIT will nominate a new Chair and gain concurrence from the MB.</w:t>
            </w:r>
            <w:r w:rsidRPr="00535867">
              <w:rPr>
                <w:i/>
              </w:rPr>
              <w:t>”</w:t>
            </w:r>
            <w:r w:rsidR="00912FDE" w:rsidRPr="00535867">
              <w:rPr>
                <w:i/>
              </w:rPr>
              <w:t xml:space="preserve"> </w:t>
            </w:r>
          </w:p>
        </w:tc>
      </w:tr>
      <w:tr w:rsidR="00912FDE" w14:paraId="7660D362" w14:textId="77777777" w:rsidTr="00506166">
        <w:trPr>
          <w:trHeight w:val="1250"/>
        </w:trPr>
        <w:tc>
          <w:tcPr>
            <w:tcW w:w="445" w:type="dxa"/>
          </w:tcPr>
          <w:p w14:paraId="2EC425B2" w14:textId="1CB24E4C" w:rsidR="00912FDE" w:rsidRDefault="00912FDE" w:rsidP="00912FDE">
            <w:r>
              <w:t>9</w:t>
            </w:r>
          </w:p>
        </w:tc>
        <w:tc>
          <w:tcPr>
            <w:tcW w:w="3237" w:type="dxa"/>
          </w:tcPr>
          <w:p w14:paraId="35E6E3A6" w14:textId="39935A78" w:rsidR="00912FDE" w:rsidRDefault="00422BB5" w:rsidP="00422BB5">
            <w:r>
              <w:t xml:space="preserve">Develop a formal process </w:t>
            </w:r>
            <w:r w:rsidR="00912FDE" w:rsidRPr="000E4CA3">
              <w:t>for</w:t>
            </w:r>
            <w:r w:rsidR="00912FDE">
              <w:t xml:space="preserve"> determining</w:t>
            </w:r>
            <w:r w:rsidR="00912FDE" w:rsidRPr="000E4CA3">
              <w:t xml:space="preserve"> GIT member</w:t>
            </w:r>
            <w:r w:rsidR="00912FDE">
              <w:t>ship</w:t>
            </w:r>
            <w:r w:rsidR="00912FDE" w:rsidRPr="000E4CA3">
              <w:t xml:space="preserve"> and the role of membe</w:t>
            </w:r>
            <w:r>
              <w:t>rs in regard to decision making</w:t>
            </w:r>
          </w:p>
        </w:tc>
        <w:tc>
          <w:tcPr>
            <w:tcW w:w="1815" w:type="dxa"/>
          </w:tcPr>
          <w:p w14:paraId="75B823CE" w14:textId="775F910E" w:rsidR="00912FDE" w:rsidRDefault="00912FDE" w:rsidP="00F2361C">
            <w:r>
              <w:t>p. 13, “GIT Roles and Responsibilities”</w:t>
            </w:r>
            <w:r w:rsidR="00F2361C">
              <w:t>; p</w:t>
            </w:r>
            <w:r w:rsidR="00BF7BAB">
              <w:t>p</w:t>
            </w:r>
            <w:r w:rsidR="00F2361C">
              <w:t>.</w:t>
            </w:r>
            <w:r w:rsidR="00BF7BAB">
              <w:t xml:space="preserve"> 13-</w:t>
            </w:r>
            <w:r w:rsidR="00F2361C">
              <w:t xml:space="preserve">14,  </w:t>
            </w:r>
            <w:r w:rsidR="00F2361C" w:rsidRPr="00917838">
              <w:t>“</w:t>
            </w:r>
            <w:r w:rsidR="00F2361C">
              <w:t>Leadership and Membership”</w:t>
            </w:r>
          </w:p>
        </w:tc>
        <w:tc>
          <w:tcPr>
            <w:tcW w:w="7453" w:type="dxa"/>
          </w:tcPr>
          <w:p w14:paraId="084AE9C7" w14:textId="64E41729" w:rsidR="001645A5" w:rsidRDefault="001645A5" w:rsidP="00912FDE">
            <w:r>
              <w:t>Text added to “GIT Roles and Responsibilities” on p</w:t>
            </w:r>
            <w:r w:rsidR="00B16EDC">
              <w:t>p</w:t>
            </w:r>
            <w:r>
              <w:t>. 13</w:t>
            </w:r>
            <w:r w:rsidR="00B16EDC">
              <w:t>-14</w:t>
            </w:r>
            <w:r>
              <w:t>:</w:t>
            </w:r>
          </w:p>
          <w:p w14:paraId="5CF2AF21" w14:textId="4B567EB9" w:rsidR="00912FDE" w:rsidRPr="00EF2F4B" w:rsidRDefault="00912FDE" w:rsidP="00912FDE">
            <w:pPr>
              <w:rPr>
                <w:i/>
              </w:rPr>
            </w:pPr>
            <w:r w:rsidRPr="00EF2F4B">
              <w:rPr>
                <w:i/>
              </w:rPr>
              <w:t>“GITs will periodically review their membership to ensure diverse and adequate representation</w:t>
            </w:r>
            <w:r w:rsidR="00EF2F4B" w:rsidRPr="00EF2F4B">
              <w:rPr>
                <w:i/>
              </w:rPr>
              <w:t>.</w:t>
            </w:r>
            <w:r w:rsidRPr="00EF2F4B">
              <w:rPr>
                <w:i/>
              </w:rPr>
              <w:t xml:space="preserve">” </w:t>
            </w:r>
          </w:p>
          <w:p w14:paraId="653579F3" w14:textId="77777777" w:rsidR="00912FDE" w:rsidRPr="006F1C9C" w:rsidRDefault="00912FDE" w:rsidP="00912FDE"/>
          <w:p w14:paraId="2DAFAD5F" w14:textId="179A9FE5" w:rsidR="00917838" w:rsidRPr="00917838" w:rsidRDefault="00917838" w:rsidP="00912FDE">
            <w:r w:rsidRPr="00917838">
              <w:t>Text added to “Leadership and Membership on p</w:t>
            </w:r>
            <w:r w:rsidR="00AD0A9C">
              <w:t xml:space="preserve">. </w:t>
            </w:r>
            <w:r w:rsidRPr="00917838">
              <w:t>14:</w:t>
            </w:r>
          </w:p>
          <w:p w14:paraId="73706DC6" w14:textId="120E8469" w:rsidR="00912FDE" w:rsidRPr="00917838" w:rsidRDefault="00912FDE" w:rsidP="00912FDE">
            <w:pPr>
              <w:rPr>
                <w:i/>
              </w:rPr>
            </w:pPr>
            <w:r w:rsidRPr="00917838">
              <w:rPr>
                <w:i/>
              </w:rPr>
              <w:t>“The membership of each GIT is determined by criteria developed by each GIT</w:t>
            </w:r>
            <w:r w:rsidR="00CA0BDB">
              <w:rPr>
                <w:i/>
              </w:rPr>
              <w:t xml:space="preserve"> and endorsed by the MB</w:t>
            </w:r>
            <w:r w:rsidRPr="00917838">
              <w:rPr>
                <w:i/>
              </w:rPr>
              <w:t xml:space="preserve">. During the process of adding new members, each GIT is advised to consider the following principles:  </w:t>
            </w:r>
          </w:p>
          <w:p w14:paraId="68C65745" w14:textId="58DF6BF1" w:rsidR="00912FDE" w:rsidRPr="00917838" w:rsidRDefault="00912FDE" w:rsidP="00912FDE">
            <w:pPr>
              <w:pStyle w:val="ListParagraph"/>
              <w:numPr>
                <w:ilvl w:val="0"/>
                <w:numId w:val="7"/>
              </w:numPr>
              <w:rPr>
                <w:i/>
              </w:rPr>
            </w:pPr>
            <w:r w:rsidRPr="00917838">
              <w:rPr>
                <w:i/>
              </w:rPr>
              <w:t>Who - signatory representation, advisory committees, key organizations</w:t>
            </w:r>
          </w:p>
          <w:p w14:paraId="005AC1D1" w14:textId="578CA323" w:rsidR="00912FDE" w:rsidRPr="00917838" w:rsidRDefault="00912FDE" w:rsidP="00912FDE">
            <w:pPr>
              <w:pStyle w:val="ListParagraph"/>
              <w:numPr>
                <w:ilvl w:val="0"/>
                <w:numId w:val="7"/>
              </w:numPr>
              <w:rPr>
                <w:i/>
              </w:rPr>
            </w:pPr>
            <w:r w:rsidRPr="00917838">
              <w:rPr>
                <w:i/>
              </w:rPr>
              <w:t>Level of Commitment – attendance, willingness to participate in activities related to implementation of management strategies</w:t>
            </w:r>
          </w:p>
          <w:p w14:paraId="34428122" w14:textId="7F550B90" w:rsidR="00912FDE" w:rsidRDefault="00912FDE" w:rsidP="00912FDE">
            <w:pPr>
              <w:pStyle w:val="ListParagraph"/>
              <w:numPr>
                <w:ilvl w:val="0"/>
                <w:numId w:val="7"/>
              </w:numPr>
            </w:pPr>
            <w:r w:rsidRPr="00917838">
              <w:rPr>
                <w:i/>
              </w:rPr>
              <w:t>Skills and Perspectives – geographic diversity, expertise”</w:t>
            </w:r>
          </w:p>
        </w:tc>
      </w:tr>
      <w:tr w:rsidR="00912FDE" w14:paraId="6113E83B" w14:textId="77777777" w:rsidTr="00506166">
        <w:trPr>
          <w:trHeight w:val="85"/>
        </w:trPr>
        <w:tc>
          <w:tcPr>
            <w:tcW w:w="445" w:type="dxa"/>
          </w:tcPr>
          <w:p w14:paraId="6FADD51F" w14:textId="55CA56C6" w:rsidR="00912FDE" w:rsidRDefault="00F51246" w:rsidP="00912FDE">
            <w:r>
              <w:t>10</w:t>
            </w:r>
          </w:p>
        </w:tc>
        <w:tc>
          <w:tcPr>
            <w:tcW w:w="3237" w:type="dxa"/>
          </w:tcPr>
          <w:p w14:paraId="7AD5F2AE" w14:textId="5C7EC922" w:rsidR="00912FDE" w:rsidRPr="00916C38" w:rsidRDefault="00F12D2F" w:rsidP="00912FDE">
            <w:r>
              <w:t xml:space="preserve">Link </w:t>
            </w:r>
            <w:r w:rsidR="00912FDE" w:rsidRPr="00916C38">
              <w:t xml:space="preserve">the Governance Documents/Charters of other groups in the Bay Program inside of the CBP Governance Document (e.g., </w:t>
            </w:r>
            <w:r>
              <w:t>Advisory Committees, GITs, etc)</w:t>
            </w:r>
          </w:p>
        </w:tc>
        <w:tc>
          <w:tcPr>
            <w:tcW w:w="1815" w:type="dxa"/>
          </w:tcPr>
          <w:p w14:paraId="7CCBF71E" w14:textId="435B11AA" w:rsidR="00912FDE" w:rsidRDefault="00912FDE" w:rsidP="00912FDE">
            <w:r>
              <w:t>Several locations</w:t>
            </w:r>
          </w:p>
        </w:tc>
        <w:tc>
          <w:tcPr>
            <w:tcW w:w="7453" w:type="dxa"/>
          </w:tcPr>
          <w:p w14:paraId="37D4281E" w14:textId="746B488E" w:rsidR="00912FDE" w:rsidRPr="00916C38" w:rsidRDefault="00912FDE" w:rsidP="0052475B">
            <w:r w:rsidRPr="00916C38">
              <w:t>Any group with a Governance Document/Charter will be linked in the CBP Go</w:t>
            </w:r>
            <w:r w:rsidR="0052475B">
              <w:t>vernance Document and reviewed for consistency with the CBP Governance Document.</w:t>
            </w:r>
          </w:p>
        </w:tc>
      </w:tr>
      <w:tr w:rsidR="008A5A74" w14:paraId="120C67BC" w14:textId="77777777" w:rsidTr="008A5A74">
        <w:trPr>
          <w:trHeight w:val="85"/>
        </w:trPr>
        <w:tc>
          <w:tcPr>
            <w:tcW w:w="12950" w:type="dxa"/>
            <w:gridSpan w:val="4"/>
            <w:shd w:val="clear" w:color="auto" w:fill="D9D9D9" w:themeFill="background1" w:themeFillShade="D9"/>
          </w:tcPr>
          <w:p w14:paraId="446FDA09" w14:textId="69D111F0" w:rsidR="008A5A74" w:rsidRPr="008A5A74" w:rsidRDefault="008A5A74" w:rsidP="008A5A74">
            <w:pPr>
              <w:jc w:val="center"/>
              <w:rPr>
                <w:b/>
              </w:rPr>
            </w:pPr>
            <w:r w:rsidRPr="008A5A74">
              <w:rPr>
                <w:b/>
              </w:rPr>
              <w:t>Maintenance Updates</w:t>
            </w:r>
          </w:p>
        </w:tc>
      </w:tr>
      <w:tr w:rsidR="00912FDE" w14:paraId="15F78C69" w14:textId="77777777" w:rsidTr="00506166">
        <w:trPr>
          <w:trHeight w:val="85"/>
        </w:trPr>
        <w:tc>
          <w:tcPr>
            <w:tcW w:w="445" w:type="dxa"/>
          </w:tcPr>
          <w:p w14:paraId="32A794DB" w14:textId="4E6FC903" w:rsidR="00912FDE" w:rsidRDefault="00912FDE" w:rsidP="00912FDE">
            <w:r>
              <w:rPr>
                <w:rFonts w:eastAsia="Tahoma" w:cs="Tahoma"/>
              </w:rPr>
              <w:t>1</w:t>
            </w:r>
            <w:r w:rsidR="00F51246">
              <w:rPr>
                <w:rFonts w:eastAsia="Tahoma" w:cs="Tahoma"/>
              </w:rPr>
              <w:t>1</w:t>
            </w:r>
          </w:p>
        </w:tc>
        <w:tc>
          <w:tcPr>
            <w:tcW w:w="3237" w:type="dxa"/>
          </w:tcPr>
          <w:p w14:paraId="620664FB" w14:textId="545F6382" w:rsidR="00912FDE" w:rsidRPr="00916C38" w:rsidRDefault="00912FDE" w:rsidP="00912FDE">
            <w:r w:rsidRPr="00916C38">
              <w:rPr>
                <w:rFonts w:eastAsia="Tahoma" w:cs="Tahoma"/>
              </w:rPr>
              <w:t xml:space="preserve">The statements about mandatory attendance and being expected to speak at the </w:t>
            </w:r>
            <w:r>
              <w:rPr>
                <w:rFonts w:eastAsia="Tahoma" w:cs="Tahoma"/>
              </w:rPr>
              <w:t xml:space="preserve">annual EC </w:t>
            </w:r>
            <w:r w:rsidRPr="00916C38">
              <w:rPr>
                <w:rFonts w:eastAsia="Tahoma" w:cs="Tahoma"/>
              </w:rPr>
              <w:t xml:space="preserve">press </w:t>
            </w:r>
            <w:r w:rsidRPr="00916C38">
              <w:rPr>
                <w:rFonts w:eastAsia="Tahoma" w:cs="Tahoma"/>
              </w:rPr>
              <w:lastRenderedPageBreak/>
              <w:t xml:space="preserve">conference are problematic for some jurisdictions. </w:t>
            </w:r>
          </w:p>
        </w:tc>
        <w:tc>
          <w:tcPr>
            <w:tcW w:w="1815" w:type="dxa"/>
          </w:tcPr>
          <w:p w14:paraId="2A5CDFB4" w14:textId="6A7963F7" w:rsidR="00912FDE" w:rsidRDefault="00912FDE" w:rsidP="00912FDE">
            <w:r>
              <w:lastRenderedPageBreak/>
              <w:t xml:space="preserve">p. 7, “EC Operations, Attendance at </w:t>
            </w:r>
            <w:r>
              <w:lastRenderedPageBreak/>
              <w:t>Annual Meetings”</w:t>
            </w:r>
          </w:p>
        </w:tc>
        <w:tc>
          <w:tcPr>
            <w:tcW w:w="7453" w:type="dxa"/>
          </w:tcPr>
          <w:p w14:paraId="2FBC5AA5" w14:textId="77777777" w:rsidR="00075CB6" w:rsidRDefault="00075CB6" w:rsidP="00912FDE">
            <w:r>
              <w:lastRenderedPageBreak/>
              <w:t>Language changed in “Attendance at Annual Meetings” on p.7:</w:t>
            </w:r>
          </w:p>
          <w:p w14:paraId="47FED328" w14:textId="67EE3BAA" w:rsidR="00912FDE" w:rsidRPr="00916C38" w:rsidRDefault="00912FDE" w:rsidP="00912FDE">
            <w:r w:rsidRPr="0065117C">
              <w:rPr>
                <w:i/>
              </w:rPr>
              <w:t>“EC membership should be expected to attend the annual public meeting… [representatives are] invited to speak at the press conference.”</w:t>
            </w:r>
          </w:p>
        </w:tc>
      </w:tr>
      <w:tr w:rsidR="00912FDE" w14:paraId="50C049EC" w14:textId="77777777" w:rsidTr="00506166">
        <w:trPr>
          <w:trHeight w:val="85"/>
        </w:trPr>
        <w:tc>
          <w:tcPr>
            <w:tcW w:w="445" w:type="dxa"/>
          </w:tcPr>
          <w:p w14:paraId="7D702111" w14:textId="6C258EF7" w:rsidR="00912FDE" w:rsidRDefault="00F51246" w:rsidP="00912FDE">
            <w:pPr>
              <w:rPr>
                <w:rFonts w:eastAsia="Tahoma" w:cs="Tahoma"/>
              </w:rPr>
            </w:pPr>
            <w:r>
              <w:rPr>
                <w:rFonts w:eastAsiaTheme="minorEastAsia"/>
              </w:rPr>
              <w:lastRenderedPageBreak/>
              <w:t>1</w:t>
            </w:r>
            <w:r w:rsidR="00912FDE">
              <w:rPr>
                <w:rFonts w:eastAsiaTheme="minorEastAsia"/>
              </w:rPr>
              <w:t>2</w:t>
            </w:r>
          </w:p>
        </w:tc>
        <w:tc>
          <w:tcPr>
            <w:tcW w:w="3237" w:type="dxa"/>
          </w:tcPr>
          <w:p w14:paraId="51B17479" w14:textId="791674E8" w:rsidR="00912FDE" w:rsidRPr="00916C38" w:rsidRDefault="00912FDE" w:rsidP="00912FDE">
            <w:pPr>
              <w:rPr>
                <w:rFonts w:eastAsia="Tahoma" w:cs="Tahoma"/>
              </w:rPr>
            </w:pPr>
            <w:r w:rsidRPr="00916C38">
              <w:rPr>
                <w:rFonts w:eastAsiaTheme="minorEastAsia"/>
              </w:rPr>
              <w:t>NY suggests revising the sentence referring</w:t>
            </w:r>
            <w:r>
              <w:rPr>
                <w:rFonts w:eastAsiaTheme="minorEastAsia"/>
              </w:rPr>
              <w:t xml:space="preserve"> to state membership to the PSC. </w:t>
            </w:r>
            <w:r w:rsidRPr="00916C38">
              <w:rPr>
                <w:rFonts w:eastAsiaTheme="minorEastAsia"/>
              </w:rPr>
              <w:t>NYSDEC has a Commissioner, rather than a Secretary.</w:t>
            </w:r>
          </w:p>
        </w:tc>
        <w:tc>
          <w:tcPr>
            <w:tcW w:w="1815" w:type="dxa"/>
          </w:tcPr>
          <w:p w14:paraId="1FCE23FF" w14:textId="6D8FD7B2" w:rsidR="00912FDE" w:rsidRDefault="00912FDE" w:rsidP="00912FDE">
            <w:r>
              <w:t>p. 8, “PSC Leadership and Membership”</w:t>
            </w:r>
          </w:p>
        </w:tc>
        <w:tc>
          <w:tcPr>
            <w:tcW w:w="7453" w:type="dxa"/>
          </w:tcPr>
          <w:p w14:paraId="20769CED" w14:textId="77777777" w:rsidR="00C93CC6" w:rsidRDefault="00C93CC6" w:rsidP="00912FDE">
            <w:r>
              <w:t>Text changed in “Leadership and Membership on p. 8:</w:t>
            </w:r>
          </w:p>
          <w:p w14:paraId="4252CBC3" w14:textId="7764A1AC" w:rsidR="00912FDE" w:rsidRPr="00406EBD" w:rsidRDefault="00912FDE" w:rsidP="00912FDE">
            <w:pPr>
              <w:rPr>
                <w:i/>
              </w:rPr>
            </w:pPr>
            <w:r w:rsidRPr="00406EBD">
              <w:rPr>
                <w:i/>
              </w:rPr>
              <w:t xml:space="preserve">“State membership to the PSC consists of a delegation that includes members at the Secretary or Commissioner level of major State departments.” </w:t>
            </w:r>
          </w:p>
          <w:p w14:paraId="42479F8A" w14:textId="77777777" w:rsidR="00912FDE" w:rsidRDefault="00912FDE" w:rsidP="00912FDE"/>
        </w:tc>
      </w:tr>
      <w:tr w:rsidR="00912FDE" w14:paraId="796E8AC5" w14:textId="77777777" w:rsidTr="00506166">
        <w:trPr>
          <w:trHeight w:val="85"/>
        </w:trPr>
        <w:tc>
          <w:tcPr>
            <w:tcW w:w="445" w:type="dxa"/>
          </w:tcPr>
          <w:p w14:paraId="5D9D47D0" w14:textId="016EEEF7" w:rsidR="00912FDE" w:rsidRDefault="00F51246" w:rsidP="00912FDE">
            <w:pPr>
              <w:rPr>
                <w:rFonts w:eastAsiaTheme="minorEastAsia"/>
              </w:rPr>
            </w:pPr>
            <w:r>
              <w:rPr>
                <w:rFonts w:eastAsiaTheme="minorEastAsia"/>
              </w:rPr>
              <w:t>1</w:t>
            </w:r>
            <w:r w:rsidR="00912FDE">
              <w:rPr>
                <w:rFonts w:eastAsiaTheme="minorEastAsia"/>
              </w:rPr>
              <w:t>3</w:t>
            </w:r>
          </w:p>
        </w:tc>
        <w:tc>
          <w:tcPr>
            <w:tcW w:w="3237" w:type="dxa"/>
          </w:tcPr>
          <w:p w14:paraId="75D8D844" w14:textId="326049D1" w:rsidR="00912FDE" w:rsidRPr="00916C38" w:rsidRDefault="00912FDE" w:rsidP="00912FDE">
            <w:pPr>
              <w:rPr>
                <w:rFonts w:eastAsiaTheme="minorEastAsia"/>
              </w:rPr>
            </w:pPr>
            <w:r>
              <w:rPr>
                <w:rFonts w:eastAsiaTheme="minorEastAsia"/>
              </w:rPr>
              <w:t>Add details on protocol for MB responses to input from advisory committees.</w:t>
            </w:r>
          </w:p>
        </w:tc>
        <w:tc>
          <w:tcPr>
            <w:tcW w:w="1815" w:type="dxa"/>
          </w:tcPr>
          <w:p w14:paraId="1AEDA383" w14:textId="32FC99C3" w:rsidR="00912FDE" w:rsidRDefault="00912FDE" w:rsidP="00912FDE">
            <w:r>
              <w:t>p.10, “MB Roles and Responsibilities”</w:t>
            </w:r>
          </w:p>
        </w:tc>
        <w:tc>
          <w:tcPr>
            <w:tcW w:w="7453" w:type="dxa"/>
          </w:tcPr>
          <w:p w14:paraId="1C2967E6" w14:textId="77777777" w:rsidR="00FF4DA4" w:rsidRDefault="002B1425" w:rsidP="00912FDE">
            <w:r>
              <w:t>Text</w:t>
            </w:r>
            <w:r w:rsidR="00912FDE">
              <w:t xml:space="preserve"> added</w:t>
            </w:r>
            <w:r w:rsidR="00FF4DA4">
              <w:t xml:space="preserve"> to “Roles and Responsibilities” on p. 10</w:t>
            </w:r>
            <w:r w:rsidR="00912FDE">
              <w:t xml:space="preserve">: </w:t>
            </w:r>
          </w:p>
          <w:p w14:paraId="29A6A757" w14:textId="7B83ADC8" w:rsidR="00912FDE" w:rsidRDefault="00912FDE" w:rsidP="00912FDE">
            <w:r w:rsidRPr="002B1425">
              <w:rPr>
                <w:i/>
              </w:rPr>
              <w:t>“Expected to respond to the STAC’s recommendations, in writing, within 90 days of receiving the report which may be extended an additional 30 days at the specific request of the MB Chair.”</w:t>
            </w:r>
          </w:p>
        </w:tc>
      </w:tr>
      <w:tr w:rsidR="00912FDE" w14:paraId="2FDE1A58" w14:textId="77777777" w:rsidTr="00506166">
        <w:trPr>
          <w:trHeight w:val="85"/>
        </w:trPr>
        <w:tc>
          <w:tcPr>
            <w:tcW w:w="445" w:type="dxa"/>
          </w:tcPr>
          <w:p w14:paraId="62111BF7" w14:textId="2D8AE4A5" w:rsidR="00912FDE" w:rsidRDefault="00F51246" w:rsidP="00912FDE">
            <w:pPr>
              <w:rPr>
                <w:rFonts w:eastAsiaTheme="minorEastAsia"/>
              </w:rPr>
            </w:pPr>
            <w:r>
              <w:rPr>
                <w:rFonts w:eastAsia="Calibri" w:cs="Calibri"/>
              </w:rPr>
              <w:t>1</w:t>
            </w:r>
            <w:r w:rsidR="00912FDE">
              <w:rPr>
                <w:rFonts w:eastAsia="Calibri" w:cs="Calibri"/>
              </w:rPr>
              <w:t>4</w:t>
            </w:r>
          </w:p>
        </w:tc>
        <w:tc>
          <w:tcPr>
            <w:tcW w:w="3237" w:type="dxa"/>
          </w:tcPr>
          <w:p w14:paraId="456ACA17" w14:textId="427DA90C" w:rsidR="00912FDE" w:rsidRDefault="00912FDE" w:rsidP="00912FDE">
            <w:pPr>
              <w:rPr>
                <w:rFonts w:eastAsiaTheme="minorEastAsia"/>
              </w:rPr>
            </w:pPr>
            <w:r>
              <w:rPr>
                <w:rFonts w:eastAsia="Calibri" w:cs="Calibri"/>
              </w:rPr>
              <w:t xml:space="preserve">Change the affiliation criteria for Comm WG Chair/Vice Chair so that it doesn’t limit the chair/vice chair to be federal and state affiliated. </w:t>
            </w:r>
          </w:p>
        </w:tc>
        <w:tc>
          <w:tcPr>
            <w:tcW w:w="1815" w:type="dxa"/>
          </w:tcPr>
          <w:p w14:paraId="2CD7BBC2" w14:textId="69CB134A" w:rsidR="00912FDE" w:rsidRDefault="00912FDE" w:rsidP="00912FDE">
            <w:r>
              <w:t>pp. 15-16, “Communications Workgroup Leadership and Membership”</w:t>
            </w:r>
          </w:p>
        </w:tc>
        <w:tc>
          <w:tcPr>
            <w:tcW w:w="7453" w:type="dxa"/>
          </w:tcPr>
          <w:p w14:paraId="6B4ACE6D" w14:textId="2EAFE73C" w:rsidR="00912FDE" w:rsidRDefault="00912FDE" w:rsidP="00912FDE">
            <w:r>
              <w:t xml:space="preserve">The language was changed to be consistent with the criteria for GIT Chairs/Vice Chairs: </w:t>
            </w:r>
            <w:r w:rsidRPr="00475FEA">
              <w:rPr>
                <w:rFonts w:eastAsia="Calibri" w:cs="Calibri"/>
                <w:i/>
              </w:rPr>
              <w:t xml:space="preserve">"The workgroup is led by a Chair and a Vice Chair. Terms for each are two years, with the expectation that the Vice Chair will advance to the Chair position." </w:t>
            </w:r>
            <w:r>
              <w:rPr>
                <w:rFonts w:eastAsia="Calibri" w:cs="Calibri"/>
              </w:rPr>
              <w:t>The two sentences that required the Chair/Vice Chair to be federal and state are no longer in the Communications Workgroup charter.</w:t>
            </w:r>
          </w:p>
        </w:tc>
      </w:tr>
      <w:tr w:rsidR="00912FDE" w14:paraId="217DD86C" w14:textId="77777777" w:rsidTr="00506166">
        <w:trPr>
          <w:trHeight w:val="85"/>
        </w:trPr>
        <w:tc>
          <w:tcPr>
            <w:tcW w:w="445" w:type="dxa"/>
          </w:tcPr>
          <w:p w14:paraId="5C00A0E8" w14:textId="44724982" w:rsidR="00912FDE" w:rsidRDefault="00F51246" w:rsidP="00912FDE">
            <w:pPr>
              <w:rPr>
                <w:rFonts w:eastAsia="Calibri" w:cs="Calibri"/>
              </w:rPr>
            </w:pPr>
            <w:r>
              <w:rPr>
                <w:rFonts w:eastAsiaTheme="minorEastAsia"/>
              </w:rPr>
              <w:t>1</w:t>
            </w:r>
            <w:r w:rsidR="00912FDE">
              <w:rPr>
                <w:rFonts w:eastAsiaTheme="minorEastAsia"/>
              </w:rPr>
              <w:t>5</w:t>
            </w:r>
          </w:p>
        </w:tc>
        <w:tc>
          <w:tcPr>
            <w:tcW w:w="3237" w:type="dxa"/>
          </w:tcPr>
          <w:p w14:paraId="1F29C949" w14:textId="1A36ACC4" w:rsidR="00912FDE" w:rsidRDefault="00912FDE" w:rsidP="00912FDE">
            <w:pPr>
              <w:rPr>
                <w:rFonts w:eastAsia="Calibri" w:cs="Calibri"/>
              </w:rPr>
            </w:pPr>
            <w:r>
              <w:rPr>
                <w:rFonts w:eastAsiaTheme="minorEastAsia"/>
              </w:rPr>
              <w:t>The CBP Governance Document should be consistent with the Communications Workgroup style guide criteria.</w:t>
            </w:r>
          </w:p>
        </w:tc>
        <w:tc>
          <w:tcPr>
            <w:tcW w:w="1815" w:type="dxa"/>
          </w:tcPr>
          <w:p w14:paraId="211BC9AB" w14:textId="3E8EA05D" w:rsidR="00912FDE" w:rsidRDefault="00912FDE" w:rsidP="00912FDE">
            <w:r>
              <w:t xml:space="preserve">Throughout document </w:t>
            </w:r>
          </w:p>
        </w:tc>
        <w:tc>
          <w:tcPr>
            <w:tcW w:w="7453" w:type="dxa"/>
          </w:tcPr>
          <w:p w14:paraId="421457EC" w14:textId="00AADC5E" w:rsidR="00912FDE" w:rsidRDefault="00912FDE" w:rsidP="00912FDE">
            <w:r>
              <w:t xml:space="preserve">GIT 6 staff will edit the document according to the Communications Workgroup style guide after the MB and PSC approve the major content changes. </w:t>
            </w:r>
          </w:p>
        </w:tc>
      </w:tr>
    </w:tbl>
    <w:p w14:paraId="207FBE9E" w14:textId="3968A716" w:rsidR="00DD1946" w:rsidRDefault="00DD1946" w:rsidP="004F193B">
      <w:pPr>
        <w:spacing w:line="240" w:lineRule="auto"/>
      </w:pPr>
    </w:p>
    <w:p w14:paraId="0DDF0171" w14:textId="4D86CD35" w:rsidR="00BD6485" w:rsidRPr="003803D8" w:rsidRDefault="00CF348D" w:rsidP="002157AD">
      <w:pPr>
        <w:spacing w:line="252" w:lineRule="auto"/>
        <w:rPr>
          <w:b/>
          <w:u w:val="single"/>
        </w:rPr>
      </w:pPr>
      <w:r w:rsidRPr="003803D8">
        <w:rPr>
          <w:b/>
          <w:u w:val="single"/>
        </w:rPr>
        <w:t>Additional edits made after PSC Meeting:</w:t>
      </w:r>
    </w:p>
    <w:p w14:paraId="00A9DB1D" w14:textId="77777777" w:rsidR="00CE3A56" w:rsidRPr="00CE3A56" w:rsidRDefault="009C4EC4" w:rsidP="00CE3A56">
      <w:pPr>
        <w:pStyle w:val="Default"/>
        <w:numPr>
          <w:ilvl w:val="2"/>
          <w:numId w:val="9"/>
        </w:numPr>
        <w:pBdr>
          <w:top w:val="nil"/>
          <w:left w:val="nil"/>
          <w:bottom w:val="nil"/>
          <w:right w:val="nil"/>
          <w:between w:val="nil"/>
          <w:bar w:val="nil"/>
        </w:pBdr>
        <w:tabs>
          <w:tab w:val="num" w:pos="1116"/>
        </w:tabs>
        <w:autoSpaceDE/>
        <w:autoSpaceDN/>
        <w:adjustRightInd/>
        <w:spacing w:after="160"/>
        <w:ind w:left="1116" w:hanging="396"/>
        <w:rPr>
          <w:rFonts w:asciiTheme="minorHAnsi" w:eastAsia="Times Roman" w:hAnsiTheme="minorHAnsi" w:cs="Times Roman"/>
          <w:sz w:val="22"/>
          <w:szCs w:val="22"/>
          <w:u w:color="7030A0"/>
        </w:rPr>
      </w:pPr>
      <w:r w:rsidRPr="00CE3A56">
        <w:rPr>
          <w:rFonts w:asciiTheme="minorHAnsi" w:hAnsiTheme="minorHAnsi"/>
          <w:i/>
          <w:iCs/>
          <w:sz w:val="22"/>
          <w:szCs w:val="22"/>
        </w:rPr>
        <w:t xml:space="preserve">(p.7) </w:t>
      </w:r>
      <w:r w:rsidR="00CF348D" w:rsidRPr="00CE3A56">
        <w:rPr>
          <w:rFonts w:asciiTheme="minorHAnsi" w:hAnsiTheme="minorHAnsi"/>
          <w:i/>
          <w:iCs/>
          <w:sz w:val="22"/>
          <w:szCs w:val="22"/>
        </w:rPr>
        <w:t>Attendance at Annual M</w:t>
      </w:r>
      <w:bookmarkStart w:id="11" w:name="_GoBack"/>
      <w:bookmarkEnd w:id="11"/>
      <w:r w:rsidR="00CF348D" w:rsidRPr="00CE3A56">
        <w:rPr>
          <w:rFonts w:asciiTheme="minorHAnsi" w:hAnsiTheme="minorHAnsi"/>
          <w:i/>
          <w:iCs/>
          <w:sz w:val="22"/>
          <w:szCs w:val="22"/>
        </w:rPr>
        <w:t xml:space="preserve">eetings: </w:t>
      </w:r>
      <w:r w:rsidR="00CF348D" w:rsidRPr="00CE3A56">
        <w:rPr>
          <w:rFonts w:asciiTheme="minorHAnsi" w:hAnsiTheme="minorHAnsi"/>
          <w:iCs/>
          <w:sz w:val="22"/>
          <w:szCs w:val="22"/>
        </w:rPr>
        <w:t xml:space="preserve">EC members should be expected to attend the annual public meeting. </w:t>
      </w:r>
      <w:r w:rsidR="00CF348D" w:rsidRPr="00CE3A56">
        <w:rPr>
          <w:rFonts w:asciiTheme="minorHAnsi" w:hAnsiTheme="minorHAnsi"/>
          <w:sz w:val="22"/>
          <w:szCs w:val="22"/>
        </w:rPr>
        <w:t xml:space="preserve">In the event of an unforeseen conflict, the highest possible appointee should attend in his/her place. </w:t>
      </w:r>
      <w:r w:rsidR="00CF348D" w:rsidRPr="00CE3A56">
        <w:rPr>
          <w:rFonts w:asciiTheme="minorHAnsi" w:hAnsiTheme="minorHAnsi"/>
          <w:sz w:val="22"/>
          <w:szCs w:val="22"/>
          <w:u w:color="7030A0"/>
        </w:rPr>
        <w:t>If an individual attends with the purpose of representing his /her jurisdiction</w:t>
      </w:r>
      <w:ins w:id="12" w:author="Watterson, Samantha" w:date="2015-06-02T16:23:00Z">
        <w:r w:rsidR="00CF348D" w:rsidRPr="00CE3A56">
          <w:rPr>
            <w:rFonts w:asciiTheme="minorHAnsi" w:hAnsiTheme="minorHAnsi"/>
            <w:sz w:val="22"/>
            <w:szCs w:val="22"/>
            <w:u w:color="7030A0"/>
          </w:rPr>
          <w:t xml:space="preserve"> or signatory organization</w:t>
        </w:r>
      </w:ins>
      <w:r w:rsidR="00CF348D" w:rsidRPr="00CE3A56">
        <w:rPr>
          <w:rFonts w:asciiTheme="minorHAnsi" w:hAnsiTheme="minorHAnsi"/>
          <w:sz w:val="22"/>
          <w:szCs w:val="22"/>
          <w:u w:color="7030A0"/>
        </w:rPr>
        <w:t>, he/she is invited to speak at the press conference following the EC meeting. However, all signatories should try to send their highest ranking person possible.</w:t>
      </w:r>
    </w:p>
    <w:p w14:paraId="3F8ADE81" w14:textId="2A8F3659" w:rsidR="00CF348D" w:rsidRPr="00CE3A56" w:rsidRDefault="00A8114E" w:rsidP="00CE3A56">
      <w:pPr>
        <w:pStyle w:val="Default"/>
        <w:numPr>
          <w:ilvl w:val="2"/>
          <w:numId w:val="9"/>
        </w:numPr>
        <w:pBdr>
          <w:top w:val="nil"/>
          <w:left w:val="nil"/>
          <w:bottom w:val="nil"/>
          <w:right w:val="nil"/>
          <w:between w:val="nil"/>
          <w:bar w:val="nil"/>
        </w:pBdr>
        <w:tabs>
          <w:tab w:val="num" w:pos="1116"/>
        </w:tabs>
        <w:autoSpaceDE/>
        <w:autoSpaceDN/>
        <w:adjustRightInd/>
        <w:spacing w:after="160"/>
        <w:ind w:left="1116" w:hanging="396"/>
        <w:rPr>
          <w:rFonts w:asciiTheme="minorHAnsi" w:eastAsia="Times Roman" w:hAnsiTheme="minorHAnsi" w:cs="Times Roman"/>
          <w:sz w:val="22"/>
          <w:szCs w:val="22"/>
          <w:u w:color="7030A0"/>
        </w:rPr>
      </w:pPr>
      <w:r>
        <w:rPr>
          <w:rFonts w:asciiTheme="minorHAnsi" w:hAnsiTheme="minorHAnsi"/>
          <w:sz w:val="22"/>
          <w:szCs w:val="22"/>
        </w:rPr>
        <w:t xml:space="preserve">(p. 20) </w:t>
      </w:r>
      <w:r w:rsidR="00CE3A56" w:rsidRPr="00CE3A56">
        <w:rPr>
          <w:rFonts w:asciiTheme="minorHAnsi" w:hAnsiTheme="minorHAnsi"/>
          <w:sz w:val="22"/>
          <w:szCs w:val="22"/>
        </w:rPr>
        <w:t xml:space="preserve">Management Strategies, which are aimed at implementing Outcomes, will identify participating </w:t>
      </w:r>
      <w:del w:id="13" w:author="Watterson, Samantha" w:date="2015-06-02T16:26:00Z">
        <w:r w:rsidR="00CE3A56" w:rsidRPr="00CE3A56" w:rsidDel="00CE3A56">
          <w:rPr>
            <w:rFonts w:asciiTheme="minorHAnsi" w:hAnsiTheme="minorHAnsi"/>
            <w:sz w:val="22"/>
            <w:szCs w:val="22"/>
          </w:rPr>
          <w:delText xml:space="preserve">jurisdictions </w:delText>
        </w:r>
      </w:del>
      <w:ins w:id="14" w:author="Watterson, Samantha" w:date="2015-06-02T16:26:00Z">
        <w:r>
          <w:rPr>
            <w:rFonts w:asciiTheme="minorHAnsi" w:hAnsiTheme="minorHAnsi"/>
            <w:sz w:val="22"/>
            <w:szCs w:val="22"/>
          </w:rPr>
          <w:t>signatories</w:t>
        </w:r>
        <w:r w:rsidR="00CE3A56" w:rsidRPr="00CE3A56">
          <w:rPr>
            <w:rFonts w:asciiTheme="minorHAnsi" w:hAnsiTheme="minorHAnsi"/>
            <w:sz w:val="22"/>
            <w:szCs w:val="22"/>
          </w:rPr>
          <w:t xml:space="preserve"> </w:t>
        </w:r>
      </w:ins>
      <w:r w:rsidR="00CE3A56" w:rsidRPr="00CE3A56">
        <w:rPr>
          <w:rFonts w:asciiTheme="minorHAnsi" w:hAnsiTheme="minorHAnsi"/>
          <w:sz w:val="22"/>
          <w:szCs w:val="22"/>
        </w:rPr>
        <w:t>and other stakeholders, including local governments and nonprofit organizations, and will be implemented in two-year periods.</w:t>
      </w:r>
    </w:p>
    <w:sectPr w:rsidR="00CF348D" w:rsidRPr="00CE3A56" w:rsidSect="00654984">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F9C8F2" w14:textId="77777777" w:rsidR="00FE417B" w:rsidRDefault="00FE417B" w:rsidP="00FE417B">
      <w:pPr>
        <w:spacing w:after="0" w:line="240" w:lineRule="auto"/>
      </w:pPr>
      <w:r>
        <w:separator/>
      </w:r>
    </w:p>
  </w:endnote>
  <w:endnote w:type="continuationSeparator" w:id="0">
    <w:p w14:paraId="213A67BA" w14:textId="77777777" w:rsidR="00FE417B" w:rsidRDefault="00FE417B" w:rsidP="00FE4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Roman">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7392060"/>
      <w:docPartObj>
        <w:docPartGallery w:val="Page Numbers (Bottom of Page)"/>
        <w:docPartUnique/>
      </w:docPartObj>
    </w:sdtPr>
    <w:sdtEndPr>
      <w:rPr>
        <w:noProof/>
      </w:rPr>
    </w:sdtEndPr>
    <w:sdtContent>
      <w:p w14:paraId="2FA2C697" w14:textId="036DDC87" w:rsidR="00FE417B" w:rsidRDefault="00FE417B">
        <w:pPr>
          <w:pStyle w:val="Footer"/>
          <w:jc w:val="center"/>
        </w:pPr>
        <w:r>
          <w:fldChar w:fldCharType="begin"/>
        </w:r>
        <w:r>
          <w:instrText xml:space="preserve"> PAGE   \* MERGEFORMAT </w:instrText>
        </w:r>
        <w:r>
          <w:fldChar w:fldCharType="separate"/>
        </w:r>
        <w:r w:rsidR="00006BDE">
          <w:rPr>
            <w:noProof/>
          </w:rPr>
          <w:t>2</w:t>
        </w:r>
        <w:r>
          <w:rPr>
            <w:noProof/>
          </w:rPr>
          <w:fldChar w:fldCharType="end"/>
        </w:r>
      </w:p>
    </w:sdtContent>
  </w:sdt>
  <w:p w14:paraId="3B484FC8" w14:textId="77777777" w:rsidR="00FE417B" w:rsidRDefault="00FE41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61DC08" w14:textId="77777777" w:rsidR="00FE417B" w:rsidRDefault="00FE417B" w:rsidP="00FE417B">
      <w:pPr>
        <w:spacing w:after="0" w:line="240" w:lineRule="auto"/>
      </w:pPr>
      <w:r>
        <w:separator/>
      </w:r>
    </w:p>
  </w:footnote>
  <w:footnote w:type="continuationSeparator" w:id="0">
    <w:p w14:paraId="1F8B1C20" w14:textId="77777777" w:rsidR="00FE417B" w:rsidRDefault="00FE417B" w:rsidP="00FE41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47601"/>
    <w:multiLevelType w:val="hybridMultilevel"/>
    <w:tmpl w:val="94E204D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12074CA3"/>
    <w:multiLevelType w:val="hybridMultilevel"/>
    <w:tmpl w:val="7700A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451018"/>
    <w:multiLevelType w:val="hybridMultilevel"/>
    <w:tmpl w:val="12AC91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7EE034B"/>
    <w:multiLevelType w:val="hybridMultilevel"/>
    <w:tmpl w:val="19F2C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A20330"/>
    <w:multiLevelType w:val="multilevel"/>
    <w:tmpl w:val="3C2AA346"/>
    <w:styleLink w:val="List1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
    <w:nsid w:val="37E2067A"/>
    <w:multiLevelType w:val="hybridMultilevel"/>
    <w:tmpl w:val="44B40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7A6284"/>
    <w:multiLevelType w:val="hybridMultilevel"/>
    <w:tmpl w:val="4D10C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F573FF"/>
    <w:multiLevelType w:val="multilevel"/>
    <w:tmpl w:val="B3A2CF3E"/>
    <w:styleLink w:val="List42"/>
    <w:lvl w:ilvl="0">
      <w:numFmt w:val="bullet"/>
      <w:lvlText w:val="•"/>
      <w:lvlJc w:val="left"/>
      <w:pPr>
        <w:tabs>
          <w:tab w:val="num" w:pos="105"/>
        </w:tabs>
        <w:ind w:left="105" w:hanging="330"/>
      </w:pPr>
      <w:rPr>
        <w:rFonts w:ascii="Times Roman" w:eastAsia="Times Roman" w:hAnsi="Times Roman" w:cs="Times Roman"/>
        <w:position w:val="0"/>
        <w:sz w:val="22"/>
        <w:szCs w:val="22"/>
      </w:rPr>
    </w:lvl>
    <w:lvl w:ilvl="1">
      <w:start w:val="1"/>
      <w:numFmt w:val="bullet"/>
      <w:lvlText w:val="•"/>
      <w:lvlJc w:val="left"/>
      <w:pPr>
        <w:tabs>
          <w:tab w:val="num" w:pos="-858"/>
        </w:tabs>
      </w:pPr>
      <w:rPr>
        <w:rFonts w:ascii="Times Roman" w:eastAsia="Times Roman" w:hAnsi="Times Roman" w:cs="Times Roman"/>
        <w:position w:val="0"/>
        <w:sz w:val="20"/>
        <w:szCs w:val="20"/>
      </w:rPr>
    </w:lvl>
    <w:lvl w:ilvl="2">
      <w:start w:val="1"/>
      <w:numFmt w:val="bullet"/>
      <w:lvlText w:val="•"/>
      <w:lvlJc w:val="left"/>
      <w:pPr>
        <w:tabs>
          <w:tab w:val="num" w:pos="-858"/>
        </w:tabs>
      </w:pPr>
      <w:rPr>
        <w:rFonts w:ascii="Times Roman" w:eastAsia="Times Roman" w:hAnsi="Times Roman" w:cs="Times Roman"/>
        <w:position w:val="0"/>
        <w:sz w:val="20"/>
        <w:szCs w:val="20"/>
      </w:rPr>
    </w:lvl>
    <w:lvl w:ilvl="3">
      <w:start w:val="1"/>
      <w:numFmt w:val="bullet"/>
      <w:lvlText w:val="•"/>
      <w:lvlJc w:val="left"/>
      <w:pPr>
        <w:tabs>
          <w:tab w:val="num" w:pos="-858"/>
        </w:tabs>
      </w:pPr>
      <w:rPr>
        <w:rFonts w:ascii="Times Roman" w:eastAsia="Times Roman" w:hAnsi="Times Roman" w:cs="Times Roman"/>
        <w:position w:val="0"/>
        <w:sz w:val="20"/>
        <w:szCs w:val="20"/>
      </w:rPr>
    </w:lvl>
    <w:lvl w:ilvl="4">
      <w:start w:val="1"/>
      <w:numFmt w:val="bullet"/>
      <w:lvlText w:val="•"/>
      <w:lvlJc w:val="left"/>
      <w:pPr>
        <w:tabs>
          <w:tab w:val="num" w:pos="-858"/>
        </w:tabs>
      </w:pPr>
      <w:rPr>
        <w:rFonts w:ascii="Times Roman" w:eastAsia="Times Roman" w:hAnsi="Times Roman" w:cs="Times Roman"/>
        <w:position w:val="0"/>
        <w:sz w:val="20"/>
        <w:szCs w:val="20"/>
      </w:rPr>
    </w:lvl>
    <w:lvl w:ilvl="5">
      <w:start w:val="1"/>
      <w:numFmt w:val="bullet"/>
      <w:lvlText w:val="•"/>
      <w:lvlJc w:val="left"/>
      <w:pPr>
        <w:tabs>
          <w:tab w:val="num" w:pos="-858"/>
        </w:tabs>
      </w:pPr>
      <w:rPr>
        <w:rFonts w:ascii="Times Roman" w:eastAsia="Times Roman" w:hAnsi="Times Roman" w:cs="Times Roman"/>
        <w:position w:val="0"/>
        <w:sz w:val="20"/>
        <w:szCs w:val="20"/>
      </w:rPr>
    </w:lvl>
    <w:lvl w:ilvl="6">
      <w:start w:val="1"/>
      <w:numFmt w:val="bullet"/>
      <w:lvlText w:val="•"/>
      <w:lvlJc w:val="left"/>
      <w:pPr>
        <w:tabs>
          <w:tab w:val="num" w:pos="-858"/>
        </w:tabs>
      </w:pPr>
      <w:rPr>
        <w:rFonts w:ascii="Times Roman" w:eastAsia="Times Roman" w:hAnsi="Times Roman" w:cs="Times Roman"/>
        <w:position w:val="0"/>
        <w:sz w:val="20"/>
        <w:szCs w:val="20"/>
      </w:rPr>
    </w:lvl>
    <w:lvl w:ilvl="7">
      <w:start w:val="1"/>
      <w:numFmt w:val="bullet"/>
      <w:lvlText w:val="•"/>
      <w:lvlJc w:val="left"/>
      <w:pPr>
        <w:tabs>
          <w:tab w:val="num" w:pos="-858"/>
        </w:tabs>
      </w:pPr>
      <w:rPr>
        <w:rFonts w:ascii="Times Roman" w:eastAsia="Times Roman" w:hAnsi="Times Roman" w:cs="Times Roman"/>
        <w:position w:val="0"/>
        <w:sz w:val="20"/>
        <w:szCs w:val="20"/>
      </w:rPr>
    </w:lvl>
    <w:lvl w:ilvl="8">
      <w:start w:val="1"/>
      <w:numFmt w:val="bullet"/>
      <w:lvlText w:val="•"/>
      <w:lvlJc w:val="left"/>
      <w:pPr>
        <w:tabs>
          <w:tab w:val="num" w:pos="-858"/>
        </w:tabs>
      </w:pPr>
      <w:rPr>
        <w:rFonts w:ascii="Times Roman" w:eastAsia="Times Roman" w:hAnsi="Times Roman" w:cs="Times Roman"/>
        <w:position w:val="0"/>
        <w:sz w:val="20"/>
        <w:szCs w:val="20"/>
      </w:rPr>
    </w:lvl>
  </w:abstractNum>
  <w:num w:numId="1">
    <w:abstractNumId w:val="0"/>
  </w:num>
  <w:num w:numId="2">
    <w:abstractNumId w:val="7"/>
  </w:num>
  <w:num w:numId="3">
    <w:abstractNumId w:val="3"/>
  </w:num>
  <w:num w:numId="4">
    <w:abstractNumId w:val="2"/>
  </w:num>
  <w:num w:numId="5">
    <w:abstractNumId w:val="0"/>
  </w:num>
  <w:num w:numId="6">
    <w:abstractNumId w:val="1"/>
  </w:num>
  <w:num w:numId="7">
    <w:abstractNumId w:val="5"/>
  </w:num>
  <w:num w:numId="8">
    <w:abstractNumId w:val="6"/>
  </w:num>
  <w:num w:numId="9">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tterson, Samantha">
    <w15:presenceInfo w15:providerId="AD" w15:userId="S-1-5-21-1339303556-449845944-1601390327-3445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F4E91BD"/>
    <w:rsid w:val="00000EF8"/>
    <w:rsid w:val="00002371"/>
    <w:rsid w:val="00003D6B"/>
    <w:rsid w:val="00004439"/>
    <w:rsid w:val="00005E62"/>
    <w:rsid w:val="00006BDE"/>
    <w:rsid w:val="0001426A"/>
    <w:rsid w:val="000225DF"/>
    <w:rsid w:val="00023C4A"/>
    <w:rsid w:val="00034FFF"/>
    <w:rsid w:val="000400BB"/>
    <w:rsid w:val="0004193A"/>
    <w:rsid w:val="0004439B"/>
    <w:rsid w:val="00045AE4"/>
    <w:rsid w:val="000563D2"/>
    <w:rsid w:val="000569DB"/>
    <w:rsid w:val="00070FC3"/>
    <w:rsid w:val="00075CB6"/>
    <w:rsid w:val="0007648B"/>
    <w:rsid w:val="000771CC"/>
    <w:rsid w:val="000840E4"/>
    <w:rsid w:val="0009407E"/>
    <w:rsid w:val="00094ADE"/>
    <w:rsid w:val="000A18A6"/>
    <w:rsid w:val="000B111D"/>
    <w:rsid w:val="000B2CDE"/>
    <w:rsid w:val="000C0CDB"/>
    <w:rsid w:val="000E0833"/>
    <w:rsid w:val="000E3815"/>
    <w:rsid w:val="000E4CA3"/>
    <w:rsid w:val="000F108F"/>
    <w:rsid w:val="000F1CBB"/>
    <w:rsid w:val="000F1E0A"/>
    <w:rsid w:val="00110324"/>
    <w:rsid w:val="00111629"/>
    <w:rsid w:val="00112689"/>
    <w:rsid w:val="00121250"/>
    <w:rsid w:val="00122706"/>
    <w:rsid w:val="00130A10"/>
    <w:rsid w:val="00140A71"/>
    <w:rsid w:val="00145C20"/>
    <w:rsid w:val="00146309"/>
    <w:rsid w:val="001510F3"/>
    <w:rsid w:val="00154C39"/>
    <w:rsid w:val="00155D4A"/>
    <w:rsid w:val="00163244"/>
    <w:rsid w:val="001645A5"/>
    <w:rsid w:val="0017317E"/>
    <w:rsid w:val="00186ED9"/>
    <w:rsid w:val="00193492"/>
    <w:rsid w:val="00195965"/>
    <w:rsid w:val="001A0788"/>
    <w:rsid w:val="001A291A"/>
    <w:rsid w:val="001B23C7"/>
    <w:rsid w:val="001B3A66"/>
    <w:rsid w:val="001C3283"/>
    <w:rsid w:val="001C3963"/>
    <w:rsid w:val="001C6F9D"/>
    <w:rsid w:val="001D173C"/>
    <w:rsid w:val="001E051E"/>
    <w:rsid w:val="001E7AED"/>
    <w:rsid w:val="001F2A25"/>
    <w:rsid w:val="001F31B3"/>
    <w:rsid w:val="001F3D4B"/>
    <w:rsid w:val="001F63E5"/>
    <w:rsid w:val="001F67B9"/>
    <w:rsid w:val="002024AC"/>
    <w:rsid w:val="002056A9"/>
    <w:rsid w:val="002110FF"/>
    <w:rsid w:val="00211EF6"/>
    <w:rsid w:val="00212F9B"/>
    <w:rsid w:val="0021365E"/>
    <w:rsid w:val="002157AD"/>
    <w:rsid w:val="00222A6F"/>
    <w:rsid w:val="00231DAD"/>
    <w:rsid w:val="002366BB"/>
    <w:rsid w:val="00236C84"/>
    <w:rsid w:val="002400AE"/>
    <w:rsid w:val="002405BD"/>
    <w:rsid w:val="00245C4F"/>
    <w:rsid w:val="00245D1B"/>
    <w:rsid w:val="002522BE"/>
    <w:rsid w:val="002631A8"/>
    <w:rsid w:val="00264ADD"/>
    <w:rsid w:val="00264F19"/>
    <w:rsid w:val="0027399E"/>
    <w:rsid w:val="00280269"/>
    <w:rsid w:val="00291EBF"/>
    <w:rsid w:val="002A104D"/>
    <w:rsid w:val="002A7087"/>
    <w:rsid w:val="002B1425"/>
    <w:rsid w:val="002B190B"/>
    <w:rsid w:val="002B44E1"/>
    <w:rsid w:val="002C030E"/>
    <w:rsid w:val="002C6DFC"/>
    <w:rsid w:val="002F4B8B"/>
    <w:rsid w:val="00302232"/>
    <w:rsid w:val="003036A3"/>
    <w:rsid w:val="00306231"/>
    <w:rsid w:val="00314F50"/>
    <w:rsid w:val="00315D67"/>
    <w:rsid w:val="00315EC8"/>
    <w:rsid w:val="003213F2"/>
    <w:rsid w:val="00323FF9"/>
    <w:rsid w:val="003247E9"/>
    <w:rsid w:val="00331247"/>
    <w:rsid w:val="003376FC"/>
    <w:rsid w:val="00345B7E"/>
    <w:rsid w:val="0035341D"/>
    <w:rsid w:val="00356711"/>
    <w:rsid w:val="003573CC"/>
    <w:rsid w:val="00360B3A"/>
    <w:rsid w:val="003654DC"/>
    <w:rsid w:val="00366F7F"/>
    <w:rsid w:val="00374378"/>
    <w:rsid w:val="003751E7"/>
    <w:rsid w:val="003803D8"/>
    <w:rsid w:val="003806C5"/>
    <w:rsid w:val="00390793"/>
    <w:rsid w:val="003910CB"/>
    <w:rsid w:val="00396F85"/>
    <w:rsid w:val="003B01FD"/>
    <w:rsid w:val="003B1F90"/>
    <w:rsid w:val="003B2A85"/>
    <w:rsid w:val="003C2943"/>
    <w:rsid w:val="003D27B2"/>
    <w:rsid w:val="003E1308"/>
    <w:rsid w:val="003E5D92"/>
    <w:rsid w:val="003F1ECF"/>
    <w:rsid w:val="00401408"/>
    <w:rsid w:val="0040208D"/>
    <w:rsid w:val="00406EBD"/>
    <w:rsid w:val="00413899"/>
    <w:rsid w:val="004164ED"/>
    <w:rsid w:val="00422BB5"/>
    <w:rsid w:val="0042402A"/>
    <w:rsid w:val="004346E7"/>
    <w:rsid w:val="00437C33"/>
    <w:rsid w:val="00451B12"/>
    <w:rsid w:val="00452250"/>
    <w:rsid w:val="00457BAB"/>
    <w:rsid w:val="0046056F"/>
    <w:rsid w:val="004676DD"/>
    <w:rsid w:val="00467822"/>
    <w:rsid w:val="00471AC9"/>
    <w:rsid w:val="0047241C"/>
    <w:rsid w:val="00475FEA"/>
    <w:rsid w:val="00480267"/>
    <w:rsid w:val="00482B0C"/>
    <w:rsid w:val="00487737"/>
    <w:rsid w:val="00495758"/>
    <w:rsid w:val="004A0235"/>
    <w:rsid w:val="004A31AC"/>
    <w:rsid w:val="004A5491"/>
    <w:rsid w:val="004A775C"/>
    <w:rsid w:val="004B63D3"/>
    <w:rsid w:val="004B6895"/>
    <w:rsid w:val="004C62F7"/>
    <w:rsid w:val="004C7990"/>
    <w:rsid w:val="004D1997"/>
    <w:rsid w:val="004D1C96"/>
    <w:rsid w:val="004D2E19"/>
    <w:rsid w:val="004E6C03"/>
    <w:rsid w:val="004F193B"/>
    <w:rsid w:val="004F2BA3"/>
    <w:rsid w:val="004F5AFB"/>
    <w:rsid w:val="00506166"/>
    <w:rsid w:val="00510553"/>
    <w:rsid w:val="005109F5"/>
    <w:rsid w:val="00516118"/>
    <w:rsid w:val="00520B88"/>
    <w:rsid w:val="005215D6"/>
    <w:rsid w:val="0052475B"/>
    <w:rsid w:val="00531A17"/>
    <w:rsid w:val="00535867"/>
    <w:rsid w:val="00540B10"/>
    <w:rsid w:val="005447BA"/>
    <w:rsid w:val="0054610D"/>
    <w:rsid w:val="0055533D"/>
    <w:rsid w:val="00576D64"/>
    <w:rsid w:val="0059101A"/>
    <w:rsid w:val="00591F66"/>
    <w:rsid w:val="00592947"/>
    <w:rsid w:val="005953A6"/>
    <w:rsid w:val="005B1145"/>
    <w:rsid w:val="005B3FFC"/>
    <w:rsid w:val="005C6250"/>
    <w:rsid w:val="005D31BA"/>
    <w:rsid w:val="005E1E72"/>
    <w:rsid w:val="005F2E7B"/>
    <w:rsid w:val="0062065A"/>
    <w:rsid w:val="00624BA9"/>
    <w:rsid w:val="00627FD8"/>
    <w:rsid w:val="00630A3E"/>
    <w:rsid w:val="00630DB8"/>
    <w:rsid w:val="0063505E"/>
    <w:rsid w:val="0064373C"/>
    <w:rsid w:val="006452EF"/>
    <w:rsid w:val="00646097"/>
    <w:rsid w:val="0065117C"/>
    <w:rsid w:val="006512A2"/>
    <w:rsid w:val="0065221A"/>
    <w:rsid w:val="00652B91"/>
    <w:rsid w:val="00654984"/>
    <w:rsid w:val="00657824"/>
    <w:rsid w:val="0066080F"/>
    <w:rsid w:val="00663B0A"/>
    <w:rsid w:val="00664D6C"/>
    <w:rsid w:val="00664F63"/>
    <w:rsid w:val="00673CA7"/>
    <w:rsid w:val="00675273"/>
    <w:rsid w:val="006766E4"/>
    <w:rsid w:val="00682F7A"/>
    <w:rsid w:val="00684177"/>
    <w:rsid w:val="00692560"/>
    <w:rsid w:val="00694074"/>
    <w:rsid w:val="006A4EBE"/>
    <w:rsid w:val="006A6884"/>
    <w:rsid w:val="006B740A"/>
    <w:rsid w:val="006D0C12"/>
    <w:rsid w:val="006D1288"/>
    <w:rsid w:val="006D12CB"/>
    <w:rsid w:val="006D1E1F"/>
    <w:rsid w:val="006D348C"/>
    <w:rsid w:val="006E056D"/>
    <w:rsid w:val="006E7092"/>
    <w:rsid w:val="006F1C9C"/>
    <w:rsid w:val="006F24C6"/>
    <w:rsid w:val="006F68EF"/>
    <w:rsid w:val="006F7E6D"/>
    <w:rsid w:val="00702617"/>
    <w:rsid w:val="00702DB2"/>
    <w:rsid w:val="00704982"/>
    <w:rsid w:val="0070625C"/>
    <w:rsid w:val="007219A5"/>
    <w:rsid w:val="00722689"/>
    <w:rsid w:val="00722D42"/>
    <w:rsid w:val="00731AE5"/>
    <w:rsid w:val="0074098F"/>
    <w:rsid w:val="007451A3"/>
    <w:rsid w:val="00745BEC"/>
    <w:rsid w:val="00755500"/>
    <w:rsid w:val="007575EB"/>
    <w:rsid w:val="007623BC"/>
    <w:rsid w:val="00762A83"/>
    <w:rsid w:val="007646F7"/>
    <w:rsid w:val="0076793A"/>
    <w:rsid w:val="007808C4"/>
    <w:rsid w:val="007A2341"/>
    <w:rsid w:val="007A2695"/>
    <w:rsid w:val="007A4F57"/>
    <w:rsid w:val="007B2D72"/>
    <w:rsid w:val="007B7E55"/>
    <w:rsid w:val="007C42F6"/>
    <w:rsid w:val="007C6797"/>
    <w:rsid w:val="007D2298"/>
    <w:rsid w:val="007D23AC"/>
    <w:rsid w:val="007E04E8"/>
    <w:rsid w:val="007F1036"/>
    <w:rsid w:val="00810AA5"/>
    <w:rsid w:val="0081349F"/>
    <w:rsid w:val="00825CF8"/>
    <w:rsid w:val="0083010D"/>
    <w:rsid w:val="008308E8"/>
    <w:rsid w:val="00832F02"/>
    <w:rsid w:val="00841A94"/>
    <w:rsid w:val="00850C69"/>
    <w:rsid w:val="00851F66"/>
    <w:rsid w:val="0086010D"/>
    <w:rsid w:val="0086722B"/>
    <w:rsid w:val="0087522D"/>
    <w:rsid w:val="0087711C"/>
    <w:rsid w:val="00881514"/>
    <w:rsid w:val="0088337E"/>
    <w:rsid w:val="008920DE"/>
    <w:rsid w:val="008A31BA"/>
    <w:rsid w:val="008A5A74"/>
    <w:rsid w:val="008B0857"/>
    <w:rsid w:val="008C46B4"/>
    <w:rsid w:val="008C7A13"/>
    <w:rsid w:val="008D041B"/>
    <w:rsid w:val="008D0EEC"/>
    <w:rsid w:val="008D1169"/>
    <w:rsid w:val="008D4AC2"/>
    <w:rsid w:val="008D7C30"/>
    <w:rsid w:val="008E28F0"/>
    <w:rsid w:val="008E309E"/>
    <w:rsid w:val="008F0D14"/>
    <w:rsid w:val="00903B2E"/>
    <w:rsid w:val="00912FDE"/>
    <w:rsid w:val="0091620D"/>
    <w:rsid w:val="00916C38"/>
    <w:rsid w:val="009173F9"/>
    <w:rsid w:val="00917838"/>
    <w:rsid w:val="009264DC"/>
    <w:rsid w:val="00935128"/>
    <w:rsid w:val="00937490"/>
    <w:rsid w:val="00952914"/>
    <w:rsid w:val="00953782"/>
    <w:rsid w:val="00957DE7"/>
    <w:rsid w:val="00960FEF"/>
    <w:rsid w:val="00961BB7"/>
    <w:rsid w:val="0096377D"/>
    <w:rsid w:val="009643F3"/>
    <w:rsid w:val="009741ED"/>
    <w:rsid w:val="0099196D"/>
    <w:rsid w:val="009966BA"/>
    <w:rsid w:val="009A6E10"/>
    <w:rsid w:val="009B0F30"/>
    <w:rsid w:val="009B5EEF"/>
    <w:rsid w:val="009C4EC4"/>
    <w:rsid w:val="009D254B"/>
    <w:rsid w:val="009D29B1"/>
    <w:rsid w:val="009E40D3"/>
    <w:rsid w:val="009F704D"/>
    <w:rsid w:val="00A003D4"/>
    <w:rsid w:val="00A07608"/>
    <w:rsid w:val="00A11FCF"/>
    <w:rsid w:val="00A14046"/>
    <w:rsid w:val="00A14464"/>
    <w:rsid w:val="00A15486"/>
    <w:rsid w:val="00A24BDF"/>
    <w:rsid w:val="00A2624D"/>
    <w:rsid w:val="00A42A0A"/>
    <w:rsid w:val="00A4552F"/>
    <w:rsid w:val="00A52DD5"/>
    <w:rsid w:val="00A549FA"/>
    <w:rsid w:val="00A557D8"/>
    <w:rsid w:val="00A55FDF"/>
    <w:rsid w:val="00A6016A"/>
    <w:rsid w:val="00A614EB"/>
    <w:rsid w:val="00A618BC"/>
    <w:rsid w:val="00A620F5"/>
    <w:rsid w:val="00A62BA1"/>
    <w:rsid w:val="00A654E4"/>
    <w:rsid w:val="00A71B6C"/>
    <w:rsid w:val="00A723A4"/>
    <w:rsid w:val="00A8114E"/>
    <w:rsid w:val="00A83F3E"/>
    <w:rsid w:val="00A84115"/>
    <w:rsid w:val="00A86C8A"/>
    <w:rsid w:val="00A954C8"/>
    <w:rsid w:val="00AA1FD8"/>
    <w:rsid w:val="00AA2299"/>
    <w:rsid w:val="00AB53C8"/>
    <w:rsid w:val="00AC04B1"/>
    <w:rsid w:val="00AC6944"/>
    <w:rsid w:val="00AC6DF4"/>
    <w:rsid w:val="00AC729E"/>
    <w:rsid w:val="00AD0A9C"/>
    <w:rsid w:val="00AD0B9E"/>
    <w:rsid w:val="00AE65D7"/>
    <w:rsid w:val="00AF1FF4"/>
    <w:rsid w:val="00AF66AE"/>
    <w:rsid w:val="00AF67B2"/>
    <w:rsid w:val="00B00C57"/>
    <w:rsid w:val="00B011AB"/>
    <w:rsid w:val="00B13A51"/>
    <w:rsid w:val="00B16EDC"/>
    <w:rsid w:val="00B22C25"/>
    <w:rsid w:val="00B235EF"/>
    <w:rsid w:val="00B26885"/>
    <w:rsid w:val="00B34C1D"/>
    <w:rsid w:val="00B409CA"/>
    <w:rsid w:val="00B451CD"/>
    <w:rsid w:val="00B52663"/>
    <w:rsid w:val="00B6781B"/>
    <w:rsid w:val="00B74F24"/>
    <w:rsid w:val="00B75559"/>
    <w:rsid w:val="00B75F49"/>
    <w:rsid w:val="00B771A0"/>
    <w:rsid w:val="00B776B6"/>
    <w:rsid w:val="00BA2C95"/>
    <w:rsid w:val="00BB4256"/>
    <w:rsid w:val="00BB56BC"/>
    <w:rsid w:val="00BB59C6"/>
    <w:rsid w:val="00BD6485"/>
    <w:rsid w:val="00BD79A7"/>
    <w:rsid w:val="00BE0054"/>
    <w:rsid w:val="00BE21CC"/>
    <w:rsid w:val="00BE3C8A"/>
    <w:rsid w:val="00BE59BB"/>
    <w:rsid w:val="00BF1207"/>
    <w:rsid w:val="00BF44A4"/>
    <w:rsid w:val="00BF495C"/>
    <w:rsid w:val="00BF50CB"/>
    <w:rsid w:val="00BF66E4"/>
    <w:rsid w:val="00BF7BAB"/>
    <w:rsid w:val="00C01BB6"/>
    <w:rsid w:val="00C10206"/>
    <w:rsid w:val="00C13E86"/>
    <w:rsid w:val="00C14210"/>
    <w:rsid w:val="00C20B04"/>
    <w:rsid w:val="00C24E7F"/>
    <w:rsid w:val="00C27C44"/>
    <w:rsid w:val="00C3457F"/>
    <w:rsid w:val="00C35848"/>
    <w:rsid w:val="00C37468"/>
    <w:rsid w:val="00C4438D"/>
    <w:rsid w:val="00C63CF0"/>
    <w:rsid w:val="00C67614"/>
    <w:rsid w:val="00C67E5B"/>
    <w:rsid w:val="00C77CF0"/>
    <w:rsid w:val="00C93CC6"/>
    <w:rsid w:val="00C94566"/>
    <w:rsid w:val="00C9551E"/>
    <w:rsid w:val="00CA0A62"/>
    <w:rsid w:val="00CA0BDB"/>
    <w:rsid w:val="00CA0C91"/>
    <w:rsid w:val="00CB0010"/>
    <w:rsid w:val="00CC24C7"/>
    <w:rsid w:val="00CC3C71"/>
    <w:rsid w:val="00CC593A"/>
    <w:rsid w:val="00CD0395"/>
    <w:rsid w:val="00CD13B7"/>
    <w:rsid w:val="00CD3510"/>
    <w:rsid w:val="00CD70DF"/>
    <w:rsid w:val="00CE10C7"/>
    <w:rsid w:val="00CE10EE"/>
    <w:rsid w:val="00CE3A56"/>
    <w:rsid w:val="00CE4CC2"/>
    <w:rsid w:val="00CE59C2"/>
    <w:rsid w:val="00CF0E0A"/>
    <w:rsid w:val="00CF348D"/>
    <w:rsid w:val="00D01A0C"/>
    <w:rsid w:val="00D07AD2"/>
    <w:rsid w:val="00D1346B"/>
    <w:rsid w:val="00D16532"/>
    <w:rsid w:val="00D17122"/>
    <w:rsid w:val="00D1E53C"/>
    <w:rsid w:val="00D22A7D"/>
    <w:rsid w:val="00D3118E"/>
    <w:rsid w:val="00D3530C"/>
    <w:rsid w:val="00D37980"/>
    <w:rsid w:val="00D74AC0"/>
    <w:rsid w:val="00D902DD"/>
    <w:rsid w:val="00D91361"/>
    <w:rsid w:val="00D952C2"/>
    <w:rsid w:val="00D95672"/>
    <w:rsid w:val="00DA5219"/>
    <w:rsid w:val="00DA76DC"/>
    <w:rsid w:val="00DA7D93"/>
    <w:rsid w:val="00DB1676"/>
    <w:rsid w:val="00DB691B"/>
    <w:rsid w:val="00DB79C5"/>
    <w:rsid w:val="00DB7EC9"/>
    <w:rsid w:val="00DC2C94"/>
    <w:rsid w:val="00DD1946"/>
    <w:rsid w:val="00DD3145"/>
    <w:rsid w:val="00DD4877"/>
    <w:rsid w:val="00DE1DA1"/>
    <w:rsid w:val="00DE33FC"/>
    <w:rsid w:val="00DE742A"/>
    <w:rsid w:val="00E071C5"/>
    <w:rsid w:val="00E103EA"/>
    <w:rsid w:val="00E24AC9"/>
    <w:rsid w:val="00E50E73"/>
    <w:rsid w:val="00E540D0"/>
    <w:rsid w:val="00E71046"/>
    <w:rsid w:val="00E74616"/>
    <w:rsid w:val="00E958B1"/>
    <w:rsid w:val="00EB0D86"/>
    <w:rsid w:val="00EB39D1"/>
    <w:rsid w:val="00EB58AF"/>
    <w:rsid w:val="00EB6125"/>
    <w:rsid w:val="00EB79AA"/>
    <w:rsid w:val="00EC0542"/>
    <w:rsid w:val="00EC405F"/>
    <w:rsid w:val="00EC6CEA"/>
    <w:rsid w:val="00ED0BD2"/>
    <w:rsid w:val="00ED6DCA"/>
    <w:rsid w:val="00EE25C4"/>
    <w:rsid w:val="00EF2F4B"/>
    <w:rsid w:val="00F04114"/>
    <w:rsid w:val="00F12D2F"/>
    <w:rsid w:val="00F141A1"/>
    <w:rsid w:val="00F15674"/>
    <w:rsid w:val="00F2361C"/>
    <w:rsid w:val="00F25C9C"/>
    <w:rsid w:val="00F32740"/>
    <w:rsid w:val="00F330D1"/>
    <w:rsid w:val="00F341C4"/>
    <w:rsid w:val="00F41723"/>
    <w:rsid w:val="00F41AC1"/>
    <w:rsid w:val="00F44232"/>
    <w:rsid w:val="00F44997"/>
    <w:rsid w:val="00F44EF5"/>
    <w:rsid w:val="00F51246"/>
    <w:rsid w:val="00F566BA"/>
    <w:rsid w:val="00F577FE"/>
    <w:rsid w:val="00F66F8F"/>
    <w:rsid w:val="00F70A67"/>
    <w:rsid w:val="00F7326D"/>
    <w:rsid w:val="00F7437F"/>
    <w:rsid w:val="00F75BBA"/>
    <w:rsid w:val="00F76495"/>
    <w:rsid w:val="00F76FCC"/>
    <w:rsid w:val="00F800ED"/>
    <w:rsid w:val="00F9045D"/>
    <w:rsid w:val="00F91DD3"/>
    <w:rsid w:val="00F95478"/>
    <w:rsid w:val="00FA01C7"/>
    <w:rsid w:val="00FA06F0"/>
    <w:rsid w:val="00FA4E6A"/>
    <w:rsid w:val="00FB063E"/>
    <w:rsid w:val="00FB3258"/>
    <w:rsid w:val="00FB4C67"/>
    <w:rsid w:val="00FB5D97"/>
    <w:rsid w:val="00FB67E9"/>
    <w:rsid w:val="00FC3DC8"/>
    <w:rsid w:val="00FC549B"/>
    <w:rsid w:val="00FC736F"/>
    <w:rsid w:val="00FC743E"/>
    <w:rsid w:val="00FD4F53"/>
    <w:rsid w:val="00FE417B"/>
    <w:rsid w:val="00FF31EE"/>
    <w:rsid w:val="00FF3AA5"/>
    <w:rsid w:val="00FF4DA4"/>
    <w:rsid w:val="020962F5"/>
    <w:rsid w:val="091A6688"/>
    <w:rsid w:val="1900659F"/>
    <w:rsid w:val="1E71B843"/>
    <w:rsid w:val="1F956B3D"/>
    <w:rsid w:val="21C40E0C"/>
    <w:rsid w:val="21D84874"/>
    <w:rsid w:val="3B339BB2"/>
    <w:rsid w:val="3D37C0D5"/>
    <w:rsid w:val="40E6B557"/>
    <w:rsid w:val="539AFCF2"/>
    <w:rsid w:val="54452E25"/>
    <w:rsid w:val="551DDBE4"/>
    <w:rsid w:val="5E984C36"/>
    <w:rsid w:val="5F4E91BD"/>
    <w:rsid w:val="636EC75B"/>
    <w:rsid w:val="6548B478"/>
    <w:rsid w:val="6E69940C"/>
    <w:rsid w:val="708CC3E4"/>
    <w:rsid w:val="75C58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84F95"/>
  <w15:docId w15:val="{7FD02C5D-8414-47CF-ACC3-5C95C9BF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5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1Light-Accent11">
    <w:name w:val="Grid Table 1 Light - Accent 11"/>
    <w:basedOn w:val="TableNormal"/>
    <w:uiPriority w:val="46"/>
    <w:rsid w:val="007575EB"/>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FE41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17B"/>
  </w:style>
  <w:style w:type="paragraph" w:styleId="Footer">
    <w:name w:val="footer"/>
    <w:basedOn w:val="Normal"/>
    <w:link w:val="FooterChar"/>
    <w:uiPriority w:val="99"/>
    <w:unhideWhenUsed/>
    <w:rsid w:val="00FE41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417B"/>
  </w:style>
  <w:style w:type="paragraph" w:customStyle="1" w:styleId="Default">
    <w:name w:val="Default"/>
    <w:rsid w:val="00704982"/>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CE4CC2"/>
    <w:pPr>
      <w:ind w:left="720"/>
      <w:contextualSpacing/>
    </w:pPr>
  </w:style>
  <w:style w:type="character" w:styleId="CommentReference">
    <w:name w:val="annotation reference"/>
    <w:basedOn w:val="DefaultParagraphFont"/>
    <w:uiPriority w:val="99"/>
    <w:semiHidden/>
    <w:unhideWhenUsed/>
    <w:rsid w:val="00CE4CC2"/>
    <w:rPr>
      <w:sz w:val="16"/>
      <w:szCs w:val="16"/>
    </w:rPr>
  </w:style>
  <w:style w:type="paragraph" w:styleId="CommentText">
    <w:name w:val="annotation text"/>
    <w:basedOn w:val="Normal"/>
    <w:link w:val="CommentTextChar"/>
    <w:uiPriority w:val="99"/>
    <w:unhideWhenUsed/>
    <w:rsid w:val="00CE4CC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style>
  <w:style w:type="character" w:customStyle="1" w:styleId="CommentTextChar">
    <w:name w:val="Comment Text Char"/>
    <w:basedOn w:val="DefaultParagraphFont"/>
    <w:link w:val="CommentText"/>
    <w:uiPriority w:val="99"/>
    <w:rsid w:val="00CE4CC2"/>
    <w:rPr>
      <w:rFonts w:ascii="Times New Roman" w:eastAsia="Arial Unicode MS" w:hAnsi="Times New Roman" w:cs="Times New Roman"/>
      <w:sz w:val="20"/>
      <w:szCs w:val="20"/>
      <w:bdr w:val="nil"/>
    </w:rPr>
  </w:style>
  <w:style w:type="paragraph" w:styleId="BalloonText">
    <w:name w:val="Balloon Text"/>
    <w:basedOn w:val="Normal"/>
    <w:link w:val="BalloonTextChar"/>
    <w:uiPriority w:val="99"/>
    <w:semiHidden/>
    <w:unhideWhenUsed/>
    <w:rsid w:val="00CE4C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CC2"/>
    <w:rPr>
      <w:rFonts w:ascii="Segoe UI" w:hAnsi="Segoe UI" w:cs="Segoe UI"/>
      <w:sz w:val="18"/>
      <w:szCs w:val="18"/>
    </w:rPr>
  </w:style>
  <w:style w:type="numbering" w:customStyle="1" w:styleId="List42">
    <w:name w:val="List 42"/>
    <w:basedOn w:val="NoList"/>
    <w:rsid w:val="00BE59BB"/>
    <w:pPr>
      <w:numPr>
        <w:numId w:val="2"/>
      </w:numPr>
    </w:pPr>
  </w:style>
  <w:style w:type="paragraph" w:styleId="CommentSubject">
    <w:name w:val="annotation subject"/>
    <w:basedOn w:val="CommentText"/>
    <w:next w:val="CommentText"/>
    <w:link w:val="CommentSubjectChar"/>
    <w:uiPriority w:val="99"/>
    <w:semiHidden/>
    <w:unhideWhenUsed/>
    <w:rsid w:val="007451A3"/>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inorHAnsi" w:hAnsiTheme="minorHAnsi" w:cstheme="minorBidi"/>
      <w:b/>
      <w:bCs/>
      <w:bdr w:val="none" w:sz="0" w:space="0" w:color="auto"/>
    </w:rPr>
  </w:style>
  <w:style w:type="character" w:customStyle="1" w:styleId="CommentSubjectChar">
    <w:name w:val="Comment Subject Char"/>
    <w:basedOn w:val="CommentTextChar"/>
    <w:link w:val="CommentSubject"/>
    <w:uiPriority w:val="99"/>
    <w:semiHidden/>
    <w:rsid w:val="007451A3"/>
    <w:rPr>
      <w:rFonts w:ascii="Times New Roman" w:eastAsia="Arial Unicode MS" w:hAnsi="Times New Roman" w:cs="Times New Roman"/>
      <w:b/>
      <w:bCs/>
      <w:sz w:val="20"/>
      <w:szCs w:val="20"/>
      <w:bdr w:val="nil"/>
    </w:rPr>
  </w:style>
  <w:style w:type="numbering" w:customStyle="1" w:styleId="List10">
    <w:name w:val="List 10"/>
    <w:basedOn w:val="NoList"/>
    <w:rsid w:val="00CF348D"/>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07078">
      <w:bodyDiv w:val="1"/>
      <w:marLeft w:val="0"/>
      <w:marRight w:val="0"/>
      <w:marTop w:val="0"/>
      <w:marBottom w:val="0"/>
      <w:divBdr>
        <w:top w:val="none" w:sz="0" w:space="0" w:color="auto"/>
        <w:left w:val="none" w:sz="0" w:space="0" w:color="auto"/>
        <w:bottom w:val="none" w:sz="0" w:space="0" w:color="auto"/>
        <w:right w:val="none" w:sz="0" w:space="0" w:color="auto"/>
      </w:divBdr>
    </w:div>
    <w:div w:id="336735469">
      <w:bodyDiv w:val="1"/>
      <w:marLeft w:val="0"/>
      <w:marRight w:val="0"/>
      <w:marTop w:val="0"/>
      <w:marBottom w:val="0"/>
      <w:divBdr>
        <w:top w:val="none" w:sz="0" w:space="0" w:color="auto"/>
        <w:left w:val="none" w:sz="0" w:space="0" w:color="auto"/>
        <w:bottom w:val="none" w:sz="0" w:space="0" w:color="auto"/>
        <w:right w:val="none" w:sz="0" w:space="0" w:color="auto"/>
      </w:divBdr>
    </w:div>
    <w:div w:id="382021362">
      <w:bodyDiv w:val="1"/>
      <w:marLeft w:val="0"/>
      <w:marRight w:val="0"/>
      <w:marTop w:val="0"/>
      <w:marBottom w:val="0"/>
      <w:divBdr>
        <w:top w:val="none" w:sz="0" w:space="0" w:color="auto"/>
        <w:left w:val="none" w:sz="0" w:space="0" w:color="auto"/>
        <w:bottom w:val="none" w:sz="0" w:space="0" w:color="auto"/>
        <w:right w:val="none" w:sz="0" w:space="0" w:color="auto"/>
      </w:divBdr>
    </w:div>
    <w:div w:id="532696259">
      <w:bodyDiv w:val="1"/>
      <w:marLeft w:val="0"/>
      <w:marRight w:val="0"/>
      <w:marTop w:val="0"/>
      <w:marBottom w:val="0"/>
      <w:divBdr>
        <w:top w:val="none" w:sz="0" w:space="0" w:color="auto"/>
        <w:left w:val="none" w:sz="0" w:space="0" w:color="auto"/>
        <w:bottom w:val="none" w:sz="0" w:space="0" w:color="auto"/>
        <w:right w:val="none" w:sz="0" w:space="0" w:color="auto"/>
      </w:divBdr>
    </w:div>
    <w:div w:id="1093938692">
      <w:bodyDiv w:val="1"/>
      <w:marLeft w:val="0"/>
      <w:marRight w:val="0"/>
      <w:marTop w:val="0"/>
      <w:marBottom w:val="0"/>
      <w:divBdr>
        <w:top w:val="none" w:sz="0" w:space="0" w:color="auto"/>
        <w:left w:val="none" w:sz="0" w:space="0" w:color="auto"/>
        <w:bottom w:val="none" w:sz="0" w:space="0" w:color="auto"/>
        <w:right w:val="none" w:sz="0" w:space="0" w:color="auto"/>
      </w:divBdr>
    </w:div>
    <w:div w:id="1258320080">
      <w:bodyDiv w:val="1"/>
      <w:marLeft w:val="0"/>
      <w:marRight w:val="0"/>
      <w:marTop w:val="0"/>
      <w:marBottom w:val="0"/>
      <w:divBdr>
        <w:top w:val="none" w:sz="0" w:space="0" w:color="auto"/>
        <w:left w:val="none" w:sz="0" w:space="0" w:color="auto"/>
        <w:bottom w:val="none" w:sz="0" w:space="0" w:color="auto"/>
        <w:right w:val="none" w:sz="0" w:space="0" w:color="auto"/>
      </w:divBdr>
    </w:div>
    <w:div w:id="162873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None</Record>
    <Rights xmlns="4ffa91fb-a0ff-4ac5-b2db-65c790d184a4" xsi:nil="true"/>
    <Document_x0020_Creation_x0020_Date xmlns="4ffa91fb-a0ff-4ac5-b2db-65c790d184a4">2014-08-08T20:03:31+00:00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SharedWithUsers xmlns="5abff8f1-0686-4afa-ae32-299c7fe3ac63">
      <UserInfo>
        <DisplayName>Allen, Greg</DisplayName>
        <AccountId>9</AccountId>
        <AccountType/>
      </UserInfo>
      <UserInfo>
        <DisplayName>Samantha Watterson</DisplayName>
        <AccountId>10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748C5C5A06D0429F462D444754BB3A" ma:contentTypeVersion="6" ma:contentTypeDescription="Create a new document." ma:contentTypeScope="" ma:versionID="5e399f8d7aa70b9ee940d5a92fb877e8">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5abff8f1-0686-4afa-ae32-299c7fe3ac63" targetNamespace="http://schemas.microsoft.com/office/2006/metadata/properties" ma:root="true" ma:fieldsID="3f75ad3db88b6e977ee95d387506d3cb" ns1:_="" ns3:_="" ns4:_="" ns5:_="" ns6:_="">
    <xsd:import namespace="http://schemas.microsoft.com/sharepoint/v3"/>
    <xsd:import namespace="4ffa91fb-a0ff-4ac5-b2db-65c790d184a4"/>
    <xsd:import namespace="http://schemas.microsoft.com/sharepoint.v3"/>
    <xsd:import namespace="http://schemas.microsoft.com/sharepoint/v3/fields"/>
    <xsd:import namespace="5abff8f1-0686-4afa-ae32-299c7fe3ac63"/>
    <xsd:element name="properties">
      <xsd:complexType>
        <xsd:sequence>
          <xsd:element name="documentManagement">
            <xsd:complexType>
              <xsd:all>
                <xsd:element ref="ns3:Document_x0020_Creation_x0020_Date" minOccurs="0"/>
                <xsd:element ref="ns3:Creator" minOccurs="0"/>
                <xsd:element ref="ns3:EPA_x0020_Office" minOccurs="0"/>
                <xsd:element ref="ns3:Record"/>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798d9f1b-1043-4b5e-a1eb-ee1777cd5a53}" ma:internalName="TaxCatchAllLabel" ma:readOnly="true" ma:showField="CatchAllDataLabel" ma:web="5abff8f1-0686-4afa-ae32-299c7fe3ac63">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798d9f1b-1043-4b5e-a1eb-ee1777cd5a53}" ma:internalName="TaxCatchAll" ma:showField="CatchAllData" ma:web="5abff8f1-0686-4afa-ae32-299c7fe3ac6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abff8f1-0686-4afa-ae32-299c7fe3ac63"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29f62856-1543-49d4-a736-4569d363f533"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BA598-37C8-49AA-BA25-46C1A3BD8DB7}">
  <ds:schemaRefs>
    <ds:schemaRef ds:uri="http://schemas.microsoft.com/sharepoint/v3"/>
    <ds:schemaRef ds:uri="http://purl.org/dc/elements/1.1/"/>
    <ds:schemaRef ds:uri="http://purl.org/dc/dcmitype/"/>
    <ds:schemaRef ds:uri="http://schemas.microsoft.com/office/infopath/2007/PartnerControls"/>
    <ds:schemaRef ds:uri="http://schemas.openxmlformats.org/package/2006/metadata/core-properties"/>
    <ds:schemaRef ds:uri="4ffa91fb-a0ff-4ac5-b2db-65c790d184a4"/>
    <ds:schemaRef ds:uri="http://purl.org/dc/terms/"/>
    <ds:schemaRef ds:uri="http://schemas.microsoft.com/sharepoint/v3/fields"/>
    <ds:schemaRef ds:uri="http://schemas.microsoft.com/office/2006/documentManagement/types"/>
    <ds:schemaRef ds:uri="5abff8f1-0686-4afa-ae32-299c7fe3ac63"/>
    <ds:schemaRef ds:uri="http://schemas.microsoft.com/sharepoint.v3"/>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2952CB0-1EBC-4238-A284-5390ED94C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5abff8f1-0686-4afa-ae32-299c7fe3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61E0CB-A83C-44AD-917F-5827F99E7521}">
  <ds:schemaRefs>
    <ds:schemaRef ds:uri="Microsoft.SharePoint.Taxonomy.ContentTypeSync"/>
  </ds:schemaRefs>
</ds:datastoreItem>
</file>

<file path=customXml/itemProps4.xml><?xml version="1.0" encoding="utf-8"?>
<ds:datastoreItem xmlns:ds="http://schemas.openxmlformats.org/officeDocument/2006/customXml" ds:itemID="{34D018B6-A315-4F6E-AA2C-D49828190DA5}">
  <ds:schemaRefs>
    <ds:schemaRef ds:uri="http://schemas.microsoft.com/sharepoint/v3/contenttype/forms"/>
  </ds:schemaRefs>
</ds:datastoreItem>
</file>

<file path=customXml/itemProps5.xml><?xml version="1.0" encoding="utf-8"?>
<ds:datastoreItem xmlns:ds="http://schemas.openxmlformats.org/officeDocument/2006/customXml" ds:itemID="{E093FA2F-13E5-4C03-B42A-0D47AC049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1503</Words>
  <Characters>8569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10052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Samantha Watterson</dc:creator>
  <cp:lastModifiedBy>Watterson, Samantha</cp:lastModifiedBy>
  <cp:revision>2</cp:revision>
  <cp:lastPrinted>2015-05-29T20:14:00Z</cp:lastPrinted>
  <dcterms:created xsi:type="dcterms:W3CDTF">2015-06-03T14:47:00Z</dcterms:created>
  <dcterms:modified xsi:type="dcterms:W3CDTF">2015-06-03T14:47:00Z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0x010100C5748C5C5A06D0429F462D444754BB3A</vt:lpwstr>
  </property>
  <property fmtid="{D5CDD505-2E9C-101B-9397-08002B2CF9AE}" pid="3" name="IsMyDocuments">
    <vt:bool>true</vt:bool>
  </property>
  <property fmtid="{D5CDD505-2E9C-101B-9397-08002B2CF9AE}" pid="4" name="TaxKeyword">
    <vt:lpwstr/>
  </property>
  <property fmtid="{D5CDD505-2E9C-101B-9397-08002B2CF9AE}" pid="5" name="Document_x0020_Type">
    <vt:lpwstr/>
  </property>
  <property fmtid="{D5CDD505-2E9C-101B-9397-08002B2CF9AE}" pid="6" name="Document Type">
    <vt:lpwstr/>
  </property>
</Properties>
</file>