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0A438" w14:textId="77777777" w:rsidR="001464D5" w:rsidRDefault="00CC746C">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Governance and Management Framework for the Chesapeake Bay Program Partnership</w:t>
      </w:r>
    </w:p>
    <w:p w14:paraId="4108C898"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0904374E" w14:textId="77777777"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14:anchorId="67EF3D54" wp14:editId="6010AF62">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14:paraId="01CA54C7"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4A22F490"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3A0D20D7"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24B1B17F"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F3235C"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3DA0728A"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56E41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5379E70E"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6A1D89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9FF87F5"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2B0F66B8"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8E47AD6" w14:textId="102499C4" w:rsidR="00064738" w:rsidRDefault="009C0CF3" w:rsidP="00064738">
      <w:pPr>
        <w:pStyle w:val="BodyA"/>
        <w:spacing w:after="0" w:line="240" w:lineRule="auto"/>
        <w:jc w:val="center"/>
        <w:rPr>
          <w:rFonts w:ascii="Times New Roman Bold"/>
          <w:sz w:val="48"/>
          <w:szCs w:val="48"/>
        </w:rPr>
      </w:pPr>
      <w:r>
        <w:rPr>
          <w:rFonts w:ascii="Times New Roman Bold"/>
          <w:sz w:val="48"/>
          <w:szCs w:val="48"/>
        </w:rPr>
        <w:t>Revision in Progress</w:t>
      </w:r>
    </w:p>
    <w:p w14:paraId="4EB290B4" w14:textId="64BD6451" w:rsidR="009C0CF3" w:rsidRDefault="0032128F" w:rsidP="00064738">
      <w:pPr>
        <w:pStyle w:val="BodyA"/>
        <w:spacing w:after="0" w:line="240" w:lineRule="auto"/>
        <w:jc w:val="center"/>
        <w:rPr>
          <w:rFonts w:ascii="Times New Roman"/>
          <w:b/>
          <w:sz w:val="48"/>
          <w:szCs w:val="48"/>
        </w:rPr>
      </w:pPr>
      <w:r>
        <w:rPr>
          <w:rFonts w:ascii="Times New Roman Bold"/>
          <w:sz w:val="48"/>
          <w:szCs w:val="48"/>
        </w:rPr>
        <w:t>5-21</w:t>
      </w:r>
      <w:bookmarkStart w:id="0" w:name="_GoBack"/>
      <w:bookmarkEnd w:id="0"/>
      <w:r w:rsidR="002916DB">
        <w:rPr>
          <w:rFonts w:ascii="Times New Roman Bold"/>
          <w:sz w:val="48"/>
          <w:szCs w:val="48"/>
        </w:rPr>
        <w:t>-15</w:t>
      </w:r>
    </w:p>
    <w:p w14:paraId="40491CFD"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4FE9E70F"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72DA8F4E"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45B892D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4E5B3A5"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B29989C"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5D060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602BD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221C6BA1"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759BE47"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8E58BE1" w14:textId="4A3458E3" w:rsidR="00C24210" w:rsidRDefault="00C24210">
      <w:pPr>
        <w:rPr>
          <w:rFonts w:ascii="Times New Roman Bold" w:eastAsia="Times New Roman Bold" w:hAnsi="Times New Roman Bold" w:cs="Times New Roman Bold"/>
          <w:color w:val="000000"/>
          <w:u w:color="000000"/>
        </w:rPr>
      </w:pPr>
      <w:r>
        <w:rPr>
          <w:rFonts w:ascii="Times New Roman Bold" w:eastAsia="Times New Roman Bold" w:hAnsi="Times New Roman Bold" w:cs="Times New Roman Bold"/>
        </w:rPr>
        <w:br w:type="page"/>
      </w:r>
    </w:p>
    <w:p w14:paraId="5542E42A"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6933E14C" w14:textId="77777777" w:rsidR="001464D5" w:rsidRPr="00BC207E" w:rsidRDefault="001464D5" w:rsidP="00BC207E">
      <w:pPr>
        <w:rPr>
          <w:rFonts w:eastAsia="Times New Roman"/>
          <w:color w:val="000000"/>
          <w:sz w:val="20"/>
          <w:szCs w:val="20"/>
          <w:u w:color="000000"/>
        </w:rPr>
      </w:pPr>
    </w:p>
    <w:p w14:paraId="0657010C" w14:textId="77777777" w:rsidR="00BC207E" w:rsidRPr="00BC207E" w:rsidRDefault="00BC207E" w:rsidP="00BC207E">
      <w:pPr>
        <w:jc w:val="center"/>
        <w:rPr>
          <w:b/>
          <w:sz w:val="22"/>
          <w:szCs w:val="22"/>
        </w:rPr>
      </w:pPr>
      <w:r w:rsidRPr="00BC207E">
        <w:rPr>
          <w:b/>
          <w:sz w:val="22"/>
          <w:szCs w:val="22"/>
        </w:rPr>
        <w:t>Table of Contents</w:t>
      </w:r>
    </w:p>
    <w:p w14:paraId="52CFD411" w14:textId="77777777" w:rsidR="00BC207E" w:rsidRDefault="00BC207E" w:rsidP="00BC207E">
      <w:pPr>
        <w:rPr>
          <w:b/>
          <w:sz w:val="22"/>
          <w:szCs w:val="22"/>
        </w:rPr>
      </w:pPr>
    </w:p>
    <w:p w14:paraId="0A077E8C" w14:textId="77777777" w:rsidR="00BC207E" w:rsidRDefault="00BC207E" w:rsidP="00BC207E">
      <w:pPr>
        <w:rPr>
          <w:b/>
          <w:sz w:val="22"/>
          <w:szCs w:val="22"/>
        </w:rPr>
      </w:pPr>
    </w:p>
    <w:p w14:paraId="5C8E89B0" w14:textId="77777777" w:rsidR="00F1251F" w:rsidRDefault="00F47CB7">
      <w:pPr>
        <w:spacing w:after="160"/>
        <w:rPr>
          <w:sz w:val="20"/>
          <w:szCs w:val="20"/>
        </w:rPr>
      </w:pPr>
      <w:r w:rsidRPr="00F47CB7">
        <w:rPr>
          <w:b/>
          <w:sz w:val="20"/>
          <w:szCs w:val="20"/>
        </w:rPr>
        <w:t>Introduction</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345140E" w14:textId="77777777" w:rsidR="00F1251F" w:rsidRDefault="00F47CB7">
      <w:pPr>
        <w:spacing w:after="160"/>
        <w:rPr>
          <w:sz w:val="20"/>
          <w:szCs w:val="20"/>
        </w:rPr>
      </w:pPr>
      <w:r w:rsidRPr="00F47CB7">
        <w:rPr>
          <w:b/>
          <w:sz w:val="20"/>
          <w:szCs w:val="20"/>
        </w:rPr>
        <w:t>CBP Vision and Principles</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C1F453C" w14:textId="77777777" w:rsidR="00BC207E" w:rsidRPr="0040299D" w:rsidRDefault="00F47CB7" w:rsidP="00BC207E">
      <w:pPr>
        <w:rPr>
          <w:b/>
          <w:sz w:val="20"/>
          <w:szCs w:val="20"/>
        </w:rPr>
      </w:pPr>
      <w:r w:rsidRPr="00F47CB7">
        <w:rPr>
          <w:b/>
          <w:sz w:val="20"/>
          <w:szCs w:val="20"/>
        </w:rPr>
        <w:t>Organizational Structure</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4</w:t>
      </w:r>
    </w:p>
    <w:p w14:paraId="06AFFB12" w14:textId="3FAAFD6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Chesapeake Executive Council </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t>5</w:t>
      </w:r>
    </w:p>
    <w:p w14:paraId="283FA726" w14:textId="4312991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6</w:t>
      </w:r>
    </w:p>
    <w:p w14:paraId="2CFC2CD4" w14:textId="4FE0B54F"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6</w:t>
      </w:r>
    </w:p>
    <w:p w14:paraId="61509A8E" w14:textId="7777777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Federal Agencies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3935E4">
        <w:rPr>
          <w:rFonts w:ascii="Times New Roman" w:hAnsi="Times New Roman" w:cs="Times New Roman"/>
          <w:sz w:val="20"/>
          <w:szCs w:val="20"/>
        </w:rPr>
        <w:t>6</w:t>
      </w:r>
    </w:p>
    <w:p w14:paraId="6C4615BF" w14:textId="435D02E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(d</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p>
    <w:p w14:paraId="57BD2A42" w14:textId="2CA2907F"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(e) EC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w:t>
      </w:r>
    </w:p>
    <w:p w14:paraId="0F0B1925" w14:textId="2CA808F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P</w:t>
      </w:r>
      <w:r w:rsidR="00346CD3">
        <w:rPr>
          <w:rFonts w:ascii="Times New Roman" w:hAnsi="Times New Roman" w:cs="Times New Roman"/>
          <w:sz w:val="20"/>
          <w:szCs w:val="20"/>
        </w:rPr>
        <w:t xml:space="preserve">rincipals’ Staff Committee </w:t>
      </w:r>
      <w:r w:rsidRPr="00F47CB7">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r w:rsidRPr="00F47CB7">
        <w:rPr>
          <w:rFonts w:ascii="Times New Roman" w:hAnsi="Times New Roman" w:cs="Times New Roman"/>
          <w:sz w:val="20"/>
          <w:szCs w:val="20"/>
        </w:rPr>
        <w:tab/>
      </w:r>
    </w:p>
    <w:p w14:paraId="37D05AE3" w14:textId="7768D4C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7</w:t>
      </w:r>
    </w:p>
    <w:p w14:paraId="4F3B8404" w14:textId="27A3CCC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39446738" w14:textId="78EDFF68"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10389A0D" w14:textId="1A601E0E"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PSC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8</w:t>
      </w:r>
    </w:p>
    <w:p w14:paraId="667A9BDE" w14:textId="309BA226" w:rsidR="007D6E80" w:rsidRPr="007D6E80" w:rsidRDefault="00346CD3">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Management Board</w:t>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9</w:t>
      </w:r>
    </w:p>
    <w:p w14:paraId="08BA87DE" w14:textId="1D6A9DF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9</w:t>
      </w:r>
    </w:p>
    <w:p w14:paraId="76FAF88E" w14:textId="69F64B82"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r w:rsidRPr="00F47CB7">
        <w:rPr>
          <w:rFonts w:ascii="Times New Roman" w:hAnsi="Times New Roman" w:cs="Times New Roman"/>
          <w:sz w:val="20"/>
          <w:szCs w:val="20"/>
        </w:rPr>
        <w:tab/>
      </w:r>
    </w:p>
    <w:p w14:paraId="151E6689" w14:textId="40FDCCE6"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(c) Duration of </w:t>
      </w:r>
      <w:r w:rsidR="00836567">
        <w:rPr>
          <w:rFonts w:ascii="Times New Roman" w:hAnsi="Times New Roman" w:cs="Times New Roman"/>
          <w:sz w:val="20"/>
          <w:szCs w:val="20"/>
        </w:rPr>
        <w:t>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p>
    <w:p w14:paraId="4A504E7D" w14:textId="19D228C8"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MB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14:paraId="05DFFE82" w14:textId="556FFF58" w:rsidR="00F1251F" w:rsidRDefault="00836567">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Action Teams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11</w:t>
      </w:r>
    </w:p>
    <w:p w14:paraId="7D3386AF" w14:textId="55321DF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11</w:t>
      </w:r>
    </w:p>
    <w:p w14:paraId="3CC2D006" w14:textId="135B6235"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18B3581D" w14:textId="4D283A6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Action Team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33481386" w14:textId="5B85C46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Goal </w:t>
      </w:r>
      <w:r w:rsidR="00346CD3">
        <w:rPr>
          <w:rFonts w:ascii="Times New Roman" w:hAnsi="Times New Roman" w:cs="Times New Roman"/>
          <w:sz w:val="20"/>
          <w:szCs w:val="20"/>
        </w:rPr>
        <w:t xml:space="preserve">Implementation Teams </w:t>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346CD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6F21BDFD" w14:textId="04BF72AE"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7C828998" w14:textId="5BC7C2D4"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36E581A2" w14:textId="64553F4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1DAAEF9B" w14:textId="422F7BAD"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GIT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13</w:t>
      </w:r>
    </w:p>
    <w:p w14:paraId="41B6D949" w14:textId="02983F8C"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Science, Technic</w:t>
      </w:r>
      <w:r w:rsidR="00346CD3">
        <w:rPr>
          <w:rFonts w:ascii="Times New Roman" w:hAnsi="Times New Roman" w:cs="Times New Roman"/>
          <w:sz w:val="20"/>
          <w:szCs w:val="20"/>
        </w:rPr>
        <w:t>al Analysis and Reporting</w:t>
      </w:r>
      <w:r w:rsidR="00346CD3">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1EBAA667" w14:textId="65A9B3C3"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798E91EF" w14:textId="62DE7E98"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6D8179D4" w14:textId="1611CA9D"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STAR Operations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1B2BAB89" w14:textId="5DE81950"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Communications Workgroup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560616F" w14:textId="7F77223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D86E826" w14:textId="64A3354C"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B84A0FF" w14:textId="1B8D18F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Communications Workgroup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A210A09" w14:textId="6F1EC569"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BP Advisory Committees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16</w:t>
      </w:r>
    </w:p>
    <w:p w14:paraId="608AEC56" w14:textId="28FB0D4B" w:rsidR="007D6E80" w:rsidRPr="007D6E80"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17</w:t>
      </w:r>
    </w:p>
    <w:p w14:paraId="4C997CD4" w14:textId="3A4D8314" w:rsidR="00BC207E" w:rsidRPr="0040299D" w:rsidRDefault="00F47CB7" w:rsidP="00BC207E">
      <w:pPr>
        <w:rPr>
          <w:b/>
          <w:sz w:val="20"/>
          <w:szCs w:val="20"/>
        </w:rPr>
      </w:pPr>
      <w:r w:rsidRPr="00F47CB7">
        <w:rPr>
          <w:b/>
          <w:sz w:val="20"/>
          <w:szCs w:val="20"/>
        </w:rPr>
        <w:t xml:space="preserve">Decision-Making for the </w:t>
      </w:r>
      <w:r w:rsidRPr="00F47CB7">
        <w:rPr>
          <w:b/>
          <w:i/>
          <w:sz w:val="20"/>
          <w:szCs w:val="20"/>
        </w:rPr>
        <w:t xml:space="preserve">Chesapeake Bay Watershed Agreement </w:t>
      </w:r>
      <w:r w:rsidRPr="00F47CB7">
        <w:rPr>
          <w:b/>
          <w:i/>
          <w:sz w:val="20"/>
          <w:szCs w:val="20"/>
        </w:rPr>
        <w:tab/>
      </w:r>
      <w:r w:rsidRPr="00F47CB7">
        <w:rPr>
          <w:b/>
          <w:sz w:val="20"/>
          <w:szCs w:val="20"/>
        </w:rPr>
        <w:tab/>
      </w:r>
      <w:r w:rsidRPr="00F47CB7">
        <w:rPr>
          <w:b/>
          <w:sz w:val="20"/>
          <w:szCs w:val="20"/>
        </w:rPr>
        <w:tab/>
      </w:r>
      <w:r w:rsidRPr="00F47CB7">
        <w:rPr>
          <w:b/>
          <w:sz w:val="20"/>
          <w:szCs w:val="20"/>
        </w:rPr>
        <w:tab/>
      </w:r>
      <w:r w:rsidR="00C57023">
        <w:rPr>
          <w:b/>
          <w:sz w:val="20"/>
          <w:szCs w:val="20"/>
        </w:rPr>
        <w:tab/>
      </w:r>
      <w:r w:rsidR="003935E4">
        <w:rPr>
          <w:sz w:val="20"/>
          <w:szCs w:val="20"/>
        </w:rPr>
        <w:t>1</w:t>
      </w:r>
      <w:r w:rsidR="00836567">
        <w:rPr>
          <w:sz w:val="20"/>
          <w:szCs w:val="20"/>
        </w:rPr>
        <w:t>7</w:t>
      </w:r>
    </w:p>
    <w:p w14:paraId="3756A5D6" w14:textId="03E4184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Decision-Making Process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r w:rsidR="00C4728E">
        <w:rPr>
          <w:rFonts w:ascii="Times New Roman" w:hAnsi="Times New Roman" w:cs="Times New Roman"/>
          <w:sz w:val="20"/>
          <w:szCs w:val="20"/>
        </w:rPr>
        <w:tab/>
      </w:r>
    </w:p>
    <w:p w14:paraId="1224CDE6" w14:textId="59ABD103"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Goals, Outcomes, and Management Strategies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p>
    <w:p w14:paraId="28FBAB26" w14:textId="77777777" w:rsidR="00BC207E" w:rsidRPr="00BC207E" w:rsidRDefault="00BC207E">
      <w:pPr>
        <w:rPr>
          <w:rFonts w:eastAsia="Helvetica"/>
          <w:color w:val="000000"/>
          <w:sz w:val="22"/>
          <w:szCs w:val="22"/>
          <w:u w:color="000000"/>
        </w:rPr>
      </w:pPr>
      <w:r w:rsidRPr="00BC207E">
        <w:rPr>
          <w:sz w:val="22"/>
          <w:szCs w:val="22"/>
        </w:rPr>
        <w:br w:type="page"/>
      </w:r>
    </w:p>
    <w:p w14:paraId="59E1AC4A" w14:textId="77777777" w:rsidR="00F1251F" w:rsidRPr="007C5A04" w:rsidRDefault="00975861">
      <w:pPr>
        <w:pStyle w:val="Default"/>
        <w:spacing w:after="160"/>
        <w:ind w:right="720"/>
        <w:rPr>
          <w:rFonts w:ascii="Times New Roman" w:hAnsi="Times New Roman" w:cs="Times New Roman"/>
          <w:b/>
          <w:u w:val="single"/>
        </w:rPr>
      </w:pPr>
      <w:r w:rsidRPr="007C5A04">
        <w:rPr>
          <w:rFonts w:ascii="Times New Roman" w:hAnsi="Times New Roman" w:cs="Times New Roman"/>
          <w:b/>
          <w:u w:val="single"/>
        </w:rPr>
        <w:lastRenderedPageBreak/>
        <w:t>Introduction:</w:t>
      </w:r>
    </w:p>
    <w:p w14:paraId="419B8AC5" w14:textId="77777777" w:rsidR="00F1251F" w:rsidRPr="007C5A04" w:rsidRDefault="00CC746C">
      <w:pPr>
        <w:pStyle w:val="Default"/>
        <w:spacing w:after="160"/>
        <w:ind w:right="720"/>
        <w:rPr>
          <w:rFonts w:ascii="Times New Roman" w:hAnsi="Times New Roman" w:cs="Times New Roman"/>
        </w:rPr>
      </w:pPr>
      <w:r w:rsidRPr="007C5A04">
        <w:rPr>
          <w:rFonts w:ascii="Times New Roman" w:hAnsi="Times New Roman" w:cs="Times New Roman"/>
        </w:rPr>
        <w:t xml:space="preserve">This document describes the organizational function and governance for the Chesapeake Bay Program </w:t>
      </w:r>
      <w:r w:rsidR="00B6465E" w:rsidRPr="007C5A04">
        <w:rPr>
          <w:rFonts w:ascii="Times New Roman" w:hAnsi="Times New Roman" w:cs="Times New Roman"/>
        </w:rPr>
        <w:t>Partnership</w:t>
      </w:r>
      <w:r w:rsidR="00DA5491" w:rsidRPr="007C5A04">
        <w:rPr>
          <w:rFonts w:ascii="Times New Roman" w:hAnsi="Times New Roman" w:cs="Times New Roman"/>
        </w:rPr>
        <w:t xml:space="preserve"> </w:t>
      </w:r>
      <w:r w:rsidRPr="007C5A04">
        <w:rPr>
          <w:rFonts w:ascii="Times New Roman" w:hAnsi="Times New Roman" w:cs="Times New Roman"/>
        </w:rPr>
        <w:t xml:space="preserve">in advancing Bay protection and restoration through the </w:t>
      </w:r>
      <w:r w:rsidRPr="007C5A04">
        <w:rPr>
          <w:rFonts w:ascii="Times New Roman" w:hAnsi="Times New Roman" w:cs="Times New Roman"/>
          <w:i/>
          <w:iCs/>
        </w:rPr>
        <w:t xml:space="preserve">Chesapeake Bay </w:t>
      </w:r>
      <w:r w:rsidR="00A17F95" w:rsidRPr="007C5A04">
        <w:rPr>
          <w:rFonts w:ascii="Times New Roman" w:hAnsi="Times New Roman" w:cs="Times New Roman"/>
          <w:i/>
          <w:iCs/>
        </w:rPr>
        <w:t xml:space="preserve">Watershed </w:t>
      </w:r>
      <w:r w:rsidRPr="007C5A04">
        <w:rPr>
          <w:rFonts w:ascii="Times New Roman" w:hAnsi="Times New Roman" w:cs="Times New Roman"/>
          <w:i/>
          <w:iCs/>
        </w:rPr>
        <w:t>Agreement</w:t>
      </w:r>
      <w:r w:rsidR="00A17F95" w:rsidRPr="007C5A04">
        <w:rPr>
          <w:rFonts w:ascii="Times New Roman" w:hAnsi="Times New Roman" w:cs="Times New Roman"/>
          <w:i/>
          <w:iCs/>
        </w:rPr>
        <w:t xml:space="preserve"> (Agreement)</w:t>
      </w:r>
      <w:r w:rsidR="00B83B95" w:rsidRPr="007C5A04">
        <w:rPr>
          <w:rFonts w:ascii="Times New Roman" w:hAnsi="Times New Roman" w:cs="Times New Roman"/>
          <w:i/>
          <w:iCs/>
        </w:rPr>
        <w:t xml:space="preserve"> </w:t>
      </w:r>
      <w:r w:rsidR="00B83B95" w:rsidRPr="007C5A04">
        <w:rPr>
          <w:rFonts w:ascii="Times New Roman" w:hAnsi="Times New Roman" w:cs="Times New Roman"/>
          <w:iCs/>
        </w:rPr>
        <w:t>signed in 2014</w:t>
      </w:r>
      <w:r w:rsidRPr="007C5A04">
        <w:rPr>
          <w:rFonts w:ascii="Times New Roman" w:hAnsi="Times New Roman" w:cs="Times New Roman"/>
          <w:iCs/>
        </w:rPr>
        <w:t>.</w:t>
      </w:r>
      <w:r w:rsidRPr="007C5A04">
        <w:rPr>
          <w:rFonts w:ascii="Times New Roman" w:hAnsi="Times New Roman" w:cs="Times New Roman"/>
          <w:i/>
          <w:iCs/>
        </w:rPr>
        <w:t xml:space="preserve">  </w:t>
      </w:r>
      <w:r w:rsidRPr="007C5A04">
        <w:rPr>
          <w:rFonts w:ascii="Times New Roman" w:hAnsi="Times New Roman" w:cs="Times New Roman"/>
        </w:rPr>
        <w:t xml:space="preserve">For the purposes of this document, the term “CBP” </w:t>
      </w:r>
      <w:r w:rsidR="00B83B95" w:rsidRPr="007C5A04">
        <w:rPr>
          <w:rFonts w:ascii="Times New Roman" w:hAnsi="Times New Roman" w:cs="Times New Roman"/>
        </w:rPr>
        <w:t xml:space="preserve">refers to </w:t>
      </w:r>
      <w:r w:rsidRPr="007C5A04">
        <w:rPr>
          <w:rFonts w:ascii="Times New Roman" w:hAnsi="Times New Roman" w:cs="Times New Roman"/>
        </w:rPr>
        <w:t xml:space="preserve">the collective </w:t>
      </w:r>
      <w:r w:rsidR="00B6465E" w:rsidRPr="007C5A04">
        <w:rPr>
          <w:rFonts w:ascii="Times New Roman" w:hAnsi="Times New Roman" w:cs="Times New Roman"/>
        </w:rPr>
        <w:t>P</w:t>
      </w:r>
      <w:r w:rsidRPr="007C5A04">
        <w:rPr>
          <w:rFonts w:ascii="Times New Roman" w:hAnsi="Times New Roman" w:cs="Times New Roman"/>
        </w:rPr>
        <w:t>artnership</w:t>
      </w:r>
      <w:r w:rsidR="00790054" w:rsidRPr="007C5A04">
        <w:rPr>
          <w:rFonts w:ascii="Times New Roman" w:hAnsi="Times New Roman" w:cs="Times New Roman"/>
        </w:rPr>
        <w:t xml:space="preserve">, representing the signatories of the 2014 </w:t>
      </w:r>
      <w:r w:rsidR="00790054" w:rsidRPr="007C5A04">
        <w:rPr>
          <w:rFonts w:ascii="Times New Roman" w:hAnsi="Times New Roman" w:cs="Times New Roman"/>
          <w:i/>
        </w:rPr>
        <w:t>Chesapeake Bay Watershed Agreement</w:t>
      </w:r>
      <w:r w:rsidR="00790054" w:rsidRPr="007C5A04">
        <w:rPr>
          <w:rFonts w:ascii="Times New Roman" w:hAnsi="Times New Roman" w:cs="Times New Roman"/>
        </w:rPr>
        <w:t xml:space="preserve"> as well as the broad range of stakeholders (including local governments, businesses, watershed organizations and other non-governmental organizations) who participate in the different levels of the organization and in the development and implementation of Management Strategies. </w:t>
      </w:r>
      <w:r w:rsidRPr="007C5A04">
        <w:rPr>
          <w:rFonts w:ascii="Times New Roman" w:hAnsi="Times New Roman" w:cs="Times New Roman"/>
        </w:rPr>
        <w:t xml:space="preserve"> </w:t>
      </w:r>
      <w:r w:rsidR="007F01FC" w:rsidRPr="007C5A04">
        <w:rPr>
          <w:rFonts w:ascii="Times New Roman" w:hAnsi="Times New Roman" w:cs="Times New Roman"/>
        </w:rPr>
        <w:t xml:space="preserve"> For information on the 30 year history of the Partnership and its efforts in Bay protection and restoration, see the CBP website at </w:t>
      </w:r>
      <w:hyperlink r:id="rId9" w:history="1">
        <w:r w:rsidR="007F01FC" w:rsidRPr="007C5A04">
          <w:rPr>
            <w:rStyle w:val="Hyperlink"/>
            <w:rFonts w:ascii="Times New Roman" w:hAnsi="Times New Roman" w:cs="Times New Roman"/>
          </w:rPr>
          <w:t>http://www.chesapeakebay.net/about/how/history</w:t>
        </w:r>
      </w:hyperlink>
      <w:r w:rsidR="007F01FC" w:rsidRPr="007C5A04">
        <w:rPr>
          <w:rFonts w:ascii="Times New Roman" w:hAnsi="Times New Roman" w:cs="Times New Roman"/>
        </w:rPr>
        <w:t xml:space="preserve">. </w:t>
      </w:r>
    </w:p>
    <w:p w14:paraId="07277306" w14:textId="41E7437B" w:rsidR="00F1251F" w:rsidRPr="007C5A04" w:rsidRDefault="007F01FC">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Section 117 of the Clean Water Act as amended in 2000 defines the Chesapeake Bay Program as “the program directed by the Chesapeake Executive Council in accordance with the Chesapeake Bay Agreement.”  It further defines the Chesapeake Executive Council as the signatories to the Chesapeake Bay Agreement, calls for EPA to maintain a Chesapeake Bay Program Office</w:t>
      </w:r>
      <w:r w:rsidR="00C50ED0" w:rsidRPr="007C5A04">
        <w:rPr>
          <w:rFonts w:ascii="Times New Roman" w:eastAsia="Calibri" w:hAnsi="Times New Roman" w:cs="Times New Roman"/>
        </w:rPr>
        <w:t xml:space="preserve"> (EPA CBPO)</w:t>
      </w:r>
      <w:r w:rsidRPr="007C5A04">
        <w:rPr>
          <w:rFonts w:ascii="Times New Roman" w:eastAsia="Calibri" w:hAnsi="Times New Roman" w:cs="Times New Roman"/>
        </w:rPr>
        <w:t>, and authorizes funding to be used for protecting and restoring the Chesapeake Bay.  This Governance document is and must remain consistent with all that is described and defined under Section 117 of the Clean Water Act as amended.</w:t>
      </w:r>
    </w:p>
    <w:p w14:paraId="0F745D49" w14:textId="77777777" w:rsidR="00F1251F" w:rsidRPr="007C5A04" w:rsidRDefault="00CC746C">
      <w:pPr>
        <w:pStyle w:val="Default"/>
        <w:spacing w:after="160"/>
        <w:ind w:right="720"/>
        <w:rPr>
          <w:rFonts w:ascii="Times New Roman" w:eastAsia="Calibri" w:hAnsi="Times New Roman" w:cs="Times New Roman"/>
        </w:rPr>
      </w:pPr>
      <w:r w:rsidRPr="007C5A04">
        <w:rPr>
          <w:rFonts w:ascii="Times New Roman" w:hAnsi="Times New Roman" w:cs="Times New Roman"/>
        </w:rPr>
        <w:t>As the CBP has embraced an “adaptive management” approach to respond to changing conditions and better information, the structure and governance of the program will change and evolve over time to better plan, align and assess partner activ</w:t>
      </w:r>
      <w:r w:rsidR="00534E15" w:rsidRPr="007C5A04">
        <w:rPr>
          <w:rFonts w:ascii="Times New Roman" w:hAnsi="Times New Roman" w:cs="Times New Roman"/>
        </w:rPr>
        <w:t>iti</w:t>
      </w:r>
      <w:r w:rsidRPr="007C5A04">
        <w:rPr>
          <w:rFonts w:ascii="Times New Roman" w:hAnsi="Times New Roman" w:cs="Times New Roman"/>
        </w:rPr>
        <w:t>es and resources to meet CBP goals.</w:t>
      </w:r>
      <w:r w:rsidR="000C557D" w:rsidRPr="007C5A04">
        <w:rPr>
          <w:rFonts w:ascii="Times New Roman" w:hAnsi="Times New Roman" w:cs="Times New Roman"/>
        </w:rPr>
        <w:t xml:space="preserve"> This adaptive approach will be reflected in this document</w:t>
      </w:r>
      <w:r w:rsidR="00B6465E" w:rsidRPr="007C5A04">
        <w:rPr>
          <w:rFonts w:ascii="Times New Roman" w:hAnsi="Times New Roman" w:cs="Times New Roman"/>
        </w:rPr>
        <w:t>, and revisions to this document will be made periodically, or on an as needed basis.</w:t>
      </w:r>
    </w:p>
    <w:p w14:paraId="7E2B8485" w14:textId="77777777" w:rsidR="00F1251F" w:rsidRPr="007C5A04" w:rsidRDefault="009C2E51">
      <w:pPr>
        <w:pStyle w:val="Default"/>
        <w:spacing w:after="160"/>
        <w:ind w:right="720"/>
        <w:rPr>
          <w:rFonts w:ascii="Times New Roman" w:eastAsia="Calibri" w:hAnsi="Times New Roman" w:cs="Times New Roman"/>
          <w:b/>
          <w:u w:val="single"/>
        </w:rPr>
      </w:pPr>
      <w:r w:rsidRPr="007C5A04">
        <w:rPr>
          <w:rFonts w:ascii="Times New Roman" w:eastAsia="Calibri" w:hAnsi="Times New Roman" w:cs="Times New Roman"/>
          <w:b/>
          <w:u w:val="single"/>
        </w:rPr>
        <w:t>CBP Vision and Principles</w:t>
      </w:r>
      <w:r w:rsidR="008A3D2B" w:rsidRPr="007C5A04">
        <w:rPr>
          <w:rFonts w:ascii="Times New Roman" w:eastAsia="Calibri" w:hAnsi="Times New Roman" w:cs="Times New Roman"/>
          <w:b/>
          <w:u w:val="single"/>
        </w:rPr>
        <w:t>:</w:t>
      </w:r>
    </w:p>
    <w:p w14:paraId="6687DBB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Chesapeake Bay Program partners envision an environmentally and economically sustainable Chesapeake Bay watershed with clean water, abundant life, conserved lands and access to the water, a vibrant cultural heritage and a diversity of engaged citizens and </w:t>
      </w:r>
      <w:r w:rsidR="00341EC3" w:rsidRPr="007C5A04">
        <w:rPr>
          <w:rFonts w:ascii="Times New Roman" w:eastAsia="Calibri" w:hAnsi="Times New Roman" w:cs="Times New Roman"/>
        </w:rPr>
        <w:t>stakeholders. The</w:t>
      </w:r>
      <w:r w:rsidRPr="007C5A04">
        <w:rPr>
          <w:rFonts w:ascii="Times New Roman" w:eastAsia="Calibri" w:hAnsi="Times New Roman" w:cs="Times New Roman"/>
        </w:rPr>
        <w:t xml:space="preserve"> following principles are an overarching framework by which the CBP commits to operate. They encompass the Partners’ collective, core values and are intended to help guide us in our work as the partnership develops policy and takes actions to achieve the </w:t>
      </w:r>
      <w:r w:rsidRPr="007C5A04">
        <w:rPr>
          <w:rFonts w:ascii="Times New Roman" w:eastAsia="Calibri" w:hAnsi="Times New Roman" w:cs="Times New Roman"/>
          <w:i/>
        </w:rPr>
        <w:t xml:space="preserve">Agreement’s </w:t>
      </w:r>
      <w:r w:rsidRPr="007C5A04">
        <w:rPr>
          <w:rFonts w:ascii="Times New Roman" w:eastAsia="Calibri" w:hAnsi="Times New Roman" w:cs="Times New Roman"/>
        </w:rPr>
        <w:t xml:space="preserve">Goals and Outcomes. </w:t>
      </w:r>
    </w:p>
    <w:p w14:paraId="050445C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Partnership will: </w:t>
      </w:r>
    </w:p>
    <w:p w14:paraId="0FF4F441"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Collaborate to achieve the Goals and Outcomes of the </w:t>
      </w:r>
      <w:r w:rsidRPr="007C5A04">
        <w:rPr>
          <w:rFonts w:ascii="Times New Roman" w:eastAsia="Calibri" w:hAnsi="Times New Roman" w:cs="Times New Roman"/>
          <w:i/>
        </w:rPr>
        <w:t xml:space="preserve">Agreement. </w:t>
      </w:r>
    </w:p>
    <w:p w14:paraId="434B0DBF"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Achieve Goals and Outcomes in a timely way at the least possible cost to our citizens. </w:t>
      </w:r>
    </w:p>
    <w:p w14:paraId="315B31B4"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Represent the interests of people throughout the watershed fairly and effectively, including a broad diversity of cultures, demographics and ages. </w:t>
      </w:r>
    </w:p>
    <w:p w14:paraId="128E8DA7"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Operate with transparency in program decisions, policies, actions and reporting on progress to strengthen public confidence in our efforts. </w:t>
      </w:r>
    </w:p>
    <w:p w14:paraId="01DCE92F"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science-based decision-making and seek out innovative technologies and approaches to support sound management decisions in a changing system.</w:t>
      </w:r>
    </w:p>
    <w:p w14:paraId="12EA555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Maintain a coordinated watershed-wide monitoring and research program to support decision-making and track progress and the effectiveness of management actions. </w:t>
      </w:r>
    </w:p>
    <w:p w14:paraId="42D7C278"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lastRenderedPageBreak/>
        <w:t xml:space="preserve">Acknowledge, support and embrace local governments and other local entities in watershed restoration and protection activities. </w:t>
      </w:r>
    </w:p>
    <w:p w14:paraId="6A4C4F5B"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Anticipate changing conditions, including long-term trends in sea level, temperature, precipitation, land use and other variables. </w:t>
      </w:r>
    </w:p>
    <w:p w14:paraId="0C8D472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Adaptively manage</w:t>
      </w:r>
      <w:r w:rsidR="0072583F" w:rsidRPr="007C5A04">
        <w:rPr>
          <w:rFonts w:ascii="Times New Roman" w:eastAsia="Calibri" w:hAnsi="Times New Roman" w:cs="Times New Roman"/>
        </w:rPr>
        <w:t xml:space="preserve"> at all levels of the Partnership to foster continuous improvement. </w:t>
      </w:r>
    </w:p>
    <w:p w14:paraId="22EE7423"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Seek </w:t>
      </w:r>
      <w:commentRangeStart w:id="1"/>
      <w:r w:rsidRPr="007C5A04">
        <w:rPr>
          <w:rFonts w:ascii="Times New Roman" w:eastAsia="Calibri" w:hAnsi="Times New Roman" w:cs="Times New Roman"/>
        </w:rPr>
        <w:t>consensus</w:t>
      </w:r>
      <w:commentRangeEnd w:id="1"/>
      <w:r w:rsidR="00141CEE">
        <w:rPr>
          <w:rStyle w:val="CommentReference"/>
          <w:rFonts w:ascii="Times New Roman" w:eastAsia="Arial Unicode MS" w:hAnsi="Times New Roman" w:cs="Times New Roman"/>
          <w:color w:val="auto"/>
        </w:rPr>
        <w:commentReference w:id="1"/>
      </w:r>
      <w:r w:rsidRPr="007C5A04">
        <w:rPr>
          <w:rFonts w:ascii="Times New Roman" w:eastAsia="Calibri" w:hAnsi="Times New Roman" w:cs="Times New Roman"/>
        </w:rPr>
        <w:t xml:space="preserve"> when making decisions. </w:t>
      </w:r>
    </w:p>
    <w:p w14:paraId="30EA3091"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place-based approaches, where appropriate, that produce recognizable benefits to local communities while contributing to larger ecosystem goals.</w:t>
      </w:r>
    </w:p>
    <w:p w14:paraId="2355F9F4"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Engage citizens to increase the number and diversity of people who support and carry out the conservation and restoration activities necessary to achieve the Goals and Outcomes of the </w:t>
      </w:r>
      <w:r w:rsidRPr="007C5A04">
        <w:rPr>
          <w:rFonts w:ascii="Times New Roman" w:eastAsia="Calibri" w:hAnsi="Times New Roman" w:cs="Times New Roman"/>
          <w:i/>
        </w:rPr>
        <w:t>Agreement</w:t>
      </w:r>
      <w:r w:rsidRPr="007C5A04">
        <w:rPr>
          <w:rFonts w:ascii="Times New Roman" w:eastAsia="Calibri" w:hAnsi="Times New Roman" w:cs="Times New Roman"/>
        </w:rPr>
        <w:t xml:space="preserve">. </w:t>
      </w:r>
    </w:p>
    <w:p w14:paraId="3462BFDC"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Explore using social science to better understand and measure how human behavior can drive natural resource use, management and decision-making.</w:t>
      </w:r>
    </w:p>
    <w:p w14:paraId="4B6739EE"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Promote environmental justice through the meaningful involvement and fair treatment of all people, regardless of race, color, national origin or income, in the implementation of the </w:t>
      </w:r>
      <w:r w:rsidRPr="007C5A04">
        <w:rPr>
          <w:rFonts w:ascii="Times New Roman" w:eastAsia="Calibri" w:hAnsi="Times New Roman" w:cs="Times New Roman"/>
          <w:i/>
        </w:rPr>
        <w:t xml:space="preserve">Agreement. </w:t>
      </w:r>
    </w:p>
    <w:p w14:paraId="52264596" w14:textId="77777777" w:rsidR="0072583F" w:rsidRPr="007C5A04" w:rsidRDefault="0072583F" w:rsidP="0072583F">
      <w:pPr>
        <w:pStyle w:val="Default"/>
        <w:ind w:right="720"/>
        <w:rPr>
          <w:rFonts w:ascii="Times New Roman" w:eastAsia="Calibri" w:hAnsi="Times New Roman" w:cs="Times New Roman"/>
        </w:rPr>
      </w:pPr>
    </w:p>
    <w:p w14:paraId="21487B70" w14:textId="77777777" w:rsidR="001464D5" w:rsidRPr="007C5A04" w:rsidRDefault="00CC746C">
      <w:pPr>
        <w:pStyle w:val="Default"/>
        <w:spacing w:after="160" w:line="288" w:lineRule="auto"/>
        <w:rPr>
          <w:rFonts w:ascii="Times New Roman Bold" w:eastAsia="Times New Roman Bold" w:hAnsi="Times New Roman Bold" w:cs="Times New Roman Bold"/>
          <w:u w:val="single"/>
        </w:rPr>
      </w:pPr>
      <w:r w:rsidRPr="007C5A04">
        <w:rPr>
          <w:rFonts w:ascii="Times New Roman Bold"/>
          <w:u w:val="single"/>
        </w:rPr>
        <w:t>Organizational Structure</w:t>
      </w:r>
      <w:r w:rsidR="0040299D" w:rsidRPr="007C5A04">
        <w:rPr>
          <w:rFonts w:ascii="Times New Roman Bold"/>
          <w:u w:val="single"/>
        </w:rPr>
        <w:t>:</w:t>
      </w:r>
    </w:p>
    <w:p w14:paraId="74B43966" w14:textId="4B7A7BAD" w:rsidR="00A21589" w:rsidRDefault="00CC746C">
      <w:pPr>
        <w:pStyle w:val="Default"/>
        <w:spacing w:after="160" w:line="288" w:lineRule="auto"/>
        <w:rPr>
          <w:rFonts w:ascii="Times New Roman"/>
        </w:rPr>
      </w:pPr>
      <w:r w:rsidRPr="007C5A04">
        <w:rPr>
          <w:rFonts w:ascii="Times New Roman"/>
        </w:rPr>
        <w:t xml:space="preserve">The CBP is a partnership </w:t>
      </w:r>
      <w:r w:rsidR="00790054" w:rsidRPr="007C5A04">
        <w:rPr>
          <w:rFonts w:ascii="Times New Roman"/>
        </w:rPr>
        <w:t>that includes not only the signatory representatives, but the broad array of local governments, businesses, watershed organizations and other non-governmental organizations and citizen</w:t>
      </w:r>
      <w:r w:rsidR="00A21589">
        <w:rPr>
          <w:rFonts w:ascii="Times New Roman"/>
        </w:rPr>
        <w:t xml:space="preserve"> </w:t>
      </w:r>
      <w:r w:rsidR="00790054" w:rsidRPr="007C5A04">
        <w:rPr>
          <w:rFonts w:ascii="Times New Roman"/>
        </w:rPr>
        <w:t xml:space="preserve">and university representatives who participate on the different levels of the organization and in the development and implementation of the management strategies. </w:t>
      </w:r>
      <w:r w:rsidRPr="007C5A04">
        <w:rPr>
          <w:rFonts w:ascii="Times New Roman"/>
        </w:rPr>
        <w:t xml:space="preserve">For the past 30 years, the CBP has been well served by a robust organizational structure that has guided the important work of the Program.  Figure 1 shows the </w:t>
      </w:r>
      <w:r w:rsidR="000D6819" w:rsidRPr="007C5A04">
        <w:rPr>
          <w:rFonts w:ascii="Times New Roman"/>
        </w:rPr>
        <w:t xml:space="preserve">current </w:t>
      </w:r>
      <w:r w:rsidRPr="007C5A04">
        <w:rPr>
          <w:rFonts w:ascii="Times New Roman"/>
        </w:rPr>
        <w:t xml:space="preserve">organization of the CBP.  </w:t>
      </w:r>
    </w:p>
    <w:p w14:paraId="34E77A55" w14:textId="77777777" w:rsidR="00A21589" w:rsidRDefault="00A21589">
      <w:pPr>
        <w:rPr>
          <w:rFonts w:eastAsia="Helvetica" w:hAnsi="Helvetica" w:cs="Helvetica"/>
          <w:color w:val="000000"/>
          <w:sz w:val="22"/>
          <w:szCs w:val="22"/>
          <w:u w:color="000000"/>
        </w:rPr>
      </w:pPr>
      <w:r>
        <w:br w:type="page"/>
      </w:r>
    </w:p>
    <w:p w14:paraId="19BB8F70" w14:textId="77777777" w:rsidR="001464D5" w:rsidRPr="007C5A04" w:rsidRDefault="001464D5">
      <w:pPr>
        <w:pStyle w:val="Default"/>
        <w:spacing w:after="160" w:line="288" w:lineRule="auto"/>
        <w:rPr>
          <w:rFonts w:ascii="Times New Roman"/>
        </w:rPr>
      </w:pPr>
    </w:p>
    <w:p w14:paraId="410AE35C" w14:textId="77777777" w:rsidR="00660D3D" w:rsidRDefault="00CC746C">
      <w:pPr>
        <w:pStyle w:val="Default"/>
        <w:spacing w:after="160" w:line="288" w:lineRule="auto"/>
        <w:rPr>
          <w:rFonts w:ascii="Times New Roman"/>
        </w:rPr>
      </w:pPr>
      <w:r w:rsidRPr="007C5A04">
        <w:rPr>
          <w:rFonts w:ascii="Times New Roman"/>
          <w:b/>
          <w:bCs/>
        </w:rPr>
        <w:t>Figure 1.</w:t>
      </w:r>
      <w:r w:rsidRPr="007C5A04">
        <w:rPr>
          <w:rFonts w:ascii="Times New Roman"/>
        </w:rPr>
        <w:t xml:space="preserve">  Organizational Structure of the CBP</w:t>
      </w:r>
      <w:r w:rsidR="003B3770" w:rsidRPr="007C5A04">
        <w:rPr>
          <w:rFonts w:ascii="Times New Roman"/>
        </w:rPr>
        <w:t>.</w:t>
      </w:r>
    </w:p>
    <w:p w14:paraId="63FC6953" w14:textId="6C99B2E7" w:rsidR="00A21589" w:rsidRPr="007C5A04" w:rsidRDefault="00A21589">
      <w:pPr>
        <w:pStyle w:val="Default"/>
        <w:spacing w:after="160" w:line="28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1DAA1E45" wp14:editId="0FD8008C">
            <wp:extent cx="6230620" cy="3566160"/>
            <wp:effectExtent l="0" t="0" r="0" b="0"/>
            <wp:docPr id="1073741826" name="Picture 107374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0620" cy="3566160"/>
                    </a:xfrm>
                    <a:prstGeom prst="rect">
                      <a:avLst/>
                    </a:prstGeom>
                    <a:noFill/>
                  </pic:spPr>
                </pic:pic>
              </a:graphicData>
            </a:graphic>
          </wp:inline>
        </w:drawing>
      </w:r>
    </w:p>
    <w:p w14:paraId="59C10A13" w14:textId="6A4F8C89"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w:rPr>
        <w:t xml:space="preserve">The structure and governance of the program will change and evolve over time as a result of </w:t>
      </w:r>
      <w:r w:rsidR="00DA5491" w:rsidRPr="007C5A04">
        <w:rPr>
          <w:rFonts w:ascii="Times New Roman"/>
        </w:rPr>
        <w:t xml:space="preserve">the </w:t>
      </w:r>
      <w:r w:rsidRPr="007C5A04">
        <w:rPr>
          <w:rFonts w:ascii="Times New Roman"/>
        </w:rPr>
        <w:t>CBP</w:t>
      </w:r>
      <w:r w:rsidRPr="007C5A04">
        <w:rPr>
          <w:rFonts w:hAnsi="Times New Roman"/>
          <w:lang w:val="fr-FR"/>
        </w:rPr>
        <w:t>’</w:t>
      </w:r>
      <w:r w:rsidRPr="007C5A04">
        <w:rPr>
          <w:rFonts w:ascii="Times New Roman"/>
        </w:rPr>
        <w:t>s application of adaptive management.  The adaptive management system will foster both (1) continual improvement of</w:t>
      </w:r>
      <w:r w:rsidR="00DA5491" w:rsidRPr="007C5A04">
        <w:rPr>
          <w:rFonts w:ascii="Times New Roman"/>
        </w:rPr>
        <w:t xml:space="preserve"> the</w:t>
      </w:r>
      <w:r w:rsidRPr="007C5A04">
        <w:rPr>
          <w:rFonts w:ascii="Times New Roman"/>
        </w:rPr>
        <w:t xml:space="preserve"> CBP</w:t>
      </w:r>
      <w:r w:rsidRPr="007C5A04">
        <w:rPr>
          <w:rFonts w:hAnsi="Times New Roman"/>
          <w:lang w:val="fr-FR"/>
        </w:rPr>
        <w:t>’</w:t>
      </w:r>
      <w:r w:rsidRPr="007C5A04">
        <w:rPr>
          <w:rFonts w:ascii="Times New Roman"/>
        </w:rPr>
        <w:t>s organizational performance and (2) improved ecosystem management by allowing adjustments</w:t>
      </w:r>
      <w:r w:rsidR="00B83B95" w:rsidRPr="007C5A04">
        <w:rPr>
          <w:rFonts w:ascii="Times New Roman"/>
        </w:rPr>
        <w:t xml:space="preserve"> to the organizational structure</w:t>
      </w:r>
      <w:r w:rsidRPr="007C5A04">
        <w:rPr>
          <w:rFonts w:ascii="Times New Roman"/>
        </w:rPr>
        <w:t xml:space="preserve"> based on the relations between improving scientific knowledge, management actions and progress toward </w:t>
      </w:r>
      <w:r w:rsidR="00DA5491" w:rsidRPr="007C5A04">
        <w:rPr>
          <w:rFonts w:ascii="Times New Roman"/>
        </w:rPr>
        <w:t>the goals of the CBP</w:t>
      </w:r>
      <w:r w:rsidRPr="007C5A04">
        <w:rPr>
          <w:rFonts w:ascii="Times New Roman"/>
        </w:rPr>
        <w:t>.  Following the adaptive</w:t>
      </w:r>
      <w:r w:rsidR="00B83B95" w:rsidRPr="007C5A04">
        <w:rPr>
          <w:rFonts w:ascii="Times New Roman"/>
        </w:rPr>
        <w:t xml:space="preserve"> management</w:t>
      </w:r>
      <w:r w:rsidRPr="007C5A04">
        <w:rPr>
          <w:rFonts w:ascii="Times New Roman"/>
        </w:rPr>
        <w:t xml:space="preserve"> approach, the </w:t>
      </w:r>
      <w:r w:rsidR="002709EE" w:rsidRPr="007C5A04">
        <w:rPr>
          <w:rFonts w:ascii="Times New Roman"/>
        </w:rPr>
        <w:t>P</w:t>
      </w:r>
      <w:r w:rsidRPr="007C5A04">
        <w:rPr>
          <w:rFonts w:ascii="Times New Roman"/>
        </w:rPr>
        <w:t>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This section below provides a description of the governance (mission, functions and responsibilities, leadership, membership, and operations) of the various organizational entities (e.g. E</w:t>
      </w:r>
      <w:r w:rsidR="00C50ED0" w:rsidRPr="007C5A04">
        <w:rPr>
          <w:rFonts w:ascii="Times New Roman"/>
        </w:rPr>
        <w:t xml:space="preserve">xecutive </w:t>
      </w:r>
      <w:r w:rsidRPr="007C5A04">
        <w:rPr>
          <w:rFonts w:ascii="Times New Roman"/>
        </w:rPr>
        <w:t>C</w:t>
      </w:r>
      <w:r w:rsidR="00C50ED0" w:rsidRPr="007C5A04">
        <w:rPr>
          <w:rFonts w:ascii="Times New Roman"/>
        </w:rPr>
        <w:t>ouncil</w:t>
      </w:r>
      <w:r w:rsidRPr="007C5A04">
        <w:rPr>
          <w:rFonts w:ascii="Times New Roman"/>
        </w:rPr>
        <w:t>, MB, G</w:t>
      </w:r>
      <w:r w:rsidR="00C50ED0" w:rsidRPr="007C5A04">
        <w:rPr>
          <w:rFonts w:ascii="Times New Roman"/>
        </w:rPr>
        <w:t xml:space="preserve">oal </w:t>
      </w:r>
      <w:r w:rsidRPr="007C5A04">
        <w:rPr>
          <w:rFonts w:ascii="Times New Roman"/>
        </w:rPr>
        <w:t>I</w:t>
      </w:r>
      <w:r w:rsidR="00C50ED0" w:rsidRPr="007C5A04">
        <w:rPr>
          <w:rFonts w:ascii="Times New Roman"/>
        </w:rPr>
        <w:t xml:space="preserve">mplementation </w:t>
      </w:r>
      <w:r w:rsidRPr="007C5A04">
        <w:rPr>
          <w:rFonts w:ascii="Times New Roman"/>
        </w:rPr>
        <w:t>T</w:t>
      </w:r>
      <w:r w:rsidR="00C50ED0" w:rsidRPr="007C5A04">
        <w:rPr>
          <w:rFonts w:ascii="Times New Roman"/>
        </w:rPr>
        <w:t>eam</w:t>
      </w:r>
      <w:r w:rsidRPr="007C5A04">
        <w:rPr>
          <w:rFonts w:ascii="Times New Roman"/>
        </w:rPr>
        <w:t>s) that comprise the CBP.</w:t>
      </w:r>
    </w:p>
    <w:p w14:paraId="5DAC69F2" w14:textId="77777777" w:rsidR="001464D5" w:rsidRPr="007C5A04" w:rsidRDefault="00CC746C">
      <w:pPr>
        <w:pStyle w:val="Default"/>
        <w:spacing w:after="160" w:line="288" w:lineRule="auto"/>
        <w:rPr>
          <w:rFonts w:ascii="Times New Roman Bold" w:eastAsia="Times New Roman Bold" w:hAnsi="Times New Roman Bold" w:cs="Times New Roman Bold"/>
        </w:rPr>
      </w:pPr>
      <w:r w:rsidRPr="007C5A04">
        <w:rPr>
          <w:rFonts w:ascii="Times New Roman"/>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sidRPr="007C5A04">
        <w:rPr>
          <w:rFonts w:ascii="Times New Roman"/>
        </w:rPr>
        <w:t xml:space="preserve">CBP </w:t>
      </w:r>
      <w:r w:rsidRPr="007C5A04">
        <w:rPr>
          <w:rFonts w:ascii="Times New Roman"/>
        </w:rPr>
        <w:t>website shortly following the meeting.</w:t>
      </w:r>
    </w:p>
    <w:p w14:paraId="3A694A19" w14:textId="77777777"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Bold"/>
        </w:rPr>
        <w:t>Chesapeake Executive Council (EC)</w:t>
      </w:r>
      <w:r w:rsidRPr="007C5A04">
        <w:rPr>
          <w:rFonts w:ascii="Times New Roman"/>
        </w:rPr>
        <w:t xml:space="preserve">:  The EC establishes the policy direction for the restoration and protection of the Chesapeake Bay and its living resources.  It </w:t>
      </w:r>
      <w:r w:rsidR="00B83B95" w:rsidRPr="007C5A04">
        <w:rPr>
          <w:rFonts w:ascii="Times New Roman"/>
        </w:rPr>
        <w:t xml:space="preserve">provides </w:t>
      </w:r>
      <w:r w:rsidRPr="007C5A04">
        <w:rPr>
          <w:rFonts w:ascii="Times New Roman"/>
        </w:rPr>
        <w:t xml:space="preserve">leadership to </w:t>
      </w:r>
      <w:r w:rsidR="00161002" w:rsidRPr="007C5A04">
        <w:rPr>
          <w:rFonts w:ascii="Times New Roman"/>
        </w:rPr>
        <w:t xml:space="preserve">promote </w:t>
      </w:r>
      <w:r w:rsidRPr="007C5A04">
        <w:rPr>
          <w:rFonts w:ascii="Times New Roman"/>
        </w:rPr>
        <w:t xml:space="preserve">public support for the Bay effort and is accountable to the public for progress made under the Bay </w:t>
      </w:r>
      <w:r w:rsidR="002709EE" w:rsidRPr="007C5A04">
        <w:rPr>
          <w:rFonts w:ascii="Times New Roman"/>
        </w:rPr>
        <w:t>a</w:t>
      </w:r>
      <w:r w:rsidRPr="007C5A04">
        <w:rPr>
          <w:rFonts w:ascii="Times New Roman"/>
        </w:rPr>
        <w:t>greements.</w:t>
      </w:r>
    </w:p>
    <w:p w14:paraId="744C6B1C" w14:textId="77777777" w:rsidR="00F1251F" w:rsidRPr="007C5A04" w:rsidRDefault="00CC746C">
      <w:pPr>
        <w:pStyle w:val="Default"/>
        <w:numPr>
          <w:ilvl w:val="0"/>
          <w:numId w:val="110"/>
        </w:numPr>
        <w:spacing w:after="160" w:line="288" w:lineRule="auto"/>
        <w:rPr>
          <w:rFonts w:ascii="Times Roman" w:eastAsia="Times Roman" w:hAnsi="Times Roman" w:cs="Times Roman"/>
          <w:b/>
          <w:i/>
          <w:iCs/>
          <w:u w:val="single"/>
        </w:rPr>
      </w:pPr>
      <w:r w:rsidRPr="007C5A04">
        <w:rPr>
          <w:rFonts w:ascii="Times New Roman Bold"/>
          <w:b/>
        </w:rPr>
        <w:lastRenderedPageBreak/>
        <w:t>Key Functions and Responsibilities</w:t>
      </w:r>
      <w:r w:rsidR="005F6175" w:rsidRPr="007C5A04">
        <w:rPr>
          <w:rFonts w:ascii="Times New Roman Bold"/>
          <w:b/>
        </w:rPr>
        <w:t xml:space="preserve">: </w:t>
      </w:r>
      <w:r w:rsidRPr="007C5A04">
        <w:rPr>
          <w:rFonts w:ascii="Times New Roman"/>
          <w:b/>
        </w:rPr>
        <w:t xml:space="preserve"> </w:t>
      </w:r>
    </w:p>
    <w:p w14:paraId="32B5FCB2" w14:textId="77777777" w:rsidR="00F1251F" w:rsidRPr="007C5A04" w:rsidRDefault="00CC746C">
      <w:pPr>
        <w:pStyle w:val="Default"/>
        <w:numPr>
          <w:ilvl w:val="2"/>
          <w:numId w:val="1"/>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the vision and strategic direction for the restoration and protection of the Chesapeake Bay and its living resources.</w:t>
      </w:r>
    </w:p>
    <w:p w14:paraId="0AAC0552" w14:textId="3A9AEBE4" w:rsidR="00F1251F" w:rsidRPr="007C5A04" w:rsidRDefault="0008049D">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As described in the sections on how Goals and Outcomes can be changed, a</w:t>
      </w:r>
      <w:r w:rsidR="00CC746C" w:rsidRPr="007C5A04">
        <w:rPr>
          <w:rFonts w:ascii="Times Roman"/>
        </w:rPr>
        <w:t xml:space="preserve">pprove revised or added </w:t>
      </w:r>
      <w:r w:rsidR="002709EE" w:rsidRPr="007C5A04">
        <w:rPr>
          <w:rFonts w:ascii="Times Roman"/>
        </w:rPr>
        <w:t>G</w:t>
      </w:r>
      <w:r w:rsidR="00CC746C" w:rsidRPr="007C5A04">
        <w:rPr>
          <w:rFonts w:ascii="Times Roman"/>
        </w:rPr>
        <w:t xml:space="preserve">oals of the </w:t>
      </w:r>
      <w:r w:rsidR="00086914" w:rsidRPr="007C5A04">
        <w:rPr>
          <w:rFonts w:ascii="Times Roman"/>
          <w:i/>
        </w:rPr>
        <w:t>Chesapeake Bay Watershed Agreement</w:t>
      </w:r>
      <w:r w:rsidR="00CC746C" w:rsidRPr="007C5A04">
        <w:rPr>
          <w:rFonts w:ascii="Times Roman"/>
        </w:rPr>
        <w:t xml:space="preserve"> and significant changes to </w:t>
      </w:r>
      <w:r w:rsidR="002A5829" w:rsidRPr="007C5A04">
        <w:rPr>
          <w:rFonts w:ascii="Times Roman"/>
        </w:rPr>
        <w:t>O</w:t>
      </w:r>
      <w:r w:rsidR="00CC746C" w:rsidRPr="007C5A04">
        <w:rPr>
          <w:rFonts w:ascii="Times Roman"/>
        </w:rPr>
        <w:t>utcomes.</w:t>
      </w:r>
    </w:p>
    <w:p w14:paraId="0454C74D" w14:textId="77777777" w:rsidR="00F1251F" w:rsidRPr="007C5A04" w:rsidRDefault="00F50676">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Provide </w:t>
      </w:r>
      <w:r w:rsidR="00CC746C" w:rsidRPr="007C5A04">
        <w:rPr>
          <w:rFonts w:ascii="Times Roman"/>
        </w:rPr>
        <w:t xml:space="preserve">leadership to </w:t>
      </w:r>
      <w:r w:rsidR="00161002" w:rsidRPr="007C5A04">
        <w:rPr>
          <w:rFonts w:ascii="Times Roman"/>
        </w:rPr>
        <w:t xml:space="preserve">promote </w:t>
      </w:r>
      <w:r w:rsidR="00CC746C" w:rsidRPr="007C5A04">
        <w:rPr>
          <w:rFonts w:ascii="Times Roman"/>
        </w:rPr>
        <w:t xml:space="preserve">public support for the Bay effort. </w:t>
      </w:r>
    </w:p>
    <w:p w14:paraId="436E8467" w14:textId="77777777" w:rsidR="00F1251F" w:rsidRPr="007C5A04" w:rsidRDefault="00CC746C">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public accountability on progress toward goal achievement under the new</w:t>
      </w:r>
      <w:r w:rsidRPr="007C5A04">
        <w:rPr>
          <w:rFonts w:ascii="Times Roman"/>
          <w:i/>
        </w:rPr>
        <w:t xml:space="preserve"> </w:t>
      </w:r>
      <w:r w:rsidR="00714C45" w:rsidRPr="007C5A04">
        <w:rPr>
          <w:rFonts w:ascii="Times Roman"/>
          <w:i/>
        </w:rPr>
        <w:t>A</w:t>
      </w:r>
      <w:r w:rsidRPr="007C5A04">
        <w:rPr>
          <w:rFonts w:ascii="Times Roman"/>
          <w:i/>
        </w:rPr>
        <w:t>greement</w:t>
      </w:r>
      <w:r w:rsidRPr="007C5A04">
        <w:rPr>
          <w:rFonts w:ascii="Times Roman"/>
        </w:rPr>
        <w:t>.</w:t>
      </w:r>
    </w:p>
    <w:p w14:paraId="01DA3C70" w14:textId="77777777" w:rsidR="00F1251F" w:rsidRPr="007C5A04" w:rsidRDefault="00CC746C">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Report on progress to the public annually using clear measurable objectives.</w:t>
      </w:r>
    </w:p>
    <w:p w14:paraId="2C4D4013" w14:textId="77777777" w:rsidR="00F1251F" w:rsidRPr="007C5A04" w:rsidRDefault="00CC746C">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Direct changes as needed in the adaptive management system to improve program performance and resource alignment.</w:t>
      </w:r>
    </w:p>
    <w:p w14:paraId="2A9FD2E7" w14:textId="77777777" w:rsidR="008C6C4F" w:rsidRPr="007C5A04" w:rsidRDefault="00C50079">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Pursue strategic opportunities to align resources and secure new resource opportunities to achieve identified annual priorities. </w:t>
      </w:r>
      <w:r w:rsidR="002709EE" w:rsidRPr="007C5A04">
        <w:rPr>
          <w:rFonts w:ascii="Times Roman"/>
        </w:rPr>
        <w:t xml:space="preserve">  </w:t>
      </w:r>
    </w:p>
    <w:p w14:paraId="506AA2A9" w14:textId="77777777" w:rsidR="00F1251F" w:rsidRPr="007C5A04" w:rsidRDefault="00CC746C">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Solicit and receive counsel and advice from the Advisory Committees. </w:t>
      </w:r>
    </w:p>
    <w:p w14:paraId="25EF16D2" w14:textId="77777777" w:rsidR="00F1251F" w:rsidRPr="007C5A04" w:rsidRDefault="000C39C8">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Provide direction to the PSC on issues related to the restoration and protection of the Chesapeake Bay</w:t>
      </w:r>
      <w:r w:rsidR="001C7B83" w:rsidRPr="007C5A04">
        <w:rPr>
          <w:rFonts w:ascii="Times Roman"/>
        </w:rPr>
        <w:t xml:space="preserve"> </w:t>
      </w:r>
      <w:r w:rsidRPr="007C5A04">
        <w:rPr>
          <w:rFonts w:ascii="Times Roman"/>
        </w:rPr>
        <w:t xml:space="preserve">and its living resources. </w:t>
      </w:r>
    </w:p>
    <w:p w14:paraId="604B3F91" w14:textId="77777777" w:rsidR="00F1251F" w:rsidRPr="007C5A04" w:rsidRDefault="00CC746C">
      <w:pPr>
        <w:pStyle w:val="Default"/>
        <w:numPr>
          <w:ilvl w:val="0"/>
          <w:numId w:val="110"/>
        </w:numPr>
        <w:spacing w:after="160" w:line="288" w:lineRule="auto"/>
        <w:rPr>
          <w:rFonts w:ascii="Times Roman" w:eastAsia="Times Roman" w:hAnsi="Times Roman" w:cs="Times Roman"/>
        </w:rPr>
      </w:pPr>
      <w:r w:rsidRPr="007C5A04">
        <w:rPr>
          <w:rFonts w:ascii="Times New Roman Bold"/>
        </w:rPr>
        <w:t>Leadership and Membership:</w:t>
      </w:r>
      <w:r w:rsidRPr="007C5A04">
        <w:rPr>
          <w:rFonts w:ascii="Times Roman"/>
        </w:rPr>
        <w:t xml:space="preserve">  Establishment of the Chesapeake EC is authorized by Section 117 of the Clean Water Act.  The Chesapeake EC consists of </w:t>
      </w:r>
      <w:r w:rsidRPr="007C5A04">
        <w:rPr>
          <w:rFonts w:hAnsi="Times Roman"/>
        </w:rPr>
        <w:t>“</w:t>
      </w:r>
      <w:r w:rsidRPr="007C5A04">
        <w:rPr>
          <w:rFonts w:ascii="Times Roman"/>
        </w:rPr>
        <w:t>full members,</w:t>
      </w:r>
      <w:r w:rsidRPr="007C5A04">
        <w:rPr>
          <w:rFonts w:hAnsi="Times Roman"/>
        </w:rPr>
        <w:t>”</w:t>
      </w:r>
      <w:r w:rsidRPr="007C5A04">
        <w:t xml:space="preserve"> </w:t>
      </w:r>
      <w:r w:rsidRPr="007C5A04">
        <w:rPr>
          <w:rFonts w:ascii="Times Roman"/>
        </w:rPr>
        <w:t xml:space="preserve">corresponding to the signatories of the </w:t>
      </w:r>
      <w:r w:rsidR="00920681" w:rsidRPr="007C5A04">
        <w:rPr>
          <w:rFonts w:ascii="Times Roman"/>
          <w:i/>
        </w:rPr>
        <w:t>Chesapeake Bay</w:t>
      </w:r>
      <w:r w:rsidR="00714C45" w:rsidRPr="007C5A04">
        <w:rPr>
          <w:rFonts w:ascii="Times Roman"/>
          <w:i/>
        </w:rPr>
        <w:t xml:space="preserve"> Watershed</w:t>
      </w:r>
      <w:r w:rsidR="00920681" w:rsidRPr="007C5A04">
        <w:rPr>
          <w:rFonts w:ascii="Times Roman"/>
          <w:i/>
        </w:rPr>
        <w:t xml:space="preserve"> Agreement</w:t>
      </w:r>
      <w:r w:rsidRPr="007C5A04">
        <w:rPr>
          <w:rFonts w:ascii="Times Roman"/>
        </w:rPr>
        <w:t xml:space="preserve"> and other participating members, as shown below.  </w:t>
      </w:r>
      <w:commentRangeStart w:id="2"/>
      <w:r w:rsidRPr="007C5A04">
        <w:rPr>
          <w:rFonts w:ascii="Times Roman"/>
        </w:rPr>
        <w:t xml:space="preserve">Leadership of the EC is rotated among the full members on a mutually agreed basis determined at each annual meeting.  </w:t>
      </w:r>
      <w:commentRangeEnd w:id="2"/>
      <w:r w:rsidR="0093180E">
        <w:rPr>
          <w:rStyle w:val="CommentReference"/>
          <w:rFonts w:ascii="Times New Roman" w:eastAsia="Arial Unicode MS" w:hAnsi="Times New Roman" w:cs="Times New Roman"/>
          <w:color w:val="auto"/>
        </w:rPr>
        <w:commentReference w:id="2"/>
      </w:r>
      <w:r w:rsidRPr="007C5A04">
        <w:rPr>
          <w:rFonts w:ascii="Times Roman"/>
        </w:rPr>
        <w:t xml:space="preserve">The lead member is responsible for planning EC activities and drafting the agenda for the annual meeting.  Current EC membership can be found at:  </w:t>
      </w:r>
      <w:hyperlink r:id="rId13" w:history="1">
        <w:r w:rsidR="00920681" w:rsidRPr="007C5A04">
          <w:rPr>
            <w:rStyle w:val="Hyperlink"/>
            <w:rFonts w:ascii="Times Roman"/>
          </w:rPr>
          <w:t>http://www.chesapeakebay.net/groups/group/chesapeake_executive_council</w:t>
        </w:r>
      </w:hyperlink>
      <w:r w:rsidR="00920681" w:rsidRPr="007C5A04">
        <w:rPr>
          <w:rFonts w:ascii="Times Roman"/>
        </w:rPr>
        <w:t>, and includes:</w:t>
      </w:r>
    </w:p>
    <w:p w14:paraId="41D2903E" w14:textId="77777777" w:rsidR="00F1251F" w:rsidRPr="007C5A04" w:rsidRDefault="00CC746C">
      <w:pPr>
        <w:pStyle w:val="Default"/>
        <w:numPr>
          <w:ilvl w:val="2"/>
          <w:numId w:val="9"/>
        </w:numPr>
        <w:tabs>
          <w:tab w:val="clear" w:pos="1080"/>
          <w:tab w:val="num" w:pos="1116"/>
        </w:tabs>
        <w:spacing w:after="160"/>
        <w:ind w:left="1116" w:hanging="396"/>
        <w:rPr>
          <w:rFonts w:ascii="Times Roman" w:eastAsia="Times Roman" w:hAnsi="Times Roman" w:cs="Times Roman"/>
        </w:rPr>
      </w:pPr>
      <w:r w:rsidRPr="007C5A04">
        <w:rPr>
          <w:rFonts w:ascii="Times Roman"/>
        </w:rPr>
        <w:t>The Governors of Maryland, Virginia, Pennsylvania, Delaware, New York and West Virginia</w:t>
      </w:r>
    </w:p>
    <w:p w14:paraId="45F469F3" w14:textId="77777777" w:rsidR="00F1251F" w:rsidRPr="007C5A04" w:rsidRDefault="00CC746C">
      <w:pPr>
        <w:pStyle w:val="Default"/>
        <w:numPr>
          <w:ilvl w:val="2"/>
          <w:numId w:val="10"/>
        </w:numPr>
        <w:tabs>
          <w:tab w:val="clear" w:pos="1080"/>
          <w:tab w:val="num" w:pos="1116"/>
        </w:tabs>
        <w:spacing w:after="160"/>
        <w:ind w:left="1116" w:hanging="396"/>
        <w:rPr>
          <w:rFonts w:ascii="Times Roman" w:eastAsia="Times Roman" w:hAnsi="Times Roman" w:cs="Times Roman"/>
        </w:rPr>
      </w:pPr>
      <w:r w:rsidRPr="007C5A04">
        <w:rPr>
          <w:rFonts w:ascii="Times Roman"/>
        </w:rPr>
        <w:t>The Mayor of the District of Columbia</w:t>
      </w:r>
    </w:p>
    <w:p w14:paraId="4C91576F" w14:textId="3A60D280" w:rsidR="00F1251F" w:rsidRPr="007C5A04" w:rsidRDefault="00CC746C">
      <w:pPr>
        <w:pStyle w:val="Default"/>
        <w:numPr>
          <w:ilvl w:val="2"/>
          <w:numId w:val="11"/>
        </w:numPr>
        <w:tabs>
          <w:tab w:val="clear" w:pos="1080"/>
          <w:tab w:val="num" w:pos="1116"/>
        </w:tabs>
        <w:spacing w:after="160"/>
        <w:ind w:left="1116" w:hanging="396"/>
        <w:rPr>
          <w:rFonts w:ascii="Times New Roman Bold" w:eastAsia="Times New Roman Bold" w:hAnsi="Times New Roman Bold" w:cs="Times New Roman Bold"/>
        </w:rPr>
      </w:pPr>
      <w:r w:rsidRPr="007C5A04">
        <w:rPr>
          <w:rFonts w:ascii="Times Roman"/>
        </w:rPr>
        <w:t>The Chairman of the Chesapeake Bay Commission</w:t>
      </w:r>
      <w:r w:rsidR="00C50ED0" w:rsidRPr="007C5A04">
        <w:rPr>
          <w:rFonts w:ascii="Times Roman"/>
        </w:rPr>
        <w:t xml:space="preserve"> (CBC)</w:t>
      </w:r>
      <w:r w:rsidRPr="007C5A04">
        <w:rPr>
          <w:rFonts w:ascii="Times Roman"/>
        </w:rPr>
        <w:t>, a tri-state legislative body</w:t>
      </w:r>
    </w:p>
    <w:p w14:paraId="7ED41416" w14:textId="77777777" w:rsidR="00F1251F" w:rsidRPr="007C5A04" w:rsidRDefault="00CC746C" w:rsidP="00C50ED0">
      <w:pPr>
        <w:pStyle w:val="Default"/>
        <w:numPr>
          <w:ilvl w:val="2"/>
          <w:numId w:val="12"/>
        </w:numPr>
        <w:tabs>
          <w:tab w:val="clear" w:pos="1080"/>
          <w:tab w:val="num" w:pos="1116"/>
        </w:tabs>
        <w:ind w:left="1116" w:hanging="396"/>
        <w:rPr>
          <w:rFonts w:ascii="Times Roman" w:eastAsia="Times Roman" w:hAnsi="Times Roman" w:cs="Times Roman"/>
        </w:rPr>
      </w:pPr>
      <w:r w:rsidRPr="007C5A04">
        <w:rPr>
          <w:rFonts w:ascii="Times Roman"/>
        </w:rPr>
        <w:t>The Administrator of the U.S. Environmental Protection Agency</w:t>
      </w:r>
      <w:r w:rsidRPr="007C5A04">
        <w:rPr>
          <w:rFonts w:ascii="Times Roman" w:eastAsia="Times Roman" w:hAnsi="Times Roman" w:cs="Times Roman"/>
        </w:rPr>
        <w:br/>
      </w:r>
    </w:p>
    <w:p w14:paraId="29139D3C" w14:textId="645850A3" w:rsidR="00F1251F" w:rsidRPr="007C5A04" w:rsidRDefault="00CC746C" w:rsidP="00C50ED0">
      <w:pPr>
        <w:pStyle w:val="Default"/>
        <w:numPr>
          <w:ilvl w:val="0"/>
          <w:numId w:val="110"/>
        </w:numPr>
        <w:rPr>
          <w:rFonts w:ascii="Times Roman" w:eastAsia="Times Roman" w:hAnsi="Times Roman" w:cs="Times Roman"/>
        </w:rPr>
      </w:pPr>
      <w:r w:rsidRPr="007C5A04">
        <w:rPr>
          <w:rFonts w:ascii="Times New Roman Bold"/>
        </w:rPr>
        <w:t xml:space="preserve">Federal Agencies: </w:t>
      </w:r>
      <w:r w:rsidRPr="007C5A04">
        <w:rPr>
          <w:rFonts w:ascii="Times Roman"/>
        </w:rPr>
        <w:t>While the Federal Agencies</w:t>
      </w:r>
      <w:r w:rsidR="00D21B29" w:rsidRPr="007C5A04">
        <w:rPr>
          <w:rFonts w:ascii="Times Roman"/>
        </w:rPr>
        <w:t xml:space="preserve"> and the Federal Leadership Committee</w:t>
      </w:r>
      <w:r w:rsidR="00534E15" w:rsidRPr="007C5A04">
        <w:rPr>
          <w:rFonts w:ascii="Times Roman"/>
        </w:rPr>
        <w:t xml:space="preserve"> for the Chesapeake Bay</w:t>
      </w:r>
      <w:r w:rsidRPr="007C5A04">
        <w:rPr>
          <w:rFonts w:ascii="Times Roman"/>
        </w:rPr>
        <w:t xml:space="preserve"> are formally represented by the Environmental Protection Agency on the EC, representatives </w:t>
      </w:r>
      <w:r w:rsidR="00F50676" w:rsidRPr="007C5A04">
        <w:rPr>
          <w:rFonts w:ascii="Times Roman"/>
        </w:rPr>
        <w:t>are</w:t>
      </w:r>
      <w:r w:rsidRPr="007C5A04">
        <w:rPr>
          <w:rFonts w:ascii="Times Roman"/>
        </w:rPr>
        <w:t xml:space="preserve"> invited to attend based on issues being addressed at a particular EC meeting (</w:t>
      </w:r>
      <w:r w:rsidR="002709EE" w:rsidRPr="007C5A04">
        <w:rPr>
          <w:rFonts w:ascii="Times Roman"/>
        </w:rPr>
        <w:t xml:space="preserve">i.e., </w:t>
      </w:r>
      <w:r w:rsidRPr="007C5A04">
        <w:rPr>
          <w:rFonts w:ascii="Times Roman"/>
        </w:rPr>
        <w:t>U.S. Department of Agriculture, U.S. Department of Interior, U</w:t>
      </w:r>
      <w:r w:rsidR="00920681" w:rsidRPr="007C5A04">
        <w:rPr>
          <w:rFonts w:ascii="Times Roman"/>
        </w:rPr>
        <w:t>.</w:t>
      </w:r>
      <w:r w:rsidRPr="007C5A04">
        <w:rPr>
          <w:rFonts w:ascii="Times Roman"/>
        </w:rPr>
        <w:t>S</w:t>
      </w:r>
      <w:r w:rsidR="00920681" w:rsidRPr="007C5A04">
        <w:rPr>
          <w:rFonts w:ascii="Times Roman"/>
        </w:rPr>
        <w:t>.</w:t>
      </w:r>
      <w:r w:rsidRPr="007C5A04">
        <w:rPr>
          <w:rFonts w:ascii="Times Roman"/>
        </w:rPr>
        <w:t xml:space="preserve"> Department of Commerce, Department of Army/Corps of Engineers, Department of Defense</w:t>
      </w:r>
      <w:r w:rsidR="002A5829" w:rsidRPr="007C5A04">
        <w:rPr>
          <w:rFonts w:ascii="Times Roman"/>
        </w:rPr>
        <w:t>, Department of Transportation and Department of Homeland Security</w:t>
      </w:r>
      <w:r w:rsidRPr="007C5A04">
        <w:rPr>
          <w:rFonts w:ascii="Times Roman"/>
        </w:rPr>
        <w:t>).</w:t>
      </w:r>
    </w:p>
    <w:p w14:paraId="54172B7F" w14:textId="77777777" w:rsidR="00C50ED0" w:rsidRPr="007C5A04" w:rsidRDefault="00C50ED0" w:rsidP="00C50ED0">
      <w:pPr>
        <w:pStyle w:val="Default"/>
        <w:ind w:left="720"/>
        <w:rPr>
          <w:rFonts w:ascii="Times Roman" w:eastAsia="Times Roman" w:hAnsi="Times Roman" w:cs="Times Roman"/>
        </w:rPr>
      </w:pPr>
    </w:p>
    <w:p w14:paraId="7083C968" w14:textId="48392A43" w:rsidR="00F1251F" w:rsidRPr="007C5A04" w:rsidRDefault="00CC746C">
      <w:pPr>
        <w:pStyle w:val="Default"/>
        <w:numPr>
          <w:ilvl w:val="0"/>
          <w:numId w:val="110"/>
        </w:numPr>
        <w:spacing w:after="160"/>
        <w:rPr>
          <w:rFonts w:ascii="Times Roman" w:eastAsia="Times Roman" w:hAnsi="Times Roman" w:cs="Times Roman"/>
        </w:rPr>
      </w:pPr>
      <w:r w:rsidRPr="007C5A04">
        <w:rPr>
          <w:rFonts w:ascii="Times New Roman Bold"/>
        </w:rPr>
        <w:lastRenderedPageBreak/>
        <w:t>Duration of Membership:</w:t>
      </w:r>
      <w:r w:rsidRPr="007C5A04">
        <w:rPr>
          <w:rFonts w:ascii="Times Roman"/>
        </w:rPr>
        <w:t xml:space="preserve">  State Governors and the Mayor serve for the duration of their elected terms.  Federal members serve for the duration of their appointment to their agency. The CBC Chair serves for the duration of his</w:t>
      </w:r>
      <w:r w:rsidR="00C50ED0" w:rsidRPr="007C5A04">
        <w:rPr>
          <w:rFonts w:ascii="Times Roman"/>
        </w:rPr>
        <w:t>/</w:t>
      </w:r>
      <w:r w:rsidRPr="007C5A04">
        <w:rPr>
          <w:rFonts w:ascii="Times Roman"/>
        </w:rPr>
        <w:t>her chairmanship.</w:t>
      </w:r>
    </w:p>
    <w:p w14:paraId="0AD286FB" w14:textId="77777777" w:rsidR="00F1251F" w:rsidRPr="007C5A04" w:rsidRDefault="00CC746C">
      <w:pPr>
        <w:pStyle w:val="Default"/>
        <w:numPr>
          <w:ilvl w:val="0"/>
          <w:numId w:val="110"/>
        </w:numPr>
        <w:spacing w:after="160"/>
        <w:rPr>
          <w:rFonts w:ascii="Times Roman" w:eastAsia="Times Roman" w:hAnsi="Times Roman" w:cs="Times Roman"/>
          <w:i/>
          <w:iCs/>
          <w:u w:val="single"/>
        </w:rPr>
      </w:pPr>
      <w:r w:rsidRPr="007C5A04">
        <w:rPr>
          <w:rFonts w:ascii="Times New Roman Bold"/>
        </w:rPr>
        <w:t>EC Operations:</w:t>
      </w:r>
    </w:p>
    <w:p w14:paraId="499109C0" w14:textId="32D6262D" w:rsidR="00F1251F" w:rsidRPr="007C5A04" w:rsidRDefault="00CC746C">
      <w:pPr>
        <w:pStyle w:val="Default"/>
        <w:numPr>
          <w:ilvl w:val="2"/>
          <w:numId w:val="13"/>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Ground Rules: </w:t>
      </w:r>
      <w:r w:rsidRPr="007C5A04">
        <w:rPr>
          <w:rFonts w:ascii="Times Roman"/>
        </w:rPr>
        <w:t xml:space="preserve">The structure of the EC meeting is coordinated by the </w:t>
      </w:r>
      <w:r w:rsidR="008C6C4F" w:rsidRPr="007C5A04">
        <w:rPr>
          <w:rFonts w:ascii="Times Roman"/>
        </w:rPr>
        <w:t>Chair</w:t>
      </w:r>
      <w:r w:rsidRPr="007C5A04">
        <w:rPr>
          <w:rFonts w:ascii="Times Roman"/>
        </w:rPr>
        <w:t xml:space="preserve"> with assistance from the Chesapeake Bay Program Office under guidance of the full Principals</w:t>
      </w:r>
      <w:r w:rsidRPr="007C5A04">
        <w:rPr>
          <w:rFonts w:hAnsi="Times Roman"/>
        </w:rPr>
        <w:t>’</w:t>
      </w:r>
      <w:r w:rsidRPr="007C5A04">
        <w:t xml:space="preserve"> </w:t>
      </w:r>
      <w:r w:rsidRPr="007C5A04">
        <w:rPr>
          <w:rFonts w:ascii="Times Roman"/>
        </w:rPr>
        <w:t>Staff Committee (PSC).  The format, location, and content (</w:t>
      </w:r>
      <w:r w:rsidR="002709EE" w:rsidRPr="007C5A04">
        <w:rPr>
          <w:rFonts w:ascii="Times Roman"/>
        </w:rPr>
        <w:t xml:space="preserve">e.g., </w:t>
      </w:r>
      <w:r w:rsidRPr="007C5A04">
        <w:rPr>
          <w:rFonts w:ascii="Times Roman"/>
        </w:rPr>
        <w:t xml:space="preserve">presentations, breakout sessions, participants, speaking roles, and other participation details) of the EC meetings are to be determined well in advance of the meeting to </w:t>
      </w:r>
      <w:ins w:id="3" w:author="CBPStaff" w:date="2015-02-12T15:17:00Z">
        <w:r w:rsidR="000A0AF9">
          <w:rPr>
            <w:rFonts w:ascii="Times Roman"/>
          </w:rPr>
          <w:t xml:space="preserve">ensure an efficient and effective meeting. </w:t>
        </w:r>
      </w:ins>
      <w:del w:id="4" w:author="CBPStaff" w:date="2015-02-12T15:17:00Z">
        <w:r w:rsidRPr="007C5A04" w:rsidDel="000A0AF9">
          <w:rPr>
            <w:rFonts w:ascii="Times Roman"/>
          </w:rPr>
          <w:delText xml:space="preserve">avoid unexpected outcomes and </w:delText>
        </w:r>
      </w:del>
      <w:del w:id="5" w:author="CBPStaff" w:date="2015-02-12T15:18:00Z">
        <w:r w:rsidRPr="007C5A04" w:rsidDel="000A0AF9">
          <w:rPr>
            <w:rFonts w:ascii="Times Roman"/>
          </w:rPr>
          <w:delText>provide an effective planning process.</w:delText>
        </w:r>
      </w:del>
    </w:p>
    <w:p w14:paraId="5C2FD7ED" w14:textId="47A497E1" w:rsidR="00F1251F" w:rsidRPr="007C5A04" w:rsidRDefault="00CC746C">
      <w:pPr>
        <w:pStyle w:val="Default"/>
        <w:numPr>
          <w:ilvl w:val="2"/>
          <w:numId w:val="14"/>
        </w:numPr>
        <w:tabs>
          <w:tab w:val="clear" w:pos="1080"/>
          <w:tab w:val="num" w:pos="1116"/>
        </w:tabs>
        <w:spacing w:after="160"/>
        <w:ind w:left="1116" w:hanging="396"/>
        <w:rPr>
          <w:rFonts w:ascii="Times Roman" w:eastAsia="Times Roman" w:hAnsi="Times Roman" w:cs="Times Roman"/>
        </w:rPr>
      </w:pPr>
      <w:r w:rsidRPr="007C5A04">
        <w:rPr>
          <w:rFonts w:ascii="Times Roman"/>
          <w:i/>
          <w:iCs/>
        </w:rPr>
        <w:t>Decision</w:t>
      </w:r>
      <w:r w:rsidR="008955A0">
        <w:rPr>
          <w:rFonts w:ascii="Times Roman"/>
          <w:i/>
          <w:iCs/>
        </w:rPr>
        <w:t>-</w:t>
      </w:r>
      <w:r w:rsidRPr="007C5A04">
        <w:rPr>
          <w:rFonts w:ascii="Times Roman"/>
          <w:i/>
          <w:iCs/>
        </w:rPr>
        <w:t>Making:</w:t>
      </w:r>
      <w:r w:rsidRPr="007C5A04">
        <w:rPr>
          <w:rFonts w:ascii="Times Roman"/>
        </w:rPr>
        <w:t xml:space="preserve"> Decision-making at the </w:t>
      </w:r>
      <w:del w:id="6" w:author="CBPStaff" w:date="2015-01-23T11:35:00Z">
        <w:r w:rsidRPr="007C5A04" w:rsidDel="00AB1F6A">
          <w:rPr>
            <w:rFonts w:ascii="Times Roman"/>
          </w:rPr>
          <w:delText xml:space="preserve">Executive Council </w:delText>
        </w:r>
      </w:del>
      <w:ins w:id="7" w:author="CBPStaff" w:date="2015-01-23T11:35:00Z">
        <w:r w:rsidR="00AB1F6A">
          <w:rPr>
            <w:rFonts w:ascii="Times Roman"/>
          </w:rPr>
          <w:t xml:space="preserve">EC </w:t>
        </w:r>
      </w:ins>
      <w:r w:rsidRPr="007C5A04">
        <w:rPr>
          <w:rFonts w:ascii="Times Roman"/>
        </w:rPr>
        <w:t xml:space="preserve">will be done by </w:t>
      </w:r>
      <w:del w:id="8" w:author="CBPStaff" w:date="2015-01-23T11:24:00Z">
        <w:r w:rsidRPr="007C5A04" w:rsidDel="007B6A57">
          <w:rPr>
            <w:rFonts w:ascii="Times Roman"/>
          </w:rPr>
          <w:delText xml:space="preserve">signatory </w:delText>
        </w:r>
        <w:r w:rsidR="00C63534" w:rsidRPr="007C5A04" w:rsidDel="007B6A57">
          <w:rPr>
            <w:rFonts w:ascii="Times Roman"/>
          </w:rPr>
          <w:delText>principals</w:delText>
        </w:r>
      </w:del>
      <w:ins w:id="9" w:author="CBPStaff" w:date="2015-01-23T11:24:00Z">
        <w:r w:rsidR="007B6A57">
          <w:rPr>
            <w:rFonts w:ascii="Times Roman"/>
          </w:rPr>
          <w:t>members</w:t>
        </w:r>
      </w:ins>
      <w:r w:rsidR="00C63534" w:rsidRPr="007C5A04">
        <w:rPr>
          <w:rFonts w:ascii="Times Roman"/>
        </w:rPr>
        <w:t xml:space="preserve"> or their </w:t>
      </w:r>
      <w:r w:rsidR="00714C45" w:rsidRPr="007C5A04">
        <w:rPr>
          <w:rFonts w:ascii="Times Roman"/>
        </w:rPr>
        <w:t>representatives through</w:t>
      </w:r>
      <w:ins w:id="10" w:author="CBPStaff" w:date="2015-01-23T11:25:00Z">
        <w:r w:rsidR="007B6A57">
          <w:rPr>
            <w:rFonts w:ascii="Times Roman"/>
          </w:rPr>
          <w:t xml:space="preserve"> a</w:t>
        </w:r>
      </w:ins>
      <w:r w:rsidRPr="007C5A04">
        <w:rPr>
          <w:rFonts w:ascii="Times Roman"/>
        </w:rPr>
        <w:t xml:space="preserve"> </w:t>
      </w:r>
      <w:ins w:id="11" w:author="CBPStaff" w:date="2015-01-23T11:23:00Z">
        <w:r w:rsidR="007B6A57">
          <w:rPr>
            <w:rFonts w:ascii="Times Roman"/>
          </w:rPr>
          <w:t xml:space="preserve">unanimous or </w:t>
        </w:r>
      </w:ins>
      <w:r w:rsidR="00714C45" w:rsidRPr="007C5A04">
        <w:rPr>
          <w:rFonts w:ascii="Times Roman"/>
        </w:rPr>
        <w:t>consensus</w:t>
      </w:r>
      <w:ins w:id="12" w:author="CBPStaff" w:date="2015-01-23T11:25:00Z">
        <w:r w:rsidR="007B6A57">
          <w:rPr>
            <w:rFonts w:ascii="Times Roman"/>
          </w:rPr>
          <w:t xml:space="preserve"> based approach</w:t>
        </w:r>
      </w:ins>
      <w:r w:rsidR="00714C45" w:rsidRPr="007C5A04">
        <w:rPr>
          <w:rFonts w:ascii="Times Roman"/>
        </w:rPr>
        <w:t xml:space="preserve">. </w:t>
      </w:r>
      <w:r w:rsidRPr="007C5A04">
        <w:rPr>
          <w:rFonts w:ascii="Times Roman"/>
        </w:rPr>
        <w:t xml:space="preserve">If </w:t>
      </w:r>
      <w:ins w:id="13" w:author="Watterson, Samantha" w:date="2015-03-18T13:29:00Z">
        <w:r w:rsidR="00F66BFD">
          <w:rPr>
            <w:rFonts w:ascii="Times Roman"/>
          </w:rPr>
          <w:t>after substantial discussion</w:t>
        </w:r>
      </w:ins>
      <w:ins w:id="14" w:author="Watterson, Samantha" w:date="2015-03-18T13:31:00Z">
        <w:r w:rsidR="009251F7">
          <w:rPr>
            <w:rFonts w:ascii="Times Roman"/>
          </w:rPr>
          <w:t>s</w:t>
        </w:r>
      </w:ins>
      <w:ins w:id="15" w:author="Watterson, Samantha" w:date="2015-03-18T13:29:00Z">
        <w:r w:rsidR="00F66BFD">
          <w:rPr>
            <w:rFonts w:ascii="Times Roman"/>
          </w:rPr>
          <w:t xml:space="preserve"> </w:t>
        </w:r>
      </w:ins>
      <w:r w:rsidRPr="007C5A04">
        <w:rPr>
          <w:rFonts w:ascii="Times Roman"/>
        </w:rPr>
        <w:t>consensus cannot be reached</w:t>
      </w:r>
      <w:r w:rsidR="00920681" w:rsidRPr="007C5A04">
        <w:rPr>
          <w:rFonts w:ascii="Times Roman"/>
        </w:rPr>
        <w:t>,</w:t>
      </w:r>
      <w:r w:rsidRPr="007C5A04">
        <w:rPr>
          <w:rFonts w:ascii="Times Roman"/>
        </w:rPr>
        <w:t xml:space="preserve"> a supermajority vote </w:t>
      </w:r>
      <w:ins w:id="16" w:author="Watterson, Samantha" w:date="2015-03-18T13:30:00Z">
        <w:r w:rsidR="00F66BFD">
          <w:rPr>
            <w:rFonts w:ascii="Times Roman"/>
          </w:rPr>
          <w:t xml:space="preserve">by signatory representatives </w:t>
        </w:r>
      </w:ins>
      <w:r w:rsidRPr="007C5A04">
        <w:rPr>
          <w:rFonts w:ascii="Times Roman"/>
        </w:rPr>
        <w:t>will be utilized</w:t>
      </w:r>
      <w:r w:rsidR="00F50676" w:rsidRPr="007C5A04">
        <w:rPr>
          <w:rFonts w:ascii="Times Roman"/>
        </w:rPr>
        <w:t xml:space="preserve">, requiring at least seven </w:t>
      </w:r>
      <w:ins w:id="17" w:author="CBPStaff" w:date="2015-01-23T10:35:00Z">
        <w:r w:rsidR="00103353">
          <w:rPr>
            <w:rFonts w:ascii="Times Roman"/>
          </w:rPr>
          <w:t xml:space="preserve">out of nine </w:t>
        </w:r>
      </w:ins>
      <w:r w:rsidR="00F50676" w:rsidRPr="007C5A04">
        <w:rPr>
          <w:rFonts w:ascii="Times Roman"/>
        </w:rPr>
        <w:t>yea votes.</w:t>
      </w:r>
      <w:r w:rsidRPr="007C5A04">
        <w:rPr>
          <w:rFonts w:ascii="Times Roman"/>
        </w:rPr>
        <w:t xml:space="preserve"> </w:t>
      </w:r>
    </w:p>
    <w:p w14:paraId="327B7C62" w14:textId="2E22418A" w:rsidR="00F1251F" w:rsidRPr="007C5A04" w:rsidRDefault="00CC746C">
      <w:pPr>
        <w:pStyle w:val="Default"/>
        <w:numPr>
          <w:ilvl w:val="2"/>
          <w:numId w:val="15"/>
        </w:numPr>
        <w:tabs>
          <w:tab w:val="clear" w:pos="1080"/>
          <w:tab w:val="num" w:pos="1116"/>
        </w:tabs>
        <w:spacing w:after="160"/>
        <w:ind w:left="1116" w:hanging="396"/>
        <w:rPr>
          <w:rFonts w:ascii="Times Roman" w:eastAsia="Times Roman" w:hAnsi="Times Roman" w:cs="Times Roman"/>
          <w:u w:color="7030A0"/>
        </w:rPr>
      </w:pPr>
      <w:r w:rsidRPr="007C5A04">
        <w:rPr>
          <w:rFonts w:ascii="Times Roman"/>
          <w:i/>
          <w:iCs/>
        </w:rPr>
        <w:t xml:space="preserve">Attendance at Annual Meetings: </w:t>
      </w:r>
      <w:ins w:id="18" w:author="Samantha Watterson" w:date="2015-01-23T12:42:00Z">
        <w:r w:rsidR="00E734CC">
          <w:rPr>
            <w:rFonts w:ascii="Times Roman"/>
            <w:iCs/>
          </w:rPr>
          <w:t>EC members should be expected to attend</w:t>
        </w:r>
      </w:ins>
      <w:ins w:id="19" w:author="Samantha Watterson" w:date="2015-01-23T12:43:00Z">
        <w:r w:rsidR="00E734CC">
          <w:rPr>
            <w:rFonts w:ascii="Times Roman"/>
            <w:iCs/>
          </w:rPr>
          <w:t xml:space="preserve"> the annual public meeting</w:t>
        </w:r>
      </w:ins>
      <w:ins w:id="20" w:author="Samantha Watterson" w:date="2015-01-23T12:42:00Z">
        <w:r w:rsidR="00E734CC">
          <w:rPr>
            <w:rFonts w:ascii="Times Roman"/>
            <w:iCs/>
          </w:rPr>
          <w:t xml:space="preserve">. </w:t>
        </w:r>
      </w:ins>
      <w:del w:id="21" w:author="Samantha Watterson" w:date="2015-01-23T12:43:00Z">
        <w:r w:rsidRPr="007C5A04" w:rsidDel="00E734CC">
          <w:rPr>
            <w:rFonts w:ascii="Times Roman"/>
          </w:rPr>
          <w:delText xml:space="preserve">Attendance is mandatory at the annual </w:delText>
        </w:r>
        <w:r w:rsidR="0008049D" w:rsidRPr="007C5A04" w:rsidDel="00E734CC">
          <w:rPr>
            <w:rFonts w:ascii="Times Roman"/>
          </w:rPr>
          <w:delText xml:space="preserve">public </w:delText>
        </w:r>
        <w:r w:rsidRPr="007C5A04" w:rsidDel="00E734CC">
          <w:rPr>
            <w:rFonts w:ascii="Times Roman"/>
          </w:rPr>
          <w:delText>meeting for signatory principals</w:delText>
        </w:r>
        <w:r w:rsidR="0008049D" w:rsidRPr="007C5A04" w:rsidDel="00E734CC">
          <w:rPr>
            <w:rFonts w:ascii="Times Roman"/>
          </w:rPr>
          <w:delText xml:space="preserve"> or their representative</w:delText>
        </w:r>
        <w:r w:rsidR="0064382C" w:rsidRPr="007C5A04" w:rsidDel="00E734CC">
          <w:rPr>
            <w:rFonts w:ascii="Times Roman"/>
          </w:rPr>
          <w:delText>s</w:delText>
        </w:r>
        <w:r w:rsidR="002709EE" w:rsidRPr="007C5A04" w:rsidDel="00E734CC">
          <w:rPr>
            <w:rFonts w:ascii="Times Roman"/>
          </w:rPr>
          <w:delText xml:space="preserve">. </w:delText>
        </w:r>
      </w:del>
      <w:r w:rsidR="002709EE" w:rsidRPr="007C5A04">
        <w:rPr>
          <w:rFonts w:ascii="Times Roman"/>
        </w:rPr>
        <w:t>In</w:t>
      </w:r>
      <w:r w:rsidRPr="007C5A04">
        <w:rPr>
          <w:rFonts w:ascii="Times Roman"/>
        </w:rPr>
        <w:t xml:space="preserve"> the event of an unforeseen conflict, the highest possible appointee should attend in his</w:t>
      </w:r>
      <w:r w:rsidR="00C50ED0" w:rsidRPr="007C5A04">
        <w:rPr>
          <w:rFonts w:ascii="Times Roman"/>
        </w:rPr>
        <w:t>/</w:t>
      </w:r>
      <w:r w:rsidRPr="007C5A04">
        <w:rPr>
          <w:rFonts w:ascii="Times Roman"/>
        </w:rPr>
        <w:t xml:space="preserve">her place. </w:t>
      </w:r>
      <w:r w:rsidRPr="007C5A04">
        <w:rPr>
          <w:rFonts w:ascii="Times Roman"/>
          <w:u w:color="7030A0"/>
        </w:rPr>
        <w:t xml:space="preserve">If an individual attends with the purpose of representing his </w:t>
      </w:r>
      <w:r w:rsidR="00C50ED0" w:rsidRPr="007C5A04">
        <w:rPr>
          <w:rFonts w:ascii="Times Roman"/>
          <w:u w:color="7030A0"/>
        </w:rPr>
        <w:t>/</w:t>
      </w:r>
      <w:r w:rsidRPr="007C5A04">
        <w:rPr>
          <w:rFonts w:ascii="Times Roman"/>
          <w:u w:color="7030A0"/>
        </w:rPr>
        <w:t>her jurisdiction, he</w:t>
      </w:r>
      <w:r w:rsidR="00C50ED0" w:rsidRPr="007C5A04">
        <w:rPr>
          <w:rFonts w:ascii="Times Roman"/>
          <w:u w:color="7030A0"/>
        </w:rPr>
        <w:t>/</w:t>
      </w:r>
      <w:r w:rsidRPr="007C5A04">
        <w:rPr>
          <w:rFonts w:ascii="Times Roman"/>
          <w:u w:color="7030A0"/>
        </w:rPr>
        <w:t xml:space="preserve">she is </w:t>
      </w:r>
      <w:del w:id="22" w:author="Samantha Watterson" w:date="2015-01-23T12:44:00Z">
        <w:r w:rsidRPr="007C5A04" w:rsidDel="00E734CC">
          <w:rPr>
            <w:rFonts w:ascii="Times Roman"/>
            <w:u w:color="7030A0"/>
          </w:rPr>
          <w:delText xml:space="preserve">expected </w:delText>
        </w:r>
      </w:del>
      <w:ins w:id="23" w:author="Samantha Watterson" w:date="2015-01-23T12:44:00Z">
        <w:r w:rsidR="00E734CC">
          <w:rPr>
            <w:rFonts w:ascii="Times Roman"/>
            <w:u w:color="7030A0"/>
          </w:rPr>
          <w:t>invited</w:t>
        </w:r>
        <w:r w:rsidR="00E734CC" w:rsidRPr="007C5A04">
          <w:rPr>
            <w:rFonts w:ascii="Times Roman"/>
            <w:u w:color="7030A0"/>
          </w:rPr>
          <w:t xml:space="preserve"> </w:t>
        </w:r>
      </w:ins>
      <w:r w:rsidRPr="007C5A04">
        <w:rPr>
          <w:rFonts w:ascii="Times Roman"/>
          <w:u w:color="7030A0"/>
        </w:rPr>
        <w:t>to speak at the press conference following the EC meeting. However, all signatories should try to send their highest ranking person possible.</w:t>
      </w:r>
    </w:p>
    <w:p w14:paraId="465F9AE9" w14:textId="77777777" w:rsidR="00F1251F" w:rsidRPr="007C5A04" w:rsidRDefault="00CC746C">
      <w:pPr>
        <w:pStyle w:val="Default"/>
        <w:numPr>
          <w:ilvl w:val="2"/>
          <w:numId w:val="16"/>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Frequency and Duration of Annual Meetings: </w:t>
      </w:r>
      <w:r w:rsidRPr="007C5A04">
        <w:rPr>
          <w:rFonts w:ascii="Times Roman"/>
        </w:rPr>
        <w:t>The EC meets at least annually.  The meetings are typically all-day meetings held at highly visible venues as chosen by the lead EC organization.</w:t>
      </w:r>
    </w:p>
    <w:p w14:paraId="5CC6B848" w14:textId="77777777" w:rsidR="00F1251F" w:rsidRPr="007C5A04" w:rsidRDefault="00CC746C">
      <w:pPr>
        <w:pStyle w:val="Default"/>
        <w:numPr>
          <w:ilvl w:val="2"/>
          <w:numId w:val="1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 xml:space="preserve">Financial support for the EC annual meeting is provided by EPA </w:t>
      </w:r>
      <w:r w:rsidR="00714C45" w:rsidRPr="007C5A04">
        <w:rPr>
          <w:rFonts w:ascii="Times Roman"/>
        </w:rPr>
        <w:t>CBPO</w:t>
      </w:r>
      <w:r w:rsidRPr="007C5A04">
        <w:rPr>
          <w:rFonts w:ascii="Times Roman"/>
        </w:rPr>
        <w:t xml:space="preserve"> and the lead EC organization.  </w:t>
      </w:r>
    </w:p>
    <w:p w14:paraId="52DDED51" w14:textId="41C4A7EB" w:rsidR="0050464E" w:rsidRDefault="00CC746C" w:rsidP="0050464E">
      <w:pPr>
        <w:pStyle w:val="Default"/>
        <w:numPr>
          <w:ilvl w:val="2"/>
          <w:numId w:val="18"/>
        </w:numPr>
        <w:tabs>
          <w:tab w:val="clear" w:pos="1080"/>
          <w:tab w:val="num" w:pos="1116"/>
        </w:tabs>
        <w:spacing w:after="160"/>
        <w:ind w:left="1116" w:hanging="396"/>
        <w:rPr>
          <w:ins w:id="24" w:author="CBPStaff" w:date="2015-02-12T15:14:00Z"/>
          <w:rFonts w:ascii="Times Roman" w:eastAsia="Times Roman" w:hAnsi="Times Roman" w:cs="Times Roman"/>
        </w:rPr>
      </w:pPr>
      <w:r w:rsidRPr="007C5A04">
        <w:rPr>
          <w:rFonts w:ascii="Times Roman"/>
          <w:i/>
          <w:iCs/>
        </w:rPr>
        <w:t xml:space="preserve">Staffing and Support: </w:t>
      </w:r>
      <w:r w:rsidRPr="007C5A04">
        <w:rPr>
          <w:rFonts w:ascii="Times Roman"/>
        </w:rPr>
        <w:t>A senior CBPO employee is assigned to help coordinate activities and the annual EC meeting. Additional support is provided by CBPO staff.</w:t>
      </w:r>
    </w:p>
    <w:p w14:paraId="75F091E7" w14:textId="155B68D5" w:rsidR="0050464E" w:rsidRPr="0050464E" w:rsidRDefault="0050464E" w:rsidP="002547B0">
      <w:pPr>
        <w:pStyle w:val="Default"/>
        <w:numPr>
          <w:ilvl w:val="2"/>
          <w:numId w:val="18"/>
        </w:numPr>
        <w:tabs>
          <w:tab w:val="num" w:pos="1116"/>
        </w:tabs>
        <w:spacing w:after="160"/>
        <w:rPr>
          <w:rFonts w:ascii="Times Roman" w:eastAsia="Times Roman" w:hAnsi="Times Roman" w:cs="Times Roman"/>
        </w:rPr>
      </w:pPr>
      <w:commentRangeStart w:id="25"/>
      <w:ins w:id="26" w:author="CBPStaff" w:date="2015-02-12T15:14:00Z">
        <w:r>
          <w:rPr>
            <w:rFonts w:ascii="Times Roman"/>
            <w:i/>
            <w:iCs/>
          </w:rPr>
          <w:t>Business Between Annual Meetings:</w:t>
        </w:r>
        <w:r>
          <w:rPr>
            <w:rFonts w:ascii="Times Roman" w:eastAsia="Times Roman" w:hAnsi="Times Roman" w:cs="Times Roman"/>
          </w:rPr>
          <w:t xml:space="preserve"> In the event that business must be conducted between annual EC meetings, </w:t>
        </w:r>
      </w:ins>
      <w:ins w:id="27" w:author="Watterson, Samantha" w:date="2015-03-18T13:26:00Z">
        <w:r w:rsidR="00251177">
          <w:rPr>
            <w:rFonts w:ascii="Times Roman" w:eastAsia="Times Roman" w:hAnsi="Times Roman" w:cs="Times Roman"/>
          </w:rPr>
          <w:t>each members’ principals</w:t>
        </w:r>
      </w:ins>
      <w:ins w:id="28" w:author="Watterson, Samantha" w:date="2015-03-25T14:14:00Z">
        <w:r w:rsidR="00251177">
          <w:rPr>
            <w:rFonts w:ascii="Times Roman" w:eastAsia="Times Roman" w:hAnsi="Times Roman" w:cs="Times Roman"/>
          </w:rPr>
          <w:t>’</w:t>
        </w:r>
      </w:ins>
      <w:ins w:id="29" w:author="Watterson, Samantha" w:date="2015-03-18T13:26:00Z">
        <w:r w:rsidR="002547B0" w:rsidRPr="002547B0">
          <w:rPr>
            <w:rFonts w:ascii="Times Roman" w:eastAsia="Times Roman" w:hAnsi="Times Roman" w:cs="Times Roman"/>
          </w:rPr>
          <w:t xml:space="preserve"> staff will act on their behalf at the PSC level. If a meeting of the EC is required, a special meeting may be called by the Chair or by a majority of the members of the EC. The purpose of the meeting will be stated in the call for the meeting and will </w:t>
        </w:r>
      </w:ins>
      <w:ins w:id="30" w:author="Watterson, Samantha" w:date="2015-03-27T13:11:00Z">
        <w:r w:rsidR="00D8401E">
          <w:rPr>
            <w:rFonts w:ascii="Times Roman" w:eastAsia="Times Roman" w:hAnsi="Times Roman" w:cs="Times Roman"/>
          </w:rPr>
          <w:t>be scheduled in consultation with all EC members. Public notice of all meetings will be made as soon as possible after logistics are confirmed.</w:t>
        </w:r>
      </w:ins>
      <w:commentRangeEnd w:id="25"/>
      <w:r w:rsidR="004403F6">
        <w:rPr>
          <w:rStyle w:val="CommentReference"/>
          <w:rFonts w:ascii="Times New Roman" w:eastAsia="Arial Unicode MS" w:hAnsi="Times New Roman" w:cs="Times New Roman"/>
          <w:color w:val="auto"/>
        </w:rPr>
        <w:commentReference w:id="25"/>
      </w:r>
    </w:p>
    <w:p w14:paraId="4BB14D9C" w14:textId="77777777" w:rsidR="001464D5" w:rsidRPr="007C5A04" w:rsidRDefault="00CC746C">
      <w:pPr>
        <w:pStyle w:val="Default"/>
        <w:spacing w:after="160"/>
        <w:rPr>
          <w:rFonts w:ascii="Times Roman" w:eastAsia="Times Roman" w:hAnsi="Times Roman" w:cs="Times Roman"/>
        </w:rPr>
      </w:pPr>
      <w:r w:rsidRPr="007C5A04">
        <w:rPr>
          <w:rFonts w:ascii="Times New Roman Bold"/>
        </w:rPr>
        <w:t>Principals</w:t>
      </w:r>
      <w:r w:rsidRPr="007C5A04">
        <w:rPr>
          <w:rFonts w:hAnsi="Times New Roman Bold"/>
          <w:lang w:val="fr-FR"/>
        </w:rPr>
        <w:t>’</w:t>
      </w:r>
      <w:r w:rsidRPr="007C5A04">
        <w:rPr>
          <w:b/>
          <w:bCs/>
          <w:lang w:val="fr-FR"/>
        </w:rPr>
        <w:t xml:space="preserve"> </w:t>
      </w:r>
      <w:r w:rsidRPr="007C5A04">
        <w:rPr>
          <w:rFonts w:ascii="Times New Roman Bold"/>
        </w:rPr>
        <w:t xml:space="preserve">Staff Committee (PSC): </w:t>
      </w:r>
      <w:r w:rsidRPr="007C5A04">
        <w:rPr>
          <w:rFonts w:ascii="Times Roman"/>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C5A04">
        <w:rPr>
          <w:rFonts w:ascii="Times Roman"/>
          <w:i/>
        </w:rPr>
        <w:t xml:space="preserve">Agreement </w:t>
      </w:r>
      <w:r w:rsidRPr="007C5A04">
        <w:rPr>
          <w:rFonts w:ascii="Times Roman"/>
        </w:rPr>
        <w:t>signatories. The PSC also provides policy and program direction to the</w:t>
      </w:r>
      <w:r w:rsidRPr="007C5A04">
        <w:rPr>
          <w:rFonts w:hAnsi="Times Roman"/>
        </w:rPr>
        <w:t> </w:t>
      </w:r>
      <w:r w:rsidRPr="007C5A04">
        <w:rPr>
          <w:rFonts w:ascii="Times Roman"/>
        </w:rPr>
        <w:t>MB.</w:t>
      </w:r>
    </w:p>
    <w:p w14:paraId="6BFB30E3" w14:textId="77777777" w:rsidR="00F1251F" w:rsidRPr="007C5A04" w:rsidRDefault="00CC746C">
      <w:pPr>
        <w:pStyle w:val="BodyA"/>
        <w:numPr>
          <w:ilvl w:val="3"/>
          <w:numId w:val="19"/>
        </w:numPr>
        <w:tabs>
          <w:tab w:val="clear" w:pos="720"/>
          <w:tab w:val="num" w:pos="756"/>
        </w:tabs>
        <w:ind w:left="756" w:hanging="396"/>
        <w:rPr>
          <w:rFonts w:ascii="Times New Roman Bold" w:eastAsia="Times New Roman Bold" w:hAnsi="Times New Roman Bold" w:cs="Times New Roman Bold"/>
        </w:rPr>
      </w:pPr>
      <w:r w:rsidRPr="007C5A04">
        <w:rPr>
          <w:rFonts w:ascii="Times New Roman Bold"/>
        </w:rPr>
        <w:t xml:space="preserve">Roles and Responsibilities:  </w:t>
      </w:r>
    </w:p>
    <w:p w14:paraId="1E8F5ECA" w14:textId="77777777" w:rsidR="00F1251F" w:rsidRPr="007C5A04" w:rsidRDefault="00CC746C">
      <w:pPr>
        <w:pStyle w:val="BodyA"/>
        <w:numPr>
          <w:ilvl w:val="3"/>
          <w:numId w:val="20"/>
        </w:numPr>
        <w:tabs>
          <w:tab w:val="clear" w:pos="1080"/>
          <w:tab w:val="num" w:pos="1116"/>
        </w:tabs>
        <w:ind w:left="1116" w:hanging="396"/>
        <w:rPr>
          <w:rFonts w:ascii="Times Roman" w:eastAsia="Times Roman" w:hAnsi="Times Roman" w:cs="Times Roman"/>
        </w:rPr>
      </w:pPr>
      <w:r w:rsidRPr="007C5A04">
        <w:rPr>
          <w:rFonts w:ascii="Times Roman"/>
        </w:rPr>
        <w:t>Set agendas for EC meetings.</w:t>
      </w:r>
    </w:p>
    <w:p w14:paraId="7D343BA1" w14:textId="77777777" w:rsidR="00F1251F" w:rsidRPr="007C5A04" w:rsidRDefault="00CC746C">
      <w:pPr>
        <w:pStyle w:val="BodyA"/>
        <w:numPr>
          <w:ilvl w:val="3"/>
          <w:numId w:val="21"/>
        </w:numPr>
        <w:tabs>
          <w:tab w:val="clear" w:pos="1080"/>
          <w:tab w:val="num" w:pos="1116"/>
        </w:tabs>
        <w:ind w:left="1116" w:hanging="396"/>
        <w:rPr>
          <w:rFonts w:ascii="Times Roman" w:eastAsia="Times Roman" w:hAnsi="Times Roman" w:cs="Times Roman"/>
        </w:rPr>
      </w:pPr>
      <w:r w:rsidRPr="007C5A04">
        <w:rPr>
          <w:rFonts w:ascii="Times Roman"/>
        </w:rPr>
        <w:t xml:space="preserve">Approve revised or additional Outcomes of the </w:t>
      </w:r>
      <w:r w:rsidRPr="007C5A04">
        <w:rPr>
          <w:rFonts w:ascii="Times Roman"/>
          <w:i/>
        </w:rPr>
        <w:t>Agreement</w:t>
      </w:r>
      <w:r w:rsidRPr="007C5A04">
        <w:rPr>
          <w:rFonts w:ascii="Times Roman"/>
        </w:rPr>
        <w:t xml:space="preserve"> unless they are significant as determined by the PSC, where upon they are sent to the EC for final approval.</w:t>
      </w:r>
    </w:p>
    <w:p w14:paraId="57E07DEE" w14:textId="77777777" w:rsidR="00F1251F" w:rsidRPr="007C5A04" w:rsidRDefault="00CC746C">
      <w:pPr>
        <w:pStyle w:val="BodyA"/>
        <w:numPr>
          <w:ilvl w:val="3"/>
          <w:numId w:val="22"/>
        </w:numPr>
        <w:tabs>
          <w:tab w:val="clear" w:pos="1080"/>
          <w:tab w:val="num" w:pos="1116"/>
        </w:tabs>
        <w:ind w:left="1116" w:hanging="396"/>
        <w:rPr>
          <w:rFonts w:ascii="Times Roman" w:eastAsia="Times Roman" w:hAnsi="Times Roman" w:cs="Times Roman"/>
        </w:rPr>
      </w:pPr>
      <w:r w:rsidRPr="007C5A04">
        <w:rPr>
          <w:rFonts w:ascii="Times Roman"/>
        </w:rPr>
        <w:lastRenderedPageBreak/>
        <w:t>Ratifies Management Strategies for the MB to oversee their implementation.</w:t>
      </w:r>
    </w:p>
    <w:p w14:paraId="5A4C09C5" w14:textId="77777777" w:rsidR="00F1251F" w:rsidRPr="007C5A04" w:rsidRDefault="00CC746C">
      <w:pPr>
        <w:pStyle w:val="BodyA"/>
        <w:numPr>
          <w:ilvl w:val="3"/>
          <w:numId w:val="23"/>
        </w:numPr>
        <w:tabs>
          <w:tab w:val="clear" w:pos="1080"/>
          <w:tab w:val="num" w:pos="1116"/>
        </w:tabs>
        <w:ind w:left="1116" w:hanging="396"/>
        <w:rPr>
          <w:rFonts w:ascii="Times Roman" w:eastAsia="Times Roman" w:hAnsi="Times Roman" w:cs="Times Roman"/>
        </w:rPr>
      </w:pPr>
      <w:r w:rsidRPr="007C5A04">
        <w:rPr>
          <w:rFonts w:ascii="Times Roman"/>
        </w:rPr>
        <w:t>Report to the EC on implementation of Management Strategies every year.</w:t>
      </w:r>
    </w:p>
    <w:p w14:paraId="321FC380" w14:textId="77777777" w:rsidR="00F1251F" w:rsidRPr="007C5A04" w:rsidRDefault="00CC746C">
      <w:pPr>
        <w:pStyle w:val="BodyA"/>
        <w:numPr>
          <w:ilvl w:val="3"/>
          <w:numId w:val="24"/>
        </w:numPr>
        <w:tabs>
          <w:tab w:val="clear" w:pos="1080"/>
          <w:tab w:val="num" w:pos="1116"/>
        </w:tabs>
        <w:ind w:left="1116" w:hanging="396"/>
        <w:rPr>
          <w:rFonts w:ascii="Times Roman" w:eastAsia="Times Roman" w:hAnsi="Times Roman" w:cs="Times Roman"/>
        </w:rPr>
      </w:pPr>
      <w:r w:rsidRPr="007C5A04">
        <w:rPr>
          <w:rFonts w:ascii="Times Roman"/>
        </w:rPr>
        <w:t>Provide policy and program direction to the MB.</w:t>
      </w:r>
    </w:p>
    <w:p w14:paraId="079BE5C9" w14:textId="77777777" w:rsidR="00F1251F" w:rsidRPr="007C5A04" w:rsidRDefault="00CC746C">
      <w:pPr>
        <w:pStyle w:val="BodyA"/>
        <w:numPr>
          <w:ilvl w:val="3"/>
          <w:numId w:val="25"/>
        </w:numPr>
        <w:tabs>
          <w:tab w:val="clear" w:pos="1080"/>
          <w:tab w:val="num" w:pos="1116"/>
        </w:tabs>
        <w:ind w:left="1116" w:hanging="396"/>
        <w:rPr>
          <w:rFonts w:ascii="Times Roman" w:eastAsia="Times Roman" w:hAnsi="Times Roman" w:cs="Times Roman"/>
        </w:rPr>
      </w:pPr>
      <w:r w:rsidRPr="007C5A04">
        <w:rPr>
          <w:rFonts w:ascii="Times Roman"/>
        </w:rPr>
        <w:t xml:space="preserve">Solicit and receive counsel and advice from the </w:t>
      </w:r>
      <w:r w:rsidR="00DD2FB5" w:rsidRPr="007C5A04">
        <w:rPr>
          <w:rFonts w:ascii="Times Roman"/>
        </w:rPr>
        <w:t>A</w:t>
      </w:r>
      <w:r w:rsidRPr="007C5A04">
        <w:rPr>
          <w:rFonts w:ascii="Times Roman"/>
        </w:rPr>
        <w:t xml:space="preserve">dvisory </w:t>
      </w:r>
      <w:r w:rsidR="00DD2FB5" w:rsidRPr="007C5A04">
        <w:rPr>
          <w:rFonts w:ascii="Times Roman"/>
        </w:rPr>
        <w:t>C</w:t>
      </w:r>
      <w:r w:rsidRPr="007C5A04">
        <w:rPr>
          <w:rFonts w:ascii="Times Roman"/>
        </w:rPr>
        <w:t>ommittees.</w:t>
      </w:r>
    </w:p>
    <w:p w14:paraId="02CB1329" w14:textId="77777777" w:rsidR="00F1251F" w:rsidRPr="007C5A04" w:rsidRDefault="00CC746C">
      <w:pPr>
        <w:pStyle w:val="BodyA"/>
        <w:numPr>
          <w:ilvl w:val="3"/>
          <w:numId w:val="26"/>
        </w:numPr>
        <w:tabs>
          <w:tab w:val="clear" w:pos="1080"/>
          <w:tab w:val="num" w:pos="1116"/>
        </w:tabs>
        <w:ind w:left="1116" w:hanging="396"/>
        <w:rPr>
          <w:rFonts w:ascii="Times Roman" w:eastAsia="Times Roman" w:hAnsi="Times Roman" w:cs="Times Roman"/>
        </w:rPr>
      </w:pPr>
      <w:r w:rsidRPr="007C5A04">
        <w:rPr>
          <w:rFonts w:ascii="Times Roman"/>
        </w:rPr>
        <w:t>Resolve issues presented by the MB that require executive-level resolution.</w:t>
      </w:r>
    </w:p>
    <w:p w14:paraId="43AAB5C8" w14:textId="77777777" w:rsidR="00F1251F" w:rsidRPr="007C5A04" w:rsidRDefault="00CC746C">
      <w:pPr>
        <w:pStyle w:val="BodyA"/>
        <w:numPr>
          <w:ilvl w:val="3"/>
          <w:numId w:val="27"/>
        </w:numPr>
        <w:tabs>
          <w:tab w:val="clear" w:pos="1080"/>
          <w:tab w:val="num" w:pos="1116"/>
        </w:tabs>
        <w:ind w:left="1116" w:hanging="396"/>
        <w:rPr>
          <w:rFonts w:ascii="Times Roman" w:eastAsia="Times Roman" w:hAnsi="Times Roman" w:cs="Times Roman"/>
        </w:rPr>
      </w:pPr>
      <w:r w:rsidRPr="007C5A04">
        <w:rPr>
          <w:rFonts w:ascii="Times Roman"/>
        </w:rPr>
        <w:t>Prepare the EC principals for discussions on key issues with other members of the EC, the public and the media.</w:t>
      </w:r>
    </w:p>
    <w:p w14:paraId="070C81BE" w14:textId="77777777" w:rsidR="00F1251F" w:rsidRPr="007C5A04" w:rsidRDefault="00E12128">
      <w:pPr>
        <w:pStyle w:val="BodyA"/>
        <w:numPr>
          <w:ilvl w:val="3"/>
          <w:numId w:val="28"/>
        </w:numPr>
        <w:tabs>
          <w:tab w:val="clear" w:pos="1080"/>
          <w:tab w:val="num" w:pos="1116"/>
        </w:tabs>
        <w:ind w:left="1116" w:hanging="396"/>
        <w:rPr>
          <w:rFonts w:ascii="Times Roman" w:eastAsia="Times Roman" w:hAnsi="Times Roman" w:cs="Times Roman"/>
        </w:rPr>
      </w:pPr>
      <w:r w:rsidRPr="007C5A04">
        <w:rPr>
          <w:rFonts w:ascii="Times Roman"/>
        </w:rPr>
        <w:t xml:space="preserve">Identify strategic opportunities to align resources or seek new resource opportunities to achieve identified annual priorities and present to EC for action. </w:t>
      </w:r>
      <w:r w:rsidRPr="007C5A04" w:rsidDel="00E12128">
        <w:rPr>
          <w:rFonts w:ascii="Times Roman"/>
        </w:rPr>
        <w:t xml:space="preserve"> </w:t>
      </w:r>
    </w:p>
    <w:p w14:paraId="05DA1677" w14:textId="1472705E" w:rsidR="00F1251F" w:rsidRPr="007C5A04" w:rsidRDefault="00CC746C">
      <w:pPr>
        <w:pStyle w:val="BodyA"/>
        <w:numPr>
          <w:ilvl w:val="1"/>
          <w:numId w:val="30"/>
        </w:numPr>
        <w:rPr>
          <w:rFonts w:ascii="Times Roman" w:eastAsia="Times Roman" w:hAnsi="Times Roman" w:cs="Times Roman"/>
        </w:rPr>
      </w:pPr>
      <w:r w:rsidRPr="007C5A04">
        <w:rPr>
          <w:rFonts w:ascii="Times New Roman Bold"/>
        </w:rPr>
        <w:t xml:space="preserve">Leadership and Membership:  </w:t>
      </w:r>
      <w:r w:rsidR="0064382C" w:rsidRPr="007C5A04">
        <w:rPr>
          <w:rFonts w:ascii="Times Roman"/>
        </w:rPr>
        <w:t xml:space="preserve">The PSC Chair is a representative of the signatory that is chairing </w:t>
      </w:r>
      <w:r w:rsidR="008C6C4F" w:rsidRPr="007C5A04">
        <w:rPr>
          <w:rFonts w:ascii="Times Roman"/>
        </w:rPr>
        <w:t xml:space="preserve">the EC. </w:t>
      </w:r>
      <w:r w:rsidRPr="007C5A04">
        <w:rPr>
          <w:rFonts w:ascii="Times Roman"/>
        </w:rPr>
        <w:t xml:space="preserve">The PSC is comprised of high-level </w:t>
      </w:r>
      <w:r w:rsidR="002D74A3" w:rsidRPr="007C5A04">
        <w:rPr>
          <w:rFonts w:ascii="Times Roman"/>
        </w:rPr>
        <w:t>S</w:t>
      </w:r>
      <w:r w:rsidRPr="007C5A04">
        <w:rPr>
          <w:rFonts w:ascii="Times Roman"/>
        </w:rPr>
        <w:t xml:space="preserve">tate and </w:t>
      </w:r>
      <w:r w:rsidR="002D74A3" w:rsidRPr="007C5A04">
        <w:rPr>
          <w:rFonts w:ascii="Times Roman"/>
        </w:rPr>
        <w:t>F</w:t>
      </w:r>
      <w:r w:rsidRPr="007C5A04">
        <w:rPr>
          <w:rFonts w:ascii="Times Roman"/>
        </w:rPr>
        <w:t>ederal leaders.</w:t>
      </w:r>
      <w:r w:rsidRPr="007C5A04">
        <w:rPr>
          <w:rFonts w:hAnsi="Times Roman"/>
        </w:rPr>
        <w:t> </w:t>
      </w:r>
      <w:r w:rsidRPr="007C5A04">
        <w:t xml:space="preserve"> </w:t>
      </w:r>
      <w:r w:rsidRPr="007C5A04">
        <w:rPr>
          <w:rFonts w:ascii="Times Roman"/>
        </w:rPr>
        <w:t>State membership to the PSC consists of a delegation that includes members at the</w:t>
      </w:r>
      <w:ins w:id="31" w:author="Watterson, Samantha" w:date="2015-04-17T13:44:00Z">
        <w:r w:rsidR="00B94BE4">
          <w:rPr>
            <w:rFonts w:ascii="Times Roman"/>
          </w:rPr>
          <w:t xml:space="preserve"> </w:t>
        </w:r>
      </w:ins>
      <w:del w:id="32" w:author="Watterson, Samantha" w:date="2015-04-17T13:43:00Z">
        <w:r w:rsidRPr="007C5A04" w:rsidDel="00B94BE4">
          <w:rPr>
            <w:rFonts w:ascii="Times Roman"/>
          </w:rPr>
          <w:delText xml:space="preserve"> </w:delText>
        </w:r>
      </w:del>
      <w:ins w:id="33" w:author="Watterson, Samantha" w:date="2015-04-17T13:43:00Z">
        <w:r w:rsidR="00B94BE4">
          <w:rPr>
            <w:rFonts w:ascii="Times Roman"/>
          </w:rPr>
          <w:t xml:space="preserve">cabinet office, Secretary, Director, or Commissioner level of environmental, natural resource, agriculture and other </w:t>
        </w:r>
      </w:ins>
      <w:ins w:id="34" w:author="Watterson, Samantha" w:date="2015-04-17T13:44:00Z">
        <w:r w:rsidR="00B94BE4">
          <w:rPr>
            <w:rFonts w:ascii="Times Roman"/>
          </w:rPr>
          <w:t>relevant</w:t>
        </w:r>
      </w:ins>
      <w:ins w:id="35" w:author="Watterson, Samantha" w:date="2015-04-17T13:43:00Z">
        <w:r w:rsidR="00B94BE4">
          <w:rPr>
            <w:rFonts w:ascii="Times Roman"/>
          </w:rPr>
          <w:t xml:space="preserve"> </w:t>
        </w:r>
      </w:ins>
      <w:ins w:id="36" w:author="Watterson, Samantha" w:date="2015-04-17T13:44:00Z">
        <w:r w:rsidR="00B94BE4">
          <w:rPr>
            <w:rFonts w:ascii="Times Roman"/>
          </w:rPr>
          <w:t xml:space="preserve">agencies </w:t>
        </w:r>
      </w:ins>
      <w:del w:id="37" w:author="Watterson, Samantha" w:date="2015-04-17T13:43:00Z">
        <w:r w:rsidRPr="007C5A04" w:rsidDel="00B94BE4">
          <w:rPr>
            <w:rFonts w:ascii="Times Roman"/>
          </w:rPr>
          <w:delText>Secretary</w:delText>
        </w:r>
      </w:del>
      <w:ins w:id="38" w:author="Samantha Watterson" w:date="2015-01-23T12:47:00Z">
        <w:del w:id="39" w:author="Watterson, Samantha" w:date="2015-04-17T13:43:00Z">
          <w:r w:rsidR="00E734CC" w:rsidDel="00B94BE4">
            <w:rPr>
              <w:rFonts w:ascii="Times Roman"/>
            </w:rPr>
            <w:delText xml:space="preserve"> or Commissioner</w:delText>
          </w:r>
        </w:del>
      </w:ins>
      <w:del w:id="40" w:author="Watterson, Samantha" w:date="2015-04-17T13:43:00Z">
        <w:r w:rsidRPr="007C5A04" w:rsidDel="00B94BE4">
          <w:rPr>
            <w:rFonts w:ascii="Times Roman"/>
          </w:rPr>
          <w:delText xml:space="preserve"> level of major </w:delText>
        </w:r>
        <w:r w:rsidR="002D74A3" w:rsidRPr="007C5A04" w:rsidDel="00B94BE4">
          <w:rPr>
            <w:rFonts w:ascii="Times Roman"/>
          </w:rPr>
          <w:delText>State</w:delText>
        </w:r>
        <w:r w:rsidRPr="007C5A04" w:rsidDel="00B94BE4">
          <w:rPr>
            <w:rFonts w:ascii="Times Roman"/>
          </w:rPr>
          <w:delText xml:space="preserve"> departments</w:delText>
        </w:r>
      </w:del>
      <w:r w:rsidRPr="007C5A04">
        <w:rPr>
          <w:rFonts w:ascii="Times Roman"/>
        </w:rPr>
        <w:t>.  States have the latitude to decide upon the size of that delegation and may add to or subtract from their delegation at any time.</w:t>
      </w:r>
      <w:r w:rsidRPr="007C5A04">
        <w:rPr>
          <w:rFonts w:hAnsi="Times Roman"/>
        </w:rPr>
        <w:t> </w:t>
      </w:r>
      <w:r w:rsidRPr="007C5A04">
        <w:t xml:space="preserve"> </w:t>
      </w:r>
      <w:r w:rsidRPr="007C5A04">
        <w:rPr>
          <w:rFonts w:ascii="Times Roman"/>
        </w:rPr>
        <w:t xml:space="preserve">Federal membership to the PSC consists of a </w:t>
      </w:r>
      <w:r w:rsidR="002D74A3" w:rsidRPr="007C5A04">
        <w:rPr>
          <w:rFonts w:ascii="Times Roman"/>
        </w:rPr>
        <w:t>Federal</w:t>
      </w:r>
      <w:r w:rsidRPr="007C5A04">
        <w:rPr>
          <w:rFonts w:ascii="Times Roman"/>
        </w:rPr>
        <w:t xml:space="preserve"> delegation at a level commensurate with </w:t>
      </w:r>
      <w:r w:rsidR="002D74A3" w:rsidRPr="007C5A04">
        <w:rPr>
          <w:rFonts w:ascii="Times Roman"/>
        </w:rPr>
        <w:t>State</w:t>
      </w:r>
      <w:r w:rsidRPr="007C5A04">
        <w:rPr>
          <w:rFonts w:ascii="Times Roman"/>
        </w:rPr>
        <w:t xml:space="preserve"> secretary level.</w:t>
      </w:r>
      <w:r w:rsidRPr="007C5A04">
        <w:t xml:space="preserve"> </w:t>
      </w:r>
      <w:r w:rsidR="00086914" w:rsidRPr="007C5A04">
        <w:rPr>
          <w:rFonts w:ascii="Times New Roman" w:hAnsi="Times New Roman" w:cs="Times New Roman"/>
        </w:rPr>
        <w:t>CBC membership consists of the Commission’s Executive Director.</w:t>
      </w:r>
      <w:r w:rsidRPr="007C5A04">
        <w:t xml:space="preserve"> </w:t>
      </w:r>
      <w:r w:rsidRPr="007C5A04">
        <w:rPr>
          <w:rFonts w:ascii="Times Roman"/>
        </w:rPr>
        <w:t>At the PSC, all members of the delegations are invited t</w:t>
      </w:r>
      <w:r w:rsidR="003969CB" w:rsidRPr="007C5A04">
        <w:rPr>
          <w:rFonts w:ascii="Times Roman"/>
        </w:rPr>
        <w:t>o participate in the discussion;</w:t>
      </w:r>
      <w:r w:rsidRPr="007C5A04">
        <w:rPr>
          <w:rFonts w:ascii="Times Roman"/>
        </w:rPr>
        <w:t xml:space="preserve"> however</w:t>
      </w:r>
      <w:r w:rsidR="003969CB" w:rsidRPr="007C5A04">
        <w:rPr>
          <w:rFonts w:ascii="Times Roman"/>
        </w:rPr>
        <w:t>,</w:t>
      </w:r>
      <w:r w:rsidRPr="007C5A04">
        <w:rPr>
          <w:rFonts w:ascii="Times Roman"/>
        </w:rPr>
        <w:t xml:space="preserve"> each delegation is expected to provide one position for decision</w:t>
      </w:r>
      <w:r w:rsidR="008955A0">
        <w:rPr>
          <w:rFonts w:ascii="Times Roman"/>
        </w:rPr>
        <w:t>-</w:t>
      </w:r>
      <w:r w:rsidRPr="007C5A04">
        <w:rPr>
          <w:rFonts w:ascii="Times Roman"/>
        </w:rPr>
        <w:t>making purpose</w:t>
      </w:r>
      <w:r w:rsidR="00836567">
        <w:rPr>
          <w:rFonts w:ascii="Times Roman"/>
        </w:rPr>
        <w:t>s</w:t>
      </w:r>
      <w:r w:rsidRPr="007C5A04">
        <w:rPr>
          <w:rFonts w:ascii="Times Roman"/>
        </w:rPr>
        <w:t>.</w:t>
      </w:r>
      <w:r w:rsidR="00A17F95" w:rsidRPr="007C5A04">
        <w:rPr>
          <w:rFonts w:ascii="Times Roman"/>
        </w:rPr>
        <w:t xml:space="preserve"> </w:t>
      </w:r>
      <w:r w:rsidR="00463D7E" w:rsidRPr="007C5A04">
        <w:rPr>
          <w:rFonts w:ascii="Times Roman"/>
        </w:rPr>
        <w:t xml:space="preserve">Advisory Committee Chairs </w:t>
      </w:r>
      <w:r w:rsidR="005E21FC" w:rsidRPr="007C5A04">
        <w:rPr>
          <w:rFonts w:ascii="Times Roman"/>
        </w:rPr>
        <w:t>serve in an advisory capacity to the PSC and are therefore</w:t>
      </w:r>
      <w:r w:rsidR="00463D7E" w:rsidRPr="007C5A04">
        <w:rPr>
          <w:rFonts w:ascii="Times Roman"/>
        </w:rPr>
        <w:t xml:space="preserve"> non-voting members of the PSC.</w:t>
      </w:r>
      <w:r w:rsidR="003278D4" w:rsidRPr="007C5A04">
        <w:rPr>
          <w:rFonts w:ascii="Times Roman"/>
        </w:rPr>
        <w:t xml:space="preserve"> </w:t>
      </w:r>
    </w:p>
    <w:p w14:paraId="1A9C8ECD" w14:textId="77777777" w:rsidR="00F1251F" w:rsidRPr="007C5A04" w:rsidRDefault="00CC746C">
      <w:pPr>
        <w:pStyle w:val="Default"/>
        <w:numPr>
          <w:ilvl w:val="1"/>
          <w:numId w:val="30"/>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 Members are appointed by EC principal.</w:t>
      </w:r>
      <w:r w:rsidRPr="007C5A04">
        <w:t xml:space="preserve"> </w:t>
      </w:r>
      <w:r w:rsidRPr="007C5A04">
        <w:rPr>
          <w:rFonts w:ascii="Times Roman"/>
        </w:rPr>
        <w:t>The Chair rotates at the same frequency as the rotation for the EC Chair, and representing the same signatory as the EC chair.</w:t>
      </w:r>
    </w:p>
    <w:p w14:paraId="031F1176" w14:textId="77777777" w:rsidR="00F1251F" w:rsidRPr="007C5A04" w:rsidRDefault="00CC746C">
      <w:pPr>
        <w:pStyle w:val="Default"/>
        <w:numPr>
          <w:ilvl w:val="1"/>
          <w:numId w:val="30"/>
        </w:numPr>
        <w:spacing w:after="160" w:line="288" w:lineRule="auto"/>
        <w:rPr>
          <w:rFonts w:ascii="Times New Roman Bold" w:eastAsia="Times New Roman Bold" w:hAnsi="Times New Roman Bold" w:cs="Times New Roman Bold"/>
        </w:rPr>
      </w:pPr>
      <w:r w:rsidRPr="007C5A04">
        <w:rPr>
          <w:rFonts w:ascii="Times New Roman Bold"/>
        </w:rPr>
        <w:t>PSC Operations:</w:t>
      </w:r>
    </w:p>
    <w:p w14:paraId="59ED9E2D" w14:textId="77777777" w:rsidR="00F1251F" w:rsidRPr="007C5A04" w:rsidRDefault="00CC746C">
      <w:pPr>
        <w:pStyle w:val="Default"/>
        <w:numPr>
          <w:ilvl w:val="1"/>
          <w:numId w:val="32"/>
        </w:numPr>
        <w:tabs>
          <w:tab w:val="clear" w:pos="1050"/>
          <w:tab w:val="num" w:pos="1083"/>
        </w:tabs>
        <w:spacing w:after="160" w:line="288" w:lineRule="auto"/>
        <w:ind w:left="1083" w:hanging="363"/>
        <w:rPr>
          <w:rFonts w:ascii="Times Roman" w:eastAsia="Times Roman" w:hAnsi="Times Roman" w:cs="Times Roman"/>
          <w:b/>
          <w:bCs/>
          <w:i/>
          <w:iCs/>
        </w:rPr>
      </w:pPr>
      <w:r w:rsidRPr="007C5A04">
        <w:rPr>
          <w:rFonts w:ascii="Times Roman"/>
          <w:i/>
          <w:iCs/>
        </w:rPr>
        <w:t xml:space="preserve">Ground Rules:  </w:t>
      </w:r>
      <w:r w:rsidRPr="007C5A04">
        <w:rPr>
          <w:rFonts w:ascii="Times Roman"/>
        </w:rPr>
        <w:t>The structure of the PSC meetings are coordinated by the lead member with assistance from CBPO. The format, location, and content (</w:t>
      </w:r>
      <w:r w:rsidR="00846254" w:rsidRPr="007C5A04">
        <w:rPr>
          <w:rFonts w:ascii="Times Roman"/>
        </w:rPr>
        <w:t xml:space="preserve">e.g., </w:t>
      </w:r>
      <w:r w:rsidRPr="007C5A04">
        <w:rPr>
          <w:rFonts w:ascii="Times Roman"/>
        </w:rPr>
        <w:t>presentations, breakout sessions, participants, speaking roles, and other participation details) of the PSC meetings are to be determined well in advance of the meeting to avoid unexpected outcomes and provide an effective planning process.</w:t>
      </w:r>
      <w:r w:rsidR="006F6BF9" w:rsidRPr="007C5A04">
        <w:rPr>
          <w:rFonts w:ascii="Times Roman"/>
        </w:rPr>
        <w:t xml:space="preserve"> An agenda and decision documents are circulated at the latest one week prior to the meeting date.  </w:t>
      </w:r>
      <w:r w:rsidRPr="007C5A04">
        <w:rPr>
          <w:rFonts w:ascii="Times Roman"/>
        </w:rPr>
        <w:t>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14:paraId="4E378E69" w14:textId="355ABC51" w:rsidR="00AB1F6A" w:rsidRPr="00AB1F6A" w:rsidRDefault="00CC746C" w:rsidP="00AB1F6A">
      <w:pPr>
        <w:pStyle w:val="Default"/>
        <w:numPr>
          <w:ilvl w:val="1"/>
          <w:numId w:val="33"/>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lastRenderedPageBreak/>
        <w:t>Decision</w:t>
      </w:r>
      <w:r w:rsidR="00E8622D" w:rsidRPr="007C5A04">
        <w:rPr>
          <w:rFonts w:ascii="Times Roman"/>
          <w:i/>
          <w:iCs/>
        </w:rPr>
        <w:t>-</w:t>
      </w:r>
      <w:r w:rsidRPr="007C5A04">
        <w:rPr>
          <w:rFonts w:ascii="Times Roman"/>
          <w:i/>
          <w:iCs/>
        </w:rPr>
        <w:t xml:space="preserve">Making:  </w:t>
      </w:r>
      <w:r w:rsidRPr="007C5A04">
        <w:rPr>
          <w:rFonts w:ascii="Times Roman"/>
        </w:rPr>
        <w:t xml:space="preserve">Decision-making at the </w:t>
      </w:r>
      <w:r w:rsidR="00F3338F" w:rsidRPr="007C5A04">
        <w:rPr>
          <w:rFonts w:ascii="Times Roman"/>
        </w:rPr>
        <w:t>PSC</w:t>
      </w:r>
      <w:r w:rsidRPr="007C5A04">
        <w:rPr>
          <w:rFonts w:ascii="Times Roman"/>
        </w:rPr>
        <w:t xml:space="preserve"> will be done by signatory </w:t>
      </w:r>
      <w:del w:id="41" w:author="CBPStaff" w:date="2015-01-23T11:40:00Z">
        <w:r w:rsidRPr="007C5A04" w:rsidDel="00233E12">
          <w:rPr>
            <w:rFonts w:ascii="Times Roman"/>
          </w:rPr>
          <w:delText xml:space="preserve">representatives </w:delText>
        </w:r>
      </w:del>
      <w:ins w:id="42" w:author="CBPStaff" w:date="2015-01-23T11:40:00Z">
        <w:r w:rsidR="00233E12">
          <w:rPr>
            <w:rFonts w:ascii="Times Roman"/>
          </w:rPr>
          <w:t>delegations</w:t>
        </w:r>
        <w:r w:rsidR="00233E12" w:rsidRPr="007C5A04">
          <w:rPr>
            <w:rFonts w:ascii="Times Roman"/>
          </w:rPr>
          <w:t xml:space="preserve"> </w:t>
        </w:r>
      </w:ins>
      <w:r w:rsidRPr="007C5A04">
        <w:rPr>
          <w:rFonts w:ascii="Times Roman"/>
        </w:rPr>
        <w:t>through</w:t>
      </w:r>
      <w:ins w:id="43" w:author="CBPStaff" w:date="2015-01-23T11:38:00Z">
        <w:r w:rsidR="001951A2" w:rsidRPr="001951A2">
          <w:rPr>
            <w:rFonts w:ascii="Times Roman"/>
          </w:rPr>
          <w:t xml:space="preserve"> </w:t>
        </w:r>
        <w:r w:rsidR="001951A2">
          <w:rPr>
            <w:rFonts w:ascii="Times Roman"/>
          </w:rPr>
          <w:t>a</w:t>
        </w:r>
        <w:r w:rsidR="001951A2" w:rsidRPr="007C5A04">
          <w:rPr>
            <w:rFonts w:ascii="Times Roman"/>
          </w:rPr>
          <w:t xml:space="preserve"> </w:t>
        </w:r>
        <w:r w:rsidR="001951A2">
          <w:rPr>
            <w:rFonts w:ascii="Times Roman"/>
          </w:rPr>
          <w:t xml:space="preserve">unanimous or </w:t>
        </w:r>
        <w:r w:rsidR="001951A2" w:rsidRPr="007C5A04">
          <w:rPr>
            <w:rFonts w:ascii="Times Roman"/>
          </w:rPr>
          <w:t>consensus</w:t>
        </w:r>
        <w:r w:rsidR="001951A2">
          <w:rPr>
            <w:rFonts w:ascii="Times Roman"/>
          </w:rPr>
          <w:t xml:space="preserve"> based approach</w:t>
        </w:r>
      </w:ins>
      <w:del w:id="44" w:author="CBPStaff" w:date="2015-01-23T11:38:00Z">
        <w:r w:rsidRPr="007C5A04" w:rsidDel="001951A2">
          <w:rPr>
            <w:rFonts w:ascii="Times Roman"/>
          </w:rPr>
          <w:delText xml:space="preserve"> consensus</w:delText>
        </w:r>
      </w:del>
      <w:r w:rsidRPr="007C5A04">
        <w:rPr>
          <w:rFonts w:ascii="Times Roman"/>
        </w:rPr>
        <w:t>.  If after substantial discussions consensus cannot be reached</w:t>
      </w:r>
      <w:r w:rsidR="00846254" w:rsidRPr="007C5A04">
        <w:rPr>
          <w:rFonts w:ascii="Times Roman"/>
        </w:rPr>
        <w:t>,</w:t>
      </w:r>
      <w:r w:rsidRPr="007C5A04">
        <w:rPr>
          <w:rFonts w:ascii="Times Roman"/>
        </w:rPr>
        <w:t xml:space="preserve"> a supermajority vote by delegation will be utilized</w:t>
      </w:r>
      <w:ins w:id="45" w:author="CBPStaff" w:date="2015-01-23T11:33:00Z">
        <w:r w:rsidR="00AB1F6A">
          <w:rPr>
            <w:rFonts w:ascii="Times Roman"/>
          </w:rPr>
          <w:t>, requiring seven out of nine yea votes.</w:t>
        </w:r>
      </w:ins>
      <w:del w:id="46" w:author="CBPStaff" w:date="2015-01-23T11:33:00Z">
        <w:r w:rsidRPr="007C5A04" w:rsidDel="00AB1F6A">
          <w:rPr>
            <w:rFonts w:ascii="Times Roman"/>
          </w:rPr>
          <w:delText xml:space="preserve">. </w:delText>
        </w:r>
      </w:del>
      <w:ins w:id="47" w:author="Watterson, Samantha" w:date="2015-04-17T13:45:00Z">
        <w:r w:rsidR="00E92063">
          <w:rPr>
            <w:rFonts w:ascii="Times Roman"/>
          </w:rPr>
          <w:t>Such votes may be tabled at the meeting and taken up at a further time to allow for further discussion in order to reach consensus.</w:t>
        </w:r>
      </w:ins>
    </w:p>
    <w:p w14:paraId="494C0E52" w14:textId="77777777" w:rsidR="00F1251F" w:rsidRPr="007C5A04" w:rsidRDefault="00CC746C">
      <w:pPr>
        <w:pStyle w:val="Default"/>
        <w:numPr>
          <w:ilvl w:val="1"/>
          <w:numId w:val="3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14:paraId="05CE48C4" w14:textId="77777777" w:rsidR="00F1251F" w:rsidRPr="007C5A04" w:rsidRDefault="00CC746C">
      <w:pPr>
        <w:pStyle w:val="Default"/>
        <w:numPr>
          <w:ilvl w:val="1"/>
          <w:numId w:val="35"/>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conducted quarterly with conference calls as needed between quarterly meetings. Locations of quarterly meetings are at the discretion of the </w:t>
      </w:r>
      <w:r w:rsidR="0029559E" w:rsidRPr="007C5A04">
        <w:rPr>
          <w:rFonts w:ascii="Times Roman"/>
        </w:rPr>
        <w:t>C</w:t>
      </w:r>
      <w:r w:rsidRPr="007C5A04">
        <w:rPr>
          <w:rFonts w:ascii="Times Roman"/>
        </w:rPr>
        <w:t>hair.</w:t>
      </w:r>
    </w:p>
    <w:p w14:paraId="49BA9063" w14:textId="42710C60" w:rsidR="005B737F" w:rsidRPr="005B737F" w:rsidRDefault="005B737F" w:rsidP="005B737F">
      <w:pPr>
        <w:pStyle w:val="Default"/>
        <w:numPr>
          <w:ilvl w:val="1"/>
          <w:numId w:val="36"/>
        </w:numPr>
        <w:spacing w:after="160" w:line="288" w:lineRule="auto"/>
        <w:rPr>
          <w:ins w:id="48" w:author="Watterson, Samantha" w:date="2015-03-18T13:27:00Z"/>
          <w:rFonts w:ascii="Times Roman" w:eastAsia="Times Roman" w:hAnsi="Times Roman" w:cs="Times Roman"/>
          <w:i/>
          <w:iCs/>
          <w:rPrChange w:id="49" w:author="Watterson, Samantha" w:date="2015-03-18T13:27:00Z">
            <w:rPr>
              <w:ins w:id="50" w:author="Watterson, Samantha" w:date="2015-03-18T13:27:00Z"/>
              <w:rFonts w:ascii="Times Roman"/>
              <w:i/>
              <w:iCs/>
            </w:rPr>
          </w:rPrChange>
        </w:rPr>
      </w:pPr>
      <w:commentRangeStart w:id="51"/>
      <w:ins w:id="52" w:author="Watterson, Samantha" w:date="2015-03-18T13:27:00Z">
        <w:r w:rsidRPr="005B737F">
          <w:rPr>
            <w:rFonts w:ascii="Times Roman" w:eastAsia="Times Roman" w:hAnsi="Times Roman" w:cs="Times Roman"/>
            <w:i/>
            <w:iCs/>
          </w:rPr>
          <w:t xml:space="preserve">Protocol for planning PSC meetings: </w:t>
        </w:r>
        <w:r w:rsidRPr="007849E7">
          <w:rPr>
            <w:rFonts w:ascii="Times Roman" w:eastAsia="Times Roman" w:hAnsi="Times Roman" w:cs="Times Roman"/>
            <w:iCs/>
            <w:rPrChange w:id="53" w:author="Watterson, Samantha" w:date="2015-03-18T13:27:00Z">
              <w:rPr>
                <w:rFonts w:ascii="Times Roman" w:eastAsia="Times Roman" w:hAnsi="Times Roman" w:cs="Times Roman"/>
                <w:i/>
                <w:iCs/>
              </w:rPr>
            </w:rPrChange>
          </w:rPr>
          <w:t xml:space="preserve">PSC meeting dates are determined through a poll of the PSC members. </w:t>
        </w:r>
      </w:ins>
      <w:ins w:id="54" w:author="Watterson, Samantha" w:date="2015-04-17T14:33:00Z">
        <w:r w:rsidR="000E3A76">
          <w:rPr>
            <w:rFonts w:ascii="Times Roman" w:eastAsia="Times Roman" w:hAnsi="Times Roman" w:cs="Times Roman"/>
            <w:iCs/>
          </w:rPr>
          <w:t>In addition to PSC members, Advisory Committee chairs and key staff will also be included in the poll. Based on the results of the poll, the PSC chair will establish the meeting or conference call date. Meeting agenda and location will be established as soon as possible, and no less than a week before the meeting. All meeting information is posted on the Partnership</w:t>
        </w:r>
      </w:ins>
      <w:ins w:id="55" w:author="Watterson, Samantha" w:date="2015-04-17T14:34:00Z">
        <w:r w:rsidR="000E3A76">
          <w:rPr>
            <w:rFonts w:ascii="Times Roman" w:eastAsia="Times Roman" w:hAnsi="Times Roman" w:cs="Times Roman"/>
            <w:iCs/>
          </w:rPr>
          <w:t xml:space="preserve">’s web calendar. </w:t>
        </w:r>
      </w:ins>
      <w:commentRangeEnd w:id="51"/>
      <w:r w:rsidR="004403F6">
        <w:rPr>
          <w:rStyle w:val="CommentReference"/>
          <w:rFonts w:ascii="Times New Roman" w:eastAsia="Arial Unicode MS" w:hAnsi="Times New Roman" w:cs="Times New Roman"/>
          <w:color w:val="auto"/>
        </w:rPr>
        <w:commentReference w:id="51"/>
      </w:r>
    </w:p>
    <w:p w14:paraId="55CA4D09" w14:textId="77777777" w:rsidR="00F1251F" w:rsidRPr="007C5A04" w:rsidRDefault="00CC746C">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 xml:space="preserve"> Priority setting for the PSC is at the discretion of the chair with input from members.  Priorities are identified as related to EC vision and implementation issues identified by the MB, </w:t>
      </w:r>
      <w:r w:rsidR="002B386B" w:rsidRPr="007C5A04">
        <w:rPr>
          <w:rFonts w:ascii="Times Roman"/>
        </w:rPr>
        <w:t>A</w:t>
      </w:r>
      <w:r w:rsidRPr="007C5A04">
        <w:rPr>
          <w:rFonts w:ascii="Times Roman"/>
        </w:rPr>
        <w:t xml:space="preserve">dvisory </w:t>
      </w:r>
      <w:r w:rsidR="002B386B" w:rsidRPr="007C5A04">
        <w:rPr>
          <w:rFonts w:ascii="Times Roman"/>
        </w:rPr>
        <w:t xml:space="preserve">Committees </w:t>
      </w:r>
      <w:r w:rsidRPr="007C5A04">
        <w:rPr>
          <w:rFonts w:ascii="Times Roman"/>
        </w:rPr>
        <w:t>or individual PSC members.</w:t>
      </w:r>
    </w:p>
    <w:p w14:paraId="4CFA3733" w14:textId="77777777" w:rsidR="00F1251F" w:rsidRPr="007C5A04" w:rsidRDefault="00CC746C">
      <w:pPr>
        <w:pStyle w:val="Default"/>
        <w:numPr>
          <w:ilvl w:val="2"/>
          <w:numId w:val="3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Financial support for the PSC</w:t>
      </w:r>
      <w:r w:rsidR="00905B53" w:rsidRPr="007C5A04">
        <w:rPr>
          <w:rFonts w:ascii="Times Roman"/>
        </w:rPr>
        <w:t xml:space="preserve"> </w:t>
      </w:r>
      <w:r w:rsidRPr="007C5A04">
        <w:rPr>
          <w:rFonts w:ascii="Times Roman"/>
        </w:rPr>
        <w:t>quarterly meeting is provided by EPA CBPO and the lead EC organization.</w:t>
      </w:r>
    </w:p>
    <w:p w14:paraId="36246CB4" w14:textId="0D08D9DB" w:rsidR="00F1251F" w:rsidRPr="007C5A04" w:rsidRDefault="00CC746C">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 and Support:</w:t>
      </w:r>
      <w:r w:rsidRPr="007C5A04">
        <w:rPr>
          <w:rFonts w:ascii="Times Roman"/>
        </w:rPr>
        <w:t xml:space="preserve">  The PSC is co-coordinated by executive-level CBP</w:t>
      </w:r>
      <w:r w:rsidR="0029559E" w:rsidRPr="007C5A04">
        <w:rPr>
          <w:rFonts w:ascii="Times Roman"/>
        </w:rPr>
        <w:t>O</w:t>
      </w:r>
      <w:r w:rsidRPr="007C5A04">
        <w:rPr>
          <w:rFonts w:ascii="Times Roman"/>
        </w:rPr>
        <w:t xml:space="preserve"> </w:t>
      </w:r>
      <w:r w:rsidR="00E8622D" w:rsidRPr="007C5A04">
        <w:rPr>
          <w:rFonts w:ascii="Times Roman"/>
        </w:rPr>
        <w:t>s</w:t>
      </w:r>
      <w:r w:rsidRPr="007C5A04">
        <w:rPr>
          <w:rFonts w:ascii="Times Roman"/>
        </w:rPr>
        <w:t xml:space="preserve">taff and a representative of the </w:t>
      </w:r>
      <w:r w:rsidR="00C63534" w:rsidRPr="007C5A04">
        <w:rPr>
          <w:rFonts w:ascii="Times Roman"/>
        </w:rPr>
        <w:t>signatory</w:t>
      </w:r>
      <w:r w:rsidRPr="007C5A04">
        <w:rPr>
          <w:rFonts w:ascii="Times Roman"/>
        </w:rPr>
        <w:t xml:space="preserve"> that is chairing the EC. In addition, the CBP</w:t>
      </w:r>
      <w:r w:rsidR="0029559E" w:rsidRPr="007C5A04">
        <w:rPr>
          <w:rFonts w:ascii="Times Roman"/>
        </w:rPr>
        <w:t>O</w:t>
      </w:r>
      <w:r w:rsidRPr="007C5A04">
        <w:rPr>
          <w:rFonts w:ascii="Times Roman"/>
        </w:rPr>
        <w:t xml:space="preserve"> provides staff support to the PSC.</w:t>
      </w:r>
    </w:p>
    <w:p w14:paraId="2E6B12AE"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Management Board (MB): </w:t>
      </w:r>
      <w:r w:rsidRPr="007C5A04">
        <w:rPr>
          <w:rFonts w:ascii="Times Roman"/>
        </w:rPr>
        <w:t>Provides strategic planning, priority setting, and operational guidance</w:t>
      </w:r>
      <w:r w:rsidRPr="007C5A04">
        <w:rPr>
          <w:rFonts w:hAnsi="Times Roman"/>
        </w:rPr>
        <w:t> </w:t>
      </w:r>
      <w:r w:rsidRPr="007C5A04">
        <w:rPr>
          <w:rFonts w:ascii="Times Roman"/>
        </w:rPr>
        <w:t>through implementation of a comprehensive, coordinated, accountable implementation strategy for the CBP.</w:t>
      </w:r>
    </w:p>
    <w:p w14:paraId="5CB85628" w14:textId="77777777"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Roles and Responsibilities:</w:t>
      </w:r>
      <w:r w:rsidRPr="007C5A04">
        <w:rPr>
          <w:rFonts w:ascii="Times Roman"/>
        </w:rPr>
        <w:t xml:space="preserve"> </w:t>
      </w:r>
    </w:p>
    <w:p w14:paraId="4B820914" w14:textId="7457C865" w:rsidR="00F1251F" w:rsidRPr="007C5A04" w:rsidRDefault="00905B53">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Creates,</w:t>
      </w:r>
      <w:r w:rsidR="00CC746C" w:rsidRPr="007C5A04">
        <w:rPr>
          <w:rFonts w:ascii="Times Roman"/>
        </w:rPr>
        <w:t xml:space="preserve"> commissions</w:t>
      </w:r>
      <w:r w:rsidRPr="007C5A04">
        <w:rPr>
          <w:rFonts w:ascii="Times Roman"/>
        </w:rPr>
        <w:t>,</w:t>
      </w:r>
      <w:r w:rsidR="00CC746C" w:rsidRPr="007C5A04">
        <w:rPr>
          <w:rFonts w:ascii="Times Roman"/>
        </w:rPr>
        <w:t xml:space="preserve"> and </w:t>
      </w:r>
      <w:r w:rsidR="002458E6" w:rsidRPr="007C5A04">
        <w:rPr>
          <w:rFonts w:ascii="Times Roman"/>
        </w:rPr>
        <w:t>dissolves</w:t>
      </w:r>
      <w:r w:rsidR="00CC746C" w:rsidRPr="007C5A04">
        <w:rPr>
          <w:rFonts w:ascii="Times Roman"/>
        </w:rPr>
        <w:t xml:space="preserve"> </w:t>
      </w:r>
      <w:r w:rsidR="006778D6" w:rsidRPr="007C5A04">
        <w:rPr>
          <w:rFonts w:ascii="Times Roman"/>
        </w:rPr>
        <w:t>Goal Implementation Teams (</w:t>
      </w:r>
      <w:r w:rsidR="00CC746C" w:rsidRPr="007C5A04">
        <w:rPr>
          <w:rFonts w:ascii="Times Roman"/>
        </w:rPr>
        <w:t>GITs</w:t>
      </w:r>
      <w:r w:rsidR="006778D6" w:rsidRPr="007C5A04">
        <w:rPr>
          <w:rFonts w:ascii="Times Roman"/>
        </w:rPr>
        <w:t>)</w:t>
      </w:r>
      <w:r w:rsidR="00CC746C" w:rsidRPr="007C5A04">
        <w:rPr>
          <w:rFonts w:ascii="Times Roman"/>
        </w:rPr>
        <w:t xml:space="preserve"> and Action Teams as needed and designates GIT Chairs</w:t>
      </w:r>
      <w:r w:rsidR="000D1A11" w:rsidRPr="007C5A04">
        <w:rPr>
          <w:rFonts w:ascii="Times Roman"/>
        </w:rPr>
        <w:t xml:space="preserve"> and Action Team leaders</w:t>
      </w:r>
      <w:r w:rsidR="00CC746C" w:rsidRPr="007C5A04">
        <w:rPr>
          <w:rFonts w:ascii="Times Roman"/>
        </w:rPr>
        <w:t>.</w:t>
      </w:r>
    </w:p>
    <w:p w14:paraId="56A32DD7" w14:textId="249FC0E0" w:rsidR="00F1251F" w:rsidRPr="007C5A04" w:rsidRDefault="00CC746C">
      <w:pPr>
        <w:pStyle w:val="Default"/>
        <w:numPr>
          <w:ilvl w:val="0"/>
          <w:numId w:val="4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Formally accepts the Management Strategies as complete, subject to </w:t>
      </w:r>
      <w:r w:rsidR="006349F4" w:rsidRPr="007C5A04">
        <w:rPr>
          <w:rFonts w:ascii="Times Roman"/>
        </w:rPr>
        <w:t>PSC</w:t>
      </w:r>
      <w:r w:rsidRPr="007C5A04">
        <w:rPr>
          <w:rFonts w:ascii="Times Roman"/>
        </w:rPr>
        <w:t xml:space="preserve"> approval</w:t>
      </w:r>
      <w:r w:rsidR="008C6C4F" w:rsidRPr="007C5A04">
        <w:rPr>
          <w:rFonts w:ascii="Times Roman"/>
        </w:rPr>
        <w:t>, and forwards to the PSC for ratification.</w:t>
      </w:r>
    </w:p>
    <w:p w14:paraId="4D226852" w14:textId="4CFF7CD2" w:rsidR="00F1251F" w:rsidRPr="007C5A04" w:rsidRDefault="00CC746C">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Responsible for overseeing the implementation of the Management Strategies through the GITs and Action Teams.  </w:t>
      </w:r>
      <w:r w:rsidR="008C6C4F" w:rsidRPr="007C5A04">
        <w:rPr>
          <w:rFonts w:ascii="Times Roman"/>
        </w:rPr>
        <w:t>Formally accepts revised o</w:t>
      </w:r>
      <w:r w:rsidR="00534E15" w:rsidRPr="007C5A04">
        <w:rPr>
          <w:rFonts w:ascii="Times Roman"/>
        </w:rPr>
        <w:t>r</w:t>
      </w:r>
      <w:r w:rsidR="008C6C4F" w:rsidRPr="007C5A04">
        <w:rPr>
          <w:rFonts w:ascii="Times Roman"/>
        </w:rPr>
        <w:t xml:space="preserve"> additional Management Strategies as complete.</w:t>
      </w:r>
    </w:p>
    <w:p w14:paraId="3FBCB4B5" w14:textId="76EF9A08" w:rsidR="00F1251F" w:rsidRPr="007C5A04" w:rsidRDefault="00CC746C" w:rsidP="00141519">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Annually reviews </w:t>
      </w:r>
      <w:r w:rsidR="00E07CF4" w:rsidRPr="007C5A04">
        <w:rPr>
          <w:rFonts w:ascii="Times Roman"/>
        </w:rPr>
        <w:t>Management</w:t>
      </w:r>
      <w:r w:rsidRPr="007C5A04">
        <w:rPr>
          <w:rFonts w:ascii="Times Roman"/>
        </w:rPr>
        <w:t xml:space="preserve"> Strategies to ensure that actions are being implemented and are staying on track.</w:t>
      </w:r>
      <w:r w:rsidR="00534E15" w:rsidRPr="007C5A04">
        <w:rPr>
          <w:rFonts w:ascii="Times Roman"/>
        </w:rPr>
        <w:t xml:space="preserve"> </w:t>
      </w:r>
      <w:r w:rsidR="00534E15" w:rsidRPr="007C5A04">
        <w:rPr>
          <w:rFonts w:ascii="Times Roman" w:eastAsia="Times Roman" w:hAnsi="Times Roman" w:cs="Times Roman"/>
        </w:rPr>
        <w:t xml:space="preserve"> Provides a report to the PSC. </w:t>
      </w:r>
    </w:p>
    <w:p w14:paraId="456D6B3B" w14:textId="77777777" w:rsidR="00F1251F" w:rsidRPr="007C5A04" w:rsidRDefault="00CC746C">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Frames the issues and ensures that the critical data, information, options and analyses are performed to support effective decisions by the PSC/EC</w:t>
      </w:r>
    </w:p>
    <w:p w14:paraId="11B78A5B" w14:textId="77777777" w:rsidR="00F1251F" w:rsidRPr="007C5A04" w:rsidRDefault="00CC746C">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Assures that resources of the </w:t>
      </w:r>
      <w:r w:rsidR="000D1A11" w:rsidRPr="007C5A04">
        <w:rPr>
          <w:rFonts w:ascii="Times Roman"/>
        </w:rPr>
        <w:t>P</w:t>
      </w:r>
      <w:r w:rsidRPr="007C5A04">
        <w:rPr>
          <w:rFonts w:ascii="Times Roman"/>
        </w:rPr>
        <w:t>artnership are aligned with strategic priorities to the greatest extent possible.</w:t>
      </w:r>
      <w:r w:rsidR="00A164EB" w:rsidRPr="007C5A04">
        <w:rPr>
          <w:rFonts w:ascii="Times Roman"/>
        </w:rPr>
        <w:t xml:space="preserve"> </w:t>
      </w:r>
      <w:r w:rsidR="000D1A11" w:rsidRPr="007C5A04">
        <w:rPr>
          <w:rFonts w:ascii="Times Roman"/>
        </w:rPr>
        <w:t xml:space="preserve">Convenes an annual planning and budget meeting of the Partnership to </w:t>
      </w:r>
      <w:r w:rsidR="00CA68E9" w:rsidRPr="007C5A04">
        <w:rPr>
          <w:rFonts w:ascii="Times Roman"/>
        </w:rPr>
        <w:t xml:space="preserve">review resource allocations relative to strategic priorities and to identify key gaps in resources needed to achieve priority actions. </w:t>
      </w:r>
    </w:p>
    <w:p w14:paraId="49438951" w14:textId="66AFC7D2"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Provide</w:t>
      </w:r>
      <w:r w:rsidR="006778D6" w:rsidRPr="007C5A04">
        <w:rPr>
          <w:rFonts w:ascii="Times Roman" w:eastAsia="Times Roman" w:hAnsi="Times Roman" w:cs="Times Roman"/>
        </w:rPr>
        <w:t>s</w:t>
      </w:r>
      <w:r w:rsidRPr="007C5A04">
        <w:rPr>
          <w:rFonts w:ascii="Times Roman" w:eastAsia="Times Roman" w:hAnsi="Times Roman" w:cs="Times Roman"/>
        </w:rPr>
        <w:t xml:space="preserve"> input and guidance on the EPA CBPO budget to assure that resources of the Partnership are aligned with strategic priorities to the greatest extent possible</w:t>
      </w:r>
      <w:r w:rsidR="00A164EB" w:rsidRPr="007C5A04">
        <w:rPr>
          <w:rFonts w:ascii="Times Roman" w:eastAsia="Times Roman" w:hAnsi="Times Roman" w:cs="Times Roman"/>
        </w:rPr>
        <w:t xml:space="preserve">. </w:t>
      </w:r>
    </w:p>
    <w:p w14:paraId="3EF7D479" w14:textId="6F3FB5E5" w:rsidR="00F1251F" w:rsidRDefault="00CA68E9">
      <w:pPr>
        <w:pStyle w:val="Default"/>
        <w:numPr>
          <w:ilvl w:val="0"/>
          <w:numId w:val="47"/>
        </w:numPr>
        <w:tabs>
          <w:tab w:val="clear" w:pos="1050"/>
          <w:tab w:val="num" w:pos="1083"/>
        </w:tabs>
        <w:spacing w:after="160" w:line="288" w:lineRule="auto"/>
        <w:ind w:left="1083" w:hanging="363"/>
        <w:rPr>
          <w:ins w:id="56" w:author="Watterson, Samantha" w:date="2015-03-31T15:42:00Z"/>
          <w:rFonts w:ascii="Times Roman" w:eastAsia="Times Roman" w:hAnsi="Times Roman" w:cs="Times Roman"/>
        </w:rPr>
      </w:pPr>
      <w:r w:rsidRPr="007C5A04">
        <w:rPr>
          <w:rFonts w:ascii="Times Roman" w:eastAsia="Times Roman" w:hAnsi="Times Roman" w:cs="Times Roman"/>
        </w:rPr>
        <w:t>Identif</w:t>
      </w:r>
      <w:r w:rsidR="006778D6" w:rsidRPr="007C5A04">
        <w:rPr>
          <w:rFonts w:ascii="Times Roman" w:eastAsia="Times Roman" w:hAnsi="Times Roman" w:cs="Times Roman"/>
        </w:rPr>
        <w:t>ies</w:t>
      </w:r>
      <w:r w:rsidRPr="007C5A04">
        <w:rPr>
          <w:rFonts w:ascii="Times Roman" w:eastAsia="Times Roman" w:hAnsi="Times Roman" w:cs="Times Roman"/>
        </w:rPr>
        <w:t xml:space="preserve"> strategic priorities</w:t>
      </w:r>
      <w:r w:rsidR="00A164EB" w:rsidRPr="007C5A04">
        <w:rPr>
          <w:rFonts w:ascii="Times Roman" w:eastAsia="Times Roman" w:hAnsi="Times Roman" w:cs="Times Roman"/>
        </w:rPr>
        <w:t xml:space="preserve"> that could benefit from better alignment of resources and make recommendations to the PSC for advancement to the EC. </w:t>
      </w:r>
    </w:p>
    <w:p w14:paraId="4A0F27DA" w14:textId="38CC6C6B" w:rsidR="00F22622" w:rsidDel="000B5EC5" w:rsidRDefault="004403F6" w:rsidP="004403F6">
      <w:pPr>
        <w:pStyle w:val="Default"/>
        <w:numPr>
          <w:ilvl w:val="0"/>
          <w:numId w:val="47"/>
        </w:numPr>
        <w:spacing w:after="160" w:line="288" w:lineRule="auto"/>
        <w:rPr>
          <w:del w:id="57" w:author="Watterson, Samantha" w:date="2015-04-07T16:01:00Z"/>
          <w:rFonts w:ascii="Times Roman" w:eastAsia="Times Roman" w:hAnsi="Times Roman" w:cs="Times Roman"/>
        </w:rPr>
      </w:pPr>
      <w:ins w:id="58" w:author="Watterson, Samantha" w:date="2015-04-28T14:53:00Z">
        <w:r w:rsidRPr="004403F6">
          <w:rPr>
            <w:rFonts w:ascii="Times Roman" w:eastAsia="Times Roman" w:hAnsi="Times Roman" w:cs="Times Roman"/>
          </w:rPr>
          <w:t>Expected to respond to the STAC’s recommendations, in writing, within 90 days of receiving the report which may be extended an additional 30 days at the sp</w:t>
        </w:r>
        <w:r>
          <w:rPr>
            <w:rFonts w:ascii="Times Roman" w:eastAsia="Times Roman" w:hAnsi="Times Roman" w:cs="Times Roman"/>
          </w:rPr>
          <w:t>ecific request of the MB Chair.</w:t>
        </w:r>
      </w:ins>
    </w:p>
    <w:p w14:paraId="449EFCF3" w14:textId="41EC89D2"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The MB is chaired by the Director of the CBP</w:t>
      </w:r>
      <w:r w:rsidR="00E04CDF" w:rsidRPr="007C5A04">
        <w:rPr>
          <w:rFonts w:ascii="Times Roman"/>
        </w:rPr>
        <w:t>O</w:t>
      </w:r>
      <w:r w:rsidRPr="007C5A04">
        <w:rPr>
          <w:rFonts w:ascii="Times Roman"/>
        </w:rPr>
        <w:t xml:space="preserve">. With the exception of the Federal government representatives, each signatory has a single representative </w:t>
      </w:r>
      <w:r w:rsidR="00D339AA" w:rsidRPr="007C5A04">
        <w:rPr>
          <w:rFonts w:ascii="Times Roman"/>
        </w:rPr>
        <w:t>on the MB, who is generally an individual of the rank below the signatory</w:t>
      </w:r>
      <w:r w:rsidR="00D339AA" w:rsidRPr="007C5A04">
        <w:rPr>
          <w:rFonts w:ascii="Times Roman"/>
        </w:rPr>
        <w:t>’</w:t>
      </w:r>
      <w:r w:rsidR="00D339AA" w:rsidRPr="007C5A04">
        <w:rPr>
          <w:rFonts w:ascii="Times Roman"/>
        </w:rPr>
        <w:t>s representation on the</w:t>
      </w:r>
      <w:r w:rsidR="008C6C4F" w:rsidRPr="007C5A04">
        <w:rPr>
          <w:rFonts w:ascii="Times Roman"/>
        </w:rPr>
        <w:t xml:space="preserve"> PSC.</w:t>
      </w:r>
      <w:r w:rsidR="00D339AA" w:rsidRPr="007C5A04">
        <w:rPr>
          <w:rFonts w:ascii="Times Roman"/>
        </w:rPr>
        <w:t xml:space="preserve"> </w:t>
      </w:r>
      <w:r w:rsidRPr="007C5A04">
        <w:rPr>
          <w:rFonts w:ascii="Times Roman"/>
        </w:rPr>
        <w:t xml:space="preserve">Typically this indicates Assistant Secretary, Office Director, Executive Director, Chief, or equivalents. </w:t>
      </w:r>
      <w:r w:rsidR="00DE158B" w:rsidRPr="007C5A04">
        <w:rPr>
          <w:rFonts w:ascii="Times Roman"/>
        </w:rPr>
        <w:t>Advisory Committee Chairs serve in an advisory capacity to the MB and are therefore non-voting members of the MB. GIT Chairs are als</w:t>
      </w:r>
      <w:r w:rsidR="005171CF" w:rsidRPr="007C5A04">
        <w:rPr>
          <w:rFonts w:ascii="Times Roman"/>
        </w:rPr>
        <w:t>o non-voting members of the MB.</w:t>
      </w:r>
      <w:ins w:id="59" w:author="Watterson, Samantha" w:date="2015-03-18T13:40:00Z">
        <w:r w:rsidR="00D01A39">
          <w:rPr>
            <w:rFonts w:ascii="Times Roman"/>
          </w:rPr>
          <w:t xml:space="preserve"> Non-voting members do not have a vote in supermajority votes; however, they do have a voice in discussions, a seat at the table, and the right to receive all communication and materials.</w:t>
        </w:r>
      </w:ins>
      <w:r w:rsidR="005171CF" w:rsidRPr="007C5A04">
        <w:rPr>
          <w:rFonts w:ascii="Times Roman"/>
        </w:rPr>
        <w:t xml:space="preserve"> </w:t>
      </w:r>
      <w:del w:id="60" w:author="Watterson, Samantha" w:date="2015-03-18T13:41:00Z">
        <w:r w:rsidRPr="007C5A04" w:rsidDel="00D01A39">
          <w:rPr>
            <w:rFonts w:ascii="Times Roman"/>
          </w:rPr>
          <w:delText>In addition, the</w:delText>
        </w:r>
      </w:del>
      <w:ins w:id="61" w:author="Watterson, Samantha" w:date="2015-03-18T13:41:00Z">
        <w:r w:rsidR="00D01A39">
          <w:rPr>
            <w:rFonts w:ascii="Times Roman"/>
          </w:rPr>
          <w:t>The</w:t>
        </w:r>
      </w:ins>
      <w:r w:rsidRPr="007C5A04">
        <w:rPr>
          <w:rFonts w:ascii="Times Roman"/>
        </w:rPr>
        <w:t xml:space="preserve"> MB</w:t>
      </w:r>
      <w:ins w:id="62" w:author="Watterson, Samantha" w:date="2015-03-18T13:41:00Z">
        <w:r w:rsidR="00D01A39">
          <w:rPr>
            <w:rFonts w:ascii="Times Roman"/>
          </w:rPr>
          <w:t xml:space="preserve"> also</w:t>
        </w:r>
      </w:ins>
      <w:r w:rsidRPr="007C5A04">
        <w:rPr>
          <w:rFonts w:ascii="Times Roman"/>
        </w:rPr>
        <w:t xml:space="preserve"> includes the following Core Federal Agency Partners listed below. Current MB </w:t>
      </w:r>
      <w:r w:rsidR="00D714D4" w:rsidRPr="007C5A04">
        <w:rPr>
          <w:rFonts w:ascii="Times Roman"/>
        </w:rPr>
        <w:t>m</w:t>
      </w:r>
      <w:r w:rsidR="00141519" w:rsidRPr="007C5A04">
        <w:rPr>
          <w:rFonts w:ascii="Times Roman"/>
        </w:rPr>
        <w:t xml:space="preserve">embership can be found at: </w:t>
      </w:r>
      <w:r w:rsidRPr="007C5A04">
        <w:rPr>
          <w:rFonts w:ascii="Times Roman"/>
        </w:rPr>
        <w:t xml:space="preserve">http://www.chesapeakebay.net/groups/group/management_board  </w:t>
      </w:r>
    </w:p>
    <w:p w14:paraId="225ACBB3" w14:textId="77777777" w:rsidR="00F1251F" w:rsidRPr="007C5A04" w:rsidRDefault="00CC746C">
      <w:pPr>
        <w:pStyle w:val="Default"/>
        <w:numPr>
          <w:ilvl w:val="1"/>
          <w:numId w:val="4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Resource Conservation Service </w:t>
      </w:r>
    </w:p>
    <w:p w14:paraId="10454834" w14:textId="77777777" w:rsidR="00F1251F" w:rsidRPr="007C5A04" w:rsidRDefault="00CC746C">
      <w:pPr>
        <w:pStyle w:val="Default"/>
        <w:numPr>
          <w:ilvl w:val="1"/>
          <w:numId w:val="49"/>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Forest Service </w:t>
      </w:r>
    </w:p>
    <w:p w14:paraId="4CEFB2E1" w14:textId="77777777" w:rsidR="00F1251F" w:rsidRPr="007C5A04" w:rsidRDefault="00CC746C">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Oceanic and Atmospheric Administration </w:t>
      </w:r>
    </w:p>
    <w:p w14:paraId="22AE403A" w14:textId="77777777" w:rsidR="00F1251F" w:rsidRPr="007C5A04" w:rsidRDefault="00CC746C">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Geological Survey </w:t>
      </w:r>
    </w:p>
    <w:p w14:paraId="11E2A66C" w14:textId="77777777" w:rsidR="00F1251F" w:rsidRPr="007C5A04" w:rsidRDefault="00CC746C">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Park Service </w:t>
      </w:r>
    </w:p>
    <w:p w14:paraId="3F173D4C" w14:textId="77777777" w:rsidR="00F1251F" w:rsidRPr="007C5A04" w:rsidRDefault="00CC746C">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Fish and Wildlife Service </w:t>
      </w:r>
    </w:p>
    <w:p w14:paraId="7997720F" w14:textId="77777777" w:rsidR="00F1251F" w:rsidRPr="007C5A04" w:rsidRDefault="00CC746C">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Army Corp of Engineers </w:t>
      </w:r>
    </w:p>
    <w:p w14:paraId="41FFA767" w14:textId="77777777" w:rsidR="00F1251F" w:rsidRPr="007C5A04" w:rsidRDefault="00CC746C">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Department of Defense </w:t>
      </w:r>
    </w:p>
    <w:p w14:paraId="07C6014C" w14:textId="77777777" w:rsidR="00F1251F" w:rsidRPr="007C5A04" w:rsidRDefault="00CC746C">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U.S. Environmental Protection Agency </w:t>
      </w:r>
    </w:p>
    <w:p w14:paraId="522C8325"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Transportation</w:t>
      </w:r>
    </w:p>
    <w:p w14:paraId="10B007AC"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Homeland Security</w:t>
      </w:r>
    </w:p>
    <w:p w14:paraId="4C23142C" w14:textId="1D721BB6"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The Chair and members </w:t>
      </w:r>
      <w:r w:rsidR="008C6C4F" w:rsidRPr="007C5A04">
        <w:rPr>
          <w:rFonts w:ascii="Times Roman"/>
        </w:rPr>
        <w:t>serve</w:t>
      </w:r>
      <w:r w:rsidRPr="007C5A04">
        <w:rPr>
          <w:rFonts w:ascii="Times Roman"/>
        </w:rPr>
        <w:t xml:space="preserve"> for indefinite terms.</w:t>
      </w:r>
    </w:p>
    <w:p w14:paraId="78C9A8C8" w14:textId="77777777"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MB Operations:</w:t>
      </w:r>
      <w:r w:rsidRPr="007C5A04">
        <w:rPr>
          <w:rFonts w:ascii="Times Roman"/>
        </w:rPr>
        <w:t xml:space="preserve">  </w:t>
      </w:r>
    </w:p>
    <w:p w14:paraId="6B5D07D3" w14:textId="77777777" w:rsidR="00F1251F" w:rsidRPr="007C5A04" w:rsidRDefault="00CC746C">
      <w:pPr>
        <w:pStyle w:val="Default"/>
        <w:numPr>
          <w:ilvl w:val="0"/>
          <w:numId w:val="5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Ground Rules:  </w:t>
      </w:r>
      <w:r w:rsidRPr="007C5A04">
        <w:rPr>
          <w:rFonts w:ascii="Times Roman"/>
        </w:rPr>
        <w:t xml:space="preserve">The meeting time of the MB is for decision-making, time-critical discussions, and hearing summary results of the GITs or Action Teams. </w:t>
      </w:r>
      <w:r w:rsidR="00B22CE1" w:rsidRPr="007C5A04">
        <w:rPr>
          <w:rFonts w:ascii="Times Roman"/>
        </w:rPr>
        <w:t xml:space="preserve">An agenda and decision documents are circulated at the latest one week prior to the meeting date.  </w:t>
      </w:r>
      <w:r w:rsidRPr="007C5A04">
        <w:rPr>
          <w:rFonts w:ascii="Times Roman"/>
        </w:rPr>
        <w:t xml:space="preserve">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14:paraId="25370C06" w14:textId="6A19D70D" w:rsidR="007907FC" w:rsidRPr="007907FC" w:rsidRDefault="00CC746C" w:rsidP="007907FC">
      <w:pPr>
        <w:pStyle w:val="Default"/>
        <w:numPr>
          <w:ilvl w:val="1"/>
          <w:numId w:val="59"/>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 xml:space="preserve">Making:  </w:t>
      </w:r>
      <w:r w:rsidRPr="007C5A04">
        <w:rPr>
          <w:rFonts w:ascii="Times Roman"/>
        </w:rPr>
        <w:t xml:space="preserve">Decision-making at the </w:t>
      </w:r>
      <w:r w:rsidR="00B950AE" w:rsidRPr="007C5A04">
        <w:rPr>
          <w:rFonts w:ascii="Times Roman"/>
        </w:rPr>
        <w:t>MB</w:t>
      </w:r>
      <w:r w:rsidRPr="007C5A04">
        <w:rPr>
          <w:rFonts w:ascii="Times Roman"/>
        </w:rPr>
        <w:t xml:space="preserve"> will be done by </w:t>
      </w:r>
      <w:del w:id="63" w:author="CBPStaff" w:date="2015-01-23T11:42:00Z">
        <w:r w:rsidRPr="007C5A04" w:rsidDel="007907FC">
          <w:rPr>
            <w:rFonts w:ascii="Times Roman"/>
          </w:rPr>
          <w:delText>signatory representatives</w:delText>
        </w:r>
      </w:del>
      <w:ins w:id="64" w:author="CBPStaff" w:date="2015-01-23T11:42:00Z">
        <w:r w:rsidR="007907FC">
          <w:rPr>
            <w:rFonts w:ascii="Times Roman"/>
          </w:rPr>
          <w:t>members</w:t>
        </w:r>
      </w:ins>
      <w:r w:rsidRPr="007C5A04">
        <w:rPr>
          <w:rFonts w:ascii="Times Roman"/>
        </w:rPr>
        <w:t xml:space="preserve"> through </w:t>
      </w:r>
      <w:ins w:id="65" w:author="CBPStaff" w:date="2015-01-23T11:43:00Z">
        <w:r w:rsidR="007907FC">
          <w:rPr>
            <w:rFonts w:ascii="Times Roman"/>
          </w:rPr>
          <w:t xml:space="preserve">a unanimous or </w:t>
        </w:r>
      </w:ins>
      <w:r w:rsidRPr="007C5A04">
        <w:rPr>
          <w:rFonts w:ascii="Times Roman"/>
        </w:rPr>
        <w:t>consensus</w:t>
      </w:r>
      <w:ins w:id="66" w:author="CBPStaff" w:date="2015-01-23T11:43:00Z">
        <w:r w:rsidR="007907FC">
          <w:rPr>
            <w:rFonts w:ascii="Times Roman"/>
          </w:rPr>
          <w:t xml:space="preserve"> based approach</w:t>
        </w:r>
      </w:ins>
      <w:r w:rsidRPr="007C5A04">
        <w:rPr>
          <w:rFonts w:ascii="Times Roman"/>
        </w:rPr>
        <w:t>.  If after substantial discussions consensus cannot be reached</w:t>
      </w:r>
      <w:ins w:id="67" w:author="CBPStaff" w:date="2015-01-23T11:43:00Z">
        <w:r w:rsidR="007907FC">
          <w:rPr>
            <w:rFonts w:ascii="Times Roman"/>
          </w:rPr>
          <w:t>,</w:t>
        </w:r>
      </w:ins>
      <w:r w:rsidRPr="007C5A04">
        <w:rPr>
          <w:rFonts w:ascii="Times Roman"/>
        </w:rPr>
        <w:t xml:space="preserve"> a supermajority vote </w:t>
      </w:r>
      <w:ins w:id="68" w:author="CBPStaff" w:date="2015-01-23T11:43:00Z">
        <w:r w:rsidR="007907FC">
          <w:rPr>
            <w:rFonts w:ascii="Times Roman"/>
          </w:rPr>
          <w:t xml:space="preserve">by signatory </w:t>
        </w:r>
      </w:ins>
      <w:ins w:id="69" w:author="CBPStaff" w:date="2015-01-23T11:44:00Z">
        <w:r w:rsidR="007907FC">
          <w:rPr>
            <w:rFonts w:ascii="Times Roman"/>
          </w:rPr>
          <w:t>representatives</w:t>
        </w:r>
      </w:ins>
      <w:ins w:id="70" w:author="CBPStaff" w:date="2015-01-23T11:43:00Z">
        <w:r w:rsidR="007907FC">
          <w:rPr>
            <w:rFonts w:ascii="Times Roman"/>
          </w:rPr>
          <w:t xml:space="preserve"> </w:t>
        </w:r>
      </w:ins>
      <w:r w:rsidRPr="007C5A04">
        <w:rPr>
          <w:rFonts w:ascii="Times Roman"/>
        </w:rPr>
        <w:t>will be utilized</w:t>
      </w:r>
      <w:ins w:id="71" w:author="CBPStaff" w:date="2015-01-23T11:44:00Z">
        <w:r w:rsidR="007907FC">
          <w:rPr>
            <w:rFonts w:ascii="Times Roman"/>
          </w:rPr>
          <w:t>, requiring seven out of nine yea votes</w:t>
        </w:r>
      </w:ins>
      <w:r w:rsidRPr="007C5A04">
        <w:rPr>
          <w:rFonts w:ascii="Times Roman"/>
        </w:rPr>
        <w:t xml:space="preserve">. The </w:t>
      </w:r>
      <w:r w:rsidR="00D714D4" w:rsidRPr="007C5A04">
        <w:rPr>
          <w:rFonts w:ascii="Times Roman"/>
        </w:rPr>
        <w:t>F</w:t>
      </w:r>
      <w:r w:rsidRPr="007C5A04">
        <w:rPr>
          <w:rFonts w:ascii="Times Roman"/>
        </w:rPr>
        <w:t xml:space="preserve">ederal members will act as a delegation if a vote is required.  </w:t>
      </w:r>
      <w:commentRangeStart w:id="72"/>
      <w:r w:rsidR="00B96C5C" w:rsidRPr="007C5A04">
        <w:rPr>
          <w:rFonts w:ascii="Times Roman"/>
        </w:rPr>
        <w:t xml:space="preserve">As non-voting members, </w:t>
      </w:r>
      <w:r w:rsidRPr="007C5A04">
        <w:rPr>
          <w:rFonts w:ascii="Times Roman"/>
        </w:rPr>
        <w:t xml:space="preserve">Advisory </w:t>
      </w:r>
      <w:r w:rsidR="002B386B" w:rsidRPr="007C5A04">
        <w:rPr>
          <w:rFonts w:ascii="Times Roman"/>
        </w:rPr>
        <w:t>Committee</w:t>
      </w:r>
      <w:r w:rsidR="00287BB7" w:rsidRPr="007C5A04">
        <w:rPr>
          <w:rFonts w:ascii="Times Roman"/>
        </w:rPr>
        <w:t xml:space="preserve"> Chairs</w:t>
      </w:r>
      <w:r w:rsidR="002B386B" w:rsidRPr="007C5A04">
        <w:rPr>
          <w:rFonts w:ascii="Times Roman"/>
        </w:rPr>
        <w:t xml:space="preserve"> </w:t>
      </w:r>
      <w:r w:rsidRPr="007C5A04">
        <w:rPr>
          <w:rFonts w:ascii="Times Roman"/>
        </w:rPr>
        <w:t xml:space="preserve">and </w:t>
      </w:r>
      <w:r w:rsidR="00B950AE" w:rsidRPr="007C5A04">
        <w:rPr>
          <w:rFonts w:ascii="Times Roman"/>
        </w:rPr>
        <w:t>GIT</w:t>
      </w:r>
      <w:r w:rsidRPr="007C5A04">
        <w:rPr>
          <w:rFonts w:ascii="Times Roman"/>
        </w:rPr>
        <w:t xml:space="preserve"> </w:t>
      </w:r>
      <w:r w:rsidR="00287BB7" w:rsidRPr="007C5A04">
        <w:rPr>
          <w:rFonts w:ascii="Times Roman"/>
        </w:rPr>
        <w:t>C</w:t>
      </w:r>
      <w:r w:rsidRPr="007C5A04">
        <w:rPr>
          <w:rFonts w:ascii="Times Roman"/>
        </w:rPr>
        <w:t xml:space="preserve">hairs </w:t>
      </w:r>
      <w:r w:rsidR="00287BB7" w:rsidRPr="007C5A04">
        <w:rPr>
          <w:rFonts w:ascii="Times Roman"/>
        </w:rPr>
        <w:t>may participate as advisors.</w:t>
      </w:r>
      <w:ins w:id="73" w:author="CBPStaff" w:date="2015-01-23T11:46:00Z">
        <w:r w:rsidR="007907FC">
          <w:rPr>
            <w:rFonts w:ascii="Times Roman"/>
          </w:rPr>
          <w:t xml:space="preserve"> </w:t>
        </w:r>
      </w:ins>
      <w:commentRangeEnd w:id="72"/>
      <w:r w:rsidR="00BC4194">
        <w:rPr>
          <w:rStyle w:val="CommentReference"/>
          <w:rFonts w:ascii="Times New Roman" w:eastAsia="Arial Unicode MS" w:hAnsi="Times New Roman" w:cs="Times New Roman"/>
          <w:color w:val="auto"/>
        </w:rPr>
        <w:commentReference w:id="72"/>
      </w:r>
    </w:p>
    <w:p w14:paraId="4B351D84" w14:textId="77777777" w:rsidR="00F1251F" w:rsidRPr="007C5A04" w:rsidRDefault="00CC746C">
      <w:pPr>
        <w:pStyle w:val="Default"/>
        <w:numPr>
          <w:ilvl w:val="0"/>
          <w:numId w:val="60"/>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A quorum of 50% of those on the MB, regardless of Federal and State proportions, must be present</w:t>
      </w:r>
      <w:r w:rsidRPr="007C5A04">
        <w:rPr>
          <w:rFonts w:hAnsi="Times Roman"/>
        </w:rPr>
        <w:t> </w:t>
      </w:r>
      <w:r w:rsidRPr="007C5A04">
        <w:rPr>
          <w:rFonts w:ascii="Times Roman"/>
        </w:rPr>
        <w:t xml:space="preserve">for decisions to be made. </w:t>
      </w:r>
    </w:p>
    <w:p w14:paraId="4FBA22B3" w14:textId="77777777" w:rsidR="00F1251F" w:rsidRPr="007C5A04" w:rsidRDefault="00CC746C">
      <w:pPr>
        <w:pStyle w:val="Default"/>
        <w:numPr>
          <w:ilvl w:val="0"/>
          <w:numId w:val="61"/>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14:paraId="32D20D63" w14:textId="77777777" w:rsidR="00F1251F" w:rsidRPr="007C5A04" w:rsidRDefault="00CC746C">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For general operation of the MB, it is the responsibility of the Chair and the Coordinator to</w:t>
      </w:r>
      <w:r w:rsidRPr="007C5A04">
        <w:rPr>
          <w:rFonts w:hAnsi="Times Roman"/>
        </w:rPr>
        <w:t> </w:t>
      </w:r>
      <w:r w:rsidRPr="007C5A04">
        <w:rPr>
          <w:rFonts w:ascii="Times Roman"/>
        </w:rPr>
        <w:t>track</w:t>
      </w:r>
      <w:r w:rsidRPr="007C5A04">
        <w:rPr>
          <w:rFonts w:hAnsi="Times Roman"/>
        </w:rPr>
        <w:t> </w:t>
      </w:r>
      <w:r w:rsidRPr="007C5A04">
        <w:rPr>
          <w:rFonts w:ascii="Times Roman"/>
        </w:rPr>
        <w:t>and facilitate discussion on the</w:t>
      </w:r>
      <w:r w:rsidRPr="007C5A04">
        <w:rPr>
          <w:rFonts w:hAnsi="Times Roman"/>
        </w:rPr>
        <w:t> </w:t>
      </w:r>
      <w:r w:rsidRPr="007C5A04">
        <w:rPr>
          <w:rFonts w:ascii="Times Roman"/>
        </w:rPr>
        <w:t>highest MB priorities</w:t>
      </w:r>
      <w:r w:rsidRPr="007C5A04">
        <w:rPr>
          <w:rFonts w:hAnsi="Times Roman"/>
        </w:rPr>
        <w:t> </w:t>
      </w:r>
      <w:r w:rsidRPr="007C5A04">
        <w:rPr>
          <w:rFonts w:ascii="Times Roman"/>
        </w:rPr>
        <w:t xml:space="preserve">following input from the entire group. </w:t>
      </w:r>
    </w:p>
    <w:p w14:paraId="3F585912" w14:textId="77777777" w:rsidR="00F1251F" w:rsidRPr="007C5A04" w:rsidRDefault="00CC746C">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Budgeted Resources:</w:t>
      </w:r>
      <w:r w:rsidRPr="007C5A04">
        <w:rPr>
          <w:rFonts w:ascii="Times Roman"/>
        </w:rPr>
        <w:t xml:space="preserve">  The EPA CBPO provides funding for priority activities identified by the MB in collaboration with the GITs on an annual and as-available basis.  Requests for EPA funds</w:t>
      </w:r>
      <w:r w:rsidRPr="007C5A04">
        <w:rPr>
          <w:rFonts w:hAnsi="Times Roman"/>
        </w:rPr>
        <w:t> </w:t>
      </w:r>
      <w:r w:rsidRPr="007C5A04">
        <w:rPr>
          <w:rFonts w:ascii="Times Roman"/>
        </w:rPr>
        <w:t>will be processed by the MB Chair.</w:t>
      </w:r>
    </w:p>
    <w:p w14:paraId="198E0F94" w14:textId="13800BA0" w:rsidR="00CA68E9" w:rsidRPr="007C5A04" w:rsidRDefault="00CC746C" w:rsidP="00141519">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lastRenderedPageBreak/>
        <w:t>Staffing</w:t>
      </w:r>
      <w:r w:rsidRPr="007C5A04">
        <w:rPr>
          <w:rFonts w:hAnsi="Times Roman"/>
          <w:i/>
          <w:iCs/>
        </w:rPr>
        <w:t> </w:t>
      </w:r>
      <w:r w:rsidRPr="007C5A04">
        <w:rPr>
          <w:rFonts w:ascii="Times Roman"/>
          <w:i/>
          <w:iCs/>
        </w:rPr>
        <w:t>and</w:t>
      </w:r>
      <w:r w:rsidRPr="007C5A04">
        <w:rPr>
          <w:rFonts w:hAnsi="Times Roman"/>
          <w:i/>
          <w:iCs/>
        </w:rPr>
        <w:t> </w:t>
      </w:r>
      <w:r w:rsidRPr="007C5A04">
        <w:rPr>
          <w:rFonts w:ascii="Times Roman"/>
          <w:i/>
          <w:iCs/>
        </w:rPr>
        <w:t>Support:</w:t>
      </w:r>
      <w:r w:rsidRPr="007C5A04">
        <w:rPr>
          <w:rFonts w:ascii="Times Roman"/>
        </w:rPr>
        <w:t xml:space="preserve">  The EPA CBPO provides significant staffing and logistic support to the MB.  A senior member of the CBPO is assigned as MB Coordinator.  One or more of the staff members of a non-government organization supported by a grant from EPA</w:t>
      </w:r>
      <w:r w:rsidR="00BE1923" w:rsidRPr="007C5A04">
        <w:rPr>
          <w:rFonts w:ascii="Times Roman"/>
        </w:rPr>
        <w:t>,</w:t>
      </w:r>
      <w:r w:rsidRPr="007C5A04">
        <w:rPr>
          <w:rFonts w:ascii="Times Roman"/>
        </w:rPr>
        <w:t xml:space="preserve"> currently the Chesapeake Research Consortium</w:t>
      </w:r>
      <w:r w:rsidR="00BE1923" w:rsidRPr="007C5A04">
        <w:rPr>
          <w:rFonts w:ascii="Times Roman"/>
        </w:rPr>
        <w:t xml:space="preserve"> (CRC</w:t>
      </w:r>
      <w:r w:rsidRPr="007C5A04">
        <w:rPr>
          <w:rFonts w:ascii="Times Roman"/>
        </w:rPr>
        <w:t>)</w:t>
      </w:r>
      <w:r w:rsidR="00BE1923" w:rsidRPr="007C5A04">
        <w:rPr>
          <w:rFonts w:ascii="Times Roman"/>
        </w:rPr>
        <w:t>,</w:t>
      </w:r>
      <w:r w:rsidRPr="007C5A04">
        <w:rPr>
          <w:rFonts w:ascii="Times Roman"/>
        </w:rPr>
        <w:t xml:space="preserve"> will be assigned to provide administrative and research support.  In addition, there is a close and supportive relationship between the MB and the Enhancing Partnering, Leadership, and Management GIT.</w:t>
      </w:r>
      <w:r w:rsidRPr="007C5A04">
        <w:rPr>
          <w:rFonts w:hAnsi="Times Roman"/>
        </w:rPr>
        <w:t> </w:t>
      </w:r>
      <w:r w:rsidRPr="007C5A04">
        <w:t xml:space="preserve"> </w:t>
      </w:r>
      <w:r w:rsidRPr="007C5A04">
        <w:rPr>
          <w:rFonts w:ascii="Times Roman"/>
        </w:rPr>
        <w:t>This GIT provides significant coordination of the adaptive management system cycle and facilitates</w:t>
      </w:r>
      <w:r w:rsidRPr="007C5A04">
        <w:rPr>
          <w:rFonts w:hAnsi="Times Roman"/>
        </w:rPr>
        <w:t> </w:t>
      </w:r>
      <w:r w:rsidRPr="007C5A04">
        <w:rPr>
          <w:rFonts w:ascii="Times Roman"/>
        </w:rPr>
        <w:t>the MB</w:t>
      </w:r>
      <w:r w:rsidRPr="007C5A04">
        <w:rPr>
          <w:rFonts w:hAnsi="Times Roman"/>
        </w:rPr>
        <w:t>’</w:t>
      </w:r>
      <w:r w:rsidRPr="007C5A04">
        <w:rPr>
          <w:rFonts w:ascii="Times Roman"/>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14:paraId="79F86D0A" w14:textId="77777777" w:rsidR="00F1251F" w:rsidRPr="007C5A04" w:rsidRDefault="00E739B6">
      <w:pPr>
        <w:spacing w:after="160"/>
        <w:rPr>
          <w:sz w:val="22"/>
          <w:szCs w:val="22"/>
        </w:rPr>
      </w:pPr>
      <w:r w:rsidRPr="007C5A04">
        <w:rPr>
          <w:b/>
          <w:sz w:val="22"/>
          <w:szCs w:val="22"/>
        </w:rPr>
        <w:t>Action Teams:</w:t>
      </w:r>
      <w:r w:rsidRPr="007C5A04">
        <w:rPr>
          <w:sz w:val="22"/>
          <w:szCs w:val="22"/>
        </w:rPr>
        <w:t xml:space="preserve"> Action teams will be established by the Management Board as needed to meet very explicit and short-term needs or products.  Generally, an Action Team is also appropriate for an issue that does not appropriately reside within the context of a particular GIT.  </w:t>
      </w:r>
    </w:p>
    <w:p w14:paraId="4A7C1563"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Roles and Responsibilities:</w:t>
      </w:r>
    </w:p>
    <w:p w14:paraId="154D6171"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An Action Team is created by the MB to address a problem that requires special expertise and/or is subject to special time pressure such that existing GITs are not the best mechanism for addressing it.</w:t>
      </w:r>
    </w:p>
    <w:p w14:paraId="549FE3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Assemble a team of individuals with expertise relevant to the problem this team is to address</w:t>
      </w:r>
    </w:p>
    <w:p w14:paraId="14F2E859" w14:textId="1FB3B592"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Adopt/adapt operating procedures (i</w:t>
      </w:r>
      <w:r w:rsidR="00BE1923" w:rsidRPr="007C5A04">
        <w:rPr>
          <w:rFonts w:ascii="Times New Roman" w:hAnsi="Times New Roman" w:cs="Times New Roman"/>
        </w:rPr>
        <w:t>.</w:t>
      </w:r>
      <w:r w:rsidRPr="007C5A04">
        <w:rPr>
          <w:rFonts w:ascii="Times New Roman" w:hAnsi="Times New Roman" w:cs="Times New Roman"/>
        </w:rPr>
        <w:t>e</w:t>
      </w:r>
      <w:r w:rsidR="00BE1923" w:rsidRPr="007C5A04">
        <w:rPr>
          <w:rFonts w:ascii="Times New Roman" w:hAnsi="Times New Roman" w:cs="Times New Roman"/>
        </w:rPr>
        <w:t>.,</w:t>
      </w:r>
      <w:r w:rsidRPr="007C5A04">
        <w:rPr>
          <w:rFonts w:ascii="Times New Roman" w:hAnsi="Times New Roman" w:cs="Times New Roman"/>
        </w:rPr>
        <w:t xml:space="preserve"> meetings, subgroups) to meet the MB’s objectives (deliverables and timetable) for action on this problem.</w:t>
      </w:r>
    </w:p>
    <w:p w14:paraId="45C84CA3"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Conduct analysis of the problem.</w:t>
      </w:r>
    </w:p>
    <w:p w14:paraId="3030EC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Report to the MB with recommendations or options for resolving problem.</w:t>
      </w:r>
    </w:p>
    <w:p w14:paraId="5FF910F2" w14:textId="4C49525E"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Disband after reporting to the MB.</w:t>
      </w:r>
    </w:p>
    <w:p w14:paraId="710BEEA6"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Leadership and Membership:</w:t>
      </w:r>
    </w:p>
    <w:p w14:paraId="71CF553B" w14:textId="6E71448B"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Leadership of the Action Team will be determined by the MB.  The leadership of the Action Team will determine the membership in consultation with the MB and will be guided by the skill sets required to address the issue the Action Team is to address.  Members will be drawn from volunteers as well as from targeted invitations at the discretion of the leader.</w:t>
      </w:r>
      <w:r w:rsidR="006778D6" w:rsidRPr="007C5A04">
        <w:rPr>
          <w:rFonts w:ascii="Times New Roman" w:hAnsi="Times New Roman" w:cs="Times New Roman"/>
        </w:rPr>
        <w:br/>
      </w:r>
    </w:p>
    <w:p w14:paraId="3A05AD3F"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Action Team Operations:</w:t>
      </w:r>
    </w:p>
    <w:p w14:paraId="06D42A9F" w14:textId="77777777"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Each Action Team shall have its own operating procedures.  The default operating procedures are those found under the Goal Implementation Teams section of this document and will be in force until the Action Team adopts new procedures.  Special considerations for Action Team operating procedures include:</w:t>
      </w:r>
    </w:p>
    <w:p w14:paraId="1473DC59"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They are charged with a specific mission and strategic priorities by the MB.</w:t>
      </w:r>
    </w:p>
    <w:p w14:paraId="3BD8F9DB"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Staffing will be dependent on the mission.</w:t>
      </w:r>
    </w:p>
    <w:p w14:paraId="0DF610E4"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dissolve when mission is accomplished.</w:t>
      </w:r>
    </w:p>
    <w:p w14:paraId="00FFA698" w14:textId="5C60F798" w:rsidR="00AE5723"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lastRenderedPageBreak/>
        <w:t>Action Teams present their work products and finding to the MB.</w:t>
      </w:r>
    </w:p>
    <w:p w14:paraId="6AA6CD43" w14:textId="0F0763B4"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Goal Implementation Teams (GITs)</w:t>
      </w:r>
      <w:r w:rsidR="00C60E18" w:rsidRPr="007C5A04">
        <w:rPr>
          <w:rFonts w:ascii="Times New Roman Bold"/>
        </w:rPr>
        <w:t>:</w:t>
      </w:r>
      <w:r w:rsidRPr="007C5A04">
        <w:rPr>
          <w:rFonts w:ascii="Times New Roman Bold"/>
        </w:rPr>
        <w:t xml:space="preserve"> </w:t>
      </w:r>
      <w:r w:rsidRPr="007C5A04">
        <w:rPr>
          <w:rFonts w:ascii="Times Roman"/>
        </w:rPr>
        <w:t xml:space="preserve">The GITs are intended to focus and drive implementation to achieve very explicit progress and results within the scope of their goal area.  The </w:t>
      </w:r>
      <w:r w:rsidR="00E34E65" w:rsidRPr="007C5A04">
        <w:rPr>
          <w:rFonts w:ascii="Times Roman"/>
        </w:rPr>
        <w:t>GIT goal area scopes</w:t>
      </w:r>
      <w:r w:rsidR="00F2517C" w:rsidRPr="007C5A04">
        <w:rPr>
          <w:rFonts w:ascii="Times Roman"/>
        </w:rPr>
        <w:t xml:space="preserve"> are consistent with the broad G</w:t>
      </w:r>
      <w:r w:rsidR="00E34E65" w:rsidRPr="007C5A04">
        <w:rPr>
          <w:rFonts w:ascii="Times Roman"/>
        </w:rPr>
        <w:t xml:space="preserve">oals of the </w:t>
      </w:r>
      <w:r w:rsidR="00E34E65" w:rsidRPr="007C5A04">
        <w:rPr>
          <w:rFonts w:ascii="Times Roman"/>
          <w:i/>
        </w:rPr>
        <w:t>Agreement</w:t>
      </w:r>
      <w:r w:rsidR="00E34E65" w:rsidRPr="007C5A04">
        <w:rPr>
          <w:rFonts w:ascii="Times Roman"/>
        </w:rPr>
        <w:t>,</w:t>
      </w:r>
      <w:r w:rsidRPr="007C5A04">
        <w:rPr>
          <w:rFonts w:ascii="Times Roman"/>
        </w:rPr>
        <w:t xml:space="preserve"> except that a sixth goal </w:t>
      </w:r>
      <w:r w:rsidR="006778D6" w:rsidRPr="007C5A04">
        <w:rPr>
          <w:rFonts w:ascii="Times Roman"/>
        </w:rPr>
        <w:t xml:space="preserve">area </w:t>
      </w:r>
      <w:r w:rsidRPr="007C5A04">
        <w:rPr>
          <w:rFonts w:ascii="Times Roman"/>
        </w:rPr>
        <w:t xml:space="preserve">has been added to support the MB with coordination and management of the overall CBP.  The six GITs are: Protect &amp; Restore </w:t>
      </w:r>
      <w:r w:rsidR="00CC07E9" w:rsidRPr="007C5A04">
        <w:rPr>
          <w:rFonts w:ascii="Times Roman"/>
        </w:rPr>
        <w:t>Fisheries, Protect</w:t>
      </w:r>
      <w:r w:rsidRPr="007C5A04">
        <w:rPr>
          <w:rFonts w:ascii="Times Roman"/>
        </w:rPr>
        <w:t xml:space="preserve"> &amp; Restore Vital Aquatic Habitats</w:t>
      </w:r>
      <w:r w:rsidR="00162EB5" w:rsidRPr="007C5A04">
        <w:rPr>
          <w:rFonts w:ascii="Times Roman"/>
        </w:rPr>
        <w:t xml:space="preserve">, </w:t>
      </w:r>
      <w:r w:rsidRPr="007C5A04">
        <w:rPr>
          <w:rFonts w:ascii="Times Roman"/>
        </w:rPr>
        <w:t>Protect &amp; Restore Water Quality</w:t>
      </w:r>
      <w:r w:rsidR="00162EB5" w:rsidRPr="007C5A04">
        <w:rPr>
          <w:rFonts w:ascii="Times Roman"/>
        </w:rPr>
        <w:t xml:space="preserve">, </w:t>
      </w:r>
      <w:r w:rsidRPr="007C5A04">
        <w:rPr>
          <w:rFonts w:ascii="Times Roman"/>
        </w:rPr>
        <w:t>Maintain Healthy Watersheds</w:t>
      </w:r>
      <w:r w:rsidR="00162EB5" w:rsidRPr="007C5A04">
        <w:rPr>
          <w:rFonts w:ascii="Times Roman"/>
        </w:rPr>
        <w:t>,</w:t>
      </w:r>
      <w:r w:rsidRPr="007C5A04">
        <w:rPr>
          <w:rFonts w:ascii="Times Roman"/>
        </w:rPr>
        <w:t xml:space="preserve"> Foster Chesapeake Stewardship, and Enhance Partnering, </w:t>
      </w:r>
      <w:r w:rsidR="00CC07E9" w:rsidRPr="007C5A04">
        <w:rPr>
          <w:rFonts w:ascii="Times Roman"/>
        </w:rPr>
        <w:t>Leadership</w:t>
      </w:r>
      <w:r w:rsidRPr="007C5A04">
        <w:rPr>
          <w:rFonts w:ascii="Times Roman"/>
        </w:rPr>
        <w:t xml:space="preserve">, &amp; Management.  The mission, membership and activities of the individual GITs can be found at: http://www.chesapeakebay.net/about/organized. </w:t>
      </w:r>
      <w:r w:rsidR="00534E15" w:rsidRPr="007C5A04">
        <w:rPr>
          <w:rFonts w:ascii="Times Roman"/>
        </w:rPr>
        <w:t>The following are general governance rules and procedures that remain consistent across all GITs.  Where more specific rules are needed, each GIT has the discretion to develop their own charters, as long as they are consistent with this section.</w:t>
      </w:r>
    </w:p>
    <w:p w14:paraId="1C1D7E73"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Roles and Responsibilities: </w:t>
      </w:r>
      <w:r w:rsidRPr="007C5A04">
        <w:rPr>
          <w:rFonts w:ascii="Times Roman"/>
        </w:rPr>
        <w:t xml:space="preserve">Certain functions and responsibilities will be common to all of the GITs. </w:t>
      </w:r>
    </w:p>
    <w:p w14:paraId="3288D16D" w14:textId="3D9DE0A5"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Develop</w:t>
      </w:r>
      <w:r w:rsidR="00CC746C" w:rsidRPr="007C5A04">
        <w:rPr>
          <w:rFonts w:ascii="Times Roman"/>
        </w:rPr>
        <w:t xml:space="preserve"> Management Strategies</w:t>
      </w:r>
      <w:r w:rsidRPr="007C5A04">
        <w:rPr>
          <w:rFonts w:ascii="Times Roman"/>
        </w:rPr>
        <w:t xml:space="preserve"> and submit to the MB</w:t>
      </w:r>
      <w:r w:rsidR="00CC746C" w:rsidRPr="007C5A04">
        <w:rPr>
          <w:rFonts w:ascii="Times Roman"/>
        </w:rPr>
        <w:t xml:space="preserve"> </w:t>
      </w:r>
      <w:r w:rsidR="008C6C4F" w:rsidRPr="007C5A04">
        <w:rPr>
          <w:rFonts w:ascii="Times Roman"/>
        </w:rPr>
        <w:t>to accept as complete.</w:t>
      </w:r>
    </w:p>
    <w:p w14:paraId="45D71FA9" w14:textId="77777777"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 xml:space="preserve">Implement </w:t>
      </w:r>
      <w:r w:rsidR="007A23FD" w:rsidRPr="007C5A04">
        <w:rPr>
          <w:rFonts w:ascii="Times Roman"/>
        </w:rPr>
        <w:t xml:space="preserve">accepted </w:t>
      </w:r>
      <w:r w:rsidRPr="007C5A04">
        <w:rPr>
          <w:rFonts w:ascii="Times Roman"/>
        </w:rPr>
        <w:t>Management Strategies</w:t>
      </w:r>
      <w:r w:rsidR="008C6C4F" w:rsidRPr="007C5A04">
        <w:rPr>
          <w:rFonts w:ascii="Times Roman"/>
        </w:rPr>
        <w:t xml:space="preserve"> upon PSC ratification</w:t>
      </w:r>
      <w:r w:rsidRPr="007C5A04">
        <w:rPr>
          <w:rFonts w:ascii="Times Roman"/>
        </w:rPr>
        <w:t xml:space="preserve">. </w:t>
      </w:r>
    </w:p>
    <w:p w14:paraId="68E660CC" w14:textId="7BD2187F" w:rsidR="00F1251F" w:rsidRPr="007C5A04" w:rsidRDefault="00CC746C">
      <w:pPr>
        <w:pStyle w:val="Default"/>
        <w:numPr>
          <w:ilvl w:val="0"/>
          <w:numId w:val="7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Create and commission </w:t>
      </w:r>
      <w:r w:rsidR="004951B4" w:rsidRPr="007C5A04">
        <w:rPr>
          <w:rFonts w:ascii="Times Roman"/>
        </w:rPr>
        <w:t>workgroups</w:t>
      </w:r>
      <w:r w:rsidRPr="007C5A04">
        <w:rPr>
          <w:rFonts w:ascii="Times Roman"/>
        </w:rPr>
        <w:t xml:space="preserve"> for specific actions under the purview of their GIT as needed.  Appoints leaders of </w:t>
      </w:r>
      <w:r w:rsidR="004951B4" w:rsidRPr="007C5A04">
        <w:rPr>
          <w:rFonts w:ascii="Times Roman"/>
        </w:rPr>
        <w:t>workgroups</w:t>
      </w:r>
      <w:r w:rsidRPr="007C5A04">
        <w:rPr>
          <w:rFonts w:ascii="Times Roman"/>
        </w:rPr>
        <w:t>.</w:t>
      </w:r>
    </w:p>
    <w:p w14:paraId="691C5A1C" w14:textId="77777777" w:rsidR="00F1251F" w:rsidRPr="007C5A04" w:rsidRDefault="004D6735">
      <w:pPr>
        <w:pStyle w:val="Default"/>
        <w:numPr>
          <w:ilvl w:val="0"/>
          <w:numId w:val="72"/>
        </w:numPr>
        <w:tabs>
          <w:tab w:val="clear" w:pos="1050"/>
          <w:tab w:val="num" w:pos="1083"/>
        </w:tabs>
        <w:spacing w:after="160" w:line="288" w:lineRule="auto"/>
        <w:ind w:left="1083" w:hanging="363"/>
        <w:rPr>
          <w:rFonts w:ascii="Times Roman" w:eastAsia="Times Roman" w:hAnsi="Times Roman" w:cs="Times Roman"/>
        </w:rPr>
      </w:pPr>
      <w:r w:rsidRPr="007C5A04">
        <w:rPr>
          <w:rFonts w:ascii="Times New Roman" w:hAnsi="Times New Roman" w:cs="Times New Roman"/>
        </w:rPr>
        <w:t xml:space="preserve">Through the development of </w:t>
      </w:r>
      <w:r w:rsidR="00445544" w:rsidRPr="007C5A04">
        <w:rPr>
          <w:rFonts w:ascii="Times New Roman" w:hAnsi="Times New Roman" w:cs="Times New Roman"/>
        </w:rPr>
        <w:t>M</w:t>
      </w:r>
      <w:r w:rsidRPr="007C5A04">
        <w:rPr>
          <w:rFonts w:ascii="Times New Roman" w:hAnsi="Times New Roman" w:cs="Times New Roman"/>
        </w:rPr>
        <w:t xml:space="preserve">anagement </w:t>
      </w:r>
      <w:r w:rsidR="00445544" w:rsidRPr="007C5A04">
        <w:rPr>
          <w:rFonts w:ascii="Times New Roman" w:hAnsi="Times New Roman" w:cs="Times New Roman"/>
        </w:rPr>
        <w:t>S</w:t>
      </w:r>
      <w:r w:rsidRPr="007C5A04">
        <w:rPr>
          <w:rFonts w:ascii="Times New Roman" w:hAnsi="Times New Roman" w:cs="Times New Roman"/>
        </w:rPr>
        <w:t xml:space="preserve">trategies and their two year </w:t>
      </w:r>
      <w:r w:rsidR="008448EA" w:rsidRPr="007C5A04">
        <w:rPr>
          <w:rFonts w:ascii="Times New Roman" w:hAnsi="Times New Roman" w:cs="Times New Roman"/>
        </w:rPr>
        <w:t>work plans</w:t>
      </w:r>
      <w:r w:rsidRPr="007C5A04">
        <w:rPr>
          <w:rFonts w:ascii="Times New Roman" w:hAnsi="Times New Roman" w:cs="Times New Roman"/>
        </w:rPr>
        <w:t xml:space="preserve">, identify existing resources, gaps in those resources, and opportunities to align resources for that particular </w:t>
      </w:r>
      <w:r w:rsidR="00445544" w:rsidRPr="007C5A04">
        <w:rPr>
          <w:rFonts w:ascii="Times New Roman" w:hAnsi="Times New Roman" w:cs="Times New Roman"/>
        </w:rPr>
        <w:t>O</w:t>
      </w:r>
      <w:r w:rsidRPr="007C5A04">
        <w:rPr>
          <w:rFonts w:ascii="Times New Roman" w:hAnsi="Times New Roman" w:cs="Times New Roman"/>
        </w:rPr>
        <w:t xml:space="preserve">utcome. Collaborate with other GITs to identify opportunities to strategically align resources across </w:t>
      </w:r>
      <w:r w:rsidR="00445544" w:rsidRPr="007C5A04">
        <w:rPr>
          <w:rFonts w:ascii="Times New Roman" w:hAnsi="Times New Roman" w:cs="Times New Roman"/>
        </w:rPr>
        <w:t>O</w:t>
      </w:r>
      <w:r w:rsidRPr="007C5A04">
        <w:rPr>
          <w:rFonts w:ascii="Times New Roman" w:hAnsi="Times New Roman" w:cs="Times New Roman"/>
        </w:rPr>
        <w:t>utcomes.  Participate in annual planning and budget meeting and present recommendations regarding better strategic alignment of resources to achieve the collective Vision.</w:t>
      </w:r>
      <w:r w:rsidRPr="007C5A04">
        <w:rPr>
          <w:rFonts w:ascii="Arial" w:hAnsi="Arial" w:cs="Arial"/>
        </w:rPr>
        <w:t xml:space="preserve">  </w:t>
      </w:r>
    </w:p>
    <w:p w14:paraId="7FB9C281" w14:textId="6541148A" w:rsidR="00F1251F" w:rsidRPr="007C5A04" w:rsidRDefault="00CC746C">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Identif</w:t>
      </w:r>
      <w:r w:rsidR="006778D6" w:rsidRPr="007C5A04">
        <w:rPr>
          <w:rFonts w:ascii="Times Roman"/>
        </w:rPr>
        <w:t>y</w:t>
      </w:r>
      <w:r w:rsidRPr="007C5A04">
        <w:rPr>
          <w:rFonts w:ascii="Times Roman"/>
        </w:rPr>
        <w:t xml:space="preserve"> needs for monitoring, modeling, indicator/metric development, and information management for STAR development.</w:t>
      </w:r>
      <w:r w:rsidR="0032255B" w:rsidRPr="007C5A04">
        <w:rPr>
          <w:rFonts w:ascii="Times Roman"/>
        </w:rPr>
        <w:t xml:space="preserve"> Identif</w:t>
      </w:r>
      <w:r w:rsidR="006778D6" w:rsidRPr="007C5A04">
        <w:rPr>
          <w:rFonts w:ascii="Times Roman"/>
        </w:rPr>
        <w:t>y</w:t>
      </w:r>
      <w:r w:rsidR="0032255B" w:rsidRPr="007C5A04">
        <w:rPr>
          <w:rFonts w:ascii="Times Roman"/>
        </w:rPr>
        <w:t xml:space="preserve"> needs for monitoring, modeling, indicator/metric development, and information management for STAR development.</w:t>
      </w:r>
    </w:p>
    <w:p w14:paraId="6BB0C5D1" w14:textId="3850A1F1" w:rsidR="001464D5" w:rsidRDefault="004951B4" w:rsidP="00141519">
      <w:pPr>
        <w:pStyle w:val="Default"/>
        <w:numPr>
          <w:ilvl w:val="0"/>
          <w:numId w:val="73"/>
        </w:numPr>
        <w:tabs>
          <w:tab w:val="clear" w:pos="1050"/>
          <w:tab w:val="num" w:pos="1083"/>
        </w:tabs>
        <w:spacing w:after="160" w:line="288" w:lineRule="auto"/>
        <w:ind w:left="1083" w:hanging="363"/>
        <w:rPr>
          <w:ins w:id="74" w:author="CBPStaff" w:date="2015-02-12T15:01:00Z"/>
          <w:rFonts w:ascii="Times Roman" w:eastAsia="Times Roman" w:hAnsi="Times Roman" w:cs="Times Roman"/>
        </w:rPr>
      </w:pPr>
      <w:r w:rsidRPr="007C5A04">
        <w:rPr>
          <w:rFonts w:ascii="Times Roman" w:eastAsia="Times Roman" w:hAnsi="Times Roman" w:cs="Times Roman"/>
        </w:rPr>
        <w:t xml:space="preserve">Coordinate with other GITs. Seek opportunities to engage Advisory Committees and </w:t>
      </w:r>
      <w:r w:rsidR="006778D6" w:rsidRPr="007C5A04">
        <w:rPr>
          <w:rFonts w:ascii="Times Roman" w:eastAsia="Times Roman" w:hAnsi="Times Roman" w:cs="Times Roman"/>
        </w:rPr>
        <w:t xml:space="preserve">the </w:t>
      </w:r>
      <w:r w:rsidRPr="007C5A04">
        <w:rPr>
          <w:rFonts w:ascii="Times Roman" w:eastAsia="Times Roman" w:hAnsi="Times Roman" w:cs="Times Roman"/>
        </w:rPr>
        <w:t xml:space="preserve">Communications </w:t>
      </w:r>
      <w:r w:rsidR="009C00A1" w:rsidRPr="007C5A04">
        <w:rPr>
          <w:rFonts w:ascii="Times Roman" w:eastAsia="Times Roman" w:hAnsi="Times Roman" w:cs="Times Roman"/>
        </w:rPr>
        <w:t>W</w:t>
      </w:r>
      <w:r w:rsidRPr="007C5A04">
        <w:rPr>
          <w:rFonts w:ascii="Times Roman" w:eastAsia="Times Roman" w:hAnsi="Times Roman" w:cs="Times Roman"/>
        </w:rPr>
        <w:t xml:space="preserve">orkgroup </w:t>
      </w:r>
      <w:r w:rsidR="00281FBE" w:rsidRPr="007C5A04">
        <w:rPr>
          <w:rFonts w:ascii="Times Roman" w:eastAsia="Times Roman" w:hAnsi="Times Roman" w:cs="Times Roman"/>
        </w:rPr>
        <w:t xml:space="preserve">as needed. </w:t>
      </w:r>
    </w:p>
    <w:p w14:paraId="43C2443A" w14:textId="77777777" w:rsidR="00BE7866" w:rsidRDefault="00224E0B" w:rsidP="00141519">
      <w:pPr>
        <w:pStyle w:val="Default"/>
        <w:numPr>
          <w:ilvl w:val="0"/>
          <w:numId w:val="73"/>
        </w:numPr>
        <w:tabs>
          <w:tab w:val="clear" w:pos="1050"/>
          <w:tab w:val="num" w:pos="1083"/>
        </w:tabs>
        <w:spacing w:after="160" w:line="288" w:lineRule="auto"/>
        <w:ind w:left="1083" w:hanging="363"/>
        <w:rPr>
          <w:ins w:id="75" w:author="CBPStaff" w:date="2015-02-12T15:21:00Z"/>
          <w:rFonts w:ascii="Times Roman" w:eastAsia="Times Roman" w:hAnsi="Times Roman" w:cs="Times Roman"/>
        </w:rPr>
      </w:pPr>
      <w:ins w:id="76" w:author="CBPStaff" w:date="2015-02-12T15:01:00Z">
        <w:r>
          <w:rPr>
            <w:rFonts w:ascii="Times Roman" w:eastAsia="Times Roman" w:hAnsi="Times Roman" w:cs="Times Roman"/>
          </w:rPr>
          <w:t>Recommend GIT Chair and Vice Chair for designation by MB.</w:t>
        </w:r>
      </w:ins>
    </w:p>
    <w:p w14:paraId="7F591CB4" w14:textId="01739ECD" w:rsidR="00224E0B" w:rsidRPr="007C5A04" w:rsidRDefault="00BE7866" w:rsidP="00141519">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commentRangeStart w:id="77"/>
      <w:ins w:id="78" w:author="CBPStaff" w:date="2015-02-12T15:21:00Z">
        <w:r>
          <w:rPr>
            <w:rFonts w:ascii="Times Roman" w:eastAsia="Times Roman" w:hAnsi="Times Roman" w:cs="Times Roman"/>
          </w:rPr>
          <w:t xml:space="preserve">GITs will periodically review their membership to ensure diverse and adequate representation. </w:t>
        </w:r>
      </w:ins>
      <w:ins w:id="79" w:author="CBPStaff" w:date="2015-02-12T15:01:00Z">
        <w:r w:rsidR="00224E0B">
          <w:rPr>
            <w:rFonts w:ascii="Times Roman" w:eastAsia="Times Roman" w:hAnsi="Times Roman" w:cs="Times Roman"/>
          </w:rPr>
          <w:t xml:space="preserve"> </w:t>
        </w:r>
      </w:ins>
      <w:commentRangeEnd w:id="77"/>
      <w:r w:rsidR="009C036C">
        <w:rPr>
          <w:rStyle w:val="CommentReference"/>
          <w:rFonts w:ascii="Times New Roman" w:eastAsia="Arial Unicode MS" w:hAnsi="Times New Roman" w:cs="Times New Roman"/>
          <w:color w:val="auto"/>
        </w:rPr>
        <w:commentReference w:id="77"/>
      </w:r>
    </w:p>
    <w:p w14:paraId="3D45BEA5" w14:textId="3FFCE250" w:rsidR="0027532D" w:rsidRPr="0027532D" w:rsidRDefault="00CC746C" w:rsidP="0027532D">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 xml:space="preserve">Each GIT has one </w:t>
      </w:r>
      <w:r w:rsidR="00095520" w:rsidRPr="007C5A04">
        <w:rPr>
          <w:rFonts w:ascii="Times Roman"/>
        </w:rPr>
        <w:t>C</w:t>
      </w:r>
      <w:r w:rsidRPr="007C5A04">
        <w:rPr>
          <w:rFonts w:ascii="Times Roman"/>
        </w:rPr>
        <w:t xml:space="preserve">hair and one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While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can be </w:t>
      </w:r>
      <w:r w:rsidR="00095520" w:rsidRPr="007C5A04">
        <w:rPr>
          <w:rFonts w:ascii="Times Roman"/>
        </w:rPr>
        <w:t>F</w:t>
      </w:r>
      <w:r w:rsidRPr="007C5A04">
        <w:rPr>
          <w:rFonts w:ascii="Times Roman"/>
        </w:rPr>
        <w:t xml:space="preserve">ederal, </w:t>
      </w:r>
      <w:r w:rsidR="00095520" w:rsidRPr="007C5A04">
        <w:rPr>
          <w:rFonts w:ascii="Times Roman"/>
        </w:rPr>
        <w:t>S</w:t>
      </w:r>
      <w:r w:rsidRPr="007C5A04">
        <w:rPr>
          <w:rFonts w:ascii="Times Roman"/>
        </w:rPr>
        <w:t xml:space="preserve">tate, or other organization </w:t>
      </w:r>
      <w:r w:rsidR="006778D6" w:rsidRPr="007C5A04">
        <w:rPr>
          <w:rFonts w:ascii="Times Roman"/>
        </w:rPr>
        <w:t>such as a non-government organizations (NGO</w:t>
      </w:r>
      <w:r w:rsidR="00990875">
        <w:rPr>
          <w:rFonts w:ascii="Times Roman"/>
        </w:rPr>
        <w:t>s</w:t>
      </w:r>
      <w:r w:rsidRPr="007C5A04">
        <w:rPr>
          <w:rFonts w:ascii="Times Roman"/>
        </w:rPr>
        <w:t xml:space="preserve">), at all times either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 xml:space="preserve">hair is </w:t>
      </w:r>
      <w:r w:rsidR="00A433EF" w:rsidRPr="007C5A04">
        <w:rPr>
          <w:rFonts w:ascii="Times Roman"/>
        </w:rPr>
        <w:t>F</w:t>
      </w:r>
      <w:r w:rsidRPr="007C5A04">
        <w:rPr>
          <w:rFonts w:ascii="Times Roman"/>
        </w:rPr>
        <w:t xml:space="preserve">ederal or </w:t>
      </w:r>
      <w:r w:rsidR="00A433EF" w:rsidRPr="007C5A04">
        <w:rPr>
          <w:rFonts w:ascii="Times Roman"/>
        </w:rPr>
        <w:t>S</w:t>
      </w:r>
      <w:r w:rsidRPr="007C5A04">
        <w:rPr>
          <w:rFonts w:ascii="Times Roman"/>
        </w:rPr>
        <w:t xml:space="preserve">tate. </w:t>
      </w:r>
      <w:ins w:id="80" w:author="CBPStaff" w:date="2015-02-12T14:42:00Z">
        <w:r w:rsidR="00A767D1">
          <w:rPr>
            <w:rFonts w:ascii="Times Roman"/>
          </w:rPr>
          <w:t xml:space="preserve">GIT Chairs are non-voting members of the MB. </w:t>
        </w:r>
      </w:ins>
      <w:del w:id="81" w:author="CBPStaff" w:date="2015-02-12T14:41:00Z">
        <w:r w:rsidR="0032255B" w:rsidRPr="007C5A04" w:rsidDel="00A767D1">
          <w:rPr>
            <w:rFonts w:ascii="Times Roman"/>
          </w:rPr>
          <w:delText xml:space="preserve">The </w:delText>
        </w:r>
        <w:r w:rsidR="00534E15" w:rsidRPr="007C5A04" w:rsidDel="00A767D1">
          <w:rPr>
            <w:rFonts w:ascii="Times Roman"/>
          </w:rPr>
          <w:delText xml:space="preserve">GIT </w:delText>
        </w:r>
        <w:r w:rsidR="004951B4" w:rsidRPr="007C5A04" w:rsidDel="00A767D1">
          <w:rPr>
            <w:rFonts w:ascii="Times Roman"/>
          </w:rPr>
          <w:delText>C</w:delText>
        </w:r>
        <w:r w:rsidR="0032255B" w:rsidRPr="007C5A04" w:rsidDel="00A767D1">
          <w:rPr>
            <w:rFonts w:ascii="Times Roman"/>
          </w:rPr>
          <w:delText xml:space="preserve">hair will not be a voting member of the MB but will serve in an advisory capacity to the MB on a regular basis. </w:delText>
        </w:r>
      </w:del>
      <w:commentRangeStart w:id="82"/>
      <w:r w:rsidR="002A5829" w:rsidRPr="007C5A04">
        <w:rPr>
          <w:rFonts w:ascii="Times Roman"/>
        </w:rPr>
        <w:t>GIT Chairs</w:t>
      </w:r>
      <w:r w:rsidR="00534E15" w:rsidRPr="007C5A04">
        <w:rPr>
          <w:rFonts w:ascii="Times Roman"/>
        </w:rPr>
        <w:t xml:space="preserve"> and </w:t>
      </w:r>
      <w:ins w:id="83" w:author="CBPStaff" w:date="2015-02-12T15:04:00Z">
        <w:r w:rsidR="001C41D6">
          <w:rPr>
            <w:rFonts w:ascii="Times Roman"/>
          </w:rPr>
          <w:t>V</w:t>
        </w:r>
      </w:ins>
      <w:del w:id="84" w:author="CBPStaff" w:date="2015-02-12T15:04:00Z">
        <w:r w:rsidR="00534E15" w:rsidRPr="007C5A04" w:rsidDel="001C41D6">
          <w:rPr>
            <w:rFonts w:ascii="Times Roman"/>
          </w:rPr>
          <w:delText>v</w:delText>
        </w:r>
      </w:del>
      <w:r w:rsidR="00534E15" w:rsidRPr="007C5A04">
        <w:rPr>
          <w:rFonts w:ascii="Times Roman"/>
        </w:rPr>
        <w:t>ice</w:t>
      </w:r>
      <w:ins w:id="85" w:author="CBPStaff" w:date="2015-02-12T15:05:00Z">
        <w:r w:rsidR="001C41D6">
          <w:rPr>
            <w:rFonts w:ascii="Times Roman"/>
          </w:rPr>
          <w:t xml:space="preserve"> C</w:t>
        </w:r>
      </w:ins>
      <w:del w:id="86" w:author="CBPStaff" w:date="2015-02-12T15:05:00Z">
        <w:r w:rsidR="00534E15" w:rsidRPr="007C5A04" w:rsidDel="001C41D6">
          <w:rPr>
            <w:rFonts w:ascii="Times Roman"/>
          </w:rPr>
          <w:delText>-c</w:delText>
        </w:r>
      </w:del>
      <w:r w:rsidR="00534E15" w:rsidRPr="007C5A04">
        <w:rPr>
          <w:rFonts w:ascii="Times Roman"/>
        </w:rPr>
        <w:t>hairs</w:t>
      </w:r>
      <w:r w:rsidR="002A5829" w:rsidRPr="007C5A04">
        <w:rPr>
          <w:rFonts w:ascii="Times Roman"/>
        </w:rPr>
        <w:t xml:space="preserve"> serve two year </w:t>
      </w:r>
      <w:r w:rsidR="002A5829" w:rsidRPr="007C5A04">
        <w:rPr>
          <w:rFonts w:ascii="Times Roman"/>
        </w:rPr>
        <w:lastRenderedPageBreak/>
        <w:t xml:space="preserve">renewable terms, with concurrence of the </w:t>
      </w:r>
      <w:del w:id="87" w:author="CBPStaff" w:date="2015-02-12T15:04:00Z">
        <w:r w:rsidR="002A5829" w:rsidRPr="007C5A04" w:rsidDel="001C41D6">
          <w:rPr>
            <w:rFonts w:ascii="Times Roman"/>
          </w:rPr>
          <w:delText>GIT members and the current GIT Chair</w:delText>
        </w:r>
      </w:del>
      <w:ins w:id="88" w:author="CBPStaff" w:date="2015-02-12T15:04:00Z">
        <w:r w:rsidR="001C41D6">
          <w:rPr>
            <w:rFonts w:ascii="Times Roman"/>
          </w:rPr>
          <w:t>MB</w:t>
        </w:r>
      </w:ins>
      <w:r w:rsidR="002A5829" w:rsidRPr="007C5A04">
        <w:rPr>
          <w:rFonts w:ascii="Times Roman"/>
        </w:rPr>
        <w:t xml:space="preserve">. </w:t>
      </w:r>
      <w:commentRangeEnd w:id="82"/>
      <w:r w:rsidR="00AB3FAE">
        <w:rPr>
          <w:rStyle w:val="CommentReference"/>
          <w:rFonts w:ascii="Times New Roman" w:eastAsia="Arial Unicode MS" w:hAnsi="Times New Roman" w:cs="Times New Roman"/>
          <w:color w:val="auto"/>
        </w:rPr>
        <w:commentReference w:id="82"/>
      </w:r>
      <w:r w:rsidR="002A5829" w:rsidRPr="007C5A04">
        <w:rPr>
          <w:rFonts w:ascii="Times Roman"/>
        </w:rPr>
        <w:t xml:space="preserve">New GIT Chairs </w:t>
      </w:r>
      <w:r w:rsidR="00511064" w:rsidRPr="007C5A04">
        <w:rPr>
          <w:rFonts w:ascii="Times Roman"/>
        </w:rPr>
        <w:t xml:space="preserve">and </w:t>
      </w:r>
      <w:ins w:id="89" w:author="CBPStaff" w:date="2015-02-12T15:05:00Z">
        <w:r w:rsidR="001C41D6">
          <w:rPr>
            <w:rFonts w:ascii="Times Roman"/>
          </w:rPr>
          <w:t>V</w:t>
        </w:r>
      </w:ins>
      <w:del w:id="90" w:author="CBPStaff" w:date="2015-02-12T15:05:00Z">
        <w:r w:rsidR="00511064" w:rsidRPr="007C5A04" w:rsidDel="001C41D6">
          <w:rPr>
            <w:rFonts w:ascii="Times Roman"/>
          </w:rPr>
          <w:delText>v</w:delText>
        </w:r>
      </w:del>
      <w:r w:rsidR="00511064" w:rsidRPr="007C5A04">
        <w:rPr>
          <w:rFonts w:ascii="Times Roman"/>
        </w:rPr>
        <w:t>ice</w:t>
      </w:r>
      <w:ins w:id="91" w:author="CBPStaff" w:date="2015-02-12T15:05:00Z">
        <w:r w:rsidR="001C41D6">
          <w:rPr>
            <w:rFonts w:ascii="Times Roman"/>
          </w:rPr>
          <w:t xml:space="preserve"> C</w:t>
        </w:r>
      </w:ins>
      <w:del w:id="92" w:author="CBPStaff" w:date="2015-02-12T15:05:00Z">
        <w:r w:rsidR="00511064" w:rsidRPr="007C5A04" w:rsidDel="001C41D6">
          <w:rPr>
            <w:rFonts w:ascii="Times Roman"/>
          </w:rPr>
          <w:delText>-c</w:delText>
        </w:r>
      </w:del>
      <w:r w:rsidR="00511064" w:rsidRPr="007C5A04">
        <w:rPr>
          <w:rFonts w:ascii="Times Roman"/>
        </w:rPr>
        <w:t xml:space="preserve">hairs </w:t>
      </w:r>
      <w:r w:rsidR="002A5829" w:rsidRPr="007C5A04">
        <w:rPr>
          <w:rFonts w:ascii="Times Roman"/>
        </w:rPr>
        <w:t xml:space="preserve">will be </w:t>
      </w:r>
      <w:del w:id="93" w:author="CBPStaff" w:date="2015-02-12T15:00:00Z">
        <w:r w:rsidR="002A5829" w:rsidRPr="007C5A04" w:rsidDel="00224E0B">
          <w:rPr>
            <w:rFonts w:ascii="Times Roman"/>
          </w:rPr>
          <w:delText>selected by GIT members</w:delText>
        </w:r>
      </w:del>
      <w:ins w:id="94" w:author="CBPStaff" w:date="2015-02-12T15:00:00Z">
        <w:r w:rsidR="00224E0B">
          <w:rPr>
            <w:rFonts w:ascii="Times Roman"/>
          </w:rPr>
          <w:t>designated by the MB with recommendations from GIT members</w:t>
        </w:r>
      </w:ins>
      <w:r w:rsidR="002A5829" w:rsidRPr="007C5A04">
        <w:rPr>
          <w:rFonts w:ascii="Times Roman"/>
        </w:rPr>
        <w:t xml:space="preserve">. </w:t>
      </w:r>
      <w:r w:rsidRPr="007C5A04">
        <w:rPr>
          <w:rFonts w:ascii="Times Roman"/>
        </w:rPr>
        <w:t xml:space="preserve">The GIT </w:t>
      </w:r>
      <w:r w:rsidR="00095520" w:rsidRPr="007C5A04">
        <w:rPr>
          <w:rFonts w:ascii="Times Roman"/>
        </w:rPr>
        <w:t>C</w:t>
      </w:r>
      <w:r w:rsidRPr="007C5A04">
        <w:rPr>
          <w:rFonts w:ascii="Times Roman"/>
        </w:rPr>
        <w:t xml:space="preserve">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adaptations to changing internal and external circumstances. The </w:t>
      </w:r>
      <w:r w:rsidR="00095520" w:rsidRPr="007C5A04">
        <w:rPr>
          <w:rFonts w:ascii="Times Roman"/>
        </w:rPr>
        <w:t>C</w:t>
      </w:r>
      <w:r w:rsidRPr="007C5A04">
        <w:rPr>
          <w:rFonts w:ascii="Times Roman"/>
        </w:rPr>
        <w:t xml:space="preserve">hairs and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hairs shall be individuals representing agencies with significant authority in that GIT</w:t>
      </w:r>
      <w:r w:rsidRPr="007C5A04">
        <w:rPr>
          <w:rFonts w:hAnsi="Times Roman"/>
        </w:rPr>
        <w:t>’</w:t>
      </w:r>
      <w:r w:rsidRPr="007C5A04">
        <w:rPr>
          <w:rFonts w:ascii="Times Roman"/>
        </w:rPr>
        <w:t xml:space="preserve">s topic areas and those individuals should be at a leadership </w:t>
      </w:r>
      <w:r w:rsidR="00AA4EAF" w:rsidRPr="007C5A04">
        <w:rPr>
          <w:rFonts w:ascii="Times Roman"/>
        </w:rPr>
        <w:t>l</w:t>
      </w:r>
      <w:r w:rsidRPr="007C5A04">
        <w:rPr>
          <w:rFonts w:ascii="Times Roman"/>
        </w:rPr>
        <w:t xml:space="preserve">evel within their </w:t>
      </w:r>
      <w:r w:rsidR="009C00A1" w:rsidRPr="007C5A04">
        <w:rPr>
          <w:rFonts w:ascii="Times Roman"/>
        </w:rPr>
        <w:t>organization</w:t>
      </w:r>
      <w:r w:rsidRPr="007C5A04">
        <w:rPr>
          <w:rFonts w:ascii="Times Roman"/>
        </w:rPr>
        <w:t>.</w:t>
      </w:r>
      <w:ins w:id="95" w:author="Watterson, Samantha" w:date="2015-05-12T16:24:00Z">
        <w:r w:rsidR="0027532D">
          <w:rPr>
            <w:rFonts w:ascii="Times Roman"/>
          </w:rPr>
          <w:t xml:space="preserve"> </w:t>
        </w:r>
      </w:ins>
      <w:ins w:id="96" w:author="Watterson, Samantha" w:date="2015-05-12T16:25:00Z">
        <w:r w:rsidR="0027532D">
          <w:rPr>
            <w:rFonts w:ascii="Times Roman"/>
          </w:rPr>
          <w:t>The membership of each GIT is determined by the criteria developed by each GIT. During the process of adding new members, each GIT is advised to consider the following principles:</w:t>
        </w:r>
      </w:ins>
      <w:ins w:id="97" w:author="Watterson, Samantha" w:date="2015-05-12T16:26:00Z">
        <w:r w:rsidR="0027532D">
          <w:rPr>
            <w:rFonts w:ascii="Times Roman" w:eastAsia="Times Roman" w:hAnsi="Times Roman" w:cs="Times Roman"/>
          </w:rPr>
          <w:t xml:space="preserve"> 1) Who (signatory </w:t>
        </w:r>
      </w:ins>
      <w:ins w:id="98" w:author="Watterson, Samantha" w:date="2015-05-12T16:27:00Z">
        <w:r w:rsidR="0027532D">
          <w:rPr>
            <w:rFonts w:ascii="Times Roman" w:eastAsia="Times Roman" w:hAnsi="Times Roman" w:cs="Times Roman"/>
          </w:rPr>
          <w:t>representatives</w:t>
        </w:r>
      </w:ins>
      <w:ins w:id="99" w:author="Watterson, Samantha" w:date="2015-05-12T16:26:00Z">
        <w:r w:rsidR="0027532D">
          <w:rPr>
            <w:rFonts w:ascii="Times Roman" w:eastAsia="Times Roman" w:hAnsi="Times Roman" w:cs="Times Roman"/>
          </w:rPr>
          <w:t xml:space="preserve">, advisory committees, key organizations); 2) Level of </w:t>
        </w:r>
      </w:ins>
      <w:ins w:id="100" w:author="Watterson, Samantha" w:date="2015-05-12T16:27:00Z">
        <w:r w:rsidR="0027532D">
          <w:rPr>
            <w:rFonts w:ascii="Times Roman" w:eastAsia="Times Roman" w:hAnsi="Times Roman" w:cs="Times Roman"/>
          </w:rPr>
          <w:t>commitment</w:t>
        </w:r>
      </w:ins>
      <w:ins w:id="101" w:author="Watterson, Samantha" w:date="2015-05-12T16:26:00Z">
        <w:r w:rsidR="0027532D">
          <w:rPr>
            <w:rFonts w:ascii="Times Roman" w:eastAsia="Times Roman" w:hAnsi="Times Roman" w:cs="Times Roman"/>
          </w:rPr>
          <w:t xml:space="preserve"> (</w:t>
        </w:r>
      </w:ins>
      <w:ins w:id="102" w:author="Watterson, Samantha" w:date="2015-05-12T16:27:00Z">
        <w:r w:rsidR="0027532D">
          <w:rPr>
            <w:rFonts w:ascii="Times Roman" w:eastAsia="Times Roman" w:hAnsi="Times Roman" w:cs="Times Roman"/>
          </w:rPr>
          <w:t xml:space="preserve">attendance, willingness to participate in activities related to implementation of management strategies); and 3) Skills and perspectives (geographic diversity, expertise). </w:t>
        </w:r>
      </w:ins>
    </w:p>
    <w:p w14:paraId="168AF239"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Duration of Membership:</w:t>
      </w:r>
      <w:r w:rsidRPr="007C5A04">
        <w:rPr>
          <w:rFonts w:ascii="Times Roman"/>
        </w:rPr>
        <w:t xml:space="preserve"> GIT members serve indefinite terms.</w:t>
      </w:r>
    </w:p>
    <w:p w14:paraId="6B7B2063" w14:textId="77777777" w:rsidR="00F1251F" w:rsidRPr="007C5A04" w:rsidRDefault="0032255B">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GITs Operations</w:t>
      </w:r>
      <w:r w:rsidRPr="007C5A04">
        <w:rPr>
          <w:rFonts w:ascii="Times Roman"/>
        </w:rPr>
        <w:t xml:space="preserve">:  </w:t>
      </w:r>
    </w:p>
    <w:p w14:paraId="6D967232" w14:textId="46426C33" w:rsidR="00F1251F" w:rsidRPr="007C5A04" w:rsidRDefault="00CC746C">
      <w:pPr>
        <w:pStyle w:val="Default"/>
        <w:numPr>
          <w:ilvl w:val="0"/>
          <w:numId w:val="74"/>
        </w:numPr>
        <w:tabs>
          <w:tab w:val="clear" w:pos="1080"/>
          <w:tab w:val="num" w:pos="1116"/>
        </w:tabs>
        <w:spacing w:after="160" w:line="288" w:lineRule="auto"/>
        <w:ind w:left="1116" w:hanging="396"/>
        <w:rPr>
          <w:rFonts w:ascii="Times Roman" w:eastAsia="Times Roman" w:hAnsi="Times Roman" w:cs="Times Roman"/>
          <w:i/>
          <w:iCs/>
        </w:rPr>
      </w:pPr>
      <w:r w:rsidRPr="007C5A04">
        <w:rPr>
          <w:rFonts w:ascii="Times Roman"/>
          <w:i/>
          <w:iCs/>
        </w:rPr>
        <w:t xml:space="preserve">Ground Rules: </w:t>
      </w:r>
      <w:r w:rsidRPr="007C5A04">
        <w:rPr>
          <w:rFonts w:ascii="Times Roman"/>
        </w:rPr>
        <w:t xml:space="preserve"> Meetings are held at the discretion of the </w:t>
      </w:r>
      <w:r w:rsidR="00095520" w:rsidRPr="007C5A04">
        <w:rPr>
          <w:rFonts w:ascii="Times Roman"/>
        </w:rPr>
        <w:t>C</w:t>
      </w:r>
      <w:r w:rsidRPr="007C5A04">
        <w:rPr>
          <w:rFonts w:ascii="Times Roman"/>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sidRPr="007C5A04">
        <w:rPr>
          <w:rFonts w:ascii="Times Roman"/>
        </w:rPr>
        <w:t>.</w:t>
      </w:r>
      <w:r w:rsidR="00511064" w:rsidRPr="007C5A04">
        <w:rPr>
          <w:rFonts w:ascii="Times Roman"/>
        </w:rPr>
        <w:t xml:space="preserve"> All meetings are open to the public and meeting materials, actions and decisions are posted on </w:t>
      </w:r>
      <w:hyperlink r:id="rId14" w:history="1">
        <w:r w:rsidR="00511064" w:rsidRPr="007C5A04">
          <w:rPr>
            <w:rStyle w:val="Hyperlink"/>
            <w:rFonts w:ascii="Times Roman"/>
          </w:rPr>
          <w:t>www.chesapeakebay.net</w:t>
        </w:r>
      </w:hyperlink>
      <w:r w:rsidR="00511064" w:rsidRPr="007C5A04">
        <w:rPr>
          <w:rFonts w:ascii="Times Roman"/>
        </w:rPr>
        <w:t>.  Workgroup are convened and chairs are appointed as needed and at the GIT Chair</w:t>
      </w:r>
      <w:r w:rsidR="00511064" w:rsidRPr="007C5A04">
        <w:rPr>
          <w:rFonts w:ascii="Times Roman"/>
        </w:rPr>
        <w:t>’</w:t>
      </w:r>
      <w:r w:rsidR="00511064" w:rsidRPr="007C5A04">
        <w:rPr>
          <w:rFonts w:ascii="Times Roman"/>
        </w:rPr>
        <w:t xml:space="preserve">s discretion in consultation with GIT members. </w:t>
      </w:r>
      <w:r w:rsidR="00B73A86" w:rsidRPr="007C5A04">
        <w:rPr>
          <w:rFonts w:ascii="Times Roman"/>
        </w:rPr>
        <w:t xml:space="preserve"> </w:t>
      </w:r>
    </w:p>
    <w:p w14:paraId="3FA7C84C" w14:textId="16E96700" w:rsidR="00F1251F" w:rsidRPr="007C5A04" w:rsidRDefault="0032255B">
      <w:pPr>
        <w:pStyle w:val="Default"/>
        <w:numPr>
          <w:ilvl w:val="1"/>
          <w:numId w:val="75"/>
        </w:numPr>
        <w:tabs>
          <w:tab w:val="clear" w:pos="1050"/>
          <w:tab w:val="num" w:pos="1083"/>
        </w:tabs>
        <w:spacing w:after="160" w:line="288" w:lineRule="auto"/>
        <w:ind w:left="1083" w:hanging="363"/>
        <w:rPr>
          <w:rFonts w:ascii="Times New Roman Bold" w:eastAsia="Times New Roman Bold" w:hAnsi="Times New Roman Bold" w:cs="Times New Roman Bold"/>
        </w:rPr>
      </w:pPr>
      <w:commentRangeStart w:id="103"/>
      <w:r w:rsidRPr="007C5A04">
        <w:rPr>
          <w:rFonts w:ascii="Times Roman"/>
          <w:i/>
          <w:iCs/>
        </w:rPr>
        <w:t>Decision</w:t>
      </w:r>
      <w:r w:rsidR="008955A0">
        <w:rPr>
          <w:rFonts w:ascii="Times Roman"/>
          <w:i/>
          <w:iCs/>
        </w:rPr>
        <w:t>-</w:t>
      </w:r>
      <w:r w:rsidRPr="007C5A04">
        <w:rPr>
          <w:rFonts w:ascii="Times Roman"/>
          <w:i/>
          <w:iCs/>
        </w:rPr>
        <w:t>Making</w:t>
      </w:r>
      <w:r w:rsidR="00CC746C" w:rsidRPr="007C5A04">
        <w:rPr>
          <w:rFonts w:ascii="Times Roman"/>
          <w:i/>
          <w:iCs/>
        </w:rPr>
        <w:t xml:space="preserve">:  </w:t>
      </w:r>
      <w:r w:rsidR="00CC746C" w:rsidRPr="007C5A04">
        <w:rPr>
          <w:rFonts w:ascii="Times Roman"/>
        </w:rPr>
        <w:t xml:space="preserve">Decision-making for </w:t>
      </w:r>
      <w:r w:rsidR="006F55ED" w:rsidRPr="007C5A04">
        <w:rPr>
          <w:rFonts w:ascii="Times Roman"/>
        </w:rPr>
        <w:t>GITs</w:t>
      </w:r>
      <w:r w:rsidR="00CC746C" w:rsidRPr="007C5A04">
        <w:rPr>
          <w:rFonts w:ascii="Times Roman"/>
        </w:rPr>
        <w:t xml:space="preserve"> </w:t>
      </w:r>
      <w:del w:id="104" w:author="CBPStaff" w:date="2015-02-12T14:08:00Z">
        <w:r w:rsidR="00CC746C" w:rsidRPr="007C5A04" w:rsidDel="00C74D92">
          <w:rPr>
            <w:rFonts w:ascii="Times Roman"/>
          </w:rPr>
          <w:delText xml:space="preserve">on Management Strategies </w:delText>
        </w:r>
      </w:del>
      <w:r w:rsidR="00CC746C" w:rsidRPr="007C5A04">
        <w:rPr>
          <w:rFonts w:ascii="Times Roman"/>
        </w:rPr>
        <w:t xml:space="preserve">will be done </w:t>
      </w:r>
      <w:ins w:id="105" w:author="CBPStaff" w:date="2015-02-12T14:11:00Z">
        <w:r w:rsidR="009E4EA8">
          <w:rPr>
            <w:rFonts w:ascii="Times Roman"/>
          </w:rPr>
          <w:t xml:space="preserve">through </w:t>
        </w:r>
      </w:ins>
      <w:ins w:id="106" w:author="Watterson, Samantha" w:date="2015-03-18T13:31:00Z">
        <w:r w:rsidR="009251F7">
          <w:rPr>
            <w:rFonts w:ascii="Times Roman"/>
          </w:rPr>
          <w:t>a unanimous or</w:t>
        </w:r>
      </w:ins>
      <w:ins w:id="107" w:author="Watterson, Samantha" w:date="2015-03-18T13:32:00Z">
        <w:r w:rsidR="009251F7">
          <w:rPr>
            <w:rFonts w:ascii="Times Roman"/>
          </w:rPr>
          <w:t xml:space="preserve"> </w:t>
        </w:r>
      </w:ins>
      <w:ins w:id="108" w:author="CBPStaff" w:date="2015-02-12T14:11:00Z">
        <w:r w:rsidR="009E4EA8">
          <w:rPr>
            <w:rFonts w:ascii="Times Roman"/>
          </w:rPr>
          <w:t>consensus</w:t>
        </w:r>
      </w:ins>
      <w:ins w:id="109" w:author="Watterson, Samantha" w:date="2015-03-18T13:32:00Z">
        <w:r w:rsidR="009251F7">
          <w:rPr>
            <w:rFonts w:ascii="Times Roman"/>
          </w:rPr>
          <w:t xml:space="preserve"> based approach</w:t>
        </w:r>
      </w:ins>
      <w:ins w:id="110" w:author="CBPStaff" w:date="2015-02-12T14:11:00Z">
        <w:r w:rsidR="009E4EA8">
          <w:rPr>
            <w:rFonts w:ascii="Times Roman"/>
          </w:rPr>
          <w:t>.</w:t>
        </w:r>
      </w:ins>
      <w:del w:id="111" w:author="CBPStaff" w:date="2015-02-12T14:11:00Z">
        <w:r w:rsidR="00CC746C" w:rsidRPr="007C5A04" w:rsidDel="009E4EA8">
          <w:rPr>
            <w:rFonts w:ascii="Times Roman"/>
          </w:rPr>
          <w:delText>by members participating in Management Strategies through consensus.</w:delText>
        </w:r>
      </w:del>
      <w:r w:rsidR="00CC746C" w:rsidRPr="007C5A04">
        <w:rPr>
          <w:rFonts w:ascii="Times Roman"/>
        </w:rPr>
        <w:t xml:space="preserve">  </w:t>
      </w:r>
      <w:commentRangeStart w:id="112"/>
      <w:del w:id="113" w:author="Watterson, Samantha" w:date="2015-03-18T13:22:00Z">
        <w:r w:rsidR="00CC746C" w:rsidRPr="007C5A04" w:rsidDel="004E7EE6">
          <w:rPr>
            <w:rFonts w:ascii="Times Roman"/>
          </w:rPr>
          <w:delText>If after substantial negotiations consensus cannot be reached</w:delText>
        </w:r>
        <w:r w:rsidR="00AA775D" w:rsidRPr="007C5A04" w:rsidDel="004E7EE6">
          <w:rPr>
            <w:rFonts w:ascii="Times Roman"/>
          </w:rPr>
          <w:delText xml:space="preserve">, </w:delText>
        </w:r>
        <w:r w:rsidR="00CC746C" w:rsidRPr="007C5A04" w:rsidDel="004E7EE6">
          <w:rPr>
            <w:rFonts w:ascii="Times Roman"/>
          </w:rPr>
          <w:delText>a super majority</w:delText>
        </w:r>
        <w:r w:rsidR="00095520" w:rsidRPr="007C5A04" w:rsidDel="004E7EE6">
          <w:rPr>
            <w:rFonts w:ascii="Times Roman"/>
          </w:rPr>
          <w:delText xml:space="preserve"> </w:delText>
        </w:r>
        <w:r w:rsidR="008870E4" w:rsidRPr="007C5A04" w:rsidDel="004E7EE6">
          <w:rPr>
            <w:rFonts w:ascii="Times Roman"/>
          </w:rPr>
          <w:delText>vote will be utilized.</w:delText>
        </w:r>
        <w:r w:rsidR="00942535" w:rsidRPr="007C5A04" w:rsidDel="004E7EE6">
          <w:rPr>
            <w:rFonts w:ascii="Times Roman"/>
          </w:rPr>
          <w:delText xml:space="preserve"> </w:delText>
        </w:r>
        <w:r w:rsidR="00BA00AE" w:rsidRPr="007C5A04" w:rsidDel="004E7EE6">
          <w:rPr>
            <w:rFonts w:ascii="Times Roman"/>
          </w:rPr>
          <w:delText xml:space="preserve">Members of GITs are not necessarily the same as signatory representatives. For this reason, </w:delText>
        </w:r>
        <w:r w:rsidR="0000095D" w:rsidRPr="007C5A04" w:rsidDel="004E7EE6">
          <w:rPr>
            <w:rFonts w:ascii="Times Roman"/>
          </w:rPr>
          <w:delText>i</w:delText>
        </w:r>
        <w:r w:rsidR="00942535" w:rsidRPr="007C5A04" w:rsidDel="004E7EE6">
          <w:rPr>
            <w:rFonts w:ascii="Times Roman"/>
          </w:rPr>
          <w:delText>n this instance, a</w:delText>
        </w:r>
        <w:r w:rsidR="009D57F7" w:rsidRPr="007C5A04" w:rsidDel="004E7EE6">
          <w:rPr>
            <w:rFonts w:ascii="Times Roman"/>
          </w:rPr>
          <w:delText xml:space="preserve"> super majority is defined as</w:delText>
        </w:r>
        <w:r w:rsidR="00F20697" w:rsidRPr="007C5A04" w:rsidDel="004E7EE6">
          <w:rPr>
            <w:rFonts w:ascii="Times Roman"/>
          </w:rPr>
          <w:delText xml:space="preserve"> at least</w:delText>
        </w:r>
        <w:r w:rsidR="009D57F7" w:rsidRPr="007C5A04" w:rsidDel="004E7EE6">
          <w:rPr>
            <w:rFonts w:ascii="Times Roman"/>
          </w:rPr>
          <w:delText xml:space="preserve"> two-thirds of the entire membership participating on the Management Strategy.</w:delText>
        </w:r>
        <w:r w:rsidR="008870E4" w:rsidRPr="007C5A04" w:rsidDel="004E7EE6">
          <w:rPr>
            <w:rFonts w:ascii="Times Roman"/>
          </w:rPr>
          <w:delText xml:space="preserve"> </w:delText>
        </w:r>
        <w:commentRangeEnd w:id="112"/>
        <w:r w:rsidR="009E4EA8" w:rsidDel="004E7EE6">
          <w:rPr>
            <w:rStyle w:val="CommentReference"/>
            <w:rFonts w:ascii="Times New Roman" w:eastAsia="Arial Unicode MS" w:hAnsi="Times New Roman" w:cs="Times New Roman"/>
            <w:color w:val="auto"/>
          </w:rPr>
          <w:commentReference w:id="112"/>
        </w:r>
      </w:del>
      <w:commentRangeEnd w:id="103"/>
      <w:r w:rsidR="00447A09">
        <w:rPr>
          <w:rStyle w:val="CommentReference"/>
          <w:rFonts w:ascii="Times New Roman" w:eastAsia="Arial Unicode MS" w:hAnsi="Times New Roman" w:cs="Times New Roman"/>
          <w:color w:val="auto"/>
        </w:rPr>
        <w:commentReference w:id="103"/>
      </w:r>
    </w:p>
    <w:p w14:paraId="22BBE740" w14:textId="77777777" w:rsidR="00F1251F" w:rsidRPr="007C5A04" w:rsidRDefault="00CC746C">
      <w:pPr>
        <w:pStyle w:val="Default"/>
        <w:numPr>
          <w:ilvl w:val="1"/>
          <w:numId w:val="7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Reporting, Accountability and Performance Metrics:  </w:t>
      </w:r>
      <w:r w:rsidRPr="007C5A04">
        <w:rPr>
          <w:rFonts w:ascii="Times Roman"/>
        </w:rPr>
        <w:t>The Chair is responsible for maintaining a clear sense of purpose, specific performance goals, and reporting on Management Strategies</w:t>
      </w:r>
      <w:r w:rsidR="002558AD" w:rsidRPr="007C5A04">
        <w:rPr>
          <w:rFonts w:ascii="Times Roman"/>
        </w:rPr>
        <w:t>.</w:t>
      </w:r>
      <w:r w:rsidR="0032255B" w:rsidRPr="007C5A04">
        <w:rPr>
          <w:rFonts w:ascii="Times Roman"/>
        </w:rPr>
        <w:t xml:space="preserve"> </w:t>
      </w:r>
    </w:p>
    <w:p w14:paraId="1DA33B59" w14:textId="77777777" w:rsidR="00F1251F" w:rsidRPr="007C5A04" w:rsidRDefault="00CC746C">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Staffing and Support:  </w:t>
      </w:r>
      <w:r w:rsidRPr="007C5A04">
        <w:rPr>
          <w:rFonts w:ascii="Times Roman"/>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14:paraId="1A28888C" w14:textId="0BFCE167" w:rsidR="00F1251F" w:rsidRPr="007C5A04" w:rsidRDefault="003C4763">
      <w:pPr>
        <w:spacing w:after="160"/>
        <w:outlineLvl w:val="0"/>
        <w:rPr>
          <w:sz w:val="22"/>
          <w:szCs w:val="22"/>
        </w:rPr>
      </w:pPr>
      <w:r w:rsidRPr="007C5A04">
        <w:rPr>
          <w:b/>
          <w:sz w:val="22"/>
          <w:szCs w:val="22"/>
        </w:rPr>
        <w:lastRenderedPageBreak/>
        <w:t xml:space="preserve">Science, Technical Analysis and Reporting (STAR): </w:t>
      </w:r>
      <w:r w:rsidRPr="007C5A04">
        <w:rPr>
          <w:sz w:val="22"/>
          <w:szCs w:val="22"/>
        </w:rPr>
        <w:t>STAR’s purpose is to coordinate monitoring, modeling, and analysis needed to update, explain, and communicate ecosystem condition and change to support decision</w:t>
      </w:r>
      <w:r w:rsidR="008955A0">
        <w:rPr>
          <w:sz w:val="22"/>
          <w:szCs w:val="22"/>
        </w:rPr>
        <w:t>-</w:t>
      </w:r>
      <w:r w:rsidRPr="007C5A04">
        <w:rPr>
          <w:sz w:val="22"/>
          <w:szCs w:val="22"/>
        </w:rPr>
        <w:t xml:space="preserve">making to achieve CBP goals and outcomes. </w:t>
      </w:r>
    </w:p>
    <w:p w14:paraId="200B13B7" w14:textId="77777777" w:rsidR="00F1251F" w:rsidRPr="007C5A04" w:rsidRDefault="003C4763">
      <w:pPr>
        <w:pStyle w:val="ListParagraph"/>
        <w:numPr>
          <w:ilvl w:val="0"/>
          <w:numId w:val="108"/>
        </w:numPr>
        <w:spacing w:line="240" w:lineRule="auto"/>
        <w:rPr>
          <w:rFonts w:ascii="Times New Roman" w:hAnsi="Times New Roman" w:cs="Times New Roman"/>
        </w:rPr>
      </w:pPr>
      <w:r w:rsidRPr="007C5A04">
        <w:rPr>
          <w:rFonts w:ascii="Times New Roman" w:hAnsi="Times New Roman" w:cs="Times New Roman"/>
          <w:b/>
        </w:rPr>
        <w:t>Roles  and Responsibilities</w:t>
      </w:r>
      <w:r w:rsidRPr="007C5A04">
        <w:rPr>
          <w:rFonts w:ascii="Times New Roman" w:hAnsi="Times New Roman" w:cs="Times New Roman"/>
        </w:rPr>
        <w:t>:</w:t>
      </w:r>
      <w:r w:rsidR="00303BA1" w:rsidRPr="007C5A04">
        <w:rPr>
          <w:rFonts w:ascii="Times New Roman" w:hAnsi="Times New Roman" w:cs="Times New Roman"/>
        </w:rPr>
        <w:fldChar w:fldCharType="begin"/>
      </w:r>
      <w:r w:rsidRPr="007C5A04">
        <w:rPr>
          <w:rFonts w:ascii="Times New Roman" w:hAnsi="Times New Roman" w:cs="Times New Roman"/>
        </w:rPr>
        <w:instrText xml:space="preserve"> TC "</w:instrText>
      </w:r>
      <w:bookmarkStart w:id="114" w:name="_Toc220389758"/>
      <w:bookmarkStart w:id="115" w:name="_Toc220389921"/>
      <w:bookmarkStart w:id="116" w:name="_Toc221093986"/>
      <w:bookmarkStart w:id="117" w:name="_Toc221094112"/>
      <w:bookmarkStart w:id="118" w:name="_Toc221440231"/>
      <w:bookmarkStart w:id="119" w:name="_Toc221677773"/>
      <w:r w:rsidRPr="007C5A04">
        <w:rPr>
          <w:rFonts w:ascii="Times New Roman" w:hAnsi="Times New Roman" w:cs="Times New Roman"/>
        </w:rPr>
        <w:instrText>3.5.2. TSS Key Functions and Responsibilities</w:instrText>
      </w:r>
      <w:bookmarkEnd w:id="114"/>
      <w:bookmarkEnd w:id="115"/>
      <w:bookmarkEnd w:id="116"/>
      <w:bookmarkEnd w:id="117"/>
      <w:bookmarkEnd w:id="118"/>
      <w:bookmarkEnd w:id="119"/>
      <w:r w:rsidRPr="007C5A04">
        <w:rPr>
          <w:rFonts w:ascii="Times New Roman" w:hAnsi="Times New Roman" w:cs="Times New Roman"/>
        </w:rPr>
        <w:instrText xml:space="preserve">" \f C \l "3" </w:instrText>
      </w:r>
      <w:r w:rsidR="00303BA1" w:rsidRPr="007C5A04">
        <w:rPr>
          <w:rFonts w:ascii="Times New Roman" w:hAnsi="Times New Roman" w:cs="Times New Roman"/>
        </w:rPr>
        <w:fldChar w:fldCharType="end"/>
      </w:r>
    </w:p>
    <w:p w14:paraId="64001770" w14:textId="77777777" w:rsidR="00F1251F" w:rsidRPr="007C5A04" w:rsidRDefault="003C4763" w:rsidP="006778D6">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 xml:space="preserve">Support other units of the CBP organization by providing assessment, data management, modeling, monitoring, technical analysis and website. </w:t>
      </w:r>
    </w:p>
    <w:p w14:paraId="72901A39"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Manage CBP-funded monitoring networks and coordinate with additional science providers to utilize additional networks to address the </w:t>
      </w:r>
      <w:r w:rsidRPr="007C5A04">
        <w:rPr>
          <w:rFonts w:ascii="Times New Roman" w:hAnsi="Times New Roman" w:cs="Times New Roman"/>
          <w:i/>
        </w:rPr>
        <w:t>Agreement</w:t>
      </w:r>
      <w:r w:rsidRPr="007C5A04">
        <w:rPr>
          <w:rFonts w:ascii="Times New Roman" w:hAnsi="Times New Roman" w:cs="Times New Roman"/>
        </w:rPr>
        <w:t>.</w:t>
      </w:r>
    </w:p>
    <w:p w14:paraId="1D4AE42F"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Ensure information quality, management, and access.</w:t>
      </w:r>
    </w:p>
    <w:p w14:paraId="5D20B311"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Update, and deliver, the status and trends (indicators) of ecosystem conditions.</w:t>
      </w:r>
    </w:p>
    <w:p w14:paraId="4A8284C4"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Explain ecosystem condition and change.</w:t>
      </w:r>
    </w:p>
    <w:p w14:paraId="0C2C3B22"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Expand modeling to better understand and predict ecosystem response.</w:t>
      </w:r>
    </w:p>
    <w:p w14:paraId="17E5385C"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Coordinate climate change activities.</w:t>
      </w:r>
    </w:p>
    <w:p w14:paraId="26569AF0" w14:textId="1CA71FA8"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Synthesize and communicate results to improve decision</w:t>
      </w:r>
      <w:r w:rsidR="008955A0">
        <w:rPr>
          <w:rFonts w:ascii="Times New Roman" w:hAnsi="Times New Roman" w:cs="Times New Roman"/>
        </w:rPr>
        <w:t>-</w:t>
      </w:r>
      <w:r w:rsidRPr="007C5A04">
        <w:rPr>
          <w:rFonts w:ascii="Times New Roman" w:hAnsi="Times New Roman" w:cs="Times New Roman"/>
        </w:rPr>
        <w:t>making.</w:t>
      </w:r>
    </w:p>
    <w:p w14:paraId="6382AB0C" w14:textId="77777777" w:rsidR="00F1251F" w:rsidRPr="007C5A04" w:rsidRDefault="003C4763">
      <w:pPr>
        <w:pStyle w:val="ListParagraph"/>
        <w:numPr>
          <w:ilvl w:val="0"/>
          <w:numId w:val="108"/>
        </w:numPr>
        <w:spacing w:line="240" w:lineRule="auto"/>
        <w:rPr>
          <w:rFonts w:ascii="Times New Roman" w:hAnsi="Times New Roman" w:cs="Times New Roman"/>
          <w:b/>
        </w:rPr>
      </w:pPr>
      <w:r w:rsidRPr="007C5A04">
        <w:rPr>
          <w:rFonts w:ascii="Times New Roman" w:hAnsi="Times New Roman" w:cs="Times New Roman"/>
          <w:b/>
        </w:rPr>
        <w:t>Leadership and Membership:</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20" w:name="_Toc220389759"/>
      <w:bookmarkStart w:id="121" w:name="_Toc220389922"/>
      <w:bookmarkStart w:id="122" w:name="_Toc221093987"/>
      <w:bookmarkStart w:id="123" w:name="_Toc221094113"/>
      <w:bookmarkStart w:id="124" w:name="_Toc221440232"/>
      <w:bookmarkStart w:id="125" w:name="_Toc221677774"/>
      <w:r w:rsidRPr="007C5A04">
        <w:rPr>
          <w:rFonts w:ascii="Times New Roman" w:hAnsi="Times New Roman" w:cs="Times New Roman"/>
          <w:b/>
        </w:rPr>
        <w:instrText>3.5.3. TSS Leadership and Membership</w:instrText>
      </w:r>
      <w:bookmarkEnd w:id="120"/>
      <w:bookmarkEnd w:id="121"/>
      <w:bookmarkEnd w:id="122"/>
      <w:bookmarkEnd w:id="123"/>
      <w:bookmarkEnd w:id="124"/>
      <w:bookmarkEnd w:id="125"/>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p>
    <w:p w14:paraId="26E8DE9A" w14:textId="269319BB" w:rsidR="00F1251F" w:rsidRPr="007C5A04" w:rsidRDefault="003C4763">
      <w:pPr>
        <w:pStyle w:val="ListParagraph"/>
        <w:spacing w:line="240" w:lineRule="auto"/>
        <w:rPr>
          <w:rFonts w:ascii="Times New Roman" w:hAnsi="Times New Roman" w:cs="Times New Roman"/>
          <w:b/>
        </w:rPr>
      </w:pPr>
      <w:r w:rsidRPr="007C5A04">
        <w:rPr>
          <w:rFonts w:ascii="Times New Roman" w:hAnsi="Times New Roman" w:cs="Times New Roman"/>
        </w:rPr>
        <w:t xml:space="preserve">Leadership for the STAR is to be determined following the same process used for GITs.  Membership in STAR is drawn from the CBP Office in Annapolis and other core </w:t>
      </w:r>
      <w:r w:rsidR="002D74A3" w:rsidRPr="007C5A04">
        <w:rPr>
          <w:rFonts w:ascii="Times New Roman" w:hAnsi="Times New Roman" w:cs="Times New Roman"/>
        </w:rPr>
        <w:t>Federal</w:t>
      </w:r>
      <w:r w:rsidRPr="007C5A04">
        <w:rPr>
          <w:rFonts w:ascii="Times New Roman" w:hAnsi="Times New Roman" w:cs="Times New Roman"/>
        </w:rPr>
        <w:t xml:space="preserve"> agencies, states, NGOs, and universities. </w:t>
      </w:r>
      <w:ins w:id="126" w:author="Watterson, Samantha" w:date="2015-04-17T14:44:00Z">
        <w:r w:rsidR="00356276">
          <w:rPr>
            <w:rFonts w:ascii="Times New Roman" w:hAnsi="Times New Roman" w:cs="Times New Roman"/>
          </w:rPr>
          <w:t>Each signatory jurisdiction should be represented on STAR.</w:t>
        </w:r>
      </w:ins>
      <w:r w:rsidRPr="007C5A04">
        <w:rPr>
          <w:rFonts w:ascii="Times New Roman" w:hAnsi="Times New Roman" w:cs="Times New Roman"/>
        </w:rPr>
        <w:t xml:space="preserve"> Each </w:t>
      </w:r>
      <w:r w:rsidR="002D74A3" w:rsidRPr="007C5A04">
        <w:rPr>
          <w:rFonts w:ascii="Times New Roman" w:hAnsi="Times New Roman" w:cs="Times New Roman"/>
        </w:rPr>
        <w:t>State</w:t>
      </w:r>
      <w:r w:rsidRPr="007C5A04">
        <w:rPr>
          <w:rFonts w:ascii="Times New Roman" w:hAnsi="Times New Roman" w:cs="Times New Roman"/>
        </w:rPr>
        <w:t xml:space="preserve"> and </w:t>
      </w:r>
      <w:r w:rsidR="002D74A3" w:rsidRPr="007C5A04">
        <w:rPr>
          <w:rFonts w:ascii="Times New Roman" w:hAnsi="Times New Roman" w:cs="Times New Roman"/>
        </w:rPr>
        <w:t>Federal</w:t>
      </w:r>
      <w:r w:rsidRPr="007C5A04">
        <w:rPr>
          <w:rFonts w:ascii="Times New Roman" w:hAnsi="Times New Roman" w:cs="Times New Roman"/>
        </w:rPr>
        <w:t xml:space="preserve"> agency brings its own resources to varying degrees to support the restoration and shares leadership.  An important distinction is that coordination, leadership, infrastructure and governance for the CBP restoration will be managed by the MB with support from the Enhancing Partnering, Leadership and Management GIT.  STAR provides the on-going technical and policy support for the CBP, but coordination and communication for the CBP restoration will be managed by the Enhancing Partnering, Leadership and Management GIT.</w:t>
      </w:r>
      <w:r w:rsidRPr="007C5A04">
        <w:rPr>
          <w:rFonts w:ascii="Times New Roman" w:hAnsi="Times New Roman" w:cs="Times New Roman"/>
        </w:rPr>
        <w:br/>
      </w:r>
    </w:p>
    <w:p w14:paraId="4EB07B5B" w14:textId="77777777" w:rsidR="00F1251F" w:rsidRPr="007C5A04" w:rsidRDefault="003C4763">
      <w:pPr>
        <w:pStyle w:val="ListParagraph"/>
        <w:numPr>
          <w:ilvl w:val="0"/>
          <w:numId w:val="108"/>
        </w:numPr>
        <w:rPr>
          <w:rFonts w:ascii="Times New Roman" w:hAnsi="Times New Roman" w:cs="Times New Roman"/>
        </w:rPr>
      </w:pPr>
      <w:r w:rsidRPr="007C5A04">
        <w:rPr>
          <w:rFonts w:ascii="Times New Roman" w:hAnsi="Times New Roman" w:cs="Times New Roman"/>
          <w:b/>
        </w:rPr>
        <w:t>STAR Operations:</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27" w:name="_Toc220389760"/>
      <w:bookmarkStart w:id="128" w:name="_Toc220389923"/>
      <w:bookmarkStart w:id="129" w:name="_Toc221093988"/>
      <w:bookmarkStart w:id="130" w:name="_Toc221094114"/>
      <w:bookmarkStart w:id="131" w:name="_Toc221440233"/>
      <w:bookmarkStart w:id="132" w:name="_Toc221677775"/>
      <w:r w:rsidRPr="007C5A04">
        <w:rPr>
          <w:rFonts w:ascii="Times New Roman" w:hAnsi="Times New Roman" w:cs="Times New Roman"/>
          <w:b/>
        </w:rPr>
        <w:instrText>3.5.4. TSS Operations</w:instrText>
      </w:r>
      <w:bookmarkEnd w:id="127"/>
      <w:bookmarkEnd w:id="128"/>
      <w:bookmarkEnd w:id="129"/>
      <w:bookmarkEnd w:id="130"/>
      <w:bookmarkEnd w:id="131"/>
      <w:bookmarkEnd w:id="132"/>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r w:rsidRPr="007C5A04">
        <w:rPr>
          <w:rFonts w:ascii="Times New Roman" w:hAnsi="Times New Roman" w:cs="Times New Roman"/>
        </w:rPr>
        <w:t xml:space="preserve">  </w:t>
      </w:r>
    </w:p>
    <w:p w14:paraId="5A92046C" w14:textId="2C32DF4D" w:rsidR="00B118DD" w:rsidRPr="007C5A04" w:rsidRDefault="003C4763" w:rsidP="00035B55">
      <w:pPr>
        <w:pStyle w:val="ListParagraph"/>
        <w:rPr>
          <w:rFonts w:ascii="Times New Roman" w:hAnsi="Times New Roman" w:cs="Times New Roman"/>
        </w:rPr>
      </w:pPr>
      <w:r w:rsidRPr="007C5A04">
        <w:rPr>
          <w:rFonts w:ascii="Times New Roman" w:hAnsi="Times New Roman" w:cs="Times New Roman"/>
        </w:rPr>
        <w:t>Due to the variety of functions assigned to STAR, significant deliberations are needed following the identification of the STAR Chair and Vice-Chair.  The STAR leaders will determine the most efficient operational approach while considering the need for the entire group to meet as opposed to relying mainly on the individual functional groups to meet to coordinate activities.</w:t>
      </w:r>
    </w:p>
    <w:p w14:paraId="2EC09281" w14:textId="220C166C" w:rsidR="00B118DD" w:rsidRPr="007C5A04" w:rsidRDefault="00B118DD" w:rsidP="00B118DD">
      <w:pPr>
        <w:spacing w:after="160"/>
        <w:outlineLvl w:val="0"/>
        <w:rPr>
          <w:sz w:val="22"/>
          <w:szCs w:val="22"/>
        </w:rPr>
      </w:pPr>
      <w:r w:rsidRPr="007C5A04">
        <w:rPr>
          <w:b/>
          <w:sz w:val="22"/>
          <w:szCs w:val="22"/>
        </w:rPr>
        <w:t xml:space="preserve">Communications Workgroup:  </w:t>
      </w:r>
      <w:r w:rsidRPr="007C5A04">
        <w:rPr>
          <w:sz w:val="22"/>
          <w:szCs w:val="22"/>
        </w:rPr>
        <w:t xml:space="preserve">The Communications Workgroup’s purpose is to provide leadership for the CBP Communications Office in terms of strategic planning and expert communications advice. The mission of the Communications Workgroup is to clearly articulate and publicize information generated by the CBP Partners to ensure accurate and timely reporting of the Bay’s health and issues to citizens and stakeholder groups in the region. </w:t>
      </w:r>
    </w:p>
    <w:p w14:paraId="2CC12E97" w14:textId="0C968154" w:rsidR="00B118DD" w:rsidRPr="00836567" w:rsidRDefault="00B118DD" w:rsidP="00836567">
      <w:pPr>
        <w:pStyle w:val="ListParagraph"/>
        <w:numPr>
          <w:ilvl w:val="2"/>
          <w:numId w:val="65"/>
        </w:numPr>
      </w:pPr>
      <w:r w:rsidRPr="00836567">
        <w:rPr>
          <w:b/>
        </w:rPr>
        <w:t>Roles  and Responsibilities</w:t>
      </w:r>
      <w:r w:rsidRPr="00836567">
        <w:t>:</w:t>
      </w:r>
      <w:r w:rsidR="00303BA1" w:rsidRPr="00836567">
        <w:fldChar w:fldCharType="begin"/>
      </w:r>
      <w:r w:rsidRPr="00836567">
        <w:instrText xml:space="preserve"> TC "3.5.2. TSS Key Functions and Responsibilities" \f C \l "3" </w:instrText>
      </w:r>
      <w:r w:rsidR="00303BA1" w:rsidRPr="00836567">
        <w:fldChar w:fldCharType="end"/>
      </w:r>
    </w:p>
    <w:p w14:paraId="0A25148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Support the communication needs of the Partners.</w:t>
      </w:r>
    </w:p>
    <w:p w14:paraId="4B911EF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lastRenderedPageBreak/>
        <w:t xml:space="preserve">Spur public action through consistent messaging, expanded media coverage, use of multimedia and online tools, comprehensive branding and promotion, outreach to stakeholders and coordinated internal and external communications. </w:t>
      </w:r>
    </w:p>
    <w:p w14:paraId="195DABBF" w14:textId="7D3DBB1D"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Serve in an advisory capacity to various CBP leadership, </w:t>
      </w:r>
      <w:r w:rsidR="00511064" w:rsidRPr="007C5A04">
        <w:rPr>
          <w:rFonts w:ascii="Times New Roman" w:hAnsi="Times New Roman" w:cs="Times New Roman"/>
        </w:rPr>
        <w:t>GITs</w:t>
      </w:r>
      <w:r w:rsidRPr="007C5A04">
        <w:rPr>
          <w:rFonts w:ascii="Times New Roman" w:hAnsi="Times New Roman" w:cs="Times New Roman"/>
        </w:rPr>
        <w:t xml:space="preserve">, committees and workgroups by providing expert perspective on communications-related issues. </w:t>
      </w:r>
    </w:p>
    <w:p w14:paraId="399272D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Provide a forum to discuss Bay-related communications activities, initiatives and issues that cross state and other jurisdictional boundaries, in an effort to better connect CBP science and partners with the public. </w:t>
      </w:r>
    </w:p>
    <w:p w14:paraId="424C5B47"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Develop annual priorities for the CBP Communications Office with the CBP Communications Director. </w:t>
      </w:r>
    </w:p>
    <w:p w14:paraId="06567CFA"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Receive and review (via email) any CBP media materials in advance of events/release for input and consideration.</w:t>
      </w:r>
    </w:p>
    <w:p w14:paraId="3F052F8E"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Invite presentations or request further information from science or other experts on issues when relevant.</w:t>
      </w:r>
    </w:p>
    <w:p w14:paraId="44FE1EEC" w14:textId="645E2C64" w:rsidR="00B118DD" w:rsidRPr="00836567" w:rsidRDefault="00B118DD" w:rsidP="00836567">
      <w:pPr>
        <w:pStyle w:val="ListParagraph"/>
        <w:numPr>
          <w:ilvl w:val="2"/>
          <w:numId w:val="65"/>
        </w:numPr>
        <w:rPr>
          <w:b/>
        </w:rPr>
      </w:pPr>
      <w:r w:rsidRPr="00836567">
        <w:rPr>
          <w:b/>
        </w:rPr>
        <w:t>Leadership and Membership:</w:t>
      </w:r>
      <w:r w:rsidR="00303BA1" w:rsidRPr="00836567">
        <w:rPr>
          <w:b/>
        </w:rPr>
        <w:fldChar w:fldCharType="begin"/>
      </w:r>
      <w:r w:rsidRPr="00836567">
        <w:rPr>
          <w:b/>
        </w:rPr>
        <w:instrText xml:space="preserve"> TC "3.5.3. TSS Leadership and Membership" \f C \l "3" </w:instrText>
      </w:r>
      <w:r w:rsidR="00303BA1" w:rsidRPr="00836567">
        <w:rPr>
          <w:b/>
        </w:rPr>
        <w:fldChar w:fldCharType="end"/>
      </w:r>
    </w:p>
    <w:p w14:paraId="63F51062" w14:textId="127A7F1A" w:rsidR="00B118DD" w:rsidRPr="007C5A04" w:rsidRDefault="00B118DD" w:rsidP="00B118DD">
      <w:pPr>
        <w:pStyle w:val="ListParagraph"/>
        <w:rPr>
          <w:rFonts w:ascii="Times New Roman" w:hAnsi="Times New Roman" w:cs="Times New Roman"/>
        </w:rPr>
      </w:pPr>
      <w:r w:rsidRPr="007C5A04">
        <w:rPr>
          <w:rFonts w:ascii="Times New Roman" w:hAnsi="Times New Roman" w:cs="Times New Roman"/>
        </w:rPr>
        <w:t>Members of this group will include the staff of the CBP Communications Office, the CRC Communications staffer, and professional communications and public relations appointed representatives from Maryland, Virginia, Pennsylvania, the District of Columbia, New York, West Virginia, Delaware, CBC, Advisory Committee coordinators and EPA</w:t>
      </w:r>
      <w:r w:rsidR="00990875">
        <w:rPr>
          <w:rFonts w:ascii="Times New Roman" w:hAnsi="Times New Roman" w:cs="Times New Roman"/>
        </w:rPr>
        <w:t>.</w:t>
      </w:r>
      <w:r w:rsidRPr="007C5A04">
        <w:rPr>
          <w:rFonts w:ascii="Times New Roman" w:hAnsi="Times New Roman" w:cs="Times New Roman"/>
        </w:rPr>
        <w:t xml:space="preserve">  It may also include similar professionals from other relevant federal/state agencies (e.g., National Oceanic and Atmospheric Administration (NOAA) and U.S. Department of Agriculture). The Workgroup is led by a Chair and a Vice-Chair.  </w:t>
      </w:r>
      <w:ins w:id="133" w:author="Samantha Watterson" w:date="2015-01-23T12:49:00Z">
        <w:r w:rsidR="00094EE7">
          <w:rPr>
            <w:rFonts w:ascii="Times New Roman" w:hAnsi="Times New Roman" w:cs="Times New Roman"/>
          </w:rPr>
          <w:t>Terms for each are two years, with the expectation that the Vice-Chair will advance to the Chair position.</w:t>
        </w:r>
      </w:ins>
      <w:del w:id="134" w:author="Samantha Watterson" w:date="2015-01-23T12:49:00Z">
        <w:r w:rsidRPr="007C5A04" w:rsidDel="00094EE7">
          <w:rPr>
            <w:rFonts w:ascii="Times New Roman" w:hAnsi="Times New Roman" w:cs="Times New Roman"/>
          </w:rPr>
          <w:delText>These two leadership positions are to be held by one State agency and one Federal agency representative in order to keep a balance between CBP partners.  Terms for each are two years, with the expectation that the Vice-Chair will advance to the Chair position.</w:delText>
        </w:r>
      </w:del>
    </w:p>
    <w:p w14:paraId="4B8278D6" w14:textId="77777777" w:rsidR="00B118DD" w:rsidRPr="007C5A04" w:rsidRDefault="00B118DD" w:rsidP="00B118DD">
      <w:pPr>
        <w:pStyle w:val="ListParagraph"/>
        <w:rPr>
          <w:rFonts w:ascii="Times New Roman" w:hAnsi="Times New Roman" w:cs="Times New Roman"/>
        </w:rPr>
      </w:pPr>
    </w:p>
    <w:p w14:paraId="67627F88" w14:textId="12B47FB4" w:rsidR="00B118DD" w:rsidRPr="00836567" w:rsidRDefault="00B118DD" w:rsidP="00836567">
      <w:pPr>
        <w:pStyle w:val="ListParagraph"/>
        <w:numPr>
          <w:ilvl w:val="2"/>
          <w:numId w:val="65"/>
        </w:numPr>
      </w:pPr>
      <w:r w:rsidRPr="00836567">
        <w:rPr>
          <w:b/>
        </w:rPr>
        <w:t>Communications Workgroup Operations:</w:t>
      </w:r>
      <w:r w:rsidR="00303BA1" w:rsidRPr="00836567">
        <w:rPr>
          <w:b/>
        </w:rPr>
        <w:fldChar w:fldCharType="begin"/>
      </w:r>
      <w:r w:rsidRPr="00836567">
        <w:rPr>
          <w:b/>
        </w:rPr>
        <w:instrText xml:space="preserve"> TC "3.5.4. TSS Operations" \f C \l "3" </w:instrText>
      </w:r>
      <w:r w:rsidR="00303BA1" w:rsidRPr="00836567">
        <w:rPr>
          <w:b/>
        </w:rPr>
        <w:fldChar w:fldCharType="end"/>
      </w:r>
      <w:r w:rsidRPr="00836567">
        <w:t xml:space="preserve">  </w:t>
      </w:r>
    </w:p>
    <w:p w14:paraId="48C383C9" w14:textId="1AFE1624" w:rsidR="00B118DD" w:rsidRPr="007C5A04" w:rsidRDefault="00B118DD" w:rsidP="00B118DD">
      <w:pPr>
        <w:pStyle w:val="ListParagraph"/>
        <w:numPr>
          <w:ilvl w:val="0"/>
          <w:numId w:val="119"/>
        </w:numPr>
        <w:rPr>
          <w:i/>
        </w:rPr>
      </w:pPr>
      <w:r w:rsidRPr="007C5A04">
        <w:rPr>
          <w:rFonts w:ascii="Times New Roman" w:hAnsi="Times New Roman" w:cs="Times New Roman"/>
          <w:i/>
        </w:rPr>
        <w:t xml:space="preserve">Ground Rules: </w:t>
      </w:r>
      <w:r w:rsidRPr="007C5A04">
        <w:rPr>
          <w:rFonts w:ascii="Times New Roman" w:hAnsi="Times New Roman" w:cs="Times New Roman"/>
        </w:rPr>
        <w:t xml:space="preserve">The Communications Workgroup may establish ad hoc or standing committees or teams to address specific topics. Such teams report directly to the group. In order to foster improved communications between the CBP Goal Implementation Teams and the Communications Office, specific members of the Communications Workgroup act as liaisons between individual GITs and the Workgroup. Each liaison is responsible for: understanding the current and ongoing work of his/her assigned GIT, seeking out opportunities and offering ideas for promoting the GITs work to CBP partners and the public via Communications Office channels and for bringing same to the attention of the Workgroup.  </w:t>
      </w:r>
      <w:r w:rsidR="00BE1923" w:rsidRPr="007C5A04">
        <w:rPr>
          <w:rFonts w:ascii="Times New Roman" w:hAnsi="Times New Roman" w:cs="Times New Roman"/>
        </w:rPr>
        <w:br/>
      </w:r>
    </w:p>
    <w:p w14:paraId="0FA387C5" w14:textId="1E0B4C8D"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Decision</w:t>
      </w:r>
      <w:r w:rsidR="008955A0">
        <w:rPr>
          <w:rFonts w:ascii="Times New Roman" w:hAnsi="Times New Roman" w:cs="Times New Roman"/>
          <w:i/>
        </w:rPr>
        <w:t>-</w:t>
      </w:r>
      <w:r w:rsidRPr="007C5A04">
        <w:rPr>
          <w:rFonts w:ascii="Times New Roman" w:hAnsi="Times New Roman" w:cs="Times New Roman"/>
          <w:i/>
        </w:rPr>
        <w:t>Making:</w:t>
      </w:r>
      <w:r w:rsidRPr="007C5A04">
        <w:rPr>
          <w:rFonts w:ascii="Times New Roman" w:hAnsi="Times New Roman" w:cs="Times New Roman"/>
          <w:bCs/>
        </w:rPr>
        <w:t xml:space="preserve"> The Communications Workgroup will operate under a consensus decision-making process.  </w:t>
      </w:r>
      <w:r w:rsidR="00BE1923" w:rsidRPr="007C5A04">
        <w:rPr>
          <w:rFonts w:ascii="Times New Roman" w:hAnsi="Times New Roman" w:cs="Times New Roman"/>
          <w:bCs/>
        </w:rPr>
        <w:br/>
      </w:r>
    </w:p>
    <w:p w14:paraId="0F9C4A90" w14:textId="52C58E76"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lastRenderedPageBreak/>
        <w:t xml:space="preserve">Frequency and Duration: </w:t>
      </w:r>
      <w:r w:rsidRPr="007C5A04">
        <w:rPr>
          <w:rFonts w:ascii="Times New Roman" w:hAnsi="Times New Roman" w:cs="Times New Roman"/>
        </w:rPr>
        <w:t xml:space="preserve">Meetings are held monthly to provide updates on relevant work, news, issues and information from each member/state, agency or region. </w:t>
      </w:r>
      <w:r w:rsidR="00BE1923" w:rsidRPr="007C5A04">
        <w:rPr>
          <w:rFonts w:ascii="Times New Roman" w:hAnsi="Times New Roman" w:cs="Times New Roman"/>
        </w:rPr>
        <w:br/>
      </w:r>
    </w:p>
    <w:p w14:paraId="6AE514FF" w14:textId="3F75A6C4" w:rsidR="002D74A3" w:rsidRPr="007C5A04" w:rsidRDefault="00B118DD" w:rsidP="00141519">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Setting Priorities: </w:t>
      </w:r>
      <w:r w:rsidR="00BE1923" w:rsidRPr="007C5A04">
        <w:rPr>
          <w:rFonts w:ascii="Times New Roman" w:hAnsi="Times New Roman" w:cs="Times New Roman"/>
        </w:rPr>
        <w:t>T</w:t>
      </w:r>
      <w:r w:rsidRPr="007C5A04">
        <w:rPr>
          <w:rFonts w:ascii="Times New Roman" w:hAnsi="Times New Roman" w:cs="Times New Roman"/>
        </w:rPr>
        <w:t xml:space="preserve">he </w:t>
      </w:r>
      <w:r w:rsidR="00BE1923" w:rsidRPr="007C5A04">
        <w:rPr>
          <w:rFonts w:ascii="Times New Roman" w:hAnsi="Times New Roman" w:cs="Times New Roman"/>
        </w:rPr>
        <w:t xml:space="preserve">Communications </w:t>
      </w:r>
      <w:r w:rsidRPr="007C5A04">
        <w:rPr>
          <w:rFonts w:ascii="Times New Roman" w:hAnsi="Times New Roman" w:cs="Times New Roman"/>
        </w:rPr>
        <w:t xml:space="preserve">Workgroup will meet each year, once or twice, to set </w:t>
      </w:r>
      <w:r w:rsidR="00BE1923" w:rsidRPr="007C5A04">
        <w:rPr>
          <w:rFonts w:ascii="Times New Roman" w:hAnsi="Times New Roman" w:cs="Times New Roman"/>
        </w:rPr>
        <w:t>c</w:t>
      </w:r>
      <w:r w:rsidRPr="007C5A04">
        <w:rPr>
          <w:rFonts w:ascii="Times New Roman" w:hAnsi="Times New Roman" w:cs="Times New Roman"/>
        </w:rPr>
        <w:t>ommunications priorities for the coming year, ensuring that these are aligned with those established by the MB.</w:t>
      </w:r>
    </w:p>
    <w:p w14:paraId="71636974"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CBP Advisory Committees:  </w:t>
      </w:r>
      <w:r w:rsidRPr="007C5A04">
        <w:rPr>
          <w:rFonts w:ascii="Times Roman"/>
        </w:rPr>
        <w:t>The three Advisory Committees</w:t>
      </w:r>
      <w:r w:rsidR="0096057D" w:rsidRPr="007C5A04">
        <w:rPr>
          <w:rFonts w:ascii="Times Roman"/>
        </w:rPr>
        <w:t xml:space="preserve"> are appointed</w:t>
      </w:r>
      <w:r w:rsidR="00594BB4" w:rsidRPr="007C5A04">
        <w:rPr>
          <w:rFonts w:ascii="Times Roman"/>
        </w:rPr>
        <w:t xml:space="preserve"> and/or elected</w:t>
      </w:r>
      <w:r w:rsidR="0096057D" w:rsidRPr="007C5A04">
        <w:rPr>
          <w:rFonts w:ascii="Times Roman"/>
        </w:rPr>
        <w:t xml:space="preserve"> volunteers who</w:t>
      </w:r>
      <w:r w:rsidRPr="007C5A04">
        <w:rPr>
          <w:rFonts w:ascii="Times Roman"/>
        </w:rPr>
        <w:t xml:space="preserve"> provide independent perspectives</w:t>
      </w:r>
      <w:r w:rsidRPr="007C5A04">
        <w:rPr>
          <w:rFonts w:hAnsi="Times Roman"/>
        </w:rPr>
        <w:t> </w:t>
      </w:r>
      <w:r w:rsidRPr="007C5A04">
        <w:rPr>
          <w:rFonts w:ascii="Times Roman"/>
        </w:rPr>
        <w:t xml:space="preserve">from critical stakeholder groups and strengthen the natural and social science basis for Bay restoration activities. The Advisory Committees are the independent thinkers and advisors to the EC, PSC and MB.  </w:t>
      </w:r>
    </w:p>
    <w:p w14:paraId="0DD179DC" w14:textId="77777777" w:rsidR="00F1251F" w:rsidRPr="007C5A04" w:rsidRDefault="00CC746C">
      <w:pPr>
        <w:pStyle w:val="Default"/>
        <w:numPr>
          <w:ilvl w:val="0"/>
          <w:numId w:val="7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The L</w:t>
      </w:r>
      <w:r w:rsidR="00D6570E" w:rsidRPr="007C5A04">
        <w:rPr>
          <w:rFonts w:ascii="Times Roman"/>
        </w:rPr>
        <w:t xml:space="preserve">ocal </w:t>
      </w:r>
      <w:r w:rsidRPr="007C5A04">
        <w:rPr>
          <w:rFonts w:ascii="Times Roman"/>
        </w:rPr>
        <w:t>G</w:t>
      </w:r>
      <w:r w:rsidR="00D6570E" w:rsidRPr="007C5A04">
        <w:rPr>
          <w:rFonts w:ascii="Times Roman"/>
        </w:rPr>
        <w:t xml:space="preserve">overnment </w:t>
      </w:r>
      <w:r w:rsidRPr="007C5A04">
        <w:rPr>
          <w:rFonts w:ascii="Times Roman"/>
        </w:rPr>
        <w:t>A</w:t>
      </w:r>
      <w:r w:rsidR="00D6570E" w:rsidRPr="007C5A04">
        <w:rPr>
          <w:rFonts w:ascii="Times Roman"/>
        </w:rPr>
        <w:t xml:space="preserve">dvisory </w:t>
      </w:r>
      <w:r w:rsidRPr="007C5A04">
        <w:rPr>
          <w:rFonts w:ascii="Times Roman"/>
        </w:rPr>
        <w:t>C</w:t>
      </w:r>
      <w:r w:rsidR="00D6570E" w:rsidRPr="007C5A04">
        <w:rPr>
          <w:rFonts w:ascii="Times Roman"/>
        </w:rPr>
        <w:t>ommittee (LGAC)</w:t>
      </w:r>
      <w:r w:rsidRPr="007C5A04">
        <w:rPr>
          <w:rFonts w:ascii="Times Roman"/>
        </w:rPr>
        <w:t xml:space="preserve"> was created by the Chesapeake Bay Executive Council through the </w:t>
      </w:r>
      <w:r w:rsidR="00975861" w:rsidRPr="007C5A04">
        <w:rPr>
          <w:rFonts w:ascii="Times Roman"/>
          <w:i/>
        </w:rPr>
        <w:t>1987 Chesapeake Bay Agreement</w:t>
      </w:r>
      <w:r w:rsidRPr="007C5A04">
        <w:rPr>
          <w:rFonts w:ascii="Times Roman"/>
        </w:rPr>
        <w:t>.</w:t>
      </w:r>
      <w:r w:rsidRPr="007C5A04">
        <w:rPr>
          <w:rFonts w:hAnsi="Times Roman"/>
        </w:rPr>
        <w:t> </w:t>
      </w:r>
      <w:r w:rsidRPr="007C5A04">
        <w:t xml:space="preserve"> </w:t>
      </w:r>
      <w:r w:rsidRPr="007C5A04">
        <w:rPr>
          <w:rFonts w:ascii="Times Roman"/>
        </w:rPr>
        <w:t xml:space="preserve">The purpose of the LGAC is to advise the Executive Council on how to effectively implement projects and engage the support of local governments to achieve the </w:t>
      </w:r>
      <w:r w:rsidR="00095520" w:rsidRPr="007C5A04">
        <w:rPr>
          <w:rFonts w:ascii="Times Roman"/>
        </w:rPr>
        <w:t xml:space="preserve">Goals </w:t>
      </w:r>
      <w:r w:rsidRPr="007C5A04">
        <w:rPr>
          <w:rFonts w:ascii="Times Roman"/>
        </w:rPr>
        <w:t xml:space="preserve">of the Bay </w:t>
      </w:r>
      <w:r w:rsidR="00975861" w:rsidRPr="007C5A04">
        <w:rPr>
          <w:rFonts w:ascii="Times Roman"/>
          <w:i/>
        </w:rPr>
        <w:t>Agreement</w:t>
      </w:r>
      <w:r w:rsidRPr="007C5A04">
        <w:rPr>
          <w:rFonts w:ascii="Times Roman"/>
        </w:rPr>
        <w:t>.</w:t>
      </w:r>
      <w:r w:rsidRPr="007C5A04">
        <w:rPr>
          <w:rFonts w:hAnsi="Times Roman"/>
        </w:rPr>
        <w:t> </w:t>
      </w:r>
      <w:r w:rsidRPr="007C5A04">
        <w:rPr>
          <w:rFonts w:ascii="Times Roman"/>
        </w:rPr>
        <w:t xml:space="preserve">LGAC's mission is to share the views and insights of local elected officials with </w:t>
      </w:r>
      <w:r w:rsidR="002D74A3" w:rsidRPr="007C5A04">
        <w:rPr>
          <w:rFonts w:ascii="Times Roman"/>
        </w:rPr>
        <w:t>State</w:t>
      </w:r>
      <w:r w:rsidRPr="007C5A04">
        <w:rPr>
          <w:rFonts w:ascii="Times Roman"/>
        </w:rPr>
        <w:t xml:space="preserve"> and </w:t>
      </w:r>
      <w:r w:rsidR="002D74A3" w:rsidRPr="007C5A04">
        <w:rPr>
          <w:rFonts w:ascii="Times Roman"/>
        </w:rPr>
        <w:t>Federal</w:t>
      </w:r>
      <w:r w:rsidRPr="007C5A04">
        <w:rPr>
          <w:rFonts w:ascii="Times Roman"/>
        </w:rPr>
        <w:t xml:space="preserve"> decision-makers and to enhance the flow of information among local governments about the health and restoration of the Chesapeake Bay </w:t>
      </w:r>
      <w:r w:rsidR="00095520" w:rsidRPr="007C5A04">
        <w:rPr>
          <w:rFonts w:ascii="Times Roman"/>
        </w:rPr>
        <w:t>watershed</w:t>
      </w:r>
      <w:r w:rsidRPr="007C5A04">
        <w:rPr>
          <w:rFonts w:ascii="Times Roman"/>
        </w:rPr>
        <w:t>.  Current membership and operational details for the LGAC is outlined in the by-laws available at: http://www.chesapeakebay.net/groups/group/local_government_advisory_committee</w:t>
      </w:r>
    </w:p>
    <w:p w14:paraId="383CA3FF" w14:textId="77777777" w:rsidR="00F1251F" w:rsidRPr="007C5A04" w:rsidRDefault="00CC746C">
      <w:pPr>
        <w:pStyle w:val="Default"/>
        <w:numPr>
          <w:ilvl w:val="0"/>
          <w:numId w:val="80"/>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The </w:t>
      </w:r>
      <w:r w:rsidR="004B7ACC" w:rsidRPr="007C5A04">
        <w:rPr>
          <w:rFonts w:ascii="Times Roman"/>
        </w:rPr>
        <w:t>Citizens Advisory Committee (</w:t>
      </w:r>
      <w:r w:rsidRPr="007C5A04">
        <w:rPr>
          <w:rFonts w:ascii="Times Roman"/>
        </w:rPr>
        <w:t>CAC</w:t>
      </w:r>
      <w:r w:rsidR="004B7ACC" w:rsidRPr="007C5A04">
        <w:rPr>
          <w:rFonts w:ascii="Times Roman"/>
        </w:rPr>
        <w:t>)</w:t>
      </w:r>
      <w:r w:rsidRPr="007C5A04">
        <w:rPr>
          <w:rFonts w:ascii="Times Roman"/>
        </w:rPr>
        <w:t xml:space="preserve"> is charged </w:t>
      </w:r>
      <w:r w:rsidR="00E56918" w:rsidRPr="007C5A04">
        <w:rPr>
          <w:rFonts w:ascii="Times Roman"/>
        </w:rPr>
        <w:t xml:space="preserve">with </w:t>
      </w:r>
      <w:r w:rsidR="0096057D" w:rsidRPr="007C5A04">
        <w:rPr>
          <w:rFonts w:ascii="Times Roman"/>
        </w:rPr>
        <w:t xml:space="preserve">advising the leadership of the Chesapeake Bay Program by </w:t>
      </w:r>
      <w:r w:rsidRPr="007C5A04">
        <w:rPr>
          <w:rFonts w:ascii="Times Roman"/>
        </w:rPr>
        <w:t>representing</w:t>
      </w:r>
      <w:r w:rsidR="0096057D" w:rsidRPr="007C5A04">
        <w:rPr>
          <w:rFonts w:ascii="Times Roman"/>
        </w:rPr>
        <w:t xml:space="preserve"> a sample of</w:t>
      </w:r>
      <w:r w:rsidRPr="007C5A04">
        <w:rPr>
          <w:rFonts w:ascii="Times Roman"/>
        </w:rPr>
        <w:t xml:space="preserve"> residents and stakeholders </w:t>
      </w:r>
      <w:r w:rsidR="0096057D" w:rsidRPr="007C5A04">
        <w:rPr>
          <w:rFonts w:ascii="Times Roman"/>
        </w:rPr>
        <w:t xml:space="preserve">in </w:t>
      </w:r>
      <w:r w:rsidRPr="007C5A04">
        <w:rPr>
          <w:rFonts w:ascii="Times Roman"/>
        </w:rPr>
        <w:t>the Chesapeake Bay watershed</w:t>
      </w:r>
      <w:r w:rsidR="00E56918" w:rsidRPr="007C5A04">
        <w:rPr>
          <w:rFonts w:ascii="Times Roman"/>
        </w:rPr>
        <w:t>.</w:t>
      </w:r>
      <w:r w:rsidRPr="007C5A04">
        <w:rPr>
          <w:rFonts w:ascii="Times Roman"/>
        </w:rPr>
        <w:t xml:space="preserve"> In this role, </w:t>
      </w:r>
      <w:r w:rsidR="0096057D" w:rsidRPr="007C5A04">
        <w:rPr>
          <w:rFonts w:ascii="Times Roman"/>
        </w:rPr>
        <w:t xml:space="preserve">CAC has </w:t>
      </w:r>
      <w:r w:rsidR="00821F85" w:rsidRPr="007C5A04">
        <w:rPr>
          <w:rFonts w:ascii="Times Roman"/>
        </w:rPr>
        <w:t>been strong</w:t>
      </w:r>
      <w:r w:rsidR="0096057D" w:rsidRPr="007C5A04">
        <w:rPr>
          <w:rFonts w:ascii="Times Roman"/>
        </w:rPr>
        <w:t xml:space="preserve"> </w:t>
      </w:r>
      <w:r w:rsidRPr="007C5A04">
        <w:rPr>
          <w:rFonts w:ascii="Times Roman"/>
        </w:rPr>
        <w:t>advocates for increased transparency and accountability, citizen engagement and education, and independent evaluation of the restoration work of the Partnership.</w:t>
      </w:r>
      <w:r w:rsidR="0096057D" w:rsidRPr="007C5A04">
        <w:rPr>
          <w:rFonts w:ascii="Times Roman"/>
        </w:rPr>
        <w:t xml:space="preserve"> When appropriate and applicable, CAC will share information about the watershed restoration efforts with those groups whom individual members may be affiliated.</w:t>
      </w:r>
      <w:r w:rsidRPr="007C5A04">
        <w:rPr>
          <w:rFonts w:ascii="Times Roman"/>
        </w:rPr>
        <w:t xml:space="preserve">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14:paraId="096C3486" w14:textId="77777777" w:rsidR="00F1251F" w:rsidRPr="007C5A04" w:rsidRDefault="00CC746C">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The </w:t>
      </w:r>
      <w:r w:rsidR="004B7ACC" w:rsidRPr="007C5A04">
        <w:rPr>
          <w:rFonts w:ascii="Times Roman"/>
        </w:rPr>
        <w:t xml:space="preserve">Scientific and </w:t>
      </w:r>
      <w:r w:rsidR="003969CB" w:rsidRPr="007C5A04">
        <w:rPr>
          <w:rFonts w:ascii="Times Roman"/>
        </w:rPr>
        <w:t>Technical</w:t>
      </w:r>
      <w:r w:rsidR="004B7ACC" w:rsidRPr="007C5A04">
        <w:rPr>
          <w:rFonts w:ascii="Times Roman"/>
        </w:rPr>
        <w:t xml:space="preserve"> Advisory Committee (</w:t>
      </w:r>
      <w:r w:rsidRPr="007C5A04">
        <w:rPr>
          <w:rFonts w:ascii="Times Roman"/>
        </w:rPr>
        <w:t>STAC</w:t>
      </w:r>
      <w:r w:rsidR="004B7ACC" w:rsidRPr="007C5A04">
        <w:rPr>
          <w:rFonts w:ascii="Times Roman"/>
        </w:rPr>
        <w:t>)</w:t>
      </w:r>
      <w:r w:rsidRPr="007C5A04">
        <w:rPr>
          <w:rFonts w:ascii="Times Roman"/>
        </w:rPr>
        <w:t xml:space="preserve"> provides scientific and technical guidance to the </w:t>
      </w:r>
      <w:r w:rsidR="00CD640B" w:rsidRPr="007C5A04">
        <w:rPr>
          <w:rFonts w:ascii="Times Roman"/>
        </w:rPr>
        <w:t>CBP</w:t>
      </w:r>
      <w:r w:rsidRPr="007C5A04">
        <w:rPr>
          <w:rFonts w:ascii="Times Roman"/>
        </w:rPr>
        <w:t xml:space="preserve"> on measures to restore and protect the Chesapeake Bay. Since its creation in December 1984, STAC has worked to enhance scientific communication and outreach throughout the Chesapeake Bay watershed and beyond.  </w:t>
      </w:r>
      <w:r w:rsidR="00064738" w:rsidRPr="007C5A04">
        <w:rPr>
          <w:rFonts w:ascii="Times New Roman" w:hAnsi="Times New Roman" w:cs="Times New Roman"/>
        </w:rPr>
        <w:t xml:space="preserve">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w:t>
      </w:r>
      <w:r w:rsidR="00064738" w:rsidRPr="007C5A04">
        <w:rPr>
          <w:rFonts w:ascii="Times New Roman" w:hAnsi="Times New Roman" w:cs="Times New Roman"/>
        </w:rPr>
        <w:lastRenderedPageBreak/>
        <w:t>CBP. Through professional and academic contacts and organizational networks of its members, STAC ensures close cooperation among and between the various research institutions and management agencies represented in the Bay watershed.</w:t>
      </w:r>
      <w:r w:rsidR="00064738" w:rsidRPr="007C5A04">
        <w:rPr>
          <w:rFonts w:ascii="Times New Roman" w:eastAsia="Times Roman" w:hAnsi="Times New Roman" w:cs="Times New Roman"/>
        </w:rPr>
        <w:t xml:space="preserve"> </w:t>
      </w:r>
      <w:r w:rsidRPr="007C5A04">
        <w:rPr>
          <w:rFonts w:ascii="Times Roman"/>
        </w:rPr>
        <w:t xml:space="preserve">Current membership and operational details for the </w:t>
      </w:r>
      <w:r w:rsidR="00064738" w:rsidRPr="007C5A04">
        <w:rPr>
          <w:rFonts w:ascii="Times Roman"/>
        </w:rPr>
        <w:t xml:space="preserve">STAC </w:t>
      </w:r>
      <w:r w:rsidRPr="007C5A04">
        <w:rPr>
          <w:rFonts w:ascii="Times Roman"/>
        </w:rPr>
        <w:t>is outlined in the by-laws available at: http://www.chesapeake.org/stac/</w:t>
      </w:r>
    </w:p>
    <w:p w14:paraId="1727A5B7" w14:textId="77777777" w:rsidR="00F1251F" w:rsidRPr="007C5A04" w:rsidRDefault="00CC746C">
      <w:pPr>
        <w:pStyle w:val="Default"/>
        <w:numPr>
          <w:ilvl w:val="0"/>
          <w:numId w:val="82"/>
        </w:numPr>
        <w:tabs>
          <w:tab w:val="clear" w:pos="720"/>
          <w:tab w:val="num" w:pos="756"/>
        </w:tabs>
        <w:spacing w:after="160" w:line="288" w:lineRule="auto"/>
        <w:ind w:left="756" w:hanging="396"/>
        <w:rPr>
          <w:rFonts w:ascii="Times Roman" w:eastAsia="Times Roman" w:hAnsi="Times Roman" w:cs="Times Roman"/>
          <w:i/>
          <w:iCs/>
          <w:u w:val="single"/>
        </w:rPr>
      </w:pPr>
      <w:r w:rsidRPr="00836567">
        <w:rPr>
          <w:rFonts w:ascii="Times Roman"/>
          <w:b/>
          <w:iCs/>
        </w:rPr>
        <w:t>Key Functions and Responsibilities</w:t>
      </w:r>
      <w:r w:rsidRPr="007C5A04">
        <w:rPr>
          <w:rFonts w:ascii="Times Roman"/>
          <w:i/>
          <w:iCs/>
        </w:rPr>
        <w:t>:</w:t>
      </w:r>
      <w:r w:rsidRPr="007C5A04">
        <w:rPr>
          <w:rFonts w:ascii="Times Roman"/>
        </w:rPr>
        <w:t xml:space="preserve">  Certain functions and responsibilities will be common to all three of the CBP Advisory Committees.</w:t>
      </w:r>
    </w:p>
    <w:p w14:paraId="670D1753" w14:textId="77777777" w:rsidR="00F1251F" w:rsidRPr="007C5A04" w:rsidRDefault="00CC746C">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Actively make independent recommendations to the EC, PSC and MB</w:t>
      </w:r>
      <w:r w:rsidR="00CD640B" w:rsidRPr="007C5A04">
        <w:rPr>
          <w:rFonts w:ascii="Times Roman"/>
        </w:rPr>
        <w:t>.</w:t>
      </w:r>
      <w:r w:rsidRPr="007C5A04">
        <w:rPr>
          <w:rFonts w:hAnsi="Times Roman"/>
        </w:rPr>
        <w:t> </w:t>
      </w:r>
      <w:r w:rsidRPr="007C5A04">
        <w:t xml:space="preserve"> </w:t>
      </w:r>
    </w:p>
    <w:p w14:paraId="7C44ADAE" w14:textId="77777777" w:rsidR="00F1251F" w:rsidRPr="007C5A04" w:rsidRDefault="00CC746C">
      <w:pPr>
        <w:pStyle w:val="Default"/>
        <w:numPr>
          <w:ilvl w:val="0"/>
          <w:numId w:val="84"/>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As advisors, participate in EC, PSC and MB meetings</w:t>
      </w:r>
      <w:r w:rsidR="00CD640B" w:rsidRPr="007C5A04">
        <w:rPr>
          <w:rFonts w:ascii="Times Roman"/>
        </w:rPr>
        <w:t>.</w:t>
      </w:r>
    </w:p>
    <w:p w14:paraId="71C7E6F1" w14:textId="77777777" w:rsidR="00F1251F" w:rsidRPr="007C5A04" w:rsidRDefault="00CC746C">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Participate in the development and implementation of the Management Strategies as appropriate.  </w:t>
      </w:r>
    </w:p>
    <w:p w14:paraId="1CF399C6" w14:textId="77777777" w:rsidR="00F1251F" w:rsidRPr="007C5A04" w:rsidRDefault="00DA5C33">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In collaboration with the MB, e</w:t>
      </w:r>
      <w:r w:rsidR="00CC746C" w:rsidRPr="007C5A04">
        <w:rPr>
          <w:rFonts w:ascii="Times Roman"/>
        </w:rPr>
        <w:t xml:space="preserve">stablish annual </w:t>
      </w:r>
      <w:r w:rsidRPr="007C5A04">
        <w:rPr>
          <w:rFonts w:ascii="Times Roman"/>
        </w:rPr>
        <w:t xml:space="preserve">priorities </w:t>
      </w:r>
      <w:r w:rsidR="00CC746C" w:rsidRPr="007C5A04">
        <w:rPr>
          <w:rFonts w:ascii="Times Roman"/>
        </w:rPr>
        <w:t xml:space="preserve">that support the </w:t>
      </w:r>
      <w:r w:rsidR="00E5080E" w:rsidRPr="007C5A04">
        <w:rPr>
          <w:rFonts w:ascii="Times Roman"/>
        </w:rPr>
        <w:t xml:space="preserve">CBP </w:t>
      </w:r>
      <w:r w:rsidR="00CC746C" w:rsidRPr="007C5A04">
        <w:rPr>
          <w:rFonts w:ascii="Times Roman"/>
        </w:rPr>
        <w:t>strategic priorities</w:t>
      </w:r>
      <w:r w:rsidR="00E5080E" w:rsidRPr="007C5A04">
        <w:rPr>
          <w:rFonts w:ascii="Times Roman"/>
        </w:rPr>
        <w:t xml:space="preserve"> and the progress of the </w:t>
      </w:r>
      <w:r w:rsidR="00E5080E" w:rsidRPr="007C5A04">
        <w:rPr>
          <w:rFonts w:ascii="Times Roman"/>
          <w:i/>
        </w:rPr>
        <w:t>Agreement</w:t>
      </w:r>
      <w:r w:rsidR="00E5080E" w:rsidRPr="007C5A04">
        <w:rPr>
          <w:rFonts w:ascii="Times Roman"/>
        </w:rPr>
        <w:t xml:space="preserve"> Goals and Outcomes.</w:t>
      </w:r>
      <w:r w:rsidR="00CC746C" w:rsidRPr="007C5A04">
        <w:rPr>
          <w:rFonts w:ascii="Times Roman"/>
        </w:rPr>
        <w:t xml:space="preserve"> </w:t>
      </w:r>
    </w:p>
    <w:p w14:paraId="485EFBE6" w14:textId="77777777" w:rsidR="00F1251F" w:rsidRPr="007C5A04" w:rsidRDefault="00E5080E">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Share progress on priorities and Advisory Committee activities with the PSC and MB.</w:t>
      </w:r>
    </w:p>
    <w:p w14:paraId="7EF27E84" w14:textId="77777777" w:rsidR="00F1251F" w:rsidRPr="007C5A04" w:rsidRDefault="00DA5C33">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Advise</w:t>
      </w:r>
      <w:r w:rsidR="00CC746C" w:rsidRPr="007C5A04">
        <w:rPr>
          <w:rFonts w:ascii="Times Roman"/>
        </w:rPr>
        <w:t xml:space="preserve"> GITs and Action Teams </w:t>
      </w:r>
      <w:r w:rsidRPr="007C5A04">
        <w:rPr>
          <w:rFonts w:ascii="Times Roman"/>
        </w:rPr>
        <w:t xml:space="preserve">as time allows. </w:t>
      </w:r>
    </w:p>
    <w:p w14:paraId="0A8095FD" w14:textId="64482B11" w:rsidR="001464D5" w:rsidRPr="007C5A04" w:rsidRDefault="00DA5C33" w:rsidP="007C5A04">
      <w:pPr>
        <w:pStyle w:val="Default"/>
        <w:numPr>
          <w:ilvl w:val="0"/>
          <w:numId w:val="90"/>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Support and advise the Communications Workgroup.</w:t>
      </w:r>
    </w:p>
    <w:p w14:paraId="0206B061" w14:textId="2150C5A9" w:rsidR="00F1251F" w:rsidRPr="007C5A04" w:rsidRDefault="00D22CBB">
      <w:pPr>
        <w:pStyle w:val="BodyA"/>
        <w:rPr>
          <w:rFonts w:ascii="Times New Roman Bold" w:eastAsia="Times New Roman Bold" w:hAnsi="Times New Roman Bold" w:cs="Times New Roman Bold"/>
        </w:rPr>
      </w:pPr>
      <w:ins w:id="135" w:author="CBPStaff" w:date="2015-02-12T14:26:00Z">
        <w:r>
          <w:rPr>
            <w:rFonts w:ascii="Times New Roman Bold"/>
            <w:u w:val="single"/>
          </w:rPr>
          <w:t xml:space="preserve">Process for </w:t>
        </w:r>
      </w:ins>
      <w:r w:rsidR="00CC746C" w:rsidRPr="007C5A04">
        <w:rPr>
          <w:rFonts w:ascii="Times New Roman Bold"/>
          <w:u w:val="single"/>
        </w:rPr>
        <w:t>Decision-Making</w:t>
      </w:r>
      <w:ins w:id="136" w:author="CBPStaff" w:date="2015-02-12T14:26:00Z">
        <w:r>
          <w:rPr>
            <w:rFonts w:ascii="Times New Roman Bold"/>
            <w:u w:val="single"/>
          </w:rPr>
          <w:t>:</w:t>
        </w:r>
      </w:ins>
      <w:del w:id="137" w:author="CBPStaff" w:date="2015-02-12T14:26:00Z">
        <w:r w:rsidR="00CC746C" w:rsidRPr="007C5A04" w:rsidDel="00D22CBB">
          <w:rPr>
            <w:rFonts w:ascii="Times New Roman Bold"/>
            <w:u w:val="single"/>
          </w:rPr>
          <w:delText xml:space="preserve"> for the </w:delText>
        </w:r>
        <w:r w:rsidR="00CC746C" w:rsidRPr="007C5A04" w:rsidDel="00D22CBB">
          <w:rPr>
            <w:rFonts w:ascii="Times New Roman Bold"/>
            <w:i/>
            <w:u w:val="single"/>
          </w:rPr>
          <w:delText>Chesapeake Bay Watershed Agreement</w:delText>
        </w:r>
        <w:r w:rsidR="00956F54" w:rsidRPr="007C5A04" w:rsidDel="00D22CBB">
          <w:rPr>
            <w:rFonts w:ascii="Times New Roman Bold"/>
          </w:rPr>
          <w:delText>:</w:delText>
        </w:r>
      </w:del>
    </w:p>
    <w:p w14:paraId="55A925D2" w14:textId="13D17C40" w:rsidR="00511064" w:rsidRPr="007C5A04" w:rsidRDefault="00CC746C" w:rsidP="00BE1923">
      <w:pPr>
        <w:rPr>
          <w:sz w:val="22"/>
          <w:szCs w:val="22"/>
        </w:rPr>
      </w:pPr>
      <w:r w:rsidRPr="007C5A04">
        <w:rPr>
          <w:rFonts w:ascii="Times Roman"/>
          <w:sz w:val="22"/>
          <w:szCs w:val="22"/>
        </w:rPr>
        <w:t xml:space="preserve">Over the </w:t>
      </w:r>
      <w:r w:rsidR="00647A5C" w:rsidRPr="007C5A04">
        <w:rPr>
          <w:rFonts w:ascii="Times Roman"/>
          <w:sz w:val="22"/>
          <w:szCs w:val="22"/>
        </w:rPr>
        <w:t>30</w:t>
      </w:r>
      <w:r w:rsidR="00FA0595" w:rsidRPr="007C5A04">
        <w:rPr>
          <w:rFonts w:ascii="Times Roman"/>
          <w:sz w:val="22"/>
          <w:szCs w:val="22"/>
        </w:rPr>
        <w:t xml:space="preserve"> </w:t>
      </w:r>
      <w:r w:rsidRPr="007C5A04">
        <w:rPr>
          <w:rFonts w:ascii="Times Roman"/>
          <w:sz w:val="22"/>
          <w:szCs w:val="22"/>
        </w:rPr>
        <w:t xml:space="preserve">year history of the CBP, the partners have signed </w:t>
      </w:r>
      <w:r w:rsidR="009864DF" w:rsidRPr="007C5A04">
        <w:rPr>
          <w:rFonts w:ascii="Times Roman"/>
          <w:sz w:val="22"/>
          <w:szCs w:val="22"/>
        </w:rPr>
        <w:t xml:space="preserve">four </w:t>
      </w:r>
      <w:r w:rsidRPr="007C5A04">
        <w:rPr>
          <w:rFonts w:ascii="Times Roman"/>
          <w:sz w:val="22"/>
          <w:szCs w:val="22"/>
        </w:rPr>
        <w:t xml:space="preserve">agreements, </w:t>
      </w:r>
      <w:r w:rsidR="009864DF" w:rsidRPr="007C5A04">
        <w:rPr>
          <w:rFonts w:ascii="Times Roman"/>
          <w:sz w:val="22"/>
          <w:szCs w:val="22"/>
        </w:rPr>
        <w:t xml:space="preserve">and numerous </w:t>
      </w:r>
      <w:r w:rsidRPr="007C5A04">
        <w:rPr>
          <w:rFonts w:ascii="Times Roman"/>
          <w:sz w:val="22"/>
          <w:szCs w:val="22"/>
        </w:rPr>
        <w:t>directives, resolutions, adoption statements and other documents that create cooperative action to restore and protect various aspects of the watershed and Bay.  This complex and challenging endeavor has routinely relied upon collaborative decision-making</w:t>
      </w:r>
      <w:r w:rsidR="009864DF" w:rsidRPr="007C5A04">
        <w:rPr>
          <w:rFonts w:ascii="Times Roman"/>
          <w:sz w:val="22"/>
          <w:szCs w:val="22"/>
        </w:rPr>
        <w:t>.</w:t>
      </w:r>
      <w:r w:rsidRPr="007C5A04">
        <w:rPr>
          <w:rFonts w:ascii="Times Roman"/>
          <w:sz w:val="22"/>
          <w:szCs w:val="22"/>
        </w:rPr>
        <w:t xml:space="preserve"> </w:t>
      </w:r>
      <w:r w:rsidR="009864DF" w:rsidRPr="007C5A04">
        <w:rPr>
          <w:rFonts w:ascii="Times Roman"/>
          <w:sz w:val="22"/>
          <w:szCs w:val="22"/>
        </w:rPr>
        <w:t xml:space="preserve">Consensus building among the Program partners </w:t>
      </w:r>
      <w:r w:rsidR="00E56918" w:rsidRPr="007C5A04">
        <w:rPr>
          <w:rFonts w:ascii="Times Roman"/>
          <w:sz w:val="22"/>
          <w:szCs w:val="22"/>
        </w:rPr>
        <w:t>(</w:t>
      </w:r>
      <w:r w:rsidRPr="007C5A04">
        <w:rPr>
          <w:rFonts w:ascii="Times Roman"/>
          <w:sz w:val="22"/>
          <w:szCs w:val="22"/>
        </w:rPr>
        <w:t xml:space="preserve">all parties can live with the decision) </w:t>
      </w:r>
      <w:r w:rsidR="009864DF" w:rsidRPr="007C5A04">
        <w:rPr>
          <w:rFonts w:ascii="Times Roman"/>
          <w:sz w:val="22"/>
          <w:szCs w:val="22"/>
        </w:rPr>
        <w:t>remains the preferred decision-making approach.</w:t>
      </w:r>
      <w:r w:rsidR="00511064" w:rsidRPr="007C5A04">
        <w:rPr>
          <w:bCs/>
          <w:sz w:val="22"/>
          <w:szCs w:val="22"/>
        </w:rPr>
        <w:t xml:space="preserve">  A consensus decision-making process</w:t>
      </w:r>
      <w:r w:rsidR="00511064" w:rsidRPr="007C5A04">
        <w:rPr>
          <w:sz w:val="22"/>
          <w:szCs w:val="22"/>
        </w:rPr>
        <w:t xml:space="preserve"> is a group decision</w:t>
      </w:r>
      <w:r w:rsidR="008955A0">
        <w:rPr>
          <w:sz w:val="22"/>
          <w:szCs w:val="22"/>
        </w:rPr>
        <w:t>-</w:t>
      </w:r>
      <w:r w:rsidR="00511064" w:rsidRPr="007C5A04">
        <w:rPr>
          <w:sz w:val="22"/>
          <w:szCs w:val="22"/>
        </w:rPr>
        <w:t xml:space="preserve">making process that not only seeks the agreement of most participants, but also the resolution or mitigation of minority objections.  It will aim to be: </w:t>
      </w:r>
      <w:r w:rsidR="00511064" w:rsidRPr="007C5A04">
        <w:rPr>
          <w:bCs/>
          <w:sz w:val="22"/>
          <w:szCs w:val="22"/>
        </w:rPr>
        <w:t>Inclusive</w:t>
      </w:r>
      <w:r w:rsidR="00511064" w:rsidRPr="007C5A04">
        <w:rPr>
          <w:sz w:val="22"/>
          <w:szCs w:val="22"/>
        </w:rPr>
        <w:t xml:space="preserve"> of as many members as possible; </w:t>
      </w:r>
      <w:r w:rsidR="00511064" w:rsidRPr="007C5A04">
        <w:rPr>
          <w:bCs/>
          <w:sz w:val="22"/>
          <w:szCs w:val="22"/>
        </w:rPr>
        <w:t xml:space="preserve">Participatory, </w:t>
      </w:r>
      <w:r w:rsidR="00511064" w:rsidRPr="007C5A04">
        <w:rPr>
          <w:sz w:val="22"/>
          <w:szCs w:val="22"/>
        </w:rPr>
        <w:t xml:space="preserve">actively soliciting the input and participation of all; </w:t>
      </w:r>
      <w:r w:rsidR="00511064" w:rsidRPr="007C5A04">
        <w:rPr>
          <w:bCs/>
          <w:sz w:val="22"/>
          <w:szCs w:val="22"/>
        </w:rPr>
        <w:t xml:space="preserve">Cooperative, </w:t>
      </w:r>
      <w:r w:rsidR="00511064" w:rsidRPr="007C5A04">
        <w:rPr>
          <w:sz w:val="22"/>
          <w:szCs w:val="22"/>
        </w:rPr>
        <w:t xml:space="preserve">striving to reach the best decision for the group, rather than the majority; </w:t>
      </w:r>
      <w:r w:rsidR="00511064" w:rsidRPr="007C5A04">
        <w:rPr>
          <w:bCs/>
          <w:sz w:val="22"/>
          <w:szCs w:val="22"/>
        </w:rPr>
        <w:t xml:space="preserve">Egalitarian with all </w:t>
      </w:r>
      <w:r w:rsidR="00511064" w:rsidRPr="007C5A04">
        <w:rPr>
          <w:sz w:val="22"/>
          <w:szCs w:val="22"/>
        </w:rPr>
        <w:t xml:space="preserve">afforded, as much as possible, equal input into the process; and, </w:t>
      </w:r>
      <w:r w:rsidR="00511064" w:rsidRPr="007C5A04">
        <w:rPr>
          <w:bCs/>
          <w:sz w:val="22"/>
          <w:szCs w:val="22"/>
        </w:rPr>
        <w:t xml:space="preserve">Solution-oriented, </w:t>
      </w:r>
      <w:r w:rsidR="00511064" w:rsidRPr="007C5A04">
        <w:rPr>
          <w:sz w:val="22"/>
          <w:szCs w:val="22"/>
        </w:rPr>
        <w:t>emphasizing common agreement over differences and reaching effective decisions using compromise to resolve mutually-exclusive positions.</w:t>
      </w:r>
    </w:p>
    <w:p w14:paraId="17F9E289" w14:textId="77777777" w:rsidR="00BE1923" w:rsidRPr="007C5A04" w:rsidRDefault="00BE1923" w:rsidP="00BE1923">
      <w:pPr>
        <w:rPr>
          <w:i/>
          <w:sz w:val="22"/>
          <w:szCs w:val="22"/>
        </w:rPr>
      </w:pPr>
    </w:p>
    <w:p w14:paraId="6EAE3D47" w14:textId="7F799853" w:rsidR="00990875" w:rsidRPr="00990875" w:rsidRDefault="00CC746C" w:rsidP="00990875">
      <w:pPr>
        <w:pStyle w:val="BodyA"/>
        <w:spacing w:after="0" w:line="288" w:lineRule="auto"/>
        <w:rPr>
          <w:rFonts w:ascii="Times Roman"/>
        </w:rPr>
      </w:pPr>
      <w:r w:rsidRPr="007C5A04">
        <w:rPr>
          <w:rFonts w:ascii="Times Roman"/>
        </w:rPr>
        <w:t xml:space="preserve">There are, however, situations in which consensus </w:t>
      </w:r>
      <w:r w:rsidR="00B32025" w:rsidRPr="007C5A04">
        <w:rPr>
          <w:rFonts w:ascii="Times Roman"/>
        </w:rPr>
        <w:t>is inappropriate</w:t>
      </w:r>
      <w:r w:rsidRPr="007C5A04">
        <w:rPr>
          <w:rFonts w:ascii="Times Roman"/>
        </w:rPr>
        <w:t xml:space="preserv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must be recorded in meeting minutes along with the outcome of decision.  </w:t>
      </w:r>
    </w:p>
    <w:p w14:paraId="17730797" w14:textId="155141D7" w:rsidR="001464D5" w:rsidRPr="007C5A04" w:rsidRDefault="00CC746C" w:rsidP="00990875">
      <w:pPr>
        <w:pStyle w:val="BodyA"/>
        <w:numPr>
          <w:ilvl w:val="1"/>
          <w:numId w:val="91"/>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at the </w:t>
      </w:r>
      <w:r w:rsidR="00931280" w:rsidRPr="007C5A04">
        <w:rPr>
          <w:rFonts w:ascii="Times Roman"/>
          <w:u w:color="7030A0"/>
        </w:rPr>
        <w:t>EC</w:t>
      </w:r>
      <w:r w:rsidRPr="007C5A04">
        <w:rPr>
          <w:rFonts w:ascii="Times Roman"/>
          <w:u w:color="7030A0"/>
        </w:rPr>
        <w:t xml:space="preserve">, </w:t>
      </w:r>
      <w:r w:rsidR="00931280" w:rsidRPr="007C5A04">
        <w:rPr>
          <w:rFonts w:ascii="Times Roman"/>
          <w:u w:color="7030A0"/>
        </w:rPr>
        <w:t>PSC</w:t>
      </w:r>
      <w:r w:rsidRPr="007C5A04">
        <w:rPr>
          <w:rFonts w:ascii="Times Roman"/>
          <w:u w:color="7030A0"/>
        </w:rPr>
        <w:t xml:space="preserve">, and </w:t>
      </w:r>
      <w:r w:rsidR="00931280" w:rsidRPr="007C5A04">
        <w:rPr>
          <w:rFonts w:ascii="Times Roman"/>
          <w:u w:color="7030A0"/>
        </w:rPr>
        <w:t>MB</w:t>
      </w:r>
      <w:r w:rsidRPr="007C5A04">
        <w:rPr>
          <w:rFonts w:ascii="Times Roman"/>
          <w:u w:color="7030A0"/>
        </w:rPr>
        <w:t xml:space="preserve"> will be done by signatory representatives through consensus. </w:t>
      </w:r>
      <w:commentRangeStart w:id="138"/>
      <w:r w:rsidRPr="007C5A04">
        <w:rPr>
          <w:rFonts w:ascii="Times Roman"/>
          <w:u w:color="7030A0"/>
        </w:rPr>
        <w:t xml:space="preserve">Only as a last resort if consensus cannot be reached a supermajority vote will be utilized. </w:t>
      </w:r>
      <w:commentRangeEnd w:id="138"/>
      <w:r w:rsidR="00804EA7">
        <w:rPr>
          <w:rStyle w:val="CommentReference"/>
          <w:rFonts w:ascii="Times New Roman" w:hAnsi="Times New Roman" w:cs="Times New Roman"/>
          <w:color w:val="auto"/>
        </w:rPr>
        <w:commentReference w:id="138"/>
      </w:r>
    </w:p>
    <w:p w14:paraId="32F6E16E" w14:textId="2BC5B7CA" w:rsidR="00F1251F" w:rsidRPr="007C5A04" w:rsidRDefault="00CC746C" w:rsidP="00990875">
      <w:pPr>
        <w:pStyle w:val="BodyA"/>
        <w:numPr>
          <w:ilvl w:val="1"/>
          <w:numId w:val="92"/>
        </w:numPr>
        <w:tabs>
          <w:tab w:val="left" w:pos="1096"/>
        </w:tabs>
        <w:spacing w:after="0"/>
        <w:ind w:left="936" w:hanging="216"/>
        <w:rPr>
          <w:rFonts w:ascii="Times Roman" w:eastAsia="Times Roman" w:hAnsi="Times Roman" w:cs="Times Roman"/>
          <w:u w:color="7030A0"/>
        </w:rPr>
      </w:pPr>
      <w:r w:rsidRPr="007C5A04">
        <w:rPr>
          <w:rFonts w:ascii="Times Roman"/>
          <w:u w:color="7030A0"/>
        </w:rPr>
        <w:lastRenderedPageBreak/>
        <w:t xml:space="preserve">Decision-making for </w:t>
      </w:r>
      <w:r w:rsidR="00931280" w:rsidRPr="007C5A04">
        <w:rPr>
          <w:rFonts w:ascii="Times Roman"/>
          <w:u w:color="7030A0"/>
        </w:rPr>
        <w:t>GITs</w:t>
      </w:r>
      <w:r w:rsidR="007B7DAD" w:rsidRPr="007C5A04">
        <w:rPr>
          <w:rFonts w:ascii="Times Roman"/>
          <w:u w:color="7030A0"/>
        </w:rPr>
        <w:t xml:space="preserve"> </w:t>
      </w:r>
      <w:del w:id="139" w:author="CBPStaff" w:date="2015-02-12T14:27:00Z">
        <w:r w:rsidRPr="007C5A04" w:rsidDel="00BD37B8">
          <w:rPr>
            <w:rFonts w:ascii="Times Roman"/>
            <w:u w:color="7030A0"/>
          </w:rPr>
          <w:delText xml:space="preserve">on Management Strategies </w:delText>
        </w:r>
      </w:del>
      <w:r w:rsidRPr="007C5A04">
        <w:rPr>
          <w:rFonts w:ascii="Times Roman"/>
          <w:u w:color="7030A0"/>
        </w:rPr>
        <w:t xml:space="preserve">will be done by members participating in Management Strategies through consensus. </w:t>
      </w:r>
      <w:commentRangeStart w:id="140"/>
      <w:del w:id="141" w:author="Watterson, Samantha" w:date="2015-03-18T14:34:00Z">
        <w:r w:rsidRPr="007C5A04" w:rsidDel="009C1F02">
          <w:rPr>
            <w:rFonts w:ascii="Times Roman"/>
            <w:u w:color="7030A0"/>
          </w:rPr>
          <w:delText xml:space="preserve">Only as a last resort if consensus cannot be reached a supermajority vote will be utilized. </w:delText>
        </w:r>
      </w:del>
      <w:commentRangeEnd w:id="140"/>
      <w:r w:rsidR="009C1F02">
        <w:rPr>
          <w:rStyle w:val="CommentReference"/>
          <w:rFonts w:ascii="Times New Roman" w:hAnsi="Times New Roman" w:cs="Times New Roman"/>
          <w:color w:val="auto"/>
        </w:rPr>
        <w:commentReference w:id="140"/>
      </w:r>
    </w:p>
    <w:p w14:paraId="44330DEE" w14:textId="77777777" w:rsidR="00EE44F3" w:rsidRPr="007C5A04" w:rsidRDefault="00EE44F3" w:rsidP="00990875">
      <w:pPr>
        <w:pStyle w:val="BodyB"/>
        <w:spacing w:line="276" w:lineRule="auto"/>
        <w:rPr>
          <w:rFonts w:ascii="Times Roman" w:eastAsia="Times Roman" w:hAnsi="Times Roman" w:cs="Times Roman"/>
          <w:b/>
          <w:bCs/>
          <w:i/>
          <w:iCs/>
          <w:sz w:val="22"/>
          <w:szCs w:val="22"/>
        </w:rPr>
      </w:pPr>
    </w:p>
    <w:p w14:paraId="75AA3C8C" w14:textId="77777777" w:rsidR="00F1251F" w:rsidRPr="00D529C1" w:rsidRDefault="00CC746C">
      <w:pPr>
        <w:pStyle w:val="BodyB"/>
        <w:numPr>
          <w:ilvl w:val="2"/>
          <w:numId w:val="82"/>
        </w:numPr>
        <w:rPr>
          <w:rFonts w:ascii="Times Roman" w:eastAsia="Times Roman" w:hAnsi="Times Roman" w:cs="Times Roman"/>
          <w:b/>
          <w:bCs/>
          <w:iCs/>
          <w:sz w:val="22"/>
          <w:szCs w:val="22"/>
        </w:rPr>
      </w:pPr>
      <w:r w:rsidRPr="00D529C1">
        <w:rPr>
          <w:rFonts w:ascii="Times Roman"/>
          <w:b/>
          <w:bCs/>
          <w:iCs/>
          <w:sz w:val="22"/>
          <w:szCs w:val="22"/>
        </w:rPr>
        <w:t xml:space="preserve">Decision-Making </w:t>
      </w:r>
      <w:r w:rsidR="000F7A73" w:rsidRPr="00D529C1">
        <w:rPr>
          <w:rFonts w:ascii="Times Roman"/>
          <w:b/>
          <w:bCs/>
          <w:iCs/>
          <w:sz w:val="22"/>
          <w:szCs w:val="22"/>
        </w:rPr>
        <w:t>Process</w:t>
      </w:r>
    </w:p>
    <w:p w14:paraId="1EE1C5F1" w14:textId="77777777" w:rsidR="00786C5E" w:rsidRPr="007C5A04" w:rsidRDefault="00CC746C">
      <w:pPr>
        <w:pStyle w:val="NormalWeb"/>
        <w:spacing w:before="0"/>
        <w:ind w:left="720"/>
        <w:rPr>
          <w:rFonts w:ascii="Times Roman" w:eastAsia="Times Roman" w:hAnsi="Times Roman" w:cs="Times Roman"/>
          <w:sz w:val="22"/>
          <w:szCs w:val="22"/>
        </w:rPr>
      </w:pPr>
      <w:r w:rsidRPr="007C5A04">
        <w:rPr>
          <w:rFonts w:ascii="Times Roman"/>
          <w:sz w:val="22"/>
          <w:szCs w:val="22"/>
        </w:rPr>
        <w:t>Once an agenda for discussion has been set, each item of the agenda is addressed in turn. Typically, each decision arising from an agenda item follows through a simple structure:</w:t>
      </w:r>
    </w:p>
    <w:p w14:paraId="5673646C" w14:textId="77777777" w:rsidR="00F1251F" w:rsidRPr="007C5A04" w:rsidRDefault="00CC746C">
      <w:pPr>
        <w:pStyle w:val="BodyB"/>
        <w:numPr>
          <w:ilvl w:val="0"/>
          <w:numId w:val="93"/>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Discussion of the item:</w:t>
      </w:r>
      <w:r w:rsidRPr="007C5A04">
        <w:rPr>
          <w:rFonts w:ascii="Times Roman"/>
          <w:sz w:val="22"/>
          <w:szCs w:val="22"/>
        </w:rPr>
        <w:t xml:space="preserve"> The item is discussed with the goal of identifying opinions and information on the topic at hand. The general direction of the group and potential proposals for action are often identified during the discussion.</w:t>
      </w:r>
    </w:p>
    <w:p w14:paraId="23E07414" w14:textId="77777777" w:rsidR="00F1251F" w:rsidRPr="007C5A04" w:rsidRDefault="00CC746C">
      <w:pPr>
        <w:pStyle w:val="BodyB"/>
        <w:numPr>
          <w:ilvl w:val="0"/>
          <w:numId w:val="94"/>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Formation of a proposal:</w:t>
      </w:r>
      <w:r w:rsidRPr="007C5A04">
        <w:rPr>
          <w:rFonts w:ascii="Times Roman"/>
          <w:sz w:val="22"/>
          <w:szCs w:val="22"/>
        </w:rPr>
        <w:t xml:space="preserve"> Based on the discussion a formal decision proposal on the issue is presented to the group by the presenter and the Chair or Vice-Chair.</w:t>
      </w:r>
    </w:p>
    <w:p w14:paraId="74D1EBDE" w14:textId="77777777" w:rsidR="00F1251F" w:rsidRPr="007C5A04" w:rsidRDefault="00CC746C">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Call for consensus:</w:t>
      </w:r>
      <w:r w:rsidRPr="007C5A04">
        <w:rPr>
          <w:rFonts w:ascii="Times Roman"/>
          <w:sz w:val="22"/>
          <w:szCs w:val="22"/>
        </w:rPr>
        <w:t xml:space="preserve"> The facilitator of the decision-making body calls for consensus on the proposal. Each member of the group</w:t>
      </w:r>
      <w:r w:rsidR="00B93109" w:rsidRPr="007C5A04">
        <w:rPr>
          <w:rFonts w:ascii="Times Roman"/>
          <w:sz w:val="22"/>
          <w:szCs w:val="22"/>
        </w:rPr>
        <w:t xml:space="preserve"> is asked to clearly</w:t>
      </w:r>
      <w:r w:rsidRPr="007C5A04">
        <w:rPr>
          <w:rFonts w:ascii="Times Roman"/>
          <w:sz w:val="22"/>
          <w:szCs w:val="22"/>
        </w:rPr>
        <w:t xml:space="preserve"> state their </w:t>
      </w:r>
      <w:r w:rsidR="00B93109" w:rsidRPr="007C5A04">
        <w:rPr>
          <w:rFonts w:ascii="Times Roman"/>
          <w:sz w:val="22"/>
          <w:szCs w:val="22"/>
        </w:rPr>
        <w:t xml:space="preserve">intention to agree, disagree or modify </w:t>
      </w:r>
      <w:r w:rsidRPr="007C5A04">
        <w:rPr>
          <w:rFonts w:ascii="Times Roman"/>
          <w:sz w:val="22"/>
          <w:szCs w:val="22"/>
        </w:rPr>
        <w:t xml:space="preserve">the proposal.  </w:t>
      </w:r>
    </w:p>
    <w:p w14:paraId="3452A43A" w14:textId="77777777" w:rsidR="00F1251F" w:rsidRPr="007C5A04" w:rsidRDefault="00CC746C">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Identification and addressing of concerns:</w:t>
      </w:r>
      <w:r w:rsidRPr="007C5A04">
        <w:rPr>
          <w:rFonts w:ascii="Times Roman"/>
          <w:sz w:val="22"/>
          <w:szCs w:val="22"/>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w:t>
      </w:r>
      <w:r w:rsidR="00F33FE2" w:rsidRPr="007C5A04">
        <w:rPr>
          <w:rFonts w:ascii="Times Roman"/>
          <w:sz w:val="22"/>
          <w:szCs w:val="22"/>
        </w:rPr>
        <w:t xml:space="preserve"> consensus</w:t>
      </w:r>
      <w:r w:rsidRPr="007C5A04">
        <w:rPr>
          <w:rFonts w:ascii="Times Roman"/>
          <w:sz w:val="22"/>
          <w:szCs w:val="22"/>
        </w:rPr>
        <w:t xml:space="preserve"> can be addressed.  To allow time for resolution of the concern, a consensus decision will be sought at the next meeting of the </w:t>
      </w:r>
      <w:r w:rsidR="00F33FE2" w:rsidRPr="007C5A04">
        <w:rPr>
          <w:rFonts w:ascii="Times Roman"/>
          <w:sz w:val="22"/>
          <w:szCs w:val="22"/>
        </w:rPr>
        <w:t xml:space="preserve">PSC, MB, </w:t>
      </w:r>
      <w:r w:rsidRPr="007C5A04">
        <w:rPr>
          <w:rFonts w:ascii="Times Roman"/>
          <w:sz w:val="22"/>
          <w:szCs w:val="22"/>
        </w:rPr>
        <w:t xml:space="preserve">GIT or Workgroup.   </w:t>
      </w:r>
    </w:p>
    <w:p w14:paraId="40F84FDF" w14:textId="45045BA1" w:rsidR="001464D5" w:rsidRPr="007C5A04" w:rsidDel="00A93595" w:rsidRDefault="00CC746C">
      <w:pPr>
        <w:pStyle w:val="BodyB"/>
        <w:numPr>
          <w:ilvl w:val="0"/>
          <w:numId w:val="97"/>
        </w:numPr>
        <w:tabs>
          <w:tab w:val="clear" w:pos="1020"/>
          <w:tab w:val="left" w:pos="360"/>
          <w:tab w:val="num" w:pos="1080"/>
        </w:tabs>
        <w:spacing w:before="100"/>
        <w:ind w:left="1080" w:hanging="360"/>
        <w:rPr>
          <w:del w:id="142" w:author="Watterson, Samantha" w:date="2015-03-18T14:40:00Z"/>
          <w:rFonts w:ascii="Times Roman" w:eastAsia="Times Roman" w:hAnsi="Times Roman" w:cs="Times Roman"/>
          <w:sz w:val="22"/>
          <w:szCs w:val="22"/>
        </w:rPr>
        <w:pPrChange w:id="143" w:author="CBPStaff" w:date="2015-02-12T14:33:00Z">
          <w:pPr>
            <w:pStyle w:val="BodyB"/>
            <w:numPr>
              <w:numId w:val="97"/>
            </w:numPr>
            <w:tabs>
              <w:tab w:val="left" w:pos="360"/>
              <w:tab w:val="num" w:pos="1020"/>
              <w:tab w:val="num" w:pos="1080"/>
            </w:tabs>
            <w:spacing w:before="100" w:after="100"/>
            <w:ind w:left="1080" w:hanging="360"/>
          </w:pPr>
        </w:pPrChange>
      </w:pPr>
      <w:r w:rsidRPr="00A93595">
        <w:rPr>
          <w:rFonts w:ascii="Times New Roman Bold"/>
          <w:sz w:val="22"/>
          <w:szCs w:val="22"/>
        </w:rPr>
        <w:t>Modification of the proposal:</w:t>
      </w:r>
      <w:r w:rsidRPr="00A93595">
        <w:rPr>
          <w:rFonts w:ascii="Times Roman"/>
          <w:sz w:val="22"/>
          <w:szCs w:val="22"/>
        </w:rPr>
        <w:t xml:space="preserve"> The proposal is amended in an attempt to address the concerns of the decision makers. The process then returns to the call for</w:t>
      </w:r>
      <w:r w:rsidRPr="007309F8">
        <w:rPr>
          <w:rFonts w:ascii="Times Roman"/>
          <w:sz w:val="22"/>
          <w:szCs w:val="22"/>
        </w:rPr>
        <w:t xml:space="preserve"> consensus.  If consensus again cannot be reached, the decision </w:t>
      </w:r>
      <w:commentRangeStart w:id="144"/>
      <w:ins w:id="145" w:author="Watterson, Samantha" w:date="2015-03-18T14:40:00Z">
        <w:r w:rsidR="00A93595">
          <w:rPr>
            <w:rFonts w:ascii="Times Roman"/>
            <w:sz w:val="22"/>
            <w:szCs w:val="22"/>
          </w:rPr>
          <w:t xml:space="preserve">is sent to the MB. </w:t>
        </w:r>
      </w:ins>
      <w:del w:id="146" w:author="Watterson, Samantha" w:date="2015-03-18T14:40:00Z">
        <w:r w:rsidRPr="00A93595" w:rsidDel="00A93595">
          <w:rPr>
            <w:rFonts w:ascii="Times Roman"/>
            <w:sz w:val="22"/>
            <w:szCs w:val="22"/>
          </w:rPr>
          <w:delText xml:space="preserve">passes </w:delText>
        </w:r>
        <w:r w:rsidRPr="007C5A04" w:rsidDel="00A93595">
          <w:rPr>
            <w:rFonts w:ascii="Times Roman"/>
            <w:sz w:val="22"/>
            <w:szCs w:val="22"/>
          </w:rPr>
          <w:delText>to a supermajority vote</w:delText>
        </w:r>
        <w:r w:rsidR="00CF7A97" w:rsidRPr="007C5A04" w:rsidDel="00A93595">
          <w:rPr>
            <w:rFonts w:ascii="Times Roman"/>
            <w:sz w:val="22"/>
            <w:szCs w:val="22"/>
          </w:rPr>
          <w:delText xml:space="preserve"> (at least 75% of all voting members)</w:delText>
        </w:r>
        <w:r w:rsidRPr="007C5A04" w:rsidDel="00A93595">
          <w:rPr>
            <w:rFonts w:ascii="Times Roman"/>
            <w:sz w:val="22"/>
            <w:szCs w:val="22"/>
          </w:rPr>
          <w:delText>.</w:delText>
        </w:r>
        <w:r w:rsidR="000F7A73" w:rsidRPr="007C5A04" w:rsidDel="00A93595">
          <w:rPr>
            <w:rFonts w:ascii="Times Roman"/>
            <w:sz w:val="22"/>
            <w:szCs w:val="22"/>
          </w:rPr>
          <w:delText xml:space="preserve"> </w:delText>
        </w:r>
      </w:del>
      <w:commentRangeEnd w:id="144"/>
      <w:r w:rsidR="00F434B1">
        <w:rPr>
          <w:rStyle w:val="CommentReference"/>
          <w:rFonts w:eastAsia="Arial Unicode MS"/>
          <w:color w:val="auto"/>
        </w:rPr>
        <w:commentReference w:id="144"/>
      </w:r>
    </w:p>
    <w:p w14:paraId="111CFE86" w14:textId="03F8A0C5" w:rsidR="00F1251F" w:rsidRPr="00A93595" w:rsidRDefault="00A767D1">
      <w:pPr>
        <w:pStyle w:val="BodyB"/>
        <w:numPr>
          <w:ilvl w:val="0"/>
          <w:numId w:val="97"/>
        </w:numPr>
        <w:tabs>
          <w:tab w:val="clear" w:pos="1020"/>
          <w:tab w:val="left" w:pos="360"/>
          <w:tab w:val="num" w:pos="1080"/>
        </w:tabs>
        <w:spacing w:before="100"/>
        <w:ind w:left="1080" w:hanging="360"/>
        <w:rPr>
          <w:rFonts w:ascii="Times Roman" w:eastAsia="Times Roman" w:hAnsi="Times Roman" w:cs="Times Roman"/>
          <w:b/>
          <w:bCs/>
          <w:u w:val="single"/>
          <w:rPrChange w:id="147" w:author="Watterson, Samantha" w:date="2015-03-18T14:40:00Z">
            <w:rPr>
              <w:rFonts w:ascii="Times Roman" w:eastAsia="Times Roman" w:hAnsi="Times Roman" w:cs="Times Roman"/>
              <w:b/>
              <w:bCs/>
            </w:rPr>
          </w:rPrChange>
        </w:rPr>
        <w:pPrChange w:id="148" w:author="CBPStaff" w:date="2015-02-12T14:33:00Z">
          <w:pPr>
            <w:pStyle w:val="BodyA"/>
            <w:numPr>
              <w:numId w:val="82"/>
            </w:numPr>
            <w:tabs>
              <w:tab w:val="num" w:pos="720"/>
            </w:tabs>
            <w:spacing w:after="0" w:line="240" w:lineRule="auto"/>
            <w:ind w:left="720" w:hanging="360"/>
          </w:pPr>
        </w:pPrChange>
      </w:pPr>
      <w:ins w:id="149" w:author="CBPStaff" w:date="2015-02-12T14:33:00Z">
        <w:r w:rsidRPr="00A93595">
          <w:rPr>
            <w:rFonts w:ascii="Times Roman"/>
            <w:b/>
            <w:bCs/>
            <w:u w:val="single"/>
            <w:rPrChange w:id="150" w:author="Watterson, Samantha" w:date="2015-03-18T14:40:00Z">
              <w:rPr>
                <w:rFonts w:ascii="Times Roman"/>
                <w:b/>
                <w:bCs/>
              </w:rPr>
            </w:rPrChange>
          </w:rPr>
          <w:t xml:space="preserve">Process for Changes to </w:t>
        </w:r>
      </w:ins>
      <w:r w:rsidR="00CC746C" w:rsidRPr="00A93595">
        <w:rPr>
          <w:rFonts w:ascii="Times Roman"/>
          <w:b/>
          <w:bCs/>
          <w:u w:val="single"/>
          <w:rPrChange w:id="151" w:author="Watterson, Samantha" w:date="2015-03-18T14:40:00Z">
            <w:rPr>
              <w:rFonts w:ascii="Times Roman"/>
              <w:b/>
              <w:bCs/>
            </w:rPr>
          </w:rPrChange>
        </w:rPr>
        <w:t>Goals, Outcomes and Management Strategies:</w:t>
      </w:r>
    </w:p>
    <w:p w14:paraId="205D0C5C" w14:textId="62FCECFC" w:rsidR="00F1251F" w:rsidRPr="007C5A04" w:rsidRDefault="00CC746C" w:rsidP="007C5A04">
      <w:pPr>
        <w:pStyle w:val="BodyA"/>
        <w:numPr>
          <w:ilvl w:val="0"/>
          <w:numId w:val="99"/>
        </w:numPr>
        <w:tabs>
          <w:tab w:val="clear" w:pos="1440"/>
          <w:tab w:val="num" w:pos="1116"/>
        </w:tabs>
        <w:spacing w:after="0" w:line="240" w:lineRule="auto"/>
        <w:ind w:left="1123" w:hanging="403"/>
        <w:rPr>
          <w:rFonts w:ascii="Times Roman" w:eastAsia="Times Roman" w:hAnsi="Times Roman" w:cs="Times Roman"/>
          <w:i/>
          <w:iCs/>
          <w:u w:color="7030A0"/>
        </w:rPr>
      </w:pPr>
      <w:r w:rsidRPr="00D529C1">
        <w:rPr>
          <w:rFonts w:ascii="Times Roman"/>
          <w:b/>
          <w:iCs/>
        </w:rPr>
        <w:t>Goals</w:t>
      </w:r>
      <w:r w:rsidRPr="007C5A04">
        <w:rPr>
          <w:rFonts w:ascii="Times Roman"/>
          <w:i/>
          <w:iCs/>
        </w:rPr>
        <w:t xml:space="preserve">:  </w:t>
      </w:r>
      <w:r w:rsidRPr="007C5A04">
        <w:rPr>
          <w:rFonts w:ascii="Times Roman"/>
        </w:rPr>
        <w:t xml:space="preserve">The </w:t>
      </w:r>
      <w:r w:rsidR="00081EB0" w:rsidRPr="007C5A04">
        <w:rPr>
          <w:rFonts w:ascii="Times Roman"/>
        </w:rPr>
        <w:t xml:space="preserve">Goals </w:t>
      </w:r>
      <w:r w:rsidRPr="007C5A04">
        <w:rPr>
          <w:rFonts w:ascii="Times Roman"/>
        </w:rPr>
        <w:t>articulate the desired high-level aspects of the</w:t>
      </w:r>
      <w:r w:rsidR="00081EB0" w:rsidRPr="007C5A04">
        <w:rPr>
          <w:rFonts w:ascii="Times Roman"/>
        </w:rPr>
        <w:t xml:space="preserve"> CBP Partners</w:t>
      </w:r>
      <w:r w:rsidR="00081EB0" w:rsidRPr="007C5A04">
        <w:rPr>
          <w:rFonts w:ascii="Times Roman"/>
        </w:rPr>
        <w:t>’</w:t>
      </w:r>
      <w:r w:rsidR="007C5A04">
        <w:rPr>
          <w:rFonts w:ascii="Times Roman"/>
        </w:rPr>
        <w:t xml:space="preserve"> Vision in the </w:t>
      </w:r>
      <w:r w:rsidR="00BE1923" w:rsidRPr="007C5A04">
        <w:rPr>
          <w:rFonts w:ascii="Times Roman"/>
        </w:rPr>
        <w:t>2014</w:t>
      </w:r>
      <w:r w:rsidR="00BE1923" w:rsidRPr="007C5A04">
        <w:rPr>
          <w:rFonts w:ascii="Times Roman" w:eastAsia="Times Roman" w:hAnsi="Times Roman" w:cs="Times Roman"/>
          <w:i/>
          <w:iCs/>
          <w:u w:color="7030A0"/>
        </w:rPr>
        <w:t xml:space="preserve"> </w:t>
      </w:r>
      <w:r w:rsidRPr="007C5A04">
        <w:rPr>
          <w:rFonts w:ascii="Times Roman"/>
          <w:i/>
        </w:rPr>
        <w:t>Agreement</w:t>
      </w:r>
      <w:r w:rsidRPr="007C5A04">
        <w:rPr>
          <w:rFonts w:ascii="Times Roman"/>
        </w:rPr>
        <w:t xml:space="preserve">.  </w:t>
      </w:r>
      <w:r w:rsidRPr="007C5A04">
        <w:rPr>
          <w:rFonts w:ascii="Times Roman"/>
          <w:u w:color="7030A0"/>
        </w:rPr>
        <w:t xml:space="preserve">The </w:t>
      </w:r>
      <w:r w:rsidR="0044212D" w:rsidRPr="007C5A04">
        <w:rPr>
          <w:rFonts w:ascii="Times Roman"/>
          <w:u w:color="7030A0"/>
        </w:rPr>
        <w:t xml:space="preserve">EC </w:t>
      </w:r>
      <w:r w:rsidRPr="007C5A04">
        <w:rPr>
          <w:rFonts w:ascii="Times Roman"/>
          <w:u w:color="7030A0"/>
        </w:rPr>
        <w:t>makes the decision to approve revi</w:t>
      </w:r>
      <w:r w:rsidR="00235DE6" w:rsidRPr="007C5A04">
        <w:rPr>
          <w:rFonts w:ascii="Times Roman"/>
          <w:u w:color="7030A0"/>
        </w:rPr>
        <w:t xml:space="preserve">sed or added goals to the 2014 </w:t>
      </w:r>
      <w:r w:rsidR="00235DE6" w:rsidRPr="007C5A04">
        <w:rPr>
          <w:rFonts w:ascii="Times Roman"/>
          <w:i/>
          <w:u w:color="7030A0"/>
        </w:rPr>
        <w:t>A</w:t>
      </w:r>
      <w:r w:rsidRPr="007C5A04">
        <w:rPr>
          <w:rFonts w:ascii="Times Roman"/>
          <w:i/>
          <w:u w:color="7030A0"/>
        </w:rPr>
        <w:t>greement</w:t>
      </w:r>
      <w:r w:rsidRPr="007C5A04">
        <w:rPr>
          <w:rFonts w:ascii="Times Roman"/>
          <w:u w:color="7030A0"/>
        </w:rPr>
        <w:t xml:space="preserve">. </w:t>
      </w:r>
      <w:r w:rsidR="00081EB0" w:rsidRPr="007C5A04">
        <w:rPr>
          <w:rFonts w:ascii="Times Roman"/>
          <w:u w:color="7030A0"/>
        </w:rPr>
        <w:t xml:space="preserve"> As new opportunities are identified, changes or additions to the Goals will be approved by the EC.</w:t>
      </w:r>
      <w:r w:rsidRPr="007C5A04">
        <w:rPr>
          <w:rFonts w:ascii="Times Roman"/>
          <w:u w:color="7030A0"/>
        </w:rPr>
        <w:t xml:space="preserve"> Proposed changes to </w:t>
      </w:r>
      <w:r w:rsidR="00081EB0" w:rsidRPr="007C5A04">
        <w:rPr>
          <w:rFonts w:ascii="Times Roman"/>
          <w:u w:color="7030A0"/>
        </w:rPr>
        <w:t xml:space="preserve">Goals </w:t>
      </w:r>
      <w:r w:rsidRPr="007C5A04">
        <w:rPr>
          <w:rFonts w:ascii="Times Roman"/>
          <w:u w:color="7030A0"/>
        </w:rPr>
        <w:t xml:space="preserve">or the addition of new </w:t>
      </w:r>
      <w:r w:rsidR="00081EB0" w:rsidRPr="007C5A04">
        <w:rPr>
          <w:rFonts w:ascii="Times Roman"/>
          <w:u w:color="7030A0"/>
        </w:rPr>
        <w:t xml:space="preserve">Goals </w:t>
      </w:r>
      <w:r w:rsidRPr="007C5A04">
        <w:rPr>
          <w:rFonts w:ascii="Times Roman"/>
          <w:u w:color="7030A0"/>
        </w:rPr>
        <w:t>are open for public input before being finalized. Final changes or additions are publicly posted to the Bay Program website.</w:t>
      </w:r>
    </w:p>
    <w:p w14:paraId="2CAFE94F"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39644E7" w14:textId="77777777" w:rsidR="00F1251F" w:rsidRPr="007C5A04" w:rsidRDefault="00CC746C" w:rsidP="007C5A04">
      <w:pPr>
        <w:pStyle w:val="BodyA"/>
        <w:numPr>
          <w:ilvl w:val="0"/>
          <w:numId w:val="100"/>
        </w:numPr>
        <w:tabs>
          <w:tab w:val="clear" w:pos="1440"/>
          <w:tab w:val="num" w:pos="1116"/>
        </w:tabs>
        <w:spacing w:after="0" w:line="288" w:lineRule="auto"/>
        <w:ind w:left="1116" w:hanging="396"/>
        <w:rPr>
          <w:rFonts w:ascii="Times Roman" w:eastAsia="Times Roman" w:hAnsi="Times Roman" w:cs="Times Roman"/>
          <w:i/>
          <w:iCs/>
          <w:u w:color="7030A0"/>
        </w:rPr>
      </w:pPr>
      <w:r w:rsidRPr="00D529C1">
        <w:rPr>
          <w:rFonts w:ascii="Times Roman"/>
          <w:b/>
          <w:iCs/>
        </w:rPr>
        <w:t>Outcomes</w:t>
      </w:r>
      <w:r w:rsidRPr="007C5A04">
        <w:rPr>
          <w:rFonts w:ascii="Times Roman"/>
          <w:i/>
          <w:iCs/>
        </w:rPr>
        <w:t xml:space="preserve">: </w:t>
      </w:r>
      <w:r w:rsidRPr="007C5A04">
        <w:rPr>
          <w:rFonts w:ascii="Times Roman"/>
        </w:rPr>
        <w:t xml:space="preserve">The </w:t>
      </w:r>
      <w:r w:rsidR="00081EB0" w:rsidRPr="007C5A04">
        <w:rPr>
          <w:rFonts w:ascii="Times Roman"/>
        </w:rPr>
        <w:t xml:space="preserve">Outcomes </w:t>
      </w:r>
      <w:r w:rsidRPr="007C5A04">
        <w:rPr>
          <w:rFonts w:ascii="Times Roman"/>
        </w:rPr>
        <w:t xml:space="preserve">related to each </w:t>
      </w:r>
      <w:r w:rsidR="00081EB0" w:rsidRPr="007C5A04">
        <w:rPr>
          <w:rFonts w:ascii="Times Roman"/>
        </w:rPr>
        <w:t xml:space="preserve">Goal </w:t>
      </w:r>
      <w:r w:rsidRPr="007C5A04">
        <w:rPr>
          <w:rFonts w:ascii="Times Roman"/>
        </w:rPr>
        <w:t xml:space="preserve">are the specific, time-bound, measurable targets that directly contribute to achievement of the </w:t>
      </w:r>
      <w:r w:rsidR="00081EB0" w:rsidRPr="007C5A04">
        <w:rPr>
          <w:rFonts w:ascii="Times Roman"/>
        </w:rPr>
        <w:t>Goals</w:t>
      </w:r>
      <w:r w:rsidRPr="007C5A04">
        <w:rPr>
          <w:rFonts w:ascii="Times Roman"/>
        </w:rPr>
        <w:t xml:space="preserve">.  </w:t>
      </w:r>
      <w:r w:rsidRPr="007C5A04">
        <w:rPr>
          <w:rFonts w:ascii="Times Roman"/>
          <w:u w:color="7030A0"/>
        </w:rPr>
        <w:t xml:space="preserve">Changes or additions to </w:t>
      </w:r>
      <w:r w:rsidR="00081EB0" w:rsidRPr="007C5A04">
        <w:rPr>
          <w:rFonts w:ascii="Times Roman"/>
          <w:u w:color="7030A0"/>
        </w:rPr>
        <w:t xml:space="preserve">Outcomes </w:t>
      </w:r>
      <w:r w:rsidRPr="007C5A04">
        <w:rPr>
          <w:rFonts w:ascii="Times Roman"/>
          <w:u w:color="7030A0"/>
        </w:rPr>
        <w:t xml:space="preserve">are approved by the </w:t>
      </w:r>
      <w:r w:rsidR="002F0993" w:rsidRPr="007C5A04">
        <w:rPr>
          <w:rFonts w:ascii="Times Roman"/>
          <w:u w:color="7030A0"/>
        </w:rPr>
        <w:t>PSC</w:t>
      </w:r>
      <w:r w:rsidRPr="007C5A04">
        <w:rPr>
          <w:rFonts w:ascii="Times Roman"/>
          <w:u w:color="7030A0"/>
        </w:rPr>
        <w:t xml:space="preserve">, although significant changes or additions will be raised to the </w:t>
      </w:r>
      <w:r w:rsidR="002F0993" w:rsidRPr="007C5A04">
        <w:rPr>
          <w:rFonts w:ascii="Times Roman"/>
          <w:u w:color="7030A0"/>
        </w:rPr>
        <w:t>EC</w:t>
      </w:r>
      <w:r w:rsidRPr="007C5A04">
        <w:rPr>
          <w:rFonts w:ascii="Times Roman"/>
          <w:u w:color="7030A0"/>
        </w:rPr>
        <w:t xml:space="preserve"> for approval. Proposed changes to </w:t>
      </w:r>
      <w:r w:rsidR="00081EB0" w:rsidRPr="007C5A04">
        <w:rPr>
          <w:rFonts w:ascii="Times Roman"/>
          <w:u w:color="7030A0"/>
        </w:rPr>
        <w:t xml:space="preserve">Outcomes </w:t>
      </w:r>
      <w:r w:rsidRPr="007C5A04">
        <w:rPr>
          <w:rFonts w:ascii="Times Roman"/>
          <w:u w:color="7030A0"/>
        </w:rPr>
        <w:t xml:space="preserve">or the addition of new </w:t>
      </w:r>
      <w:r w:rsidR="00081EB0" w:rsidRPr="007C5A04">
        <w:rPr>
          <w:rFonts w:ascii="Times Roman"/>
          <w:u w:color="7030A0"/>
        </w:rPr>
        <w:t xml:space="preserve">Outcomes </w:t>
      </w:r>
      <w:r w:rsidRPr="007C5A04">
        <w:rPr>
          <w:rFonts w:ascii="Times Roman"/>
          <w:u w:color="7030A0"/>
        </w:rPr>
        <w:t>are open for public input before being finalized. Final changes or additions are publicly posted to the Bay Program website.</w:t>
      </w:r>
    </w:p>
    <w:p w14:paraId="66DE3D83"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6EAC47F" w14:textId="77777777" w:rsidR="00F1251F" w:rsidRPr="007C5A04" w:rsidRDefault="00CC746C" w:rsidP="007C5A04">
      <w:pPr>
        <w:pStyle w:val="BodyA"/>
        <w:numPr>
          <w:ilvl w:val="0"/>
          <w:numId w:val="101"/>
        </w:numPr>
        <w:tabs>
          <w:tab w:val="clear" w:pos="1440"/>
          <w:tab w:val="num" w:pos="1116"/>
        </w:tabs>
        <w:spacing w:after="0" w:line="288" w:lineRule="auto"/>
        <w:ind w:left="1116" w:hanging="396"/>
        <w:rPr>
          <w:rFonts w:ascii="Times Roman" w:eastAsia="Times Roman" w:hAnsi="Times Roman" w:cs="Times Roman"/>
          <w:i/>
          <w:iCs/>
        </w:rPr>
      </w:pPr>
      <w:r w:rsidRPr="00D529C1">
        <w:rPr>
          <w:rFonts w:ascii="Times Roman"/>
          <w:b/>
          <w:iCs/>
        </w:rPr>
        <w:t>Management Strategies</w:t>
      </w:r>
      <w:r w:rsidRPr="007C5A04">
        <w:rPr>
          <w:rFonts w:ascii="Times Roman"/>
          <w:i/>
          <w:iCs/>
        </w:rPr>
        <w:t xml:space="preserve">:  </w:t>
      </w:r>
      <w:r w:rsidRPr="007C5A04">
        <w:rPr>
          <w:rFonts w:ascii="Times Roman"/>
        </w:rPr>
        <w:t xml:space="preserve">The Management Strategies outline the means for accomplishing the </w:t>
      </w:r>
      <w:r w:rsidR="0076703D" w:rsidRPr="007C5A04">
        <w:rPr>
          <w:rFonts w:ascii="Times Roman"/>
        </w:rPr>
        <w:t>Outcome</w:t>
      </w:r>
      <w:r w:rsidR="00A46001" w:rsidRPr="007C5A04">
        <w:rPr>
          <w:rFonts w:ascii="Times Roman"/>
        </w:rPr>
        <w:t xml:space="preserve"> as well as</w:t>
      </w:r>
      <w:r w:rsidRPr="007C5A04">
        <w:rPr>
          <w:rFonts w:ascii="Times Roman"/>
        </w:rPr>
        <w:t xml:space="preserve"> monitoring, assessing and reporting progress and coordinating actions among partners and stakeholders as necessary. Where appropriate, </w:t>
      </w:r>
      <w:r w:rsidR="00273E13" w:rsidRPr="007C5A04">
        <w:rPr>
          <w:rFonts w:ascii="Times Roman"/>
        </w:rPr>
        <w:t xml:space="preserve">Management Strategies </w:t>
      </w:r>
      <w:r w:rsidRPr="007C5A04">
        <w:rPr>
          <w:rFonts w:ascii="Times Roman"/>
        </w:rPr>
        <w:t xml:space="preserve">should describe how local governments, nonprofit and private partners will be </w:t>
      </w:r>
      <w:r w:rsidRPr="007C5A04">
        <w:rPr>
          <w:rFonts w:ascii="Times Roman"/>
        </w:rPr>
        <w:lastRenderedPageBreak/>
        <w:t xml:space="preserve">engaged; where actions, tools or technical support are needed to empower local governments and others to do their part; and what steps will be taken to facilitate greater local participation in achieving the </w:t>
      </w:r>
      <w:r w:rsidR="00A46001" w:rsidRPr="007C5A04">
        <w:rPr>
          <w:rFonts w:ascii="Times Roman"/>
        </w:rPr>
        <w:t>Outcomes</w:t>
      </w:r>
      <w:r w:rsidRPr="007C5A04">
        <w:rPr>
          <w:rFonts w:ascii="Times Roman"/>
        </w:rPr>
        <w:t>.</w:t>
      </w:r>
    </w:p>
    <w:p w14:paraId="27812A48" w14:textId="77777777" w:rsidR="001464D5" w:rsidRPr="007C5A04" w:rsidRDefault="001464D5" w:rsidP="007C5A04">
      <w:pPr>
        <w:pStyle w:val="BodyA"/>
        <w:spacing w:after="0" w:line="288" w:lineRule="auto"/>
        <w:ind w:left="720"/>
        <w:rPr>
          <w:rFonts w:ascii="Times Roman" w:eastAsia="Times Roman" w:hAnsi="Times Roman" w:cs="Times Roman"/>
        </w:rPr>
      </w:pPr>
    </w:p>
    <w:p w14:paraId="213FE699" w14:textId="364A233F"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Participation in </w:t>
      </w:r>
      <w:r w:rsidR="00273E13" w:rsidRPr="007C5A04">
        <w:rPr>
          <w:rFonts w:ascii="Times Roman"/>
        </w:rPr>
        <w:t xml:space="preserve">Management Strategies </w:t>
      </w:r>
      <w:r w:rsidRPr="007C5A04">
        <w:rPr>
          <w:rFonts w:ascii="Times Roman"/>
        </w:rPr>
        <w:t xml:space="preserve">or participating in the achievement of </w:t>
      </w:r>
      <w:r w:rsidR="00A46001" w:rsidRPr="007C5A04">
        <w:rPr>
          <w:rFonts w:ascii="Times Roman"/>
        </w:rPr>
        <w:t>O</w:t>
      </w:r>
      <w:r w:rsidRPr="007C5A04">
        <w:rPr>
          <w:rFonts w:ascii="Times Roman"/>
        </w:rPr>
        <w:t>utcomes is expected to vary by signatory based on differing priorities across the watershed. This participation may include sharing knowledge, data or information</w:t>
      </w:r>
      <w:r w:rsidR="00A46001" w:rsidRPr="007C5A04">
        <w:rPr>
          <w:rFonts w:ascii="Times Roman"/>
        </w:rPr>
        <w:t>,</w:t>
      </w:r>
      <w:r w:rsidRPr="007C5A04">
        <w:rPr>
          <w:rFonts w:ascii="Times Roman"/>
        </w:rPr>
        <w:t xml:space="preserve"> educating citizens or members</w:t>
      </w:r>
      <w:r w:rsidR="00A46001" w:rsidRPr="007C5A04">
        <w:rPr>
          <w:rFonts w:ascii="Times Roman"/>
        </w:rPr>
        <w:t>,</w:t>
      </w:r>
      <w:r w:rsidRPr="007C5A04">
        <w:rPr>
          <w:rFonts w:ascii="Times Roman"/>
        </w:rPr>
        <w:t xml:space="preserve"> working on future legislation</w:t>
      </w:r>
      <w:r w:rsidR="00A46001" w:rsidRPr="007C5A04">
        <w:rPr>
          <w:rFonts w:ascii="Times Roman"/>
        </w:rPr>
        <w:t>,</w:t>
      </w:r>
      <w:r w:rsidRPr="007C5A04">
        <w:rPr>
          <w:rFonts w:ascii="Times Roman"/>
        </w:rPr>
        <w:t xml:space="preserve"> and developing or implementing programs or practices. Management </w:t>
      </w:r>
      <w:r w:rsidR="00A46001" w:rsidRPr="007C5A04">
        <w:rPr>
          <w:rFonts w:ascii="Times Roman"/>
        </w:rPr>
        <w:t>Strategies</w:t>
      </w:r>
      <w:r w:rsidRPr="007C5A04">
        <w:rPr>
          <w:rFonts w:ascii="Times Roman"/>
        </w:rPr>
        <w:t xml:space="preserve">, which are aimed at implementing </w:t>
      </w:r>
      <w:r w:rsidR="00A46001" w:rsidRPr="007C5A04">
        <w:rPr>
          <w:rFonts w:ascii="Times Roman"/>
        </w:rPr>
        <w:t>Outcomes</w:t>
      </w:r>
      <w:r w:rsidRPr="007C5A04">
        <w:rPr>
          <w:rFonts w:ascii="Times Roman"/>
        </w:rPr>
        <w:t xml:space="preserve">, will identify participating jurisdictions and other stakeholders, including local governments and nonprofit organizations, and will be implemented in two-year periods. Stakeholders and other interested parties will be notified of the development of the </w:t>
      </w:r>
      <w:r w:rsidR="00A46001" w:rsidRPr="007C5A04">
        <w:rPr>
          <w:rFonts w:ascii="Times Roman"/>
        </w:rPr>
        <w:t>Management Strategy</w:t>
      </w:r>
      <w:r w:rsidRPr="007C5A04">
        <w:rPr>
          <w:rFonts w:ascii="Times Roman"/>
        </w:rPr>
        <w:t xml:space="preserve">, the GIT meeting dates, times, and locations, and </w:t>
      </w:r>
      <w:r w:rsidR="00A46001" w:rsidRPr="007C5A04">
        <w:rPr>
          <w:rFonts w:ascii="Times Roman"/>
        </w:rPr>
        <w:t xml:space="preserve">availability of </w:t>
      </w:r>
      <w:r w:rsidRPr="007C5A04">
        <w:rPr>
          <w:rFonts w:ascii="Times Roman"/>
        </w:rPr>
        <w:t xml:space="preserve">the draft management strategy for public comment.  This notification will be mainly through the Chesapeake Bay websites and social media, but will include outreach to non-traditional partners.  The signatories and other partners shall thereafter update and/or modify such commitments every two years. Specific </w:t>
      </w:r>
      <w:r w:rsidR="00A46001" w:rsidRPr="007C5A04">
        <w:rPr>
          <w:rFonts w:ascii="Times Roman"/>
        </w:rPr>
        <w:t xml:space="preserve">Management Strategies </w:t>
      </w:r>
      <w:r w:rsidRPr="007C5A04">
        <w:rPr>
          <w:rFonts w:ascii="Times Roman"/>
        </w:rPr>
        <w:t xml:space="preserve">will be developed in consultation with Advisory Committees, stakeholders, organizations and other agencies, and will include a period for public </w:t>
      </w:r>
      <w:r w:rsidR="00D6570E" w:rsidRPr="007C5A04">
        <w:rPr>
          <w:rFonts w:ascii="Times Roman"/>
        </w:rPr>
        <w:t xml:space="preserve">input </w:t>
      </w:r>
      <w:r w:rsidRPr="007C5A04">
        <w:rPr>
          <w:rFonts w:ascii="Times Roman"/>
        </w:rPr>
        <w:t>and review prior to final acceptance as final. The PSC will report on implementation of management strategies every two years.</w:t>
      </w:r>
    </w:p>
    <w:p w14:paraId="2B7E3847" w14:textId="77777777" w:rsidR="001464D5" w:rsidRPr="007C5A04" w:rsidRDefault="001464D5" w:rsidP="007C5A04">
      <w:pPr>
        <w:pStyle w:val="BodyA"/>
        <w:spacing w:after="0" w:line="288" w:lineRule="auto"/>
        <w:ind w:left="1080"/>
        <w:rPr>
          <w:rFonts w:ascii="Times Roman" w:eastAsia="Times Roman" w:hAnsi="Times Roman" w:cs="Times Roman"/>
        </w:rPr>
      </w:pPr>
    </w:p>
    <w:p w14:paraId="2441B437" w14:textId="67F8169D"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Management </w:t>
      </w:r>
      <w:r w:rsidR="00A46001" w:rsidRPr="007C5A04">
        <w:rPr>
          <w:rFonts w:ascii="Times Roman"/>
        </w:rPr>
        <w:t xml:space="preserve">Strategies </w:t>
      </w:r>
      <w:r w:rsidRPr="007C5A04">
        <w:rPr>
          <w:rFonts w:ascii="Times Roman"/>
        </w:rPr>
        <w:t xml:space="preserve">may address multiple outcomes if deemed appropriate. GITs will reevaluate biennially and update strategies as necessary, with attention to changing environmental and economic conditions. Partners may identify policy changes to address these conditions and minimize obstacles to achieve the </w:t>
      </w:r>
      <w:r w:rsidR="00673A14" w:rsidRPr="007C5A04">
        <w:rPr>
          <w:rFonts w:ascii="Times Roman"/>
        </w:rPr>
        <w:t>Outcomes</w:t>
      </w:r>
      <w:r w:rsidRPr="007C5A04">
        <w:rPr>
          <w:rFonts w:ascii="Times Roman"/>
        </w:rPr>
        <w:t xml:space="preserve">.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w:t>
      </w:r>
      <w:r w:rsidR="00D8111F" w:rsidRPr="007C5A04">
        <w:rPr>
          <w:rFonts w:ascii="Times Roman"/>
        </w:rPr>
        <w:t xml:space="preserve">GITs </w:t>
      </w:r>
      <w:r w:rsidRPr="007C5A04">
        <w:rPr>
          <w:rFonts w:ascii="Times Roman"/>
        </w:rPr>
        <w:t xml:space="preserve">and </w:t>
      </w:r>
      <w:r w:rsidR="00D8111F" w:rsidRPr="007C5A04">
        <w:rPr>
          <w:rFonts w:ascii="Times Roman"/>
        </w:rPr>
        <w:t>MB</w:t>
      </w:r>
      <w:r w:rsidRPr="007C5A04">
        <w:rPr>
          <w:rFonts w:ascii="Times Roman"/>
        </w:rPr>
        <w:t>.</w:t>
      </w:r>
      <w:r w:rsidR="00CF3B6F" w:rsidRPr="007C5A04">
        <w:rPr>
          <w:rFonts w:ascii="Times Roman"/>
        </w:rPr>
        <w:t xml:space="preserve"> The GITs will submit Management St</w:t>
      </w:r>
      <w:r w:rsidR="00D8111F" w:rsidRPr="007C5A04">
        <w:rPr>
          <w:rFonts w:ascii="Times Roman"/>
        </w:rPr>
        <w:t>rategies to the MB</w:t>
      </w:r>
      <w:r w:rsidR="00CF3B6F" w:rsidRPr="007C5A04">
        <w:rPr>
          <w:rFonts w:ascii="Times Roman"/>
        </w:rPr>
        <w:t xml:space="preserve"> for review.</w:t>
      </w:r>
      <w:r w:rsidRPr="007C5A04">
        <w:rPr>
          <w:rFonts w:ascii="Times Roman"/>
        </w:rPr>
        <w:t xml:space="preserve"> The Management Board will approve these strategies.</w:t>
      </w:r>
    </w:p>
    <w:p w14:paraId="07AB7335" w14:textId="77777777" w:rsidR="001464D5" w:rsidRPr="007C5A04" w:rsidRDefault="001464D5" w:rsidP="007C5A04">
      <w:pPr>
        <w:pStyle w:val="BodyA"/>
        <w:spacing w:after="0" w:line="288" w:lineRule="auto"/>
        <w:ind w:left="1080"/>
        <w:rPr>
          <w:rFonts w:ascii="Times Roman" w:eastAsia="Times Roman" w:hAnsi="Times Roman" w:cs="Times Roman"/>
        </w:rPr>
      </w:pPr>
    </w:p>
    <w:p w14:paraId="576F67D5" w14:textId="584C95E4" w:rsidR="001464D5" w:rsidRPr="007C5A04" w:rsidRDefault="00CC746C" w:rsidP="007C5A04">
      <w:pPr>
        <w:pStyle w:val="BodyA"/>
        <w:spacing w:after="0" w:line="288" w:lineRule="auto"/>
        <w:ind w:left="1080"/>
      </w:pPr>
      <w:r w:rsidRPr="007C5A04">
        <w:rPr>
          <w:rFonts w:ascii="Times Roman"/>
        </w:rPr>
        <w:t>If the MB determines that any strategy or plan developed prior to the signing of th</w:t>
      </w:r>
      <w:r w:rsidR="00B5414A" w:rsidRPr="007C5A04">
        <w:rPr>
          <w:rFonts w:ascii="Times Roman"/>
        </w:rPr>
        <w:t>e</w:t>
      </w:r>
      <w:r w:rsidRPr="007C5A04">
        <w:rPr>
          <w:rFonts w:ascii="Times Roman"/>
        </w:rPr>
        <w:t xml:space="preserve"> </w:t>
      </w:r>
      <w:r w:rsidR="00975861" w:rsidRPr="007C5A04">
        <w:rPr>
          <w:rFonts w:ascii="Times Roman"/>
          <w:i/>
        </w:rPr>
        <w:t>Agreement</w:t>
      </w:r>
      <w:r w:rsidRPr="007C5A04">
        <w:rPr>
          <w:rFonts w:ascii="Times Roman"/>
        </w:rPr>
        <w:t xml:space="preserve"> meets the requirements of a </w:t>
      </w:r>
      <w:r w:rsidR="00673A14" w:rsidRPr="007C5A04">
        <w:rPr>
          <w:rFonts w:ascii="Times Roman"/>
        </w:rPr>
        <w:t xml:space="preserve">Management Strategy </w:t>
      </w:r>
      <w:r w:rsidRPr="007C5A04">
        <w:rPr>
          <w:rFonts w:ascii="Times Roman"/>
        </w:rPr>
        <w:t>as defined above, no new strategy needs to be developed. This includes, but is not limited to, the strategies and plans for implementing the Chesapeake Bay TMDL.</w:t>
      </w:r>
    </w:p>
    <w:sectPr w:rsidR="001464D5" w:rsidRPr="007C5A04" w:rsidSect="00B64F99">
      <w:footerReference w:type="default" r:id="rId15"/>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BPStaff" w:date="2015-01-23T11:00:00Z" w:initials="C">
    <w:p w14:paraId="624382BA" w14:textId="0366B1A5" w:rsidR="00C82E68" w:rsidRDefault="00141CEE" w:rsidP="001E04A0">
      <w:pPr>
        <w:rPr>
          <w:b/>
        </w:rPr>
      </w:pPr>
      <w:r>
        <w:rPr>
          <w:rStyle w:val="CommentReference"/>
        </w:rPr>
        <w:annotationRef/>
      </w:r>
      <w:r w:rsidR="00C82E68">
        <w:rPr>
          <w:b/>
        </w:rPr>
        <w:t>ISSUE 1</w:t>
      </w:r>
    </w:p>
    <w:p w14:paraId="62B88BA8" w14:textId="52FB07CA" w:rsidR="001E04A0" w:rsidRDefault="001E04A0" w:rsidP="001E04A0">
      <w:r>
        <w:rPr>
          <w:b/>
        </w:rPr>
        <w:t xml:space="preserve">Decision </w:t>
      </w:r>
      <w:r w:rsidRPr="006F68EF">
        <w:t>(Option 1):</w:t>
      </w:r>
      <w:r>
        <w:rPr>
          <w:b/>
        </w:rPr>
        <w:t xml:space="preserve"> </w:t>
      </w:r>
      <w:r>
        <w:t xml:space="preserve">Hotlink “consensus” throughout the document to the decision-making process section on p. 18. </w:t>
      </w:r>
    </w:p>
    <w:p w14:paraId="5CD28545" w14:textId="77777777" w:rsidR="001E04A0" w:rsidRDefault="001E04A0" w:rsidP="001E04A0">
      <w:r>
        <w:rPr>
          <w:b/>
        </w:rPr>
        <w:t xml:space="preserve">Justification: </w:t>
      </w:r>
      <w:r w:rsidRPr="0070625C">
        <w:t>The</w:t>
      </w:r>
      <w:r w:rsidRPr="006F1C9C">
        <w:t xml:space="preserve"> principles of the Agreement cannot be changed, but we can better define consensus by linking it throughout the document.</w:t>
      </w:r>
    </w:p>
    <w:p w14:paraId="134F8EB9" w14:textId="77777777" w:rsidR="001E04A0" w:rsidRDefault="001E04A0" w:rsidP="001E04A0"/>
    <w:p w14:paraId="53F235E3" w14:textId="6E22FCD6" w:rsidR="002971BC" w:rsidRDefault="001E04A0" w:rsidP="001E04A0">
      <w:pPr>
        <w:pStyle w:val="CommentText"/>
      </w:pPr>
      <w:r w:rsidRPr="0088337E">
        <w:rPr>
          <w:b/>
          <w:color w:val="FF0000"/>
        </w:rPr>
        <w:t>Approved by MB</w:t>
      </w:r>
    </w:p>
    <w:p w14:paraId="29091910" w14:textId="77777777" w:rsidR="00141CEE" w:rsidRDefault="00141CEE">
      <w:pPr>
        <w:pStyle w:val="CommentText"/>
      </w:pPr>
    </w:p>
  </w:comment>
  <w:comment w:id="2" w:author="Watterson, Samantha" w:date="2015-03-18T14:10:00Z" w:initials="WS">
    <w:p w14:paraId="744858BB" w14:textId="6EB64A0B" w:rsidR="00C82E68" w:rsidRPr="00C82E68" w:rsidRDefault="0093180E" w:rsidP="00C82E68">
      <w:pPr>
        <w:rPr>
          <w:b/>
        </w:rPr>
      </w:pPr>
      <w:r>
        <w:rPr>
          <w:rStyle w:val="CommentReference"/>
        </w:rPr>
        <w:annotationRef/>
      </w:r>
      <w:r w:rsidR="00C82E68" w:rsidRPr="00C82E68">
        <w:rPr>
          <w:b/>
        </w:rPr>
        <w:t>ISSUE 2</w:t>
      </w:r>
    </w:p>
    <w:p w14:paraId="6B032FA9" w14:textId="16810555" w:rsidR="00C82E68" w:rsidRDefault="00C82E68" w:rsidP="00C82E68">
      <w:r>
        <w:t xml:space="preserve">P. 6 states, “Leadership of the EC is rotated among the full members on a mutually agreed basis determined at each annual meeting;” however, there is a need to formalize this process outside of the annual meeting. </w:t>
      </w:r>
    </w:p>
    <w:p w14:paraId="27B7EF49" w14:textId="77777777" w:rsidR="0093180E" w:rsidRDefault="0093180E" w:rsidP="0093180E">
      <w:pPr>
        <w:pStyle w:val="CommentText"/>
      </w:pPr>
    </w:p>
    <w:p w14:paraId="36587444" w14:textId="77777777" w:rsidR="00830E1C" w:rsidRPr="006F1C9C" w:rsidRDefault="00830E1C" w:rsidP="00830E1C">
      <w:r>
        <w:rPr>
          <w:b/>
        </w:rPr>
        <w:t xml:space="preserve">Decision </w:t>
      </w:r>
      <w:r>
        <w:t>(Option 1)</w:t>
      </w:r>
      <w:r>
        <w:rPr>
          <w:b/>
        </w:rPr>
        <w:t>:</w:t>
      </w:r>
      <w:r w:rsidRPr="006F1C9C">
        <w:t xml:space="preserve"> PSC members will act as a proxy for their EC member by soliciting their input, and a decision will be made at the next PSC meeting</w:t>
      </w:r>
      <w:r>
        <w:t xml:space="preserve"> on behalf of the EC</w:t>
      </w:r>
      <w:r w:rsidRPr="006F1C9C">
        <w:t>.</w:t>
      </w:r>
      <w:r>
        <w:t xml:space="preserve"> The decision will be memorialized in writing and signed by signatory representatives on the PSC on behalf of the EC members. </w:t>
      </w:r>
    </w:p>
    <w:p w14:paraId="7A71253F" w14:textId="77777777" w:rsidR="00830E1C" w:rsidRPr="006F1C9C" w:rsidRDefault="00830E1C" w:rsidP="00830E1C"/>
    <w:p w14:paraId="61AEEC34" w14:textId="77777777" w:rsidR="00830E1C" w:rsidRDefault="00830E1C" w:rsidP="00830E1C">
      <w:r>
        <w:rPr>
          <w:b/>
        </w:rPr>
        <w:t xml:space="preserve">Justification: </w:t>
      </w:r>
      <w:r>
        <w:t>A</w:t>
      </w:r>
      <w:r w:rsidRPr="006F1C9C">
        <w:t>ll other EC decisions outside of the annual meeting are made by the PSC. It is the mission of the principals’ staff to act on behalf of their EC</w:t>
      </w:r>
      <w:r>
        <w:t xml:space="preserve"> m</w:t>
      </w:r>
      <w:r w:rsidRPr="006F1C9C">
        <w:t>embers.</w:t>
      </w:r>
      <w:r w:rsidRPr="006F1C9C">
        <w:rPr>
          <w:b/>
        </w:rPr>
        <w:t xml:space="preserve"> </w:t>
      </w:r>
      <w:r w:rsidRPr="006F1C9C">
        <w:t xml:space="preserve">This option would keep the decision at the EC level on an expedited timeframe. </w:t>
      </w:r>
    </w:p>
    <w:p w14:paraId="0EA86CB9" w14:textId="77777777" w:rsidR="00830E1C" w:rsidRDefault="00830E1C" w:rsidP="00830E1C">
      <w:pPr>
        <w:rPr>
          <w:b/>
        </w:rPr>
      </w:pPr>
    </w:p>
    <w:p w14:paraId="74C463C2" w14:textId="6E5FA2E9" w:rsidR="0093180E" w:rsidRDefault="00830E1C" w:rsidP="00830E1C">
      <w:pPr>
        <w:pStyle w:val="CommentText"/>
      </w:pPr>
      <w:r w:rsidRPr="0088337E">
        <w:rPr>
          <w:b/>
          <w:color w:val="FF0000"/>
        </w:rPr>
        <w:t>Approved by MB</w:t>
      </w:r>
    </w:p>
  </w:comment>
  <w:comment w:id="25" w:author="Watterson, Samantha" w:date="2015-04-28T14:51:00Z" w:initials="WS">
    <w:p w14:paraId="225AAC5F" w14:textId="32045630" w:rsidR="00547B22" w:rsidRDefault="004403F6">
      <w:pPr>
        <w:pStyle w:val="CommentText"/>
        <w:rPr>
          <w:b/>
        </w:rPr>
      </w:pPr>
      <w:r w:rsidRPr="004403F6">
        <w:rPr>
          <w:rStyle w:val="CommentReference"/>
          <w:b/>
          <w:color w:val="FF0000"/>
        </w:rPr>
        <w:annotationRef/>
      </w:r>
      <w:r w:rsidR="00547B22" w:rsidRPr="00547B22">
        <w:rPr>
          <w:b/>
        </w:rPr>
        <w:t xml:space="preserve">ISSUE 3 </w:t>
      </w:r>
    </w:p>
    <w:p w14:paraId="041EC7FD" w14:textId="2BEAE7CA" w:rsidR="0032128F" w:rsidRPr="0032128F" w:rsidRDefault="0032128F">
      <w:pPr>
        <w:pStyle w:val="CommentText"/>
        <w:rPr>
          <w:color w:val="FF0000"/>
        </w:rPr>
      </w:pPr>
      <w:r w:rsidRPr="0032128F">
        <w:t>This paragraph added</w:t>
      </w:r>
    </w:p>
    <w:p w14:paraId="5599C978" w14:textId="0B936E8A" w:rsidR="004403F6" w:rsidRPr="004403F6" w:rsidRDefault="004403F6">
      <w:pPr>
        <w:pStyle w:val="CommentText"/>
        <w:rPr>
          <w:b/>
          <w:color w:val="FF0000"/>
        </w:rPr>
      </w:pPr>
      <w:r w:rsidRPr="004403F6">
        <w:rPr>
          <w:b/>
          <w:color w:val="FF0000"/>
        </w:rPr>
        <w:t>Approved by MB</w:t>
      </w:r>
    </w:p>
  </w:comment>
  <w:comment w:id="51" w:author="Watterson, Samantha" w:date="2015-04-28T14:52:00Z" w:initials="WS">
    <w:p w14:paraId="2A404346" w14:textId="04CEE597" w:rsidR="00DB05E6" w:rsidRDefault="004403F6" w:rsidP="00DB05E6">
      <w:pPr>
        <w:rPr>
          <w:b/>
        </w:rPr>
      </w:pPr>
      <w:r>
        <w:rPr>
          <w:rStyle w:val="CommentReference"/>
        </w:rPr>
        <w:annotationRef/>
      </w:r>
      <w:r w:rsidR="00DB05E6">
        <w:rPr>
          <w:b/>
        </w:rPr>
        <w:t>ISSUE 4</w:t>
      </w:r>
    </w:p>
    <w:p w14:paraId="19D562A0" w14:textId="7E61B0F7" w:rsidR="00DB05E6" w:rsidRPr="006F1C9C" w:rsidRDefault="00DB05E6" w:rsidP="00DB05E6">
      <w:r>
        <w:rPr>
          <w:b/>
        </w:rPr>
        <w:t xml:space="preserve">Decision </w:t>
      </w:r>
      <w:r w:rsidRPr="00B00C57">
        <w:t>(Option 1):</w:t>
      </w:r>
      <w:r>
        <w:t xml:space="preserve"> Include this</w:t>
      </w:r>
      <w:r w:rsidRPr="006F1C9C">
        <w:t xml:space="preserve"> protocol for planning PSC meetings in the Governance Document. </w:t>
      </w:r>
    </w:p>
    <w:p w14:paraId="2A3541AF" w14:textId="77777777" w:rsidR="00DB05E6" w:rsidRPr="006F1C9C" w:rsidRDefault="00DB05E6" w:rsidP="00DB05E6"/>
    <w:p w14:paraId="58259AD5" w14:textId="77777777" w:rsidR="00DB05E6" w:rsidRDefault="00DB05E6" w:rsidP="00DB05E6">
      <w:r>
        <w:rPr>
          <w:b/>
        </w:rPr>
        <w:t xml:space="preserve">Justification: </w:t>
      </w:r>
      <w:r>
        <w:t>The protocol for planning PSC meetings will be included</w:t>
      </w:r>
      <w:r w:rsidRPr="006F1C9C">
        <w:t xml:space="preserve"> to clearly articulate the protocol of PSC meeting planning to the Partnership and interested members of the public.</w:t>
      </w:r>
      <w:r>
        <w:t xml:space="preserve"> </w:t>
      </w:r>
    </w:p>
    <w:p w14:paraId="35B1C96D" w14:textId="77777777" w:rsidR="00DB05E6" w:rsidRDefault="00DB05E6" w:rsidP="00DB05E6"/>
    <w:p w14:paraId="5CD940FC" w14:textId="00893198" w:rsidR="004403F6" w:rsidRPr="004403F6" w:rsidRDefault="00DB05E6" w:rsidP="00DB05E6">
      <w:pPr>
        <w:pStyle w:val="CommentText"/>
        <w:rPr>
          <w:b/>
        </w:rPr>
      </w:pPr>
      <w:r w:rsidRPr="00480267">
        <w:rPr>
          <w:b/>
          <w:color w:val="FF0000"/>
        </w:rPr>
        <w:t>Approved by MB</w:t>
      </w:r>
    </w:p>
  </w:comment>
  <w:comment w:id="72" w:author="Watterson, Samantha" w:date="2015-03-18T14:05:00Z" w:initials="WS">
    <w:p w14:paraId="741CAA07" w14:textId="2D491B92" w:rsidR="00DB05E6" w:rsidRPr="00DB05E6" w:rsidRDefault="00BC4194" w:rsidP="00BC4194">
      <w:pPr>
        <w:pStyle w:val="CommentText"/>
        <w:rPr>
          <w:b/>
        </w:rPr>
      </w:pPr>
      <w:r>
        <w:rPr>
          <w:rStyle w:val="CommentReference"/>
        </w:rPr>
        <w:annotationRef/>
      </w:r>
      <w:r w:rsidR="00DB05E6">
        <w:rPr>
          <w:b/>
        </w:rPr>
        <w:t>ISSUE 5</w:t>
      </w:r>
    </w:p>
    <w:p w14:paraId="401F9997" w14:textId="0AB3C2E9" w:rsidR="009C036C" w:rsidRPr="009C036C" w:rsidRDefault="009C036C" w:rsidP="00BC4194">
      <w:pPr>
        <w:pStyle w:val="CommentText"/>
      </w:pPr>
      <w:r w:rsidRPr="009C036C">
        <w:t>Advisory Committees and GIT Chairs will remain non-voting members of MB; however, as non-voting members they do have a voice in discussions, a seat at the table, and the right to receive all communication and materials.</w:t>
      </w:r>
    </w:p>
    <w:p w14:paraId="0D80C1A2" w14:textId="77777777" w:rsidR="009C036C" w:rsidRDefault="009C036C" w:rsidP="00BC4194">
      <w:pPr>
        <w:pStyle w:val="CommentText"/>
        <w:rPr>
          <w:b/>
        </w:rPr>
      </w:pPr>
    </w:p>
    <w:p w14:paraId="700AD400" w14:textId="77777777" w:rsidR="004446E5" w:rsidRPr="006F1C9C" w:rsidRDefault="004446E5" w:rsidP="004446E5">
      <w:r>
        <w:rPr>
          <w:b/>
        </w:rPr>
        <w:t xml:space="preserve">Decision </w:t>
      </w:r>
      <w:r w:rsidRPr="0027399E">
        <w:t>(Option 1):</w:t>
      </w:r>
      <w:r w:rsidRPr="006F1C9C">
        <w:t xml:space="preserve"> </w:t>
      </w:r>
      <w:r>
        <w:t xml:space="preserve">Change existing language to: “All members have a voice in discussions contributing to the development of consensus, a seat at the table, and the right to receive all communication and materials. In the event that consensus cannot be reached, the issue will be decided by supermajority vote of signatory members.” </w:t>
      </w:r>
      <w:r w:rsidRPr="006F1C9C">
        <w:t xml:space="preserve"> </w:t>
      </w:r>
    </w:p>
    <w:p w14:paraId="6A73F61D" w14:textId="77777777" w:rsidR="004446E5" w:rsidRPr="006F1C9C" w:rsidRDefault="004446E5" w:rsidP="004446E5"/>
    <w:p w14:paraId="7DB5A8F2" w14:textId="77777777" w:rsidR="004446E5" w:rsidRDefault="004446E5" w:rsidP="004446E5">
      <w:pPr>
        <w:rPr>
          <w:b/>
        </w:rPr>
      </w:pPr>
      <w:r>
        <w:rPr>
          <w:b/>
        </w:rPr>
        <w:t xml:space="preserve">Justification: </w:t>
      </w:r>
      <w:r w:rsidRPr="00B74F24">
        <w:t>This decision will</w:t>
      </w:r>
      <w:r w:rsidRPr="006F1C9C">
        <w:t xml:space="preserve">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rsidRPr="00957DE7">
        <w:rPr>
          <w:b/>
        </w:rPr>
        <w:t xml:space="preserve"> </w:t>
      </w:r>
    </w:p>
    <w:p w14:paraId="3D1F5A21" w14:textId="77777777" w:rsidR="004446E5" w:rsidRDefault="004446E5" w:rsidP="004446E5"/>
    <w:p w14:paraId="0D2ADD5F" w14:textId="76D17488" w:rsidR="00BC4194" w:rsidRDefault="004446E5" w:rsidP="004446E5">
      <w:pPr>
        <w:pStyle w:val="CommentText"/>
      </w:pPr>
      <w:r w:rsidRPr="003C2943">
        <w:rPr>
          <w:b/>
          <w:color w:val="FF0000"/>
        </w:rPr>
        <w:t>Approved by MB</w:t>
      </w:r>
    </w:p>
  </w:comment>
  <w:comment w:id="77" w:author="Watterson, Samantha" w:date="2015-03-18T14:09:00Z" w:initials="WS">
    <w:p w14:paraId="759F3E03" w14:textId="38C364DB" w:rsidR="004403F6" w:rsidRPr="004403F6" w:rsidRDefault="009C036C" w:rsidP="009C036C">
      <w:pPr>
        <w:pStyle w:val="CommentText"/>
        <w:rPr>
          <w:b/>
        </w:rPr>
      </w:pPr>
      <w:r>
        <w:rPr>
          <w:rStyle w:val="CommentReference"/>
        </w:rPr>
        <w:annotationRef/>
      </w:r>
      <w:r w:rsidR="004403F6" w:rsidRPr="004403F6">
        <w:rPr>
          <w:b/>
        </w:rPr>
        <w:t>ISSUE 9</w:t>
      </w:r>
    </w:p>
    <w:p w14:paraId="0A507A4A" w14:textId="6F24E62D" w:rsidR="009C036C" w:rsidRDefault="00785A0C" w:rsidP="009C036C">
      <w:pPr>
        <w:pStyle w:val="CommentText"/>
      </w:pPr>
      <w:r>
        <w:t xml:space="preserve">This sentence was added to reflect the need for GIT membership to periodically change based on Partnership activities. </w:t>
      </w:r>
      <w:r w:rsidR="009C036C">
        <w:t xml:space="preserve">However, there is a need to formalize the process by which new partners become official GIT members. </w:t>
      </w:r>
    </w:p>
    <w:p w14:paraId="4C7016AA" w14:textId="77777777" w:rsidR="009C036C" w:rsidRDefault="009C036C" w:rsidP="009C036C">
      <w:pPr>
        <w:pStyle w:val="CommentText"/>
      </w:pPr>
    </w:p>
    <w:p w14:paraId="0C1E78B4" w14:textId="77777777" w:rsidR="00917293" w:rsidRPr="006F1C9C" w:rsidRDefault="00917293" w:rsidP="00917293">
      <w:pPr>
        <w:rPr>
          <w:b/>
        </w:rPr>
      </w:pPr>
      <w:r w:rsidRPr="006F1C9C">
        <w:rPr>
          <w:b/>
        </w:rPr>
        <w:t xml:space="preserve">Options for Formal GIT New Member Process (p. 13): </w:t>
      </w:r>
    </w:p>
    <w:p w14:paraId="080959B3" w14:textId="77777777" w:rsidR="00917293" w:rsidRPr="006F1C9C" w:rsidRDefault="00917293" w:rsidP="00917293">
      <w:pPr>
        <w:rPr>
          <w:b/>
        </w:rPr>
      </w:pPr>
      <w:r w:rsidRPr="006F1C9C">
        <w:rPr>
          <w:b/>
        </w:rPr>
        <w:t xml:space="preserve">Option 1: </w:t>
      </w:r>
      <w:r w:rsidRPr="006F1C9C">
        <w:t>The Chair and Vice Chair have the discretion to determine how and when interested parties may become formal GIT members.</w:t>
      </w:r>
    </w:p>
    <w:p w14:paraId="69C2E65E" w14:textId="77777777" w:rsidR="00917293" w:rsidRPr="006F1C9C" w:rsidRDefault="00917293" w:rsidP="00917293">
      <w:pPr>
        <w:rPr>
          <w:b/>
        </w:rPr>
      </w:pPr>
      <w:r w:rsidRPr="006F1C9C">
        <w:rPr>
          <w:b/>
        </w:rPr>
        <w:t xml:space="preserve">Option 2: </w:t>
      </w:r>
      <w:r w:rsidRPr="006F1C9C">
        <w:t>Each GIT develops their own criteria for membership and protocol for formally adding new members</w:t>
      </w:r>
      <w:r>
        <w:rPr>
          <w:b/>
        </w:rPr>
        <w:t xml:space="preserve"> </w:t>
      </w:r>
      <w:r w:rsidRPr="004A775C">
        <w:t>which is presented to and endorsed by the MB</w:t>
      </w:r>
      <w:r>
        <w:rPr>
          <w:b/>
        </w:rPr>
        <w:t>.</w:t>
      </w:r>
    </w:p>
    <w:p w14:paraId="750C82C8" w14:textId="77777777" w:rsidR="00917293" w:rsidRPr="006F1C9C" w:rsidRDefault="00917293" w:rsidP="00917293">
      <w:pPr>
        <w:rPr>
          <w:b/>
        </w:rPr>
      </w:pPr>
    </w:p>
    <w:p w14:paraId="7C021C4D" w14:textId="77777777" w:rsidR="00917293" w:rsidRPr="00917293" w:rsidRDefault="00917293" w:rsidP="00917293">
      <w:r w:rsidRPr="00917293">
        <w:rPr>
          <w:b/>
        </w:rPr>
        <w:t xml:space="preserve">GIT 6 recommends Option 2 </w:t>
      </w:r>
      <w:r w:rsidRPr="00917293">
        <w:t xml:space="preserve">to give GITs the flexibility to determine adequate membership representation while also ensuring that there is a formal process that can be referred to at any time. </w:t>
      </w:r>
      <w:r w:rsidRPr="00917293">
        <w:rPr>
          <w:highlight w:val="yellow"/>
        </w:rPr>
        <w:t>All members have the right to participate in any consensus based process and will be polled when the GIT makes decisions (per the decision made on Issue 7).</w:t>
      </w:r>
      <w:r w:rsidRPr="00917293">
        <w:t xml:space="preserve"> Further, we recommend that the following language be added to the “Leadership and Membership” section for GITs:</w:t>
      </w:r>
    </w:p>
    <w:p w14:paraId="7804BAAB" w14:textId="77777777" w:rsidR="00917293" w:rsidRPr="00917293" w:rsidRDefault="00917293" w:rsidP="00917293">
      <w:r w:rsidRPr="00917293">
        <w:t xml:space="preserve">“The membership of each GIT is determined by criteria developed by each GIT. During the process of adding new members, each GIT is advised to consider the following principles:  </w:t>
      </w:r>
    </w:p>
    <w:p w14:paraId="687A2655" w14:textId="77777777" w:rsidR="00917293" w:rsidRPr="00917293" w:rsidRDefault="00917293" w:rsidP="00917293">
      <w:pPr>
        <w:pStyle w:val="ListParagraph"/>
        <w:numPr>
          <w:ilvl w:val="0"/>
          <w:numId w:val="121"/>
        </w:numPr>
        <w:rPr>
          <w:rFonts w:ascii="Times New Roman" w:hAnsi="Times New Roman" w:cs="Times New Roman"/>
        </w:rPr>
      </w:pPr>
      <w:r w:rsidRPr="00917293">
        <w:rPr>
          <w:rFonts w:ascii="Times New Roman" w:hAnsi="Times New Roman" w:cs="Times New Roman"/>
        </w:rPr>
        <w:t>Who - signatory representation, advisory committees, key organizations</w:t>
      </w:r>
    </w:p>
    <w:p w14:paraId="311D8098" w14:textId="77777777" w:rsidR="00917293" w:rsidRPr="00917293" w:rsidRDefault="00917293" w:rsidP="00917293">
      <w:pPr>
        <w:pStyle w:val="ListParagraph"/>
        <w:numPr>
          <w:ilvl w:val="0"/>
          <w:numId w:val="121"/>
        </w:numPr>
        <w:rPr>
          <w:rFonts w:ascii="Times New Roman" w:hAnsi="Times New Roman" w:cs="Times New Roman"/>
        </w:rPr>
      </w:pPr>
      <w:r w:rsidRPr="00917293">
        <w:rPr>
          <w:rFonts w:ascii="Times New Roman" w:hAnsi="Times New Roman" w:cs="Times New Roman"/>
        </w:rPr>
        <w:t>Level of Commitment – attendance, willingness to participate in activities related to implementation of management strategies</w:t>
      </w:r>
    </w:p>
    <w:p w14:paraId="662696D6" w14:textId="53DB0868" w:rsidR="009C036C" w:rsidRDefault="00917293" w:rsidP="00917293">
      <w:pPr>
        <w:pStyle w:val="CommentText"/>
        <w:numPr>
          <w:ilvl w:val="0"/>
          <w:numId w:val="121"/>
        </w:numPr>
      </w:pPr>
      <w:r w:rsidRPr="00917293">
        <w:t>Skills and Perspectives – geographic diversity, expertise”</w:t>
      </w:r>
    </w:p>
  </w:comment>
  <w:comment w:id="82" w:author="Watterson, Samantha" w:date="2015-03-18T14:12:00Z" w:initials="WS">
    <w:p w14:paraId="3B00ED31" w14:textId="446EDE87" w:rsidR="004403F6" w:rsidRDefault="00AB3FAE" w:rsidP="004446E5">
      <w:pPr>
        <w:rPr>
          <w:b/>
        </w:rPr>
      </w:pPr>
      <w:r>
        <w:rPr>
          <w:rStyle w:val="CommentReference"/>
        </w:rPr>
        <w:annotationRef/>
      </w:r>
      <w:r w:rsidR="004403F6">
        <w:rPr>
          <w:b/>
        </w:rPr>
        <w:t>ISSUE 6</w:t>
      </w:r>
    </w:p>
    <w:p w14:paraId="7DD3F821" w14:textId="2D983D27" w:rsidR="004446E5" w:rsidRPr="00C3457F" w:rsidRDefault="004446E5" w:rsidP="004446E5">
      <w:pPr>
        <w:rPr>
          <w:rFonts w:asciiTheme="minorHAnsi" w:hAnsiTheme="minorHAnsi"/>
          <w:sz w:val="22"/>
          <w:szCs w:val="22"/>
        </w:rPr>
      </w:pPr>
      <w:r>
        <w:rPr>
          <w:b/>
        </w:rPr>
        <w:t xml:space="preserve">Decision </w:t>
      </w:r>
      <w:r w:rsidRPr="009D254B">
        <w:t>(Option 1)</w:t>
      </w:r>
      <w:r w:rsidRPr="00A2624D">
        <w:rPr>
          <w:b/>
        </w:rPr>
        <w:t>:</w:t>
      </w:r>
      <w:r w:rsidRPr="006F1C9C">
        <w:rPr>
          <w:b/>
        </w:rPr>
        <w:t xml:space="preserve"> </w:t>
      </w:r>
      <w:r w:rsidRPr="00B51BE3">
        <w:t>The GIT collectively discusses the renewal or change of their Chairmanship and Vice-Chairmanship every two years.</w:t>
      </w:r>
      <w:r>
        <w:t>*</w:t>
      </w:r>
      <w:r w:rsidRPr="00B51BE3">
        <w:t xml:space="preserve"> The renewal of a Chair will have concurrence from both the GIT and the MB.  Otherwise, the Vice-Chair assumes the role of Chair with concurrence from the GIT and MB, and the new Vice-Chair will be selected by GIT members. In the event that the Vice-Chair is not interested in assuming the role of Chair, the GIT will nominate a new Chair and gain concurrence from the MB.</w:t>
      </w:r>
    </w:p>
    <w:p w14:paraId="47E2F416" w14:textId="77777777" w:rsidR="004446E5" w:rsidRPr="006F1C9C" w:rsidRDefault="004446E5" w:rsidP="004446E5">
      <w:pPr>
        <w:rPr>
          <w:b/>
        </w:rPr>
      </w:pPr>
      <w:r w:rsidRPr="00DE33FC">
        <w:t xml:space="preserve"> </w:t>
      </w:r>
    </w:p>
    <w:p w14:paraId="68BAD19F" w14:textId="77777777" w:rsidR="004446E5" w:rsidRPr="0087522D" w:rsidRDefault="004446E5" w:rsidP="004446E5">
      <w:r>
        <w:rPr>
          <w:b/>
        </w:rPr>
        <w:t xml:space="preserve">Justification: </w:t>
      </w:r>
      <w:r w:rsidRPr="00374378">
        <w:t>This decision</w:t>
      </w:r>
      <w:r w:rsidRPr="00314F50">
        <w:t xml:space="preserve"> give</w:t>
      </w:r>
      <w:r>
        <w:t>s</w:t>
      </w:r>
      <w:r w:rsidRPr="00314F50">
        <w:t xml:space="preserve"> GITs the flexibility as it relates to the chairmanship of their teams.</w:t>
      </w:r>
      <w:r>
        <w:t xml:space="preserve"> </w:t>
      </w:r>
      <w:r w:rsidRPr="00314F50">
        <w:t>*</w:t>
      </w:r>
      <w:r>
        <w:t>Organizing the timing of the 2 year check ins at a specified 2 year rotation is not critical.</w:t>
      </w:r>
    </w:p>
    <w:p w14:paraId="6208B499" w14:textId="77777777" w:rsidR="004446E5" w:rsidRDefault="004446E5" w:rsidP="004446E5"/>
    <w:p w14:paraId="72E9A1B5" w14:textId="03054ABF" w:rsidR="003878C5" w:rsidRDefault="004446E5" w:rsidP="004446E5">
      <w:pPr>
        <w:pStyle w:val="CommentText"/>
      </w:pPr>
      <w:r w:rsidRPr="003C2943">
        <w:rPr>
          <w:b/>
          <w:color w:val="FF0000"/>
        </w:rPr>
        <w:t>Approved by MB</w:t>
      </w:r>
    </w:p>
  </w:comment>
  <w:comment w:id="112" w:author="CBPStaff" w:date="2015-02-12T14:18:00Z" w:initials="C">
    <w:p w14:paraId="4D3870FC" w14:textId="59B318D2" w:rsidR="004869F5" w:rsidRPr="004869F5" w:rsidRDefault="009E4EA8" w:rsidP="009C036C">
      <w:pPr>
        <w:pStyle w:val="CommentText"/>
        <w:rPr>
          <w:b/>
        </w:rPr>
      </w:pPr>
      <w:r>
        <w:rPr>
          <w:rStyle w:val="CommentReference"/>
        </w:rPr>
        <w:annotationRef/>
      </w:r>
      <w:r w:rsidR="004869F5" w:rsidRPr="004869F5">
        <w:rPr>
          <w:b/>
        </w:rPr>
        <w:t>ISSUE 7</w:t>
      </w:r>
    </w:p>
    <w:p w14:paraId="09D006B5" w14:textId="77777777" w:rsidR="0032128F" w:rsidRDefault="0032128F" w:rsidP="0032128F">
      <w:r>
        <w:t xml:space="preserve">Supermajority votes remain a function of the EC, PSC, and MB. GIT 6 has developed options for determining if GITs should have the ability to exercise a supermajority vote. </w:t>
      </w:r>
    </w:p>
    <w:p w14:paraId="0C9E1683" w14:textId="77777777" w:rsidR="0032128F" w:rsidRDefault="0032128F" w:rsidP="0032128F"/>
    <w:p w14:paraId="27D26161" w14:textId="77777777" w:rsidR="0032128F" w:rsidRPr="006E7092" w:rsidRDefault="0032128F" w:rsidP="0032128F">
      <w:pPr>
        <w:rPr>
          <w:b/>
        </w:rPr>
      </w:pPr>
      <w:r w:rsidRPr="006E7092">
        <w:rPr>
          <w:b/>
        </w:rPr>
        <w:t>Options for GIT</w:t>
      </w:r>
      <w:r>
        <w:rPr>
          <w:b/>
        </w:rPr>
        <w:t>/WG</w:t>
      </w:r>
      <w:r w:rsidRPr="006E7092">
        <w:rPr>
          <w:b/>
        </w:rPr>
        <w:t xml:space="preserve"> Supermajority Voting (p. 14):  </w:t>
      </w:r>
    </w:p>
    <w:p w14:paraId="4CEE8C25" w14:textId="77777777" w:rsidR="0032128F" w:rsidRPr="006F1C9C" w:rsidRDefault="0032128F" w:rsidP="0032128F">
      <w:r w:rsidRPr="00C35848">
        <w:rPr>
          <w:b/>
        </w:rPr>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76835356" w14:textId="77777777" w:rsidR="0032128F" w:rsidRDefault="0032128F" w:rsidP="0032128F">
      <w:r w:rsidRPr="006F1C9C">
        <w:rPr>
          <w:b/>
        </w:rPr>
        <w:t xml:space="preserve">Option 2: </w:t>
      </w:r>
      <w:r w:rsidRPr="006F1C9C">
        <w:t>No action.</w:t>
      </w:r>
      <w:r>
        <w:t xml:space="preserve"> Stay with the original language of supermajority vote. </w:t>
      </w:r>
    </w:p>
    <w:p w14:paraId="2720F9AA" w14:textId="77777777" w:rsidR="0032128F" w:rsidRPr="0046056F" w:rsidRDefault="0032128F" w:rsidP="0032128F">
      <w:r w:rsidRPr="00C35848">
        <w:rPr>
          <w:b/>
        </w:rPr>
        <w:t xml:space="preserve">Option 3: </w:t>
      </w:r>
      <w:r>
        <w:t xml:space="preserve">Develop consistent language that is used for EC, PSC, MB, and GITs. At the GIT/WG level, the GIT/WG will seek consensus, if consensus cannot be reached, the group is able to utilize a supermajority vote, and except for administrative issues the decision is elevated to the MB for ratification.  </w:t>
      </w:r>
    </w:p>
    <w:p w14:paraId="7AF022BE" w14:textId="49CD74D9" w:rsidR="0032128F" w:rsidRDefault="0032128F" w:rsidP="0032128F">
      <w:r>
        <w:rPr>
          <w:b/>
        </w:rPr>
        <w:t>Option 4:</w:t>
      </w:r>
      <w:r>
        <w:t xml:space="preserve"> If consensus cannot be reached, the issue will be elevated directly to the PSC. </w:t>
      </w:r>
    </w:p>
    <w:p w14:paraId="6971BC4C" w14:textId="77777777" w:rsidR="0032128F" w:rsidRPr="0055533D" w:rsidRDefault="0032128F" w:rsidP="0032128F">
      <w:r w:rsidRPr="0055533D">
        <w:t xml:space="preserve">GIT 6 recommends Option 3. </w:t>
      </w:r>
    </w:p>
    <w:p w14:paraId="4B519164" w14:textId="77777777" w:rsidR="0032128F" w:rsidRDefault="0032128F" w:rsidP="0032128F"/>
    <w:p w14:paraId="134384BE" w14:textId="77777777" w:rsidR="0032128F" w:rsidRPr="0055533D" w:rsidRDefault="0032128F" w:rsidP="0032128F">
      <w:pPr>
        <w:rPr>
          <w:b/>
          <w:color w:val="FF0000"/>
        </w:rPr>
      </w:pPr>
      <w:r w:rsidRPr="0055533D">
        <w:rPr>
          <w:b/>
          <w:color w:val="FF0000"/>
        </w:rPr>
        <w:t>Ad hoc MB group recommends this language</w:t>
      </w:r>
      <w:r>
        <w:rPr>
          <w:b/>
          <w:color w:val="FF0000"/>
        </w:rPr>
        <w:t xml:space="preserve"> </w:t>
      </w:r>
      <w:r w:rsidRPr="00722689">
        <w:rPr>
          <w:color w:val="FF0000"/>
        </w:rPr>
        <w:t>(this language was subsequently supported by representatives from all GITs and CBC)</w:t>
      </w:r>
      <w:r w:rsidRPr="00722689">
        <w:rPr>
          <w:b/>
          <w:color w:val="FF0000"/>
        </w:rPr>
        <w:t xml:space="preserve">: </w:t>
      </w:r>
    </w:p>
    <w:p w14:paraId="20483794" w14:textId="77777777" w:rsidR="0032128F" w:rsidRDefault="0032128F" w:rsidP="0032128F">
      <w:r w:rsidRPr="00AC6944">
        <w:t>The GITs and WGs will use a consensus-based process that ultimately concludes in a polling of the members</w:t>
      </w:r>
      <w:r>
        <w:t>*</w:t>
      </w:r>
      <w:r w:rsidRPr="00AC6944">
        <w:t>. If the poll is unanimous or if consensus reached, the decision is approved. If consensus cannot be reached, the decision will be elevated to the next level in the hierarchy with a description of the positions of the members, in particular those of dissenting members.</w:t>
      </w:r>
    </w:p>
    <w:p w14:paraId="0D88F858" w14:textId="77777777" w:rsidR="0032128F" w:rsidRDefault="0032128F" w:rsidP="0032128F"/>
    <w:p w14:paraId="316B8753" w14:textId="5AABF7B2" w:rsidR="00917293" w:rsidRDefault="0032128F" w:rsidP="0032128F">
      <w:r w:rsidRPr="008C7A13">
        <w:rPr>
          <w:highlight w:val="yellow"/>
        </w:rPr>
        <w:t>*Membership must be defined (issue 9).</w:t>
      </w:r>
    </w:p>
    <w:p w14:paraId="66E94089" w14:textId="6BFAA670" w:rsidR="004869F5" w:rsidRDefault="004869F5" w:rsidP="00917293"/>
    <w:p w14:paraId="55CCA1B8" w14:textId="4F026937" w:rsidR="007448E7" w:rsidRDefault="007448E7" w:rsidP="00B626F4">
      <w:pPr>
        <w:pStyle w:val="CommentText"/>
      </w:pPr>
    </w:p>
  </w:comment>
  <w:comment w:id="103" w:author="Watterson, Samantha" w:date="2015-04-07T11:30:00Z" w:initials="WS">
    <w:p w14:paraId="464CAEDC" w14:textId="69CFE661" w:rsidR="001861B9" w:rsidRDefault="00447A09" w:rsidP="00447A09">
      <w:pPr>
        <w:rPr>
          <w:b/>
        </w:rPr>
      </w:pPr>
      <w:r>
        <w:rPr>
          <w:rStyle w:val="CommentReference"/>
        </w:rPr>
        <w:annotationRef/>
      </w:r>
      <w:r w:rsidR="001861B9">
        <w:rPr>
          <w:b/>
        </w:rPr>
        <w:t>ISSUE 8</w:t>
      </w:r>
    </w:p>
    <w:p w14:paraId="6C2D0908" w14:textId="77777777" w:rsidR="00917293" w:rsidRPr="0032128F" w:rsidRDefault="00917293" w:rsidP="00917293">
      <w:pPr>
        <w:rPr>
          <w:b/>
          <w:strike/>
        </w:rPr>
      </w:pPr>
      <w:r w:rsidRPr="0032128F">
        <w:rPr>
          <w:b/>
          <w:strike/>
        </w:rPr>
        <w:t>Definition of Supermajority among CBP Groups:</w:t>
      </w:r>
    </w:p>
    <w:p w14:paraId="16C0708B" w14:textId="77777777" w:rsidR="00917293" w:rsidRPr="0032128F" w:rsidRDefault="00917293" w:rsidP="00917293">
      <w:pPr>
        <w:rPr>
          <w:strike/>
        </w:rPr>
      </w:pPr>
      <w:r w:rsidRPr="0032128F">
        <w:rPr>
          <w:b/>
          <w:strike/>
        </w:rPr>
        <w:t>EC</w:t>
      </w:r>
      <w:r w:rsidRPr="0032128F">
        <w:rPr>
          <w:strike/>
        </w:rPr>
        <w:t xml:space="preserve"> - 7 out of 9 yea votes (p. 7)</w:t>
      </w:r>
    </w:p>
    <w:p w14:paraId="6FAA490E" w14:textId="77777777" w:rsidR="00917293" w:rsidRPr="0032128F" w:rsidRDefault="00917293" w:rsidP="00917293">
      <w:pPr>
        <w:rPr>
          <w:strike/>
        </w:rPr>
      </w:pPr>
      <w:r w:rsidRPr="0032128F">
        <w:rPr>
          <w:b/>
          <w:strike/>
        </w:rPr>
        <w:t xml:space="preserve">PSC </w:t>
      </w:r>
      <w:r w:rsidRPr="0032128F">
        <w:rPr>
          <w:strike/>
        </w:rPr>
        <w:t>- 7 out of 9 yea votes (p. 8)</w:t>
      </w:r>
    </w:p>
    <w:p w14:paraId="72C17FA4" w14:textId="77777777" w:rsidR="00917293" w:rsidRPr="0032128F" w:rsidRDefault="00917293" w:rsidP="00917293">
      <w:pPr>
        <w:rPr>
          <w:strike/>
        </w:rPr>
      </w:pPr>
      <w:r w:rsidRPr="0032128F">
        <w:rPr>
          <w:b/>
          <w:strike/>
        </w:rPr>
        <w:t>MB</w:t>
      </w:r>
      <w:r w:rsidRPr="0032128F">
        <w:rPr>
          <w:strike/>
        </w:rPr>
        <w:t xml:space="preserve"> - 7 out of 9 yea votes, Advisory Committees and GIT Chairs are non-voting members but may participate as advisors (p. 11)</w:t>
      </w:r>
    </w:p>
    <w:p w14:paraId="044AA39A" w14:textId="77777777" w:rsidR="00917293" w:rsidRPr="0032128F" w:rsidRDefault="00917293" w:rsidP="00917293">
      <w:pPr>
        <w:rPr>
          <w:strike/>
        </w:rPr>
      </w:pPr>
      <w:r w:rsidRPr="0032128F">
        <w:rPr>
          <w:b/>
          <w:strike/>
        </w:rPr>
        <w:t>GITs</w:t>
      </w:r>
      <w:r w:rsidRPr="0032128F">
        <w:rPr>
          <w:strike/>
        </w:rPr>
        <w:t xml:space="preserve"> </w:t>
      </w:r>
      <w:r w:rsidRPr="0032128F">
        <w:rPr>
          <w:b/>
          <w:strike/>
        </w:rPr>
        <w:t>– Options for Supermajority Definition (p. 14)</w:t>
      </w:r>
      <w:r w:rsidRPr="0032128F">
        <w:rPr>
          <w:strike/>
        </w:rPr>
        <w:t xml:space="preserve">  </w:t>
      </w:r>
    </w:p>
    <w:p w14:paraId="3E730983" w14:textId="77777777" w:rsidR="00917293" w:rsidRPr="0032128F" w:rsidRDefault="00917293" w:rsidP="00917293">
      <w:pPr>
        <w:rPr>
          <w:strike/>
        </w:rPr>
      </w:pPr>
      <w:r w:rsidRPr="0032128F">
        <w:rPr>
          <w:b/>
          <w:strike/>
        </w:rPr>
        <w:t>Option 1:</w:t>
      </w:r>
      <w:r w:rsidRPr="0032128F">
        <w:rPr>
          <w:strike/>
        </w:rPr>
        <w:t xml:space="preserve"> Supermajority is defined as two-thirds of the entire GIT membership, </w:t>
      </w:r>
    </w:p>
    <w:p w14:paraId="5E40B3C4" w14:textId="77777777" w:rsidR="00917293" w:rsidRPr="0032128F" w:rsidRDefault="00917293" w:rsidP="00917293">
      <w:pPr>
        <w:rPr>
          <w:strike/>
        </w:rPr>
      </w:pPr>
      <w:r w:rsidRPr="0032128F">
        <w:rPr>
          <w:b/>
          <w:strike/>
        </w:rPr>
        <w:t>Option 2:</w:t>
      </w:r>
      <w:r w:rsidRPr="0032128F">
        <w:rPr>
          <w:strike/>
        </w:rPr>
        <w:t xml:space="preserve"> Supermajority is defined as 7 out of 9 signatory votes on the GIT/workgroup. </w:t>
      </w:r>
    </w:p>
    <w:p w14:paraId="733D437C" w14:textId="77777777" w:rsidR="00917293" w:rsidRPr="0032128F" w:rsidRDefault="00917293" w:rsidP="00917293">
      <w:pPr>
        <w:rPr>
          <w:strike/>
        </w:rPr>
      </w:pPr>
      <w:r w:rsidRPr="0032128F">
        <w:rPr>
          <w:b/>
          <w:strike/>
        </w:rPr>
        <w:t>Option 3:</w:t>
      </w:r>
      <w:r w:rsidRPr="0032128F">
        <w:rPr>
          <w:strike/>
        </w:rPr>
        <w:t xml:space="preserve"> Supermajority is defined as up to 8 out of 11 signatory members plus the GIT Chairs and Vice Chairs in cases when they are not signatories.</w:t>
      </w:r>
    </w:p>
    <w:p w14:paraId="1052F1B9" w14:textId="77777777" w:rsidR="00917293" w:rsidRPr="0032128F" w:rsidRDefault="00917293" w:rsidP="00917293">
      <w:pPr>
        <w:rPr>
          <w:strike/>
        </w:rPr>
      </w:pPr>
      <w:r w:rsidRPr="0032128F">
        <w:rPr>
          <w:b/>
          <w:strike/>
        </w:rPr>
        <w:t>Option 4:</w:t>
      </w:r>
      <w:r w:rsidRPr="0032128F">
        <w:rPr>
          <w:strike/>
        </w:rPr>
        <w:t xml:space="preserve"> GITs create their own definition of supermajority and seek approval from the MB. </w:t>
      </w:r>
    </w:p>
    <w:p w14:paraId="590FFB7B" w14:textId="77777777" w:rsidR="00917293" w:rsidRPr="0032128F" w:rsidRDefault="00917293" w:rsidP="00917293">
      <w:pPr>
        <w:rPr>
          <w:strike/>
        </w:rPr>
      </w:pPr>
    </w:p>
    <w:p w14:paraId="552F7D24" w14:textId="77777777" w:rsidR="00917293" w:rsidRPr="0055533D" w:rsidRDefault="00917293" w:rsidP="00917293">
      <w:r w:rsidRPr="0032128F">
        <w:rPr>
          <w:strike/>
        </w:rPr>
        <w:t>GIT 6 recommends Option 4.</w:t>
      </w:r>
      <w:r w:rsidRPr="0055533D">
        <w:t xml:space="preserve"> </w:t>
      </w:r>
    </w:p>
    <w:p w14:paraId="19E0B7A8" w14:textId="77777777" w:rsidR="00917293" w:rsidRDefault="00917293" w:rsidP="00917293">
      <w:pPr>
        <w:rPr>
          <w:highlight w:val="yellow"/>
        </w:rPr>
      </w:pPr>
    </w:p>
    <w:p w14:paraId="5CF258E2" w14:textId="77777777" w:rsidR="00917293" w:rsidRPr="0055533D" w:rsidRDefault="00917293" w:rsidP="00917293">
      <w:pPr>
        <w:rPr>
          <w:b/>
          <w:color w:val="FF0000"/>
        </w:rPr>
      </w:pPr>
      <w:r w:rsidRPr="0055533D">
        <w:rPr>
          <w:b/>
          <w:color w:val="FF0000"/>
          <w:highlight w:val="yellow"/>
        </w:rPr>
        <w:t>The ad hoc group from MB recommended no supermajority voting at the GIT level in issue number 7; therefore, there is no need to define supermajority at the GIT level.</w:t>
      </w:r>
      <w:r w:rsidRPr="0055533D">
        <w:rPr>
          <w:b/>
          <w:color w:val="FF0000"/>
        </w:rPr>
        <w:t xml:space="preserve"> </w:t>
      </w:r>
    </w:p>
    <w:p w14:paraId="61E50195" w14:textId="36CCDC52" w:rsidR="001861B9" w:rsidRPr="000B5EC5" w:rsidRDefault="001861B9" w:rsidP="00447A09"/>
    <w:p w14:paraId="5F23E26B" w14:textId="7EB20DA4" w:rsidR="00447A09" w:rsidRDefault="00447A09">
      <w:pPr>
        <w:pStyle w:val="CommentText"/>
      </w:pPr>
    </w:p>
  </w:comment>
  <w:comment w:id="138" w:author="Watterson, Samantha" w:date="2015-03-26T10:47:00Z" w:initials="WS">
    <w:p w14:paraId="44CD5AB4" w14:textId="6992E4B6" w:rsidR="00804EA7" w:rsidRDefault="00804EA7">
      <w:pPr>
        <w:pStyle w:val="CommentText"/>
      </w:pPr>
      <w:r>
        <w:rPr>
          <w:rStyle w:val="CommentReference"/>
        </w:rPr>
        <w:annotationRef/>
      </w:r>
      <w:r>
        <w:t>This will be changed based on what we decide about MB’s ability to conduct supermajority votes (Issue #8).</w:t>
      </w:r>
    </w:p>
  </w:comment>
  <w:comment w:id="140" w:author="Watterson, Samantha" w:date="2015-03-18T14:34:00Z" w:initials="WS">
    <w:p w14:paraId="5B287EDF" w14:textId="25253313" w:rsidR="009C1F02" w:rsidRDefault="009C1F02">
      <w:pPr>
        <w:pStyle w:val="CommentText"/>
      </w:pPr>
      <w:r>
        <w:rPr>
          <w:rStyle w:val="CommentReference"/>
        </w:rPr>
        <w:annotationRef/>
      </w:r>
      <w:r>
        <w:t>This will be changed depending on MB’s decision regarding supermajority at the GIT level.</w:t>
      </w:r>
    </w:p>
  </w:comment>
  <w:comment w:id="144" w:author="Watterson, Samantha" w:date="2015-03-26T11:21:00Z" w:initials="WS">
    <w:p w14:paraId="24E0D76D" w14:textId="7DFF9607" w:rsidR="00F434B1" w:rsidRDefault="00F434B1">
      <w:pPr>
        <w:pStyle w:val="CommentText"/>
      </w:pPr>
      <w:r>
        <w:rPr>
          <w:rStyle w:val="CommentReference"/>
        </w:rPr>
        <w:annotationRef/>
      </w:r>
      <w:r>
        <w:t xml:space="preserve">We might not need options here – just need to know that the decision that is made in issue #8 will have an implication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091910" w15:done="0"/>
  <w15:commentEx w15:paraId="74C463C2" w15:done="0"/>
  <w15:commentEx w15:paraId="5599C978" w15:done="0"/>
  <w15:commentEx w15:paraId="5CD940FC" w15:done="0"/>
  <w15:commentEx w15:paraId="0D2ADD5F" w15:done="0"/>
  <w15:commentEx w15:paraId="662696D6" w15:done="0"/>
  <w15:commentEx w15:paraId="72E9A1B5" w15:done="0"/>
  <w15:commentEx w15:paraId="55CCA1B8" w15:done="0"/>
  <w15:commentEx w15:paraId="5F23E26B" w15:done="0"/>
  <w15:commentEx w15:paraId="44CD5AB4" w15:done="0"/>
  <w15:commentEx w15:paraId="5B287EDF" w15:done="0"/>
  <w15:commentEx w15:paraId="24E0D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35A4E" w14:textId="77777777" w:rsidR="0064382C" w:rsidRDefault="0064382C">
      <w:r>
        <w:separator/>
      </w:r>
    </w:p>
  </w:endnote>
  <w:endnote w:type="continuationSeparator" w:id="0">
    <w:p w14:paraId="6519DEA9" w14:textId="77777777" w:rsidR="0064382C" w:rsidRDefault="0064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Roman">
    <w:altName w:val="Times New Roman"/>
    <w:charset w:val="00"/>
    <w:family w:val="roman"/>
    <w:pitch w:val="default"/>
  </w:font>
  <w:font w:name="Times New Roman Bold">
    <w:panose1 w:val="02020803070505020304"/>
    <w:charset w:val="00"/>
    <w:family w:val="roman"/>
    <w:pitch w:val="default"/>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AE82" w14:textId="77777777" w:rsidR="0064382C" w:rsidRDefault="0064382C">
    <w:pPr>
      <w:pStyle w:val="HeaderFooterA"/>
      <w:jc w:val="center"/>
      <w:rPr>
        <w:rFonts w:ascii="Gabriola" w:eastAsia="Gabriola" w:hAnsi="Gabriola" w:cs="Gabriola"/>
        <w:sz w:val="22"/>
        <w:szCs w:val="22"/>
      </w:rPr>
    </w:pPr>
    <w:r>
      <w:rPr>
        <w:rFonts w:ascii="Gabriola"/>
      </w:rPr>
      <w:t xml:space="preserve">Science, Restoration, Partnership </w:t>
    </w:r>
  </w:p>
  <w:p w14:paraId="05E68334" w14:textId="77777777" w:rsidR="0064382C" w:rsidRDefault="0064382C">
    <w:pPr>
      <w:pStyle w:val="HeaderFooterA"/>
      <w:jc w:val="center"/>
    </w:pPr>
    <w:r>
      <w:rPr>
        <w:rFonts w:ascii="Gabriola"/>
      </w:rPr>
      <w:t xml:space="preserve">Page </w:t>
    </w:r>
    <w:r>
      <w:rPr>
        <w:rFonts w:ascii="Gabriola" w:eastAsia="Gabriola" w:hAnsi="Gabriola" w:cs="Gabriola"/>
      </w:rPr>
      <w:fldChar w:fldCharType="begin"/>
    </w:r>
    <w:r>
      <w:rPr>
        <w:rFonts w:ascii="Gabriola" w:eastAsia="Gabriola" w:hAnsi="Gabriola" w:cs="Gabriola"/>
      </w:rPr>
      <w:instrText xml:space="preserve"> PAGE </w:instrText>
    </w:r>
    <w:r>
      <w:rPr>
        <w:rFonts w:ascii="Gabriola" w:eastAsia="Gabriola" w:hAnsi="Gabriola" w:cs="Gabriola"/>
      </w:rPr>
      <w:fldChar w:fldCharType="separate"/>
    </w:r>
    <w:r w:rsidR="0032128F">
      <w:rPr>
        <w:rFonts w:ascii="Gabriola" w:eastAsia="Gabriola" w:hAnsi="Gabriola" w:cs="Gabriola"/>
        <w:noProof/>
      </w:rPr>
      <w:t>1</w:t>
    </w:r>
    <w:r>
      <w:rPr>
        <w:rFonts w:ascii="Gabriola" w:eastAsia="Gabriola" w:hAnsi="Gabriola" w:cs="Gabriola"/>
      </w:rPr>
      <w:fldChar w:fldCharType="end"/>
    </w:r>
    <w:r>
      <w:rPr>
        <w:rFonts w:ascii="Gabriola"/>
      </w:rPr>
      <w:t xml:space="preserve"> of </w:t>
    </w:r>
    <w:r>
      <w:rPr>
        <w:rFonts w:ascii="Gabriola" w:eastAsia="Gabriola" w:hAnsi="Gabriola" w:cs="Gabriola"/>
      </w:rPr>
      <w:fldChar w:fldCharType="begin"/>
    </w:r>
    <w:r>
      <w:rPr>
        <w:rFonts w:ascii="Gabriola" w:eastAsia="Gabriola" w:hAnsi="Gabriola" w:cs="Gabriola"/>
      </w:rPr>
      <w:instrText xml:space="preserve"> NUMPAGES </w:instrText>
    </w:r>
    <w:r>
      <w:rPr>
        <w:rFonts w:ascii="Gabriola" w:eastAsia="Gabriola" w:hAnsi="Gabriola" w:cs="Gabriola"/>
      </w:rPr>
      <w:fldChar w:fldCharType="separate"/>
    </w:r>
    <w:r w:rsidR="0032128F">
      <w:rPr>
        <w:rFonts w:ascii="Gabriola" w:eastAsia="Gabriola" w:hAnsi="Gabriola" w:cs="Gabriola"/>
        <w:noProof/>
      </w:rPr>
      <w:t>20</w:t>
    </w:r>
    <w:r>
      <w:rPr>
        <w:rFonts w:ascii="Gabriola" w:eastAsia="Gabriola" w:hAnsi="Gabriola" w:cs="Gabriol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2AD3C" w14:textId="77777777" w:rsidR="0064382C" w:rsidRDefault="0064382C">
      <w:r>
        <w:separator/>
      </w:r>
    </w:p>
  </w:footnote>
  <w:footnote w:type="continuationSeparator" w:id="0">
    <w:p w14:paraId="6BE5B58E" w14:textId="77777777" w:rsidR="0064382C" w:rsidRDefault="00643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33B2B700"/>
    <w:styleLink w:val="List25"/>
    <w:lvl w:ilvl="0">
      <w:numFmt w:val="none"/>
      <w:lvlText w:val=""/>
      <w:lvlJc w:val="left"/>
      <w:pPr>
        <w:tabs>
          <w:tab w:val="num" w:pos="360"/>
        </w:tabs>
      </w:pPr>
    </w:lvl>
    <w:lvl w:ilvl="1">
      <w:start w:val="2"/>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87C27E7"/>
    <w:multiLevelType w:val="hybridMultilevel"/>
    <w:tmpl w:val="1EF63D82"/>
    <w:lvl w:ilvl="0" w:tplc="1A1CEC48">
      <w:start w:val="1"/>
      <w:numFmt w:val="lowerLetter"/>
      <w:lvlText w:val="(%1)"/>
      <w:lvlJc w:val="left"/>
      <w:pPr>
        <w:ind w:left="720" w:hanging="360"/>
      </w:pPr>
      <w:rPr>
        <w:rFonts w:ascii="Times New Roman Bold" w:eastAsia="Helvetica" w:hAnsi="Helvetica" w:cs="Helvetica" w:hint="default"/>
        <w:b/>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1">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0B4D4E"/>
    <w:multiLevelType w:val="hybridMultilevel"/>
    <w:tmpl w:val="F334B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5">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6">
    <w:nsid w:val="119E1DD3"/>
    <w:multiLevelType w:val="hybridMultilevel"/>
    <w:tmpl w:val="C83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B03B0"/>
    <w:multiLevelType w:val="hybridMultilevel"/>
    <w:tmpl w:val="51CA44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9">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B507BE2"/>
    <w:multiLevelType w:val="multilevel"/>
    <w:tmpl w:val="44E6A3DA"/>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21">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2">
    <w:nsid w:val="1C133FED"/>
    <w:multiLevelType w:val="multilevel"/>
    <w:tmpl w:val="C0E46580"/>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3">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4">
    <w:nsid w:val="20592804"/>
    <w:multiLevelType w:val="hybridMultilevel"/>
    <w:tmpl w:val="060095C0"/>
    <w:lvl w:ilvl="0" w:tplc="790AFE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6">
    <w:nsid w:val="21450EEA"/>
    <w:multiLevelType w:val="multilevel"/>
    <w:tmpl w:val="F14C845E"/>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7">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9">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0">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31">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2">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3">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34">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5">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6">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7">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8">
    <w:nsid w:val="2E6501C9"/>
    <w:multiLevelType w:val="multilevel"/>
    <w:tmpl w:val="1748AAB2"/>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9">
    <w:nsid w:val="2EF955CD"/>
    <w:multiLevelType w:val="hybridMultilevel"/>
    <w:tmpl w:val="B2502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1">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2">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3">
    <w:nsid w:val="37E2067A"/>
    <w:multiLevelType w:val="hybridMultilevel"/>
    <w:tmpl w:val="29BC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5">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6">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7">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8">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9">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50">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1">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2">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4">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5">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56">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8">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9">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1">
    <w:nsid w:val="503B3ED8"/>
    <w:multiLevelType w:val="multilevel"/>
    <w:tmpl w:val="D792751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62">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3">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4">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65">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66">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7">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8">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9">
    <w:nsid w:val="56BD4BFC"/>
    <w:multiLevelType w:val="multilevel"/>
    <w:tmpl w:val="E444B9DE"/>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17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70">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1">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2">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3">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4">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5">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6">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7">
    <w:nsid w:val="60223E90"/>
    <w:multiLevelType w:val="hybridMultilevel"/>
    <w:tmpl w:val="46E05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9">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80">
    <w:nsid w:val="63365686"/>
    <w:multiLevelType w:val="multilevel"/>
    <w:tmpl w:val="FDF6950A"/>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81">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3">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4">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5">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6">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87">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8">
    <w:nsid w:val="6C694396"/>
    <w:multiLevelType w:val="multilevel"/>
    <w:tmpl w:val="E818A57A"/>
    <w:styleLink w:val="List60"/>
    <w:lvl w:ilvl="0">
      <w:start w:val="1"/>
      <w:numFmt w:val="decimal"/>
      <w:lvlText w:val="%1"/>
      <w:lvlJc w:val="left"/>
      <w:pPr>
        <w:tabs>
          <w:tab w:val="num" w:pos="720"/>
        </w:tabs>
        <w:ind w:left="720" w:hanging="360"/>
      </w:pPr>
      <w:rPr>
        <w:rFonts w:ascii="Times New Roman" w:eastAsia="Times Roman" w:hAnsi="Times New Roman" w:cs="Times New Roman" w:hint="default"/>
        <w:color w:val="auto"/>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9">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0">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1">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2">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3">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4">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5">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6">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7">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8">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9">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0">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01">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2">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4">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5">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6">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7">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8">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9">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0">
    <w:nsid w:val="7E7B1053"/>
    <w:multiLevelType w:val="hybridMultilevel"/>
    <w:tmpl w:val="14288074"/>
    <w:lvl w:ilvl="0" w:tplc="CC046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2">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93"/>
  </w:num>
  <w:num w:numId="2">
    <w:abstractNumId w:val="108"/>
  </w:num>
  <w:num w:numId="3">
    <w:abstractNumId w:val="96"/>
  </w:num>
  <w:num w:numId="4">
    <w:abstractNumId w:val="10"/>
  </w:num>
  <w:num w:numId="5">
    <w:abstractNumId w:val="79"/>
  </w:num>
  <w:num w:numId="6">
    <w:abstractNumId w:val="57"/>
  </w:num>
  <w:num w:numId="7">
    <w:abstractNumId w:val="51"/>
  </w:num>
  <w:num w:numId="8">
    <w:abstractNumId w:val="1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9">
    <w:abstractNumId w:val="47"/>
  </w:num>
  <w:num w:numId="10">
    <w:abstractNumId w:val="99"/>
  </w:num>
  <w:num w:numId="11">
    <w:abstractNumId w:val="78"/>
  </w:num>
  <w:num w:numId="12">
    <w:abstractNumId w:val="65"/>
  </w:num>
  <w:num w:numId="13">
    <w:abstractNumId w:val="59"/>
  </w:num>
  <w:num w:numId="14">
    <w:abstractNumId w:val="68"/>
  </w:num>
  <w:num w:numId="15">
    <w:abstractNumId w:val="42"/>
  </w:num>
  <w:num w:numId="16">
    <w:abstractNumId w:val="72"/>
  </w:num>
  <w:num w:numId="17">
    <w:abstractNumId w:val="90"/>
  </w:num>
  <w:num w:numId="18">
    <w:abstractNumId w:val="91"/>
  </w:num>
  <w:num w:numId="19">
    <w:abstractNumId w:val="6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Letter"/>
        <w:lvlText w:val="(%4)"/>
        <w:lvlJc w:val="left"/>
        <w:pPr>
          <w:tabs>
            <w:tab w:val="num" w:pos="720"/>
          </w:tabs>
          <w:ind w:left="720" w:hanging="360"/>
        </w:pPr>
        <w:rPr>
          <w:rFonts w:ascii="Times New Roman Bold" w:eastAsia="Times New Roman Bold" w:hAnsi="Times New Roman Bold" w:cs="Times New Roman Bold"/>
          <w:b/>
          <w:i w:val="0"/>
          <w:position w:val="0"/>
          <w:sz w:val="20"/>
          <w:szCs w:val="20"/>
        </w:rPr>
      </w:lvl>
    </w:lvlOverride>
  </w:num>
  <w:num w:numId="20">
    <w:abstractNumId w:val="112"/>
  </w:num>
  <w:num w:numId="21">
    <w:abstractNumId w:val="84"/>
  </w:num>
  <w:num w:numId="22">
    <w:abstractNumId w:val="62"/>
  </w:num>
  <w:num w:numId="23">
    <w:abstractNumId w:val="4"/>
  </w:num>
  <w:num w:numId="24">
    <w:abstractNumId w:val="82"/>
  </w:num>
  <w:num w:numId="25">
    <w:abstractNumId w:val="67"/>
  </w:num>
  <w:num w:numId="26">
    <w:abstractNumId w:val="92"/>
  </w:num>
  <w:num w:numId="27">
    <w:abstractNumId w:val="81"/>
  </w:num>
  <w:num w:numId="28">
    <w:abstractNumId w:val="104"/>
  </w:num>
  <w:num w:numId="29">
    <w:abstractNumId w:val="98"/>
  </w:num>
  <w:num w:numId="30">
    <w:abstractNumId w:val="7"/>
    <w:lvlOverride w:ilvl="0">
      <w:lvl w:ilvl="0">
        <w:numFmt w:val="decimal"/>
        <w:lvlText w:val=""/>
        <w:lvlJc w:val="left"/>
      </w:lvl>
    </w:lvlOverride>
    <w:lvlOverride w:ilvl="1">
      <w:lvl w:ilvl="1">
        <w:start w:val="2"/>
        <w:numFmt w:val="lowerLetter"/>
        <w:lvlText w:val="(%2)"/>
        <w:lvlJc w:val="left"/>
        <w:pPr>
          <w:tabs>
            <w:tab w:val="num" w:pos="720"/>
          </w:tabs>
          <w:ind w:left="720" w:hanging="360"/>
        </w:pPr>
        <w:rPr>
          <w:rFonts w:ascii="Times Roman" w:eastAsia="Times Roman" w:hAnsi="Times Roman" w:cs="Times Roman"/>
          <w:b/>
          <w:position w:val="0"/>
          <w:sz w:val="20"/>
          <w:szCs w:val="20"/>
        </w:rPr>
      </w:lvl>
    </w:lvlOverride>
  </w:num>
  <w:num w:numId="31">
    <w:abstractNumId w:val="95"/>
  </w:num>
  <w:num w:numId="32">
    <w:abstractNumId w:val="6"/>
  </w:num>
  <w:num w:numId="33">
    <w:abstractNumId w:val="45"/>
  </w:num>
  <w:num w:numId="34">
    <w:abstractNumId w:val="34"/>
  </w:num>
  <w:num w:numId="35">
    <w:abstractNumId w:val="60"/>
  </w:num>
  <w:num w:numId="36">
    <w:abstractNumId w:val="3"/>
  </w:num>
  <w:num w:numId="37">
    <w:abstractNumId w:val="103"/>
  </w:num>
  <w:num w:numId="38">
    <w:abstractNumId w:val="75"/>
  </w:num>
  <w:num w:numId="39">
    <w:abstractNumId w:val="3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40">
    <w:abstractNumId w:val="64"/>
  </w:num>
  <w:num w:numId="41">
    <w:abstractNumId w:val="86"/>
  </w:num>
  <w:num w:numId="42">
    <w:abstractNumId w:val="15"/>
  </w:num>
  <w:num w:numId="43">
    <w:abstractNumId w:val="31"/>
  </w:num>
  <w:num w:numId="44">
    <w:abstractNumId w:val="71"/>
  </w:num>
  <w:num w:numId="45">
    <w:abstractNumId w:val="101"/>
  </w:num>
  <w:num w:numId="46">
    <w:abstractNumId w:val="25"/>
  </w:num>
  <w:num w:numId="47">
    <w:abstractNumId w:val="105"/>
  </w:num>
  <w:num w:numId="48">
    <w:abstractNumId w:val="21"/>
  </w:num>
  <w:num w:numId="49">
    <w:abstractNumId w:val="106"/>
  </w:num>
  <w:num w:numId="50">
    <w:abstractNumId w:val="40"/>
  </w:num>
  <w:num w:numId="51">
    <w:abstractNumId w:val="107"/>
  </w:num>
  <w:num w:numId="52">
    <w:abstractNumId w:val="76"/>
  </w:num>
  <w:num w:numId="53">
    <w:abstractNumId w:val="12"/>
  </w:num>
  <w:num w:numId="54">
    <w:abstractNumId w:val="11"/>
  </w:num>
  <w:num w:numId="55">
    <w:abstractNumId w:val="63"/>
  </w:num>
  <w:num w:numId="56">
    <w:abstractNumId w:val="73"/>
  </w:num>
  <w:num w:numId="57">
    <w:abstractNumId w:val="26"/>
    <w:lvlOverride w:ilvl="0">
      <w:lvl w:ilvl="0">
        <w:start w:val="3"/>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58">
    <w:abstractNumId w:val="32"/>
  </w:num>
  <w:num w:numId="59">
    <w:abstractNumId w:val="109"/>
  </w:num>
  <w:num w:numId="60">
    <w:abstractNumId w:val="27"/>
  </w:num>
  <w:num w:numId="61">
    <w:abstractNumId w:val="85"/>
  </w:num>
  <w:num w:numId="62">
    <w:abstractNumId w:val="52"/>
  </w:num>
  <w:num w:numId="63">
    <w:abstractNumId w:val="53"/>
  </w:num>
  <w:num w:numId="64">
    <w:abstractNumId w:val="50"/>
  </w:num>
  <w:num w:numId="65">
    <w:abstractNumId w:val="8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66">
    <w:abstractNumId w:val="35"/>
  </w:num>
  <w:num w:numId="67">
    <w:abstractNumId w:val="37"/>
  </w:num>
  <w:num w:numId="68">
    <w:abstractNumId w:val="49"/>
  </w:num>
  <w:num w:numId="69">
    <w:abstractNumId w:val="54"/>
  </w:num>
  <w:num w:numId="70">
    <w:abstractNumId w:val="9"/>
  </w:num>
  <w:num w:numId="71">
    <w:abstractNumId w:val="14"/>
  </w:num>
  <w:num w:numId="72">
    <w:abstractNumId w:val="97"/>
  </w:num>
  <w:num w:numId="73">
    <w:abstractNumId w:val="1"/>
  </w:num>
  <w:num w:numId="74">
    <w:abstractNumId w:val="33"/>
  </w:num>
  <w:num w:numId="75">
    <w:abstractNumId w:val="102"/>
  </w:num>
  <w:num w:numId="76">
    <w:abstractNumId w:val="70"/>
  </w:num>
  <w:num w:numId="77">
    <w:abstractNumId w:val="44"/>
  </w:num>
  <w:num w:numId="78">
    <w:abstractNumId w:val="111"/>
  </w:num>
  <w:num w:numId="79">
    <w:abstractNumId w:val="80"/>
    <w:lvlOverride w:ilvl="0">
      <w:lvl w:ilvl="0">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80">
    <w:abstractNumId w:val="48"/>
  </w:num>
  <w:num w:numId="81">
    <w:abstractNumId w:val="58"/>
  </w:num>
  <w:num w:numId="82">
    <w:abstractNumId w:val="69"/>
    <w:lvlOverride w:ilvl="0">
      <w:lvl w:ilvl="0">
        <w:start w:val="1"/>
        <w:numFmt w:val="lowerLetter"/>
        <w:lvlText w:val="(%1)"/>
        <w:lvlJc w:val="left"/>
        <w:pPr>
          <w:tabs>
            <w:tab w:val="num" w:pos="720"/>
          </w:tabs>
          <w:ind w:left="720" w:hanging="360"/>
        </w:pPr>
        <w:rPr>
          <w:rFonts w:ascii="Times Roman" w:eastAsia="Times Roman" w:hAnsi="Times Roman" w:cs="Times Roman"/>
          <w:b/>
          <w:i w:val="0"/>
          <w:iCs/>
          <w:position w:val="0"/>
          <w:sz w:val="20"/>
          <w:szCs w:val="20"/>
        </w:rPr>
      </w:lvl>
    </w:lvlOverride>
    <w:lvlOverride w:ilvl="1">
      <w:lvl w:ilvl="1">
        <w:numFmt w:val="decimal"/>
        <w:lvlText w:val=""/>
        <w:lvlJc w:val="left"/>
      </w:lvl>
    </w:lvlOverride>
    <w:lvlOverride w:ilvl="2">
      <w:lvl w:ilvl="2">
        <w:start w:val="1"/>
        <w:numFmt w:val="lowerLetter"/>
        <w:lvlText w:val="(%3)"/>
        <w:lvlJc w:val="left"/>
        <w:pPr>
          <w:tabs>
            <w:tab w:val="num" w:pos="177"/>
          </w:tabs>
        </w:pPr>
        <w:rPr>
          <w:rFonts w:ascii="Times Roman" w:eastAsia="Times Roman" w:hAnsi="Times Roman" w:cs="Times Roman"/>
          <w:b/>
          <w:i w:val="0"/>
          <w:iCs/>
          <w:position w:val="0"/>
          <w:sz w:val="20"/>
          <w:szCs w:val="20"/>
        </w:rPr>
      </w:lvl>
    </w:lvlOverride>
  </w:num>
  <w:num w:numId="83">
    <w:abstractNumId w:val="5"/>
  </w:num>
  <w:num w:numId="84">
    <w:abstractNumId w:val="2"/>
  </w:num>
  <w:num w:numId="85">
    <w:abstractNumId w:val="41"/>
  </w:num>
  <w:num w:numId="86">
    <w:abstractNumId w:val="28"/>
  </w:num>
  <w:num w:numId="87">
    <w:abstractNumId w:val="89"/>
  </w:num>
  <w:num w:numId="88">
    <w:abstractNumId w:val="87"/>
  </w:num>
  <w:num w:numId="89">
    <w:abstractNumId w:val="46"/>
  </w:num>
  <w:num w:numId="90">
    <w:abstractNumId w:val="19"/>
  </w:num>
  <w:num w:numId="91">
    <w:abstractNumId w:val="36"/>
  </w:num>
  <w:num w:numId="92">
    <w:abstractNumId w:val="29"/>
  </w:num>
  <w:num w:numId="93">
    <w:abstractNumId w:val="94"/>
  </w:num>
  <w:num w:numId="94">
    <w:abstractNumId w:val="23"/>
  </w:num>
  <w:num w:numId="95">
    <w:abstractNumId w:val="83"/>
  </w:num>
  <w:num w:numId="96">
    <w:abstractNumId w:val="100"/>
  </w:num>
  <w:num w:numId="97">
    <w:abstractNumId w:val="74"/>
  </w:num>
  <w:num w:numId="98">
    <w:abstractNumId w:val="66"/>
  </w:num>
  <w:num w:numId="99">
    <w:abstractNumId w:val="55"/>
  </w:num>
  <w:num w:numId="100">
    <w:abstractNumId w:val="0"/>
  </w:num>
  <w:num w:numId="101">
    <w:abstractNumId w:val="30"/>
  </w:num>
  <w:num w:numId="102">
    <w:abstractNumId w:val="56"/>
  </w:num>
  <w:num w:numId="103">
    <w:abstractNumId w:val="18"/>
  </w:num>
  <w:num w:numId="104">
    <w:abstractNumId w:val="77"/>
  </w:num>
  <w:num w:numId="105">
    <w:abstractNumId w:val="110"/>
  </w:num>
  <w:num w:numId="106">
    <w:abstractNumId w:val="39"/>
  </w:num>
  <w:num w:numId="107">
    <w:abstractNumId w:val="17"/>
  </w:num>
  <w:num w:numId="108">
    <w:abstractNumId w:val="24"/>
  </w:num>
  <w:num w:numId="109">
    <w:abstractNumId w:val="16"/>
  </w:num>
  <w:num w:numId="110">
    <w:abstractNumId w:val="8"/>
  </w:num>
  <w:num w:numId="111">
    <w:abstractNumId w:val="7"/>
  </w:num>
  <w:num w:numId="112">
    <w:abstractNumId w:val="20"/>
  </w:num>
  <w:num w:numId="113">
    <w:abstractNumId w:val="22"/>
  </w:num>
  <w:num w:numId="114">
    <w:abstractNumId w:val="61"/>
  </w:num>
  <w:num w:numId="115">
    <w:abstractNumId w:val="88"/>
  </w:num>
  <w:num w:numId="116">
    <w:abstractNumId w:val="26"/>
  </w:num>
  <w:num w:numId="117">
    <w:abstractNumId w:val="38"/>
  </w:num>
  <w:num w:numId="118">
    <w:abstractNumId w:val="69"/>
  </w:num>
  <w:num w:numId="119">
    <w:abstractNumId w:val="13"/>
  </w:num>
  <w:num w:numId="120">
    <w:abstractNumId w:val="80"/>
  </w:num>
  <w:num w:numId="121">
    <w:abstractNumId w:val="43"/>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PStaff">
    <w15:presenceInfo w15:providerId="None" w15:userId="CBPStaff"/>
  </w15:person>
  <w15:person w15:author="Watterson, Samantha">
    <w15:presenceInfo w15:providerId="AD" w15:userId="S-1-5-21-1339303556-449845944-1601390327-344581"/>
  </w15:person>
  <w15:person w15:author="Samantha Watterson">
    <w15:presenceInfo w15:providerId="AD" w15:userId="S-1-5-21-780216973-25257766-102967255-13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D5"/>
    <w:rsid w:val="0000095D"/>
    <w:rsid w:val="00002635"/>
    <w:rsid w:val="00014E5D"/>
    <w:rsid w:val="00014FC4"/>
    <w:rsid w:val="00024B60"/>
    <w:rsid w:val="00035B55"/>
    <w:rsid w:val="00041185"/>
    <w:rsid w:val="000554C7"/>
    <w:rsid w:val="0006168B"/>
    <w:rsid w:val="00064738"/>
    <w:rsid w:val="00070521"/>
    <w:rsid w:val="0007597F"/>
    <w:rsid w:val="0008049D"/>
    <w:rsid w:val="00081EB0"/>
    <w:rsid w:val="00086914"/>
    <w:rsid w:val="00090E8A"/>
    <w:rsid w:val="00092E69"/>
    <w:rsid w:val="00094EE7"/>
    <w:rsid w:val="00095520"/>
    <w:rsid w:val="00096684"/>
    <w:rsid w:val="000A08CF"/>
    <w:rsid w:val="000A0AF9"/>
    <w:rsid w:val="000B00D3"/>
    <w:rsid w:val="000B3D33"/>
    <w:rsid w:val="000B5309"/>
    <w:rsid w:val="000B5EC5"/>
    <w:rsid w:val="000C2ACA"/>
    <w:rsid w:val="000C349D"/>
    <w:rsid w:val="000C39C8"/>
    <w:rsid w:val="000C557D"/>
    <w:rsid w:val="000D1A11"/>
    <w:rsid w:val="000D383E"/>
    <w:rsid w:val="000D6819"/>
    <w:rsid w:val="000E044A"/>
    <w:rsid w:val="000E3A76"/>
    <w:rsid w:val="000E3ABE"/>
    <w:rsid w:val="000E7F68"/>
    <w:rsid w:val="000F0596"/>
    <w:rsid w:val="000F63F1"/>
    <w:rsid w:val="000F69FD"/>
    <w:rsid w:val="000F7A73"/>
    <w:rsid w:val="00103353"/>
    <w:rsid w:val="00104155"/>
    <w:rsid w:val="001162AB"/>
    <w:rsid w:val="00131B53"/>
    <w:rsid w:val="00141519"/>
    <w:rsid w:val="00141CEE"/>
    <w:rsid w:val="0014314D"/>
    <w:rsid w:val="00143501"/>
    <w:rsid w:val="00144CE1"/>
    <w:rsid w:val="001464D5"/>
    <w:rsid w:val="00150E2E"/>
    <w:rsid w:val="00152B7D"/>
    <w:rsid w:val="00161002"/>
    <w:rsid w:val="00162EB5"/>
    <w:rsid w:val="00170EB9"/>
    <w:rsid w:val="001763A1"/>
    <w:rsid w:val="001861B9"/>
    <w:rsid w:val="001939B3"/>
    <w:rsid w:val="001951A2"/>
    <w:rsid w:val="001B37EE"/>
    <w:rsid w:val="001C0660"/>
    <w:rsid w:val="001C3388"/>
    <w:rsid w:val="001C41D6"/>
    <w:rsid w:val="001C7B83"/>
    <w:rsid w:val="001E04A0"/>
    <w:rsid w:val="001E201C"/>
    <w:rsid w:val="001F64DC"/>
    <w:rsid w:val="002005C1"/>
    <w:rsid w:val="00215F06"/>
    <w:rsid w:val="00223F95"/>
    <w:rsid w:val="00224E0B"/>
    <w:rsid w:val="00233E12"/>
    <w:rsid w:val="00235DE6"/>
    <w:rsid w:val="00241D9D"/>
    <w:rsid w:val="00241FA5"/>
    <w:rsid w:val="002458E6"/>
    <w:rsid w:val="00251177"/>
    <w:rsid w:val="002547B0"/>
    <w:rsid w:val="002558AD"/>
    <w:rsid w:val="00256388"/>
    <w:rsid w:val="0026708A"/>
    <w:rsid w:val="002709EE"/>
    <w:rsid w:val="00273E13"/>
    <w:rsid w:val="0027532D"/>
    <w:rsid w:val="00275C75"/>
    <w:rsid w:val="00276575"/>
    <w:rsid w:val="00281FBE"/>
    <w:rsid w:val="0028493A"/>
    <w:rsid w:val="00287BB7"/>
    <w:rsid w:val="002916DB"/>
    <w:rsid w:val="0029559E"/>
    <w:rsid w:val="002971BC"/>
    <w:rsid w:val="002A3EC8"/>
    <w:rsid w:val="002A5829"/>
    <w:rsid w:val="002A6993"/>
    <w:rsid w:val="002A7F92"/>
    <w:rsid w:val="002B386B"/>
    <w:rsid w:val="002D65B7"/>
    <w:rsid w:val="002D74A3"/>
    <w:rsid w:val="002E2B88"/>
    <w:rsid w:val="002F0993"/>
    <w:rsid w:val="002F4221"/>
    <w:rsid w:val="002F7844"/>
    <w:rsid w:val="00303BA1"/>
    <w:rsid w:val="0031705B"/>
    <w:rsid w:val="00317399"/>
    <w:rsid w:val="00321278"/>
    <w:rsid w:val="0032128F"/>
    <w:rsid w:val="0032255B"/>
    <w:rsid w:val="0032657F"/>
    <w:rsid w:val="003278D4"/>
    <w:rsid w:val="003328B8"/>
    <w:rsid w:val="00341EC3"/>
    <w:rsid w:val="00346CD3"/>
    <w:rsid w:val="00356276"/>
    <w:rsid w:val="00366BB2"/>
    <w:rsid w:val="003864A1"/>
    <w:rsid w:val="003878C5"/>
    <w:rsid w:val="003912F5"/>
    <w:rsid w:val="003935E4"/>
    <w:rsid w:val="003969CB"/>
    <w:rsid w:val="003B2F24"/>
    <w:rsid w:val="003B3770"/>
    <w:rsid w:val="003B5D95"/>
    <w:rsid w:val="003C4763"/>
    <w:rsid w:val="003C4A68"/>
    <w:rsid w:val="003D5024"/>
    <w:rsid w:val="003D5DB8"/>
    <w:rsid w:val="0040299D"/>
    <w:rsid w:val="0041745C"/>
    <w:rsid w:val="004251F9"/>
    <w:rsid w:val="00431ADC"/>
    <w:rsid w:val="00435D2E"/>
    <w:rsid w:val="004403F6"/>
    <w:rsid w:val="0044212D"/>
    <w:rsid w:val="004446E5"/>
    <w:rsid w:val="00445544"/>
    <w:rsid w:val="00447A09"/>
    <w:rsid w:val="00451B36"/>
    <w:rsid w:val="00460C6F"/>
    <w:rsid w:val="00463D7E"/>
    <w:rsid w:val="004678FD"/>
    <w:rsid w:val="004869F5"/>
    <w:rsid w:val="0049501F"/>
    <w:rsid w:val="004951B4"/>
    <w:rsid w:val="004A0031"/>
    <w:rsid w:val="004A69DA"/>
    <w:rsid w:val="004B272E"/>
    <w:rsid w:val="004B6692"/>
    <w:rsid w:val="004B7ACC"/>
    <w:rsid w:val="004C49D5"/>
    <w:rsid w:val="004C7CCF"/>
    <w:rsid w:val="004D6735"/>
    <w:rsid w:val="004D7F63"/>
    <w:rsid w:val="004E48D3"/>
    <w:rsid w:val="004E7EE6"/>
    <w:rsid w:val="005015E9"/>
    <w:rsid w:val="0050203F"/>
    <w:rsid w:val="0050464E"/>
    <w:rsid w:val="00511064"/>
    <w:rsid w:val="005171CF"/>
    <w:rsid w:val="005316D0"/>
    <w:rsid w:val="00534E15"/>
    <w:rsid w:val="0054513A"/>
    <w:rsid w:val="00547B22"/>
    <w:rsid w:val="00556205"/>
    <w:rsid w:val="005638DC"/>
    <w:rsid w:val="00567A6E"/>
    <w:rsid w:val="005774A9"/>
    <w:rsid w:val="00586F86"/>
    <w:rsid w:val="005873F7"/>
    <w:rsid w:val="00594BB4"/>
    <w:rsid w:val="00594DD6"/>
    <w:rsid w:val="005A14F4"/>
    <w:rsid w:val="005A3191"/>
    <w:rsid w:val="005A7AD9"/>
    <w:rsid w:val="005B5734"/>
    <w:rsid w:val="005B737F"/>
    <w:rsid w:val="005C7D00"/>
    <w:rsid w:val="005D5738"/>
    <w:rsid w:val="005E21FC"/>
    <w:rsid w:val="005E61BB"/>
    <w:rsid w:val="005E68AE"/>
    <w:rsid w:val="005F448C"/>
    <w:rsid w:val="005F6175"/>
    <w:rsid w:val="00600A27"/>
    <w:rsid w:val="00607821"/>
    <w:rsid w:val="006206F0"/>
    <w:rsid w:val="00630C5F"/>
    <w:rsid w:val="00634442"/>
    <w:rsid w:val="0063471E"/>
    <w:rsid w:val="006349F4"/>
    <w:rsid w:val="00636A41"/>
    <w:rsid w:val="0064382C"/>
    <w:rsid w:val="00646F8F"/>
    <w:rsid w:val="00647A5C"/>
    <w:rsid w:val="00653138"/>
    <w:rsid w:val="00660D3D"/>
    <w:rsid w:val="00663B9A"/>
    <w:rsid w:val="00672DE8"/>
    <w:rsid w:val="00673A14"/>
    <w:rsid w:val="006753D3"/>
    <w:rsid w:val="006778D6"/>
    <w:rsid w:val="00683B1E"/>
    <w:rsid w:val="006A49C8"/>
    <w:rsid w:val="006A7C8C"/>
    <w:rsid w:val="006B1B16"/>
    <w:rsid w:val="006B3978"/>
    <w:rsid w:val="006D1836"/>
    <w:rsid w:val="006D1FAE"/>
    <w:rsid w:val="006E5E4A"/>
    <w:rsid w:val="006F55ED"/>
    <w:rsid w:val="006F6BF9"/>
    <w:rsid w:val="00711437"/>
    <w:rsid w:val="00714C45"/>
    <w:rsid w:val="0071626B"/>
    <w:rsid w:val="007207EC"/>
    <w:rsid w:val="007215A4"/>
    <w:rsid w:val="00723337"/>
    <w:rsid w:val="00723DA4"/>
    <w:rsid w:val="0072583F"/>
    <w:rsid w:val="007309F8"/>
    <w:rsid w:val="0073315B"/>
    <w:rsid w:val="007448E7"/>
    <w:rsid w:val="007537F7"/>
    <w:rsid w:val="0076703D"/>
    <w:rsid w:val="007809EB"/>
    <w:rsid w:val="00780C57"/>
    <w:rsid w:val="007817C1"/>
    <w:rsid w:val="007849E7"/>
    <w:rsid w:val="00785A0C"/>
    <w:rsid w:val="00785DC4"/>
    <w:rsid w:val="00786C5E"/>
    <w:rsid w:val="00790054"/>
    <w:rsid w:val="007907FC"/>
    <w:rsid w:val="007A23FD"/>
    <w:rsid w:val="007A56FF"/>
    <w:rsid w:val="007A6070"/>
    <w:rsid w:val="007B4DE9"/>
    <w:rsid w:val="007B566B"/>
    <w:rsid w:val="007B6A57"/>
    <w:rsid w:val="007B7DAD"/>
    <w:rsid w:val="007C47F4"/>
    <w:rsid w:val="007C5A04"/>
    <w:rsid w:val="007C6250"/>
    <w:rsid w:val="007D6E80"/>
    <w:rsid w:val="007E00D8"/>
    <w:rsid w:val="007E2F21"/>
    <w:rsid w:val="007F01FC"/>
    <w:rsid w:val="007F427F"/>
    <w:rsid w:val="00804E82"/>
    <w:rsid w:val="00804EA7"/>
    <w:rsid w:val="008079C1"/>
    <w:rsid w:val="008125F3"/>
    <w:rsid w:val="008136BD"/>
    <w:rsid w:val="00821F85"/>
    <w:rsid w:val="00822952"/>
    <w:rsid w:val="00830E1C"/>
    <w:rsid w:val="008313FE"/>
    <w:rsid w:val="00832667"/>
    <w:rsid w:val="00836567"/>
    <w:rsid w:val="008430F3"/>
    <w:rsid w:val="008448EA"/>
    <w:rsid w:val="00846254"/>
    <w:rsid w:val="00860A5C"/>
    <w:rsid w:val="00860A61"/>
    <w:rsid w:val="00863DBA"/>
    <w:rsid w:val="0086504D"/>
    <w:rsid w:val="00865117"/>
    <w:rsid w:val="00872639"/>
    <w:rsid w:val="00873BDE"/>
    <w:rsid w:val="008802D4"/>
    <w:rsid w:val="00886930"/>
    <w:rsid w:val="008870E4"/>
    <w:rsid w:val="00887126"/>
    <w:rsid w:val="008955A0"/>
    <w:rsid w:val="008A186B"/>
    <w:rsid w:val="008A3D2B"/>
    <w:rsid w:val="008C1560"/>
    <w:rsid w:val="008C6C4F"/>
    <w:rsid w:val="008D7AAB"/>
    <w:rsid w:val="008D7FC6"/>
    <w:rsid w:val="008E088B"/>
    <w:rsid w:val="008E379B"/>
    <w:rsid w:val="008E384C"/>
    <w:rsid w:val="008F5378"/>
    <w:rsid w:val="00905B53"/>
    <w:rsid w:val="00910B12"/>
    <w:rsid w:val="00917293"/>
    <w:rsid w:val="00920681"/>
    <w:rsid w:val="009220BD"/>
    <w:rsid w:val="00922472"/>
    <w:rsid w:val="009251F7"/>
    <w:rsid w:val="00931280"/>
    <w:rsid w:val="0093180E"/>
    <w:rsid w:val="00942535"/>
    <w:rsid w:val="00952EA4"/>
    <w:rsid w:val="00956F54"/>
    <w:rsid w:val="0096057D"/>
    <w:rsid w:val="00962159"/>
    <w:rsid w:val="00966549"/>
    <w:rsid w:val="00975861"/>
    <w:rsid w:val="00983A05"/>
    <w:rsid w:val="009864DF"/>
    <w:rsid w:val="00990875"/>
    <w:rsid w:val="009A52F2"/>
    <w:rsid w:val="009B64A0"/>
    <w:rsid w:val="009C00A1"/>
    <w:rsid w:val="009C036C"/>
    <w:rsid w:val="009C0CF3"/>
    <w:rsid w:val="009C1F02"/>
    <w:rsid w:val="009C2E51"/>
    <w:rsid w:val="009D3FF2"/>
    <w:rsid w:val="009D57F7"/>
    <w:rsid w:val="009E4EA8"/>
    <w:rsid w:val="009F118C"/>
    <w:rsid w:val="009F5713"/>
    <w:rsid w:val="009F7CA9"/>
    <w:rsid w:val="00A0709F"/>
    <w:rsid w:val="00A164EB"/>
    <w:rsid w:val="00A17F95"/>
    <w:rsid w:val="00A20B52"/>
    <w:rsid w:val="00A21589"/>
    <w:rsid w:val="00A257C3"/>
    <w:rsid w:val="00A42710"/>
    <w:rsid w:val="00A433EF"/>
    <w:rsid w:val="00A46001"/>
    <w:rsid w:val="00A47DCE"/>
    <w:rsid w:val="00A572C8"/>
    <w:rsid w:val="00A70172"/>
    <w:rsid w:val="00A73DDD"/>
    <w:rsid w:val="00A753A1"/>
    <w:rsid w:val="00A767D1"/>
    <w:rsid w:val="00A82DB7"/>
    <w:rsid w:val="00A856B4"/>
    <w:rsid w:val="00A91E48"/>
    <w:rsid w:val="00A93595"/>
    <w:rsid w:val="00A942EF"/>
    <w:rsid w:val="00A95A83"/>
    <w:rsid w:val="00AA4EAF"/>
    <w:rsid w:val="00AA775D"/>
    <w:rsid w:val="00AB1F6A"/>
    <w:rsid w:val="00AB3FAE"/>
    <w:rsid w:val="00AC1E1A"/>
    <w:rsid w:val="00AC4502"/>
    <w:rsid w:val="00AC5A20"/>
    <w:rsid w:val="00AD4EFB"/>
    <w:rsid w:val="00AD5E58"/>
    <w:rsid w:val="00AE43DD"/>
    <w:rsid w:val="00AE5723"/>
    <w:rsid w:val="00AF309E"/>
    <w:rsid w:val="00B118DD"/>
    <w:rsid w:val="00B11E9B"/>
    <w:rsid w:val="00B22CE1"/>
    <w:rsid w:val="00B2443D"/>
    <w:rsid w:val="00B32025"/>
    <w:rsid w:val="00B46814"/>
    <w:rsid w:val="00B5387E"/>
    <w:rsid w:val="00B53A91"/>
    <w:rsid w:val="00B5414A"/>
    <w:rsid w:val="00B626F4"/>
    <w:rsid w:val="00B64191"/>
    <w:rsid w:val="00B6465E"/>
    <w:rsid w:val="00B64F99"/>
    <w:rsid w:val="00B65CF4"/>
    <w:rsid w:val="00B7189F"/>
    <w:rsid w:val="00B73A86"/>
    <w:rsid w:val="00B74FB0"/>
    <w:rsid w:val="00B75AF5"/>
    <w:rsid w:val="00B83B95"/>
    <w:rsid w:val="00B83C78"/>
    <w:rsid w:val="00B93109"/>
    <w:rsid w:val="00B94BE4"/>
    <w:rsid w:val="00B950AE"/>
    <w:rsid w:val="00B96C5C"/>
    <w:rsid w:val="00BA00AE"/>
    <w:rsid w:val="00BB739D"/>
    <w:rsid w:val="00BC207E"/>
    <w:rsid w:val="00BC4194"/>
    <w:rsid w:val="00BD1D26"/>
    <w:rsid w:val="00BD37B8"/>
    <w:rsid w:val="00BE127F"/>
    <w:rsid w:val="00BE151D"/>
    <w:rsid w:val="00BE1923"/>
    <w:rsid w:val="00BE7866"/>
    <w:rsid w:val="00BF16AF"/>
    <w:rsid w:val="00BF74EB"/>
    <w:rsid w:val="00C00D8F"/>
    <w:rsid w:val="00C04375"/>
    <w:rsid w:val="00C04B76"/>
    <w:rsid w:val="00C06602"/>
    <w:rsid w:val="00C24210"/>
    <w:rsid w:val="00C4728E"/>
    <w:rsid w:val="00C50079"/>
    <w:rsid w:val="00C50ED0"/>
    <w:rsid w:val="00C57023"/>
    <w:rsid w:val="00C60E18"/>
    <w:rsid w:val="00C63534"/>
    <w:rsid w:val="00C67710"/>
    <w:rsid w:val="00C74D92"/>
    <w:rsid w:val="00C82E68"/>
    <w:rsid w:val="00C83FF3"/>
    <w:rsid w:val="00CA68E9"/>
    <w:rsid w:val="00CB4093"/>
    <w:rsid w:val="00CC07E9"/>
    <w:rsid w:val="00CC36C7"/>
    <w:rsid w:val="00CC6950"/>
    <w:rsid w:val="00CC746C"/>
    <w:rsid w:val="00CD337F"/>
    <w:rsid w:val="00CD640B"/>
    <w:rsid w:val="00CE5771"/>
    <w:rsid w:val="00CE7370"/>
    <w:rsid w:val="00CF3B6F"/>
    <w:rsid w:val="00CF7A97"/>
    <w:rsid w:val="00D00136"/>
    <w:rsid w:val="00D01A39"/>
    <w:rsid w:val="00D1698E"/>
    <w:rsid w:val="00D21129"/>
    <w:rsid w:val="00D21B29"/>
    <w:rsid w:val="00D22CBB"/>
    <w:rsid w:val="00D23FF3"/>
    <w:rsid w:val="00D273B5"/>
    <w:rsid w:val="00D275D1"/>
    <w:rsid w:val="00D30E66"/>
    <w:rsid w:val="00D339AA"/>
    <w:rsid w:val="00D3528A"/>
    <w:rsid w:val="00D52063"/>
    <w:rsid w:val="00D52861"/>
    <w:rsid w:val="00D529C1"/>
    <w:rsid w:val="00D53561"/>
    <w:rsid w:val="00D6570E"/>
    <w:rsid w:val="00D714D4"/>
    <w:rsid w:val="00D73A12"/>
    <w:rsid w:val="00D8111F"/>
    <w:rsid w:val="00D8401E"/>
    <w:rsid w:val="00D94736"/>
    <w:rsid w:val="00DA1E25"/>
    <w:rsid w:val="00DA5491"/>
    <w:rsid w:val="00DA5C33"/>
    <w:rsid w:val="00DA6FFE"/>
    <w:rsid w:val="00DA742C"/>
    <w:rsid w:val="00DB05E6"/>
    <w:rsid w:val="00DB4132"/>
    <w:rsid w:val="00DC60FD"/>
    <w:rsid w:val="00DD2FB5"/>
    <w:rsid w:val="00DD51E1"/>
    <w:rsid w:val="00DE158B"/>
    <w:rsid w:val="00DF6317"/>
    <w:rsid w:val="00E04CDF"/>
    <w:rsid w:val="00E07CF4"/>
    <w:rsid w:val="00E12128"/>
    <w:rsid w:val="00E262EF"/>
    <w:rsid w:val="00E34E65"/>
    <w:rsid w:val="00E5080E"/>
    <w:rsid w:val="00E56918"/>
    <w:rsid w:val="00E61A7E"/>
    <w:rsid w:val="00E734CC"/>
    <w:rsid w:val="00E739B6"/>
    <w:rsid w:val="00E80D9A"/>
    <w:rsid w:val="00E83F61"/>
    <w:rsid w:val="00E85F82"/>
    <w:rsid w:val="00E8622D"/>
    <w:rsid w:val="00E87B3F"/>
    <w:rsid w:val="00E92063"/>
    <w:rsid w:val="00EA0720"/>
    <w:rsid w:val="00EB5C70"/>
    <w:rsid w:val="00ED2BC6"/>
    <w:rsid w:val="00EE44F3"/>
    <w:rsid w:val="00EE5CF0"/>
    <w:rsid w:val="00EF73C4"/>
    <w:rsid w:val="00F05C3C"/>
    <w:rsid w:val="00F07FDA"/>
    <w:rsid w:val="00F105C8"/>
    <w:rsid w:val="00F1251F"/>
    <w:rsid w:val="00F15660"/>
    <w:rsid w:val="00F20697"/>
    <w:rsid w:val="00F22622"/>
    <w:rsid w:val="00F2517C"/>
    <w:rsid w:val="00F317E9"/>
    <w:rsid w:val="00F3338F"/>
    <w:rsid w:val="00F335B0"/>
    <w:rsid w:val="00F33FE2"/>
    <w:rsid w:val="00F36FB7"/>
    <w:rsid w:val="00F434B1"/>
    <w:rsid w:val="00F47CB7"/>
    <w:rsid w:val="00F50676"/>
    <w:rsid w:val="00F600CE"/>
    <w:rsid w:val="00F653E7"/>
    <w:rsid w:val="00F66BFD"/>
    <w:rsid w:val="00F77C60"/>
    <w:rsid w:val="00F87658"/>
    <w:rsid w:val="00F94961"/>
    <w:rsid w:val="00FA0595"/>
    <w:rsid w:val="00FB3552"/>
    <w:rsid w:val="00FB3C1A"/>
    <w:rsid w:val="00FC6530"/>
    <w:rsid w:val="00FE3A6F"/>
    <w:rsid w:val="00FE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002F"/>
  <w15:docId w15:val="{79F04308-28E4-4D10-A597-ADF2E8E7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12"/>
      </w:numPr>
    </w:pPr>
  </w:style>
  <w:style w:type="numbering" w:customStyle="1" w:styleId="ImportedStyle1">
    <w:name w:val="Imported Style 1"/>
    <w:rsid w:val="00B64F99"/>
  </w:style>
  <w:style w:type="numbering" w:customStyle="1" w:styleId="List1">
    <w:name w:val="List 1"/>
    <w:basedOn w:val="ImportedStyle2"/>
    <w:rsid w:val="00B64F99"/>
    <w:pPr>
      <w:numPr>
        <w:numId w:val="7"/>
      </w:numPr>
    </w:pPr>
  </w:style>
  <w:style w:type="numbering" w:customStyle="1" w:styleId="ImportedStyle2">
    <w:name w:val="Imported Style 2"/>
    <w:rsid w:val="00B64F99"/>
  </w:style>
  <w:style w:type="numbering" w:customStyle="1" w:styleId="List21">
    <w:name w:val="List 21"/>
    <w:basedOn w:val="ImportedStyle9"/>
    <w:rsid w:val="00B64F99"/>
    <w:pPr>
      <w:numPr>
        <w:numId w:val="103"/>
      </w:numPr>
    </w:pPr>
  </w:style>
  <w:style w:type="numbering" w:customStyle="1" w:styleId="ImportedStyle9">
    <w:name w:val="Imported Style 9"/>
    <w:rsid w:val="00B64F99"/>
  </w:style>
  <w:style w:type="numbering" w:customStyle="1" w:styleId="List310">
    <w:name w:val="List 31"/>
    <w:basedOn w:val="ImportedStyle10"/>
    <w:rsid w:val="00B64F99"/>
    <w:pPr>
      <w:numPr>
        <w:numId w:val="9"/>
      </w:numPr>
    </w:pPr>
  </w:style>
  <w:style w:type="numbering" w:customStyle="1" w:styleId="ImportedStyle10">
    <w:name w:val="Imported Style 10"/>
    <w:rsid w:val="00B64F99"/>
  </w:style>
  <w:style w:type="numbering" w:customStyle="1" w:styleId="List410">
    <w:name w:val="List 41"/>
    <w:basedOn w:val="ImportedStyle11"/>
    <w:rsid w:val="00B64F99"/>
    <w:pPr>
      <w:numPr>
        <w:numId w:val="10"/>
      </w:numPr>
    </w:pPr>
  </w:style>
  <w:style w:type="numbering" w:customStyle="1" w:styleId="ImportedStyle11">
    <w:name w:val="Imported Style 11"/>
    <w:rsid w:val="00B64F99"/>
  </w:style>
  <w:style w:type="numbering" w:customStyle="1" w:styleId="List510">
    <w:name w:val="List 51"/>
    <w:basedOn w:val="ImportedStyle12"/>
    <w:rsid w:val="00B64F99"/>
    <w:pPr>
      <w:numPr>
        <w:numId w:val="11"/>
      </w:numPr>
    </w:pPr>
  </w:style>
  <w:style w:type="numbering" w:customStyle="1" w:styleId="ImportedStyle12">
    <w:name w:val="Imported Style 12"/>
    <w:rsid w:val="00B64F99"/>
  </w:style>
  <w:style w:type="numbering" w:customStyle="1" w:styleId="List6">
    <w:name w:val="List 6"/>
    <w:basedOn w:val="ImportedStyle13"/>
    <w:rsid w:val="00B64F99"/>
    <w:pPr>
      <w:numPr>
        <w:numId w:val="12"/>
      </w:numPr>
    </w:pPr>
  </w:style>
  <w:style w:type="numbering" w:customStyle="1" w:styleId="ImportedStyle13">
    <w:name w:val="Imported Style 13"/>
    <w:rsid w:val="00B64F99"/>
  </w:style>
  <w:style w:type="numbering" w:customStyle="1" w:styleId="List7">
    <w:name w:val="List 7"/>
    <w:basedOn w:val="ImportedStyle14"/>
    <w:rsid w:val="00B64F99"/>
    <w:pPr>
      <w:numPr>
        <w:numId w:val="113"/>
      </w:numPr>
    </w:pPr>
  </w:style>
  <w:style w:type="numbering" w:customStyle="1" w:styleId="ImportedStyle14">
    <w:name w:val="Imported Style 14"/>
    <w:rsid w:val="00B64F99"/>
  </w:style>
  <w:style w:type="numbering" w:customStyle="1" w:styleId="List8">
    <w:name w:val="List 8"/>
    <w:basedOn w:val="ImportedStyle15"/>
    <w:rsid w:val="00B64F99"/>
    <w:pPr>
      <w:numPr>
        <w:numId w:val="13"/>
      </w:numPr>
    </w:pPr>
  </w:style>
  <w:style w:type="numbering" w:customStyle="1" w:styleId="ImportedStyle15">
    <w:name w:val="Imported Style 15"/>
    <w:rsid w:val="00B64F99"/>
  </w:style>
  <w:style w:type="numbering" w:customStyle="1" w:styleId="List9">
    <w:name w:val="List 9"/>
    <w:basedOn w:val="ImportedStyle16"/>
    <w:rsid w:val="00B64F99"/>
    <w:pPr>
      <w:numPr>
        <w:numId w:val="14"/>
      </w:numPr>
    </w:pPr>
  </w:style>
  <w:style w:type="numbering" w:customStyle="1" w:styleId="ImportedStyle16">
    <w:name w:val="Imported Style 16"/>
    <w:rsid w:val="00B64F99"/>
  </w:style>
  <w:style w:type="numbering" w:customStyle="1" w:styleId="List10">
    <w:name w:val="List 10"/>
    <w:basedOn w:val="ImportedStyle17"/>
    <w:rsid w:val="00B64F99"/>
    <w:pPr>
      <w:numPr>
        <w:numId w:val="15"/>
      </w:numPr>
    </w:pPr>
  </w:style>
  <w:style w:type="numbering" w:customStyle="1" w:styleId="ImportedStyle17">
    <w:name w:val="Imported Style 17"/>
    <w:rsid w:val="00B64F99"/>
  </w:style>
  <w:style w:type="numbering" w:customStyle="1" w:styleId="List11">
    <w:name w:val="List 11"/>
    <w:basedOn w:val="ImportedStyle18"/>
    <w:rsid w:val="00B64F99"/>
    <w:pPr>
      <w:numPr>
        <w:numId w:val="16"/>
      </w:numPr>
    </w:pPr>
  </w:style>
  <w:style w:type="numbering" w:customStyle="1" w:styleId="ImportedStyle18">
    <w:name w:val="Imported Style 18"/>
    <w:rsid w:val="00B64F99"/>
  </w:style>
  <w:style w:type="numbering" w:customStyle="1" w:styleId="List12">
    <w:name w:val="List 12"/>
    <w:basedOn w:val="ImportedStyle19"/>
    <w:rsid w:val="00B64F99"/>
    <w:pPr>
      <w:numPr>
        <w:numId w:val="17"/>
      </w:numPr>
    </w:pPr>
  </w:style>
  <w:style w:type="numbering" w:customStyle="1" w:styleId="ImportedStyle19">
    <w:name w:val="Imported Style 19"/>
    <w:rsid w:val="00B64F99"/>
  </w:style>
  <w:style w:type="numbering" w:customStyle="1" w:styleId="List13">
    <w:name w:val="List 13"/>
    <w:basedOn w:val="ImportedStyle20"/>
    <w:rsid w:val="00B64F99"/>
    <w:pPr>
      <w:numPr>
        <w:numId w:val="18"/>
      </w:numPr>
    </w:pPr>
  </w:style>
  <w:style w:type="numbering" w:customStyle="1" w:styleId="ImportedStyle20">
    <w:name w:val="Imported Style 20"/>
    <w:rsid w:val="00B64F99"/>
  </w:style>
  <w:style w:type="numbering" w:customStyle="1" w:styleId="List14">
    <w:name w:val="List 14"/>
    <w:basedOn w:val="ImportedStyle21"/>
    <w:rsid w:val="00B64F99"/>
    <w:pPr>
      <w:numPr>
        <w:numId w:val="114"/>
      </w:numPr>
    </w:pPr>
  </w:style>
  <w:style w:type="numbering" w:customStyle="1" w:styleId="ImportedStyle21">
    <w:name w:val="Imported Style 21"/>
    <w:rsid w:val="00B64F99"/>
  </w:style>
  <w:style w:type="numbering" w:customStyle="1" w:styleId="List15">
    <w:name w:val="List 15"/>
    <w:basedOn w:val="ImportedStyle22"/>
    <w:rsid w:val="00B64F99"/>
    <w:pPr>
      <w:numPr>
        <w:numId w:val="20"/>
      </w:numPr>
    </w:pPr>
  </w:style>
  <w:style w:type="numbering" w:customStyle="1" w:styleId="ImportedStyle22">
    <w:name w:val="Imported Style 22"/>
    <w:rsid w:val="00B64F99"/>
  </w:style>
  <w:style w:type="numbering" w:customStyle="1" w:styleId="List16">
    <w:name w:val="List 16"/>
    <w:basedOn w:val="ImportedStyle23"/>
    <w:rsid w:val="00B64F99"/>
    <w:pPr>
      <w:numPr>
        <w:numId w:val="21"/>
      </w:numPr>
    </w:pPr>
  </w:style>
  <w:style w:type="numbering" w:customStyle="1" w:styleId="ImportedStyle23">
    <w:name w:val="Imported Style 23"/>
    <w:rsid w:val="00B64F99"/>
  </w:style>
  <w:style w:type="numbering" w:customStyle="1" w:styleId="List17">
    <w:name w:val="List 17"/>
    <w:basedOn w:val="ImportedStyle24"/>
    <w:rsid w:val="00B64F99"/>
    <w:pPr>
      <w:numPr>
        <w:numId w:val="22"/>
      </w:numPr>
    </w:pPr>
  </w:style>
  <w:style w:type="numbering" w:customStyle="1" w:styleId="ImportedStyle24">
    <w:name w:val="Imported Style 24"/>
    <w:rsid w:val="00B64F99"/>
  </w:style>
  <w:style w:type="numbering" w:customStyle="1" w:styleId="List18">
    <w:name w:val="List 18"/>
    <w:basedOn w:val="ImportedStyle25"/>
    <w:rsid w:val="00B64F99"/>
    <w:pPr>
      <w:numPr>
        <w:numId w:val="23"/>
      </w:numPr>
    </w:pPr>
  </w:style>
  <w:style w:type="numbering" w:customStyle="1" w:styleId="ImportedStyle25">
    <w:name w:val="Imported Style 25"/>
    <w:rsid w:val="00B64F99"/>
  </w:style>
  <w:style w:type="numbering" w:customStyle="1" w:styleId="List19">
    <w:name w:val="List 19"/>
    <w:basedOn w:val="ImportedStyle26"/>
    <w:rsid w:val="00B64F99"/>
    <w:pPr>
      <w:numPr>
        <w:numId w:val="24"/>
      </w:numPr>
    </w:pPr>
  </w:style>
  <w:style w:type="numbering" w:customStyle="1" w:styleId="ImportedStyle26">
    <w:name w:val="Imported Style 26"/>
    <w:rsid w:val="00B64F99"/>
  </w:style>
  <w:style w:type="numbering" w:customStyle="1" w:styleId="List20">
    <w:name w:val="List 20"/>
    <w:basedOn w:val="ImportedStyle27"/>
    <w:rsid w:val="00B64F99"/>
    <w:pPr>
      <w:numPr>
        <w:numId w:val="25"/>
      </w:numPr>
    </w:pPr>
  </w:style>
  <w:style w:type="numbering" w:customStyle="1" w:styleId="ImportedStyle27">
    <w:name w:val="Imported Style 27"/>
    <w:rsid w:val="00B64F99"/>
  </w:style>
  <w:style w:type="numbering" w:customStyle="1" w:styleId="List210">
    <w:name w:val="List 21"/>
    <w:basedOn w:val="ImportedStyle28"/>
    <w:rsid w:val="00B64F99"/>
    <w:pPr>
      <w:numPr>
        <w:numId w:val="26"/>
      </w:numPr>
    </w:pPr>
  </w:style>
  <w:style w:type="numbering" w:customStyle="1" w:styleId="ImportedStyle28">
    <w:name w:val="Imported Style 28"/>
    <w:rsid w:val="00B64F99"/>
  </w:style>
  <w:style w:type="numbering" w:customStyle="1" w:styleId="List22">
    <w:name w:val="List 22"/>
    <w:basedOn w:val="ImportedStyle29"/>
    <w:rsid w:val="00B64F99"/>
    <w:pPr>
      <w:numPr>
        <w:numId w:val="27"/>
      </w:numPr>
    </w:pPr>
  </w:style>
  <w:style w:type="numbering" w:customStyle="1" w:styleId="ImportedStyle29">
    <w:name w:val="Imported Style 29"/>
    <w:rsid w:val="00B64F99"/>
  </w:style>
  <w:style w:type="numbering" w:customStyle="1" w:styleId="List23">
    <w:name w:val="List 23"/>
    <w:basedOn w:val="ImportedStyle30"/>
    <w:rsid w:val="00B64F99"/>
    <w:pPr>
      <w:numPr>
        <w:numId w:val="28"/>
      </w:numPr>
    </w:pPr>
  </w:style>
  <w:style w:type="numbering" w:customStyle="1" w:styleId="ImportedStyle30">
    <w:name w:val="Imported Style 30"/>
    <w:rsid w:val="00B64F99"/>
  </w:style>
  <w:style w:type="numbering" w:customStyle="1" w:styleId="List24">
    <w:name w:val="List 24"/>
    <w:basedOn w:val="ImportedStyle31"/>
    <w:rsid w:val="00B64F99"/>
    <w:pPr>
      <w:numPr>
        <w:numId w:val="29"/>
      </w:numPr>
    </w:pPr>
  </w:style>
  <w:style w:type="numbering" w:customStyle="1" w:styleId="ImportedStyle31">
    <w:name w:val="Imported Style 31"/>
    <w:rsid w:val="00B64F99"/>
  </w:style>
  <w:style w:type="numbering" w:customStyle="1" w:styleId="List25">
    <w:name w:val="List 25"/>
    <w:basedOn w:val="ImportedStyle32"/>
    <w:rsid w:val="00B64F99"/>
    <w:pPr>
      <w:numPr>
        <w:numId w:val="111"/>
      </w:numPr>
    </w:pPr>
  </w:style>
  <w:style w:type="numbering" w:customStyle="1" w:styleId="ImportedStyle32">
    <w:name w:val="Imported Style 32"/>
    <w:rsid w:val="00B64F99"/>
  </w:style>
  <w:style w:type="numbering" w:customStyle="1" w:styleId="List26">
    <w:name w:val="List 26"/>
    <w:basedOn w:val="ImportedStyle33"/>
    <w:rsid w:val="00B64F99"/>
    <w:pPr>
      <w:numPr>
        <w:numId w:val="31"/>
      </w:numPr>
    </w:pPr>
  </w:style>
  <w:style w:type="numbering" w:customStyle="1" w:styleId="ImportedStyle33">
    <w:name w:val="Imported Style 33"/>
    <w:rsid w:val="00B64F99"/>
  </w:style>
  <w:style w:type="numbering" w:customStyle="1" w:styleId="List27">
    <w:name w:val="List 27"/>
    <w:basedOn w:val="ImportedStyle34"/>
    <w:rsid w:val="00B64F99"/>
    <w:pPr>
      <w:numPr>
        <w:numId w:val="32"/>
      </w:numPr>
    </w:pPr>
  </w:style>
  <w:style w:type="numbering" w:customStyle="1" w:styleId="ImportedStyle34">
    <w:name w:val="Imported Style 34"/>
    <w:rsid w:val="00B64F99"/>
  </w:style>
  <w:style w:type="numbering" w:customStyle="1" w:styleId="List28">
    <w:name w:val="List 28"/>
    <w:basedOn w:val="ImportedStyle35"/>
    <w:rsid w:val="00B64F99"/>
    <w:pPr>
      <w:numPr>
        <w:numId w:val="33"/>
      </w:numPr>
    </w:pPr>
  </w:style>
  <w:style w:type="numbering" w:customStyle="1" w:styleId="ImportedStyle35">
    <w:name w:val="Imported Style 35"/>
    <w:rsid w:val="00B64F99"/>
  </w:style>
  <w:style w:type="numbering" w:customStyle="1" w:styleId="List29">
    <w:name w:val="List 29"/>
    <w:basedOn w:val="ImportedStyle36"/>
    <w:rsid w:val="00B64F99"/>
    <w:pPr>
      <w:numPr>
        <w:numId w:val="34"/>
      </w:numPr>
    </w:pPr>
  </w:style>
  <w:style w:type="numbering" w:customStyle="1" w:styleId="ImportedStyle36">
    <w:name w:val="Imported Style 36"/>
    <w:rsid w:val="00B64F99"/>
  </w:style>
  <w:style w:type="numbering" w:customStyle="1" w:styleId="List30">
    <w:name w:val="List 30"/>
    <w:basedOn w:val="ImportedStyle37"/>
    <w:rsid w:val="00B64F99"/>
    <w:pPr>
      <w:numPr>
        <w:numId w:val="35"/>
      </w:numPr>
    </w:pPr>
  </w:style>
  <w:style w:type="numbering" w:customStyle="1" w:styleId="ImportedStyle37">
    <w:name w:val="Imported Style 37"/>
    <w:rsid w:val="00B64F99"/>
  </w:style>
  <w:style w:type="numbering" w:customStyle="1" w:styleId="List31">
    <w:name w:val="List 31"/>
    <w:basedOn w:val="ImportedStyle38"/>
    <w:rsid w:val="00B64F99"/>
    <w:pPr>
      <w:numPr>
        <w:numId w:val="36"/>
      </w:numPr>
    </w:pPr>
  </w:style>
  <w:style w:type="numbering" w:customStyle="1" w:styleId="ImportedStyle38">
    <w:name w:val="Imported Style 38"/>
    <w:rsid w:val="00B64F99"/>
  </w:style>
  <w:style w:type="numbering" w:customStyle="1" w:styleId="List32">
    <w:name w:val="List 32"/>
    <w:basedOn w:val="ImportedStyle39"/>
    <w:rsid w:val="00B64F99"/>
    <w:pPr>
      <w:numPr>
        <w:numId w:val="37"/>
      </w:numPr>
    </w:pPr>
  </w:style>
  <w:style w:type="numbering" w:customStyle="1" w:styleId="ImportedStyle39">
    <w:name w:val="Imported Style 39"/>
    <w:rsid w:val="00B64F99"/>
  </w:style>
  <w:style w:type="numbering" w:customStyle="1" w:styleId="List33">
    <w:name w:val="List 33"/>
    <w:basedOn w:val="ImportedStyle40"/>
    <w:rsid w:val="00B64F99"/>
    <w:pPr>
      <w:numPr>
        <w:numId w:val="38"/>
      </w:numPr>
    </w:pPr>
  </w:style>
  <w:style w:type="numbering" w:customStyle="1" w:styleId="ImportedStyle40">
    <w:name w:val="Imported Style 40"/>
    <w:rsid w:val="00B64F99"/>
  </w:style>
  <w:style w:type="numbering" w:customStyle="1" w:styleId="List34">
    <w:name w:val="List 34"/>
    <w:basedOn w:val="ImportedStyle41"/>
    <w:rsid w:val="00B64F99"/>
    <w:pPr>
      <w:numPr>
        <w:numId w:val="117"/>
      </w:numPr>
    </w:pPr>
  </w:style>
  <w:style w:type="numbering" w:customStyle="1" w:styleId="ImportedStyle41">
    <w:name w:val="Imported Style 41"/>
    <w:rsid w:val="00B64F99"/>
  </w:style>
  <w:style w:type="numbering" w:customStyle="1" w:styleId="List35">
    <w:name w:val="List 35"/>
    <w:basedOn w:val="ImportedStyle42"/>
    <w:rsid w:val="00B64F99"/>
    <w:pPr>
      <w:numPr>
        <w:numId w:val="40"/>
      </w:numPr>
    </w:pPr>
  </w:style>
  <w:style w:type="numbering" w:customStyle="1" w:styleId="ImportedStyle42">
    <w:name w:val="Imported Style 42"/>
    <w:rsid w:val="00B64F99"/>
  </w:style>
  <w:style w:type="numbering" w:customStyle="1" w:styleId="List36">
    <w:name w:val="List 36"/>
    <w:basedOn w:val="ImportedStyle43"/>
    <w:rsid w:val="00B64F99"/>
    <w:pPr>
      <w:numPr>
        <w:numId w:val="41"/>
      </w:numPr>
    </w:pPr>
  </w:style>
  <w:style w:type="numbering" w:customStyle="1" w:styleId="ImportedStyle43">
    <w:name w:val="Imported Style 43"/>
    <w:rsid w:val="00B64F99"/>
  </w:style>
  <w:style w:type="numbering" w:customStyle="1" w:styleId="List37">
    <w:name w:val="List 37"/>
    <w:basedOn w:val="ImportedStyle44"/>
    <w:rsid w:val="00B64F99"/>
    <w:pPr>
      <w:numPr>
        <w:numId w:val="42"/>
      </w:numPr>
    </w:pPr>
  </w:style>
  <w:style w:type="numbering" w:customStyle="1" w:styleId="ImportedStyle44">
    <w:name w:val="Imported Style 44"/>
    <w:rsid w:val="00B64F99"/>
  </w:style>
  <w:style w:type="numbering" w:customStyle="1" w:styleId="List38">
    <w:name w:val="List 38"/>
    <w:basedOn w:val="ImportedStyle45"/>
    <w:rsid w:val="00B64F99"/>
    <w:pPr>
      <w:numPr>
        <w:numId w:val="43"/>
      </w:numPr>
    </w:pPr>
  </w:style>
  <w:style w:type="numbering" w:customStyle="1" w:styleId="ImportedStyle45">
    <w:name w:val="Imported Style 45"/>
    <w:rsid w:val="00B64F99"/>
  </w:style>
  <w:style w:type="numbering" w:customStyle="1" w:styleId="List39">
    <w:name w:val="List 39"/>
    <w:basedOn w:val="ImportedStyle46"/>
    <w:rsid w:val="00B64F99"/>
    <w:pPr>
      <w:numPr>
        <w:numId w:val="44"/>
      </w:numPr>
    </w:pPr>
  </w:style>
  <w:style w:type="numbering" w:customStyle="1" w:styleId="ImportedStyle46">
    <w:name w:val="Imported Style 46"/>
    <w:rsid w:val="00B64F99"/>
  </w:style>
  <w:style w:type="numbering" w:customStyle="1" w:styleId="List40">
    <w:name w:val="List 40"/>
    <w:basedOn w:val="ImportedStyle47"/>
    <w:rsid w:val="00B64F99"/>
    <w:pPr>
      <w:numPr>
        <w:numId w:val="45"/>
      </w:numPr>
    </w:pPr>
  </w:style>
  <w:style w:type="numbering" w:customStyle="1" w:styleId="ImportedStyle47">
    <w:name w:val="Imported Style 47"/>
    <w:rsid w:val="00B64F99"/>
  </w:style>
  <w:style w:type="numbering" w:customStyle="1" w:styleId="List41">
    <w:name w:val="List 41"/>
    <w:basedOn w:val="ImportedStyle48"/>
    <w:rsid w:val="00B64F99"/>
    <w:pPr>
      <w:numPr>
        <w:numId w:val="46"/>
      </w:numPr>
    </w:pPr>
  </w:style>
  <w:style w:type="numbering" w:customStyle="1" w:styleId="ImportedStyle48">
    <w:name w:val="Imported Style 48"/>
    <w:rsid w:val="00B64F99"/>
  </w:style>
  <w:style w:type="numbering" w:customStyle="1" w:styleId="List42">
    <w:name w:val="List 42"/>
    <w:basedOn w:val="ImportedStyle49"/>
    <w:rsid w:val="00B64F99"/>
    <w:pPr>
      <w:numPr>
        <w:numId w:val="47"/>
      </w:numPr>
    </w:pPr>
  </w:style>
  <w:style w:type="numbering" w:customStyle="1" w:styleId="ImportedStyle49">
    <w:name w:val="Imported Style 49"/>
    <w:rsid w:val="00B64F99"/>
  </w:style>
  <w:style w:type="numbering" w:customStyle="1" w:styleId="List43">
    <w:name w:val="List 43"/>
    <w:basedOn w:val="ImportedStyle50"/>
    <w:rsid w:val="00B64F99"/>
    <w:pPr>
      <w:numPr>
        <w:numId w:val="48"/>
      </w:numPr>
    </w:pPr>
  </w:style>
  <w:style w:type="numbering" w:customStyle="1" w:styleId="ImportedStyle50">
    <w:name w:val="Imported Style 50"/>
    <w:rsid w:val="00B64F99"/>
  </w:style>
  <w:style w:type="numbering" w:customStyle="1" w:styleId="List44">
    <w:name w:val="List 44"/>
    <w:basedOn w:val="ImportedStyle51"/>
    <w:rsid w:val="00B64F99"/>
    <w:pPr>
      <w:numPr>
        <w:numId w:val="49"/>
      </w:numPr>
    </w:pPr>
  </w:style>
  <w:style w:type="numbering" w:customStyle="1" w:styleId="ImportedStyle51">
    <w:name w:val="Imported Style 51"/>
    <w:rsid w:val="00B64F99"/>
  </w:style>
  <w:style w:type="numbering" w:customStyle="1" w:styleId="List45">
    <w:name w:val="List 45"/>
    <w:basedOn w:val="ImportedStyle52"/>
    <w:rsid w:val="00B64F99"/>
    <w:pPr>
      <w:numPr>
        <w:numId w:val="50"/>
      </w:numPr>
    </w:pPr>
  </w:style>
  <w:style w:type="numbering" w:customStyle="1" w:styleId="ImportedStyle52">
    <w:name w:val="Imported Style 52"/>
    <w:rsid w:val="00B64F99"/>
  </w:style>
  <w:style w:type="numbering" w:customStyle="1" w:styleId="List46">
    <w:name w:val="List 46"/>
    <w:basedOn w:val="ImportedStyle53"/>
    <w:rsid w:val="00B64F99"/>
    <w:pPr>
      <w:numPr>
        <w:numId w:val="51"/>
      </w:numPr>
    </w:pPr>
  </w:style>
  <w:style w:type="numbering" w:customStyle="1" w:styleId="ImportedStyle53">
    <w:name w:val="Imported Style 53"/>
    <w:rsid w:val="00B64F99"/>
  </w:style>
  <w:style w:type="numbering" w:customStyle="1" w:styleId="List47">
    <w:name w:val="List 47"/>
    <w:basedOn w:val="ImportedStyle54"/>
    <w:rsid w:val="00B64F99"/>
    <w:pPr>
      <w:numPr>
        <w:numId w:val="52"/>
      </w:numPr>
    </w:pPr>
  </w:style>
  <w:style w:type="numbering" w:customStyle="1" w:styleId="ImportedStyle54">
    <w:name w:val="Imported Style 54"/>
    <w:rsid w:val="00B64F99"/>
  </w:style>
  <w:style w:type="numbering" w:customStyle="1" w:styleId="List48">
    <w:name w:val="List 48"/>
    <w:basedOn w:val="ImportedStyle55"/>
    <w:rsid w:val="00B64F99"/>
    <w:pPr>
      <w:numPr>
        <w:numId w:val="53"/>
      </w:numPr>
    </w:pPr>
  </w:style>
  <w:style w:type="numbering" w:customStyle="1" w:styleId="ImportedStyle55">
    <w:name w:val="Imported Style 55"/>
    <w:rsid w:val="00B64F99"/>
  </w:style>
  <w:style w:type="numbering" w:customStyle="1" w:styleId="List49">
    <w:name w:val="List 49"/>
    <w:basedOn w:val="ImportedStyle56"/>
    <w:rsid w:val="00B64F99"/>
    <w:pPr>
      <w:numPr>
        <w:numId w:val="54"/>
      </w:numPr>
    </w:pPr>
  </w:style>
  <w:style w:type="numbering" w:customStyle="1" w:styleId="ImportedStyle56">
    <w:name w:val="Imported Style 56"/>
    <w:rsid w:val="00B64F99"/>
  </w:style>
  <w:style w:type="numbering" w:customStyle="1" w:styleId="List50">
    <w:name w:val="List 50"/>
    <w:basedOn w:val="ImportedStyle57"/>
    <w:rsid w:val="00B64F99"/>
    <w:pPr>
      <w:numPr>
        <w:numId w:val="55"/>
      </w:numPr>
    </w:pPr>
  </w:style>
  <w:style w:type="numbering" w:customStyle="1" w:styleId="ImportedStyle57">
    <w:name w:val="Imported Style 57"/>
    <w:rsid w:val="00B64F99"/>
  </w:style>
  <w:style w:type="numbering" w:customStyle="1" w:styleId="List51">
    <w:name w:val="List 51"/>
    <w:basedOn w:val="ImportedStyle58"/>
    <w:rsid w:val="00B64F99"/>
    <w:pPr>
      <w:numPr>
        <w:numId w:val="56"/>
      </w:numPr>
    </w:pPr>
  </w:style>
  <w:style w:type="numbering" w:customStyle="1" w:styleId="ImportedStyle58">
    <w:name w:val="Imported Style 58"/>
    <w:rsid w:val="00B64F99"/>
  </w:style>
  <w:style w:type="numbering" w:customStyle="1" w:styleId="List52">
    <w:name w:val="List 52"/>
    <w:basedOn w:val="ImportedStyle59"/>
    <w:rsid w:val="00B64F99"/>
    <w:pPr>
      <w:numPr>
        <w:numId w:val="116"/>
      </w:numPr>
    </w:pPr>
  </w:style>
  <w:style w:type="numbering" w:customStyle="1" w:styleId="ImportedStyle59">
    <w:name w:val="Imported Style 59"/>
    <w:rsid w:val="00B64F99"/>
  </w:style>
  <w:style w:type="numbering" w:customStyle="1" w:styleId="List53">
    <w:name w:val="List 53"/>
    <w:basedOn w:val="ImportedStyle60"/>
    <w:rsid w:val="00B64F99"/>
    <w:pPr>
      <w:numPr>
        <w:numId w:val="58"/>
      </w:numPr>
    </w:pPr>
  </w:style>
  <w:style w:type="numbering" w:customStyle="1" w:styleId="ImportedStyle60">
    <w:name w:val="Imported Style 60"/>
    <w:rsid w:val="00B64F99"/>
  </w:style>
  <w:style w:type="numbering" w:customStyle="1" w:styleId="List54">
    <w:name w:val="List 54"/>
    <w:basedOn w:val="ImportedStyle61"/>
    <w:rsid w:val="00B64F99"/>
    <w:pPr>
      <w:numPr>
        <w:numId w:val="59"/>
      </w:numPr>
    </w:pPr>
  </w:style>
  <w:style w:type="numbering" w:customStyle="1" w:styleId="ImportedStyle61">
    <w:name w:val="Imported Style 61"/>
    <w:rsid w:val="00B64F99"/>
  </w:style>
  <w:style w:type="numbering" w:customStyle="1" w:styleId="List55">
    <w:name w:val="List 55"/>
    <w:basedOn w:val="ImportedStyle62"/>
    <w:rsid w:val="00B64F99"/>
    <w:pPr>
      <w:numPr>
        <w:numId w:val="60"/>
      </w:numPr>
    </w:pPr>
  </w:style>
  <w:style w:type="numbering" w:customStyle="1" w:styleId="ImportedStyle62">
    <w:name w:val="Imported Style 62"/>
    <w:rsid w:val="00B64F99"/>
  </w:style>
  <w:style w:type="numbering" w:customStyle="1" w:styleId="List56">
    <w:name w:val="List 56"/>
    <w:basedOn w:val="ImportedStyle63"/>
    <w:rsid w:val="00B64F99"/>
    <w:pPr>
      <w:numPr>
        <w:numId w:val="61"/>
      </w:numPr>
    </w:pPr>
  </w:style>
  <w:style w:type="numbering" w:customStyle="1" w:styleId="ImportedStyle63">
    <w:name w:val="Imported Style 63"/>
    <w:rsid w:val="00B64F99"/>
  </w:style>
  <w:style w:type="numbering" w:customStyle="1" w:styleId="List57">
    <w:name w:val="List 57"/>
    <w:basedOn w:val="ImportedStyle64"/>
    <w:rsid w:val="00B64F99"/>
    <w:pPr>
      <w:numPr>
        <w:numId w:val="62"/>
      </w:numPr>
    </w:pPr>
  </w:style>
  <w:style w:type="numbering" w:customStyle="1" w:styleId="ImportedStyle64">
    <w:name w:val="Imported Style 64"/>
    <w:rsid w:val="00B64F99"/>
  </w:style>
  <w:style w:type="numbering" w:customStyle="1" w:styleId="List58">
    <w:name w:val="List 58"/>
    <w:basedOn w:val="ImportedStyle65"/>
    <w:rsid w:val="00B64F99"/>
    <w:pPr>
      <w:numPr>
        <w:numId w:val="63"/>
      </w:numPr>
    </w:pPr>
  </w:style>
  <w:style w:type="numbering" w:customStyle="1" w:styleId="ImportedStyle65">
    <w:name w:val="Imported Style 65"/>
    <w:rsid w:val="00B64F99"/>
  </w:style>
  <w:style w:type="numbering" w:customStyle="1" w:styleId="List59">
    <w:name w:val="List 59"/>
    <w:basedOn w:val="ImportedStyle66"/>
    <w:rsid w:val="00B64F99"/>
    <w:pPr>
      <w:numPr>
        <w:numId w:val="64"/>
      </w:numPr>
    </w:pPr>
  </w:style>
  <w:style w:type="numbering" w:customStyle="1" w:styleId="ImportedStyle66">
    <w:name w:val="Imported Style 66"/>
    <w:rsid w:val="00B64F99"/>
  </w:style>
  <w:style w:type="numbering" w:customStyle="1" w:styleId="List60">
    <w:name w:val="List 60"/>
    <w:basedOn w:val="ImportedStyle67"/>
    <w:rsid w:val="00B64F99"/>
    <w:pPr>
      <w:numPr>
        <w:numId w:val="115"/>
      </w:numPr>
    </w:pPr>
  </w:style>
  <w:style w:type="numbering" w:customStyle="1" w:styleId="ImportedStyle67">
    <w:name w:val="Imported Style 67"/>
    <w:rsid w:val="00B64F99"/>
  </w:style>
  <w:style w:type="numbering" w:customStyle="1" w:styleId="List61">
    <w:name w:val="List 61"/>
    <w:basedOn w:val="ImportedStyle68"/>
    <w:rsid w:val="00B64F99"/>
    <w:pPr>
      <w:numPr>
        <w:numId w:val="66"/>
      </w:numPr>
    </w:pPr>
  </w:style>
  <w:style w:type="numbering" w:customStyle="1" w:styleId="ImportedStyle68">
    <w:name w:val="Imported Style 68"/>
    <w:rsid w:val="00B64F99"/>
  </w:style>
  <w:style w:type="numbering" w:customStyle="1" w:styleId="List62">
    <w:name w:val="List 62"/>
    <w:basedOn w:val="ImportedStyle69"/>
    <w:rsid w:val="00B64F99"/>
    <w:pPr>
      <w:numPr>
        <w:numId w:val="67"/>
      </w:numPr>
    </w:pPr>
  </w:style>
  <w:style w:type="numbering" w:customStyle="1" w:styleId="ImportedStyle69">
    <w:name w:val="Imported Style 69"/>
    <w:rsid w:val="00B64F99"/>
  </w:style>
  <w:style w:type="numbering" w:customStyle="1" w:styleId="List63">
    <w:name w:val="List 63"/>
    <w:basedOn w:val="ImportedStyle70"/>
    <w:rsid w:val="00B64F99"/>
    <w:pPr>
      <w:numPr>
        <w:numId w:val="68"/>
      </w:numPr>
    </w:pPr>
  </w:style>
  <w:style w:type="numbering" w:customStyle="1" w:styleId="ImportedStyle70">
    <w:name w:val="Imported Style 70"/>
    <w:rsid w:val="00B64F99"/>
  </w:style>
  <w:style w:type="numbering" w:customStyle="1" w:styleId="List64">
    <w:name w:val="List 64"/>
    <w:basedOn w:val="ImportedStyle71"/>
    <w:rsid w:val="00B64F99"/>
    <w:pPr>
      <w:numPr>
        <w:numId w:val="69"/>
      </w:numPr>
    </w:pPr>
  </w:style>
  <w:style w:type="numbering" w:customStyle="1" w:styleId="ImportedStyle71">
    <w:name w:val="Imported Style 71"/>
    <w:rsid w:val="00B64F99"/>
  </w:style>
  <w:style w:type="numbering" w:customStyle="1" w:styleId="List65">
    <w:name w:val="List 65"/>
    <w:basedOn w:val="ImportedStyle72"/>
    <w:rsid w:val="00B64F99"/>
    <w:pPr>
      <w:numPr>
        <w:numId w:val="70"/>
      </w:numPr>
    </w:pPr>
  </w:style>
  <w:style w:type="numbering" w:customStyle="1" w:styleId="ImportedStyle72">
    <w:name w:val="Imported Style 72"/>
    <w:rsid w:val="00B64F99"/>
  </w:style>
  <w:style w:type="numbering" w:customStyle="1" w:styleId="List66">
    <w:name w:val="List 66"/>
    <w:basedOn w:val="ImportedStyle73"/>
    <w:rsid w:val="00B64F99"/>
    <w:pPr>
      <w:numPr>
        <w:numId w:val="71"/>
      </w:numPr>
    </w:pPr>
  </w:style>
  <w:style w:type="numbering" w:customStyle="1" w:styleId="ImportedStyle73">
    <w:name w:val="Imported Style 73"/>
    <w:rsid w:val="00B64F99"/>
  </w:style>
  <w:style w:type="numbering" w:customStyle="1" w:styleId="List67">
    <w:name w:val="List 67"/>
    <w:basedOn w:val="ImportedStyle74"/>
    <w:rsid w:val="00B64F99"/>
    <w:pPr>
      <w:numPr>
        <w:numId w:val="72"/>
      </w:numPr>
    </w:pPr>
  </w:style>
  <w:style w:type="numbering" w:customStyle="1" w:styleId="ImportedStyle74">
    <w:name w:val="Imported Style 74"/>
    <w:rsid w:val="00B64F99"/>
  </w:style>
  <w:style w:type="numbering" w:customStyle="1" w:styleId="List68">
    <w:name w:val="List 68"/>
    <w:basedOn w:val="ImportedStyle75"/>
    <w:rsid w:val="00B64F99"/>
    <w:pPr>
      <w:numPr>
        <w:numId w:val="73"/>
      </w:numPr>
    </w:pPr>
  </w:style>
  <w:style w:type="numbering" w:customStyle="1" w:styleId="ImportedStyle75">
    <w:name w:val="Imported Style 75"/>
    <w:rsid w:val="00B64F99"/>
  </w:style>
  <w:style w:type="numbering" w:customStyle="1" w:styleId="List69">
    <w:name w:val="List 69"/>
    <w:basedOn w:val="ImportedStyle76"/>
    <w:rsid w:val="00B64F99"/>
    <w:pPr>
      <w:numPr>
        <w:numId w:val="74"/>
      </w:numPr>
    </w:pPr>
  </w:style>
  <w:style w:type="numbering" w:customStyle="1" w:styleId="ImportedStyle76">
    <w:name w:val="Imported Style 76"/>
    <w:rsid w:val="00B64F99"/>
  </w:style>
  <w:style w:type="numbering" w:customStyle="1" w:styleId="List70">
    <w:name w:val="List 70"/>
    <w:basedOn w:val="ImportedStyle77"/>
    <w:rsid w:val="00B64F99"/>
    <w:pPr>
      <w:numPr>
        <w:numId w:val="75"/>
      </w:numPr>
    </w:pPr>
  </w:style>
  <w:style w:type="numbering" w:customStyle="1" w:styleId="ImportedStyle77">
    <w:name w:val="Imported Style 77"/>
    <w:rsid w:val="00B64F99"/>
  </w:style>
  <w:style w:type="numbering" w:customStyle="1" w:styleId="List71">
    <w:name w:val="List 71"/>
    <w:basedOn w:val="ImportedStyle78"/>
    <w:rsid w:val="00B64F99"/>
    <w:pPr>
      <w:numPr>
        <w:numId w:val="76"/>
      </w:numPr>
    </w:pPr>
  </w:style>
  <w:style w:type="numbering" w:customStyle="1" w:styleId="ImportedStyle78">
    <w:name w:val="Imported Style 78"/>
    <w:rsid w:val="00B64F99"/>
  </w:style>
  <w:style w:type="numbering" w:customStyle="1" w:styleId="List72">
    <w:name w:val="List 72"/>
    <w:basedOn w:val="ImportedStyle79"/>
    <w:rsid w:val="00B64F99"/>
    <w:pPr>
      <w:numPr>
        <w:numId w:val="77"/>
      </w:numPr>
    </w:pPr>
  </w:style>
  <w:style w:type="numbering" w:customStyle="1" w:styleId="ImportedStyle79">
    <w:name w:val="Imported Style 79"/>
    <w:rsid w:val="00B64F99"/>
  </w:style>
  <w:style w:type="numbering" w:customStyle="1" w:styleId="List73">
    <w:name w:val="List 73"/>
    <w:basedOn w:val="ImportedStyle80"/>
    <w:rsid w:val="00B64F99"/>
    <w:pPr>
      <w:numPr>
        <w:numId w:val="78"/>
      </w:numPr>
    </w:pPr>
  </w:style>
  <w:style w:type="numbering" w:customStyle="1" w:styleId="ImportedStyle80">
    <w:name w:val="Imported Style 80"/>
    <w:rsid w:val="00B64F99"/>
  </w:style>
  <w:style w:type="numbering" w:customStyle="1" w:styleId="List74">
    <w:name w:val="List 74"/>
    <w:basedOn w:val="ImportedStyle81"/>
    <w:rsid w:val="00B64F99"/>
    <w:pPr>
      <w:numPr>
        <w:numId w:val="120"/>
      </w:numPr>
    </w:pPr>
  </w:style>
  <w:style w:type="numbering" w:customStyle="1" w:styleId="ImportedStyle81">
    <w:name w:val="Imported Style 81"/>
    <w:rsid w:val="00B64F99"/>
  </w:style>
  <w:style w:type="numbering" w:customStyle="1" w:styleId="List75">
    <w:name w:val="List 75"/>
    <w:basedOn w:val="ImportedStyle82"/>
    <w:rsid w:val="00B64F99"/>
    <w:pPr>
      <w:numPr>
        <w:numId w:val="80"/>
      </w:numPr>
    </w:pPr>
  </w:style>
  <w:style w:type="numbering" w:customStyle="1" w:styleId="ImportedStyle82">
    <w:name w:val="Imported Style 82"/>
    <w:rsid w:val="00B64F99"/>
  </w:style>
  <w:style w:type="numbering" w:customStyle="1" w:styleId="List76">
    <w:name w:val="List 76"/>
    <w:basedOn w:val="ImportedStyle83"/>
    <w:rsid w:val="00B64F99"/>
    <w:pPr>
      <w:numPr>
        <w:numId w:val="81"/>
      </w:numPr>
    </w:pPr>
  </w:style>
  <w:style w:type="numbering" w:customStyle="1" w:styleId="ImportedStyle83">
    <w:name w:val="Imported Style 83"/>
    <w:rsid w:val="00B64F99"/>
  </w:style>
  <w:style w:type="numbering" w:customStyle="1" w:styleId="List77">
    <w:name w:val="List 77"/>
    <w:basedOn w:val="ImportedStyle84"/>
    <w:rsid w:val="00B64F99"/>
    <w:pPr>
      <w:numPr>
        <w:numId w:val="118"/>
      </w:numPr>
    </w:pPr>
  </w:style>
  <w:style w:type="numbering" w:customStyle="1" w:styleId="ImportedStyle84">
    <w:name w:val="Imported Style 84"/>
    <w:rsid w:val="00B64F99"/>
  </w:style>
  <w:style w:type="numbering" w:customStyle="1" w:styleId="List78">
    <w:name w:val="List 78"/>
    <w:basedOn w:val="ImportedStyle85"/>
    <w:rsid w:val="00B64F99"/>
    <w:pPr>
      <w:numPr>
        <w:numId w:val="83"/>
      </w:numPr>
    </w:pPr>
  </w:style>
  <w:style w:type="numbering" w:customStyle="1" w:styleId="ImportedStyle85">
    <w:name w:val="Imported Style 85"/>
    <w:rsid w:val="00B64F99"/>
  </w:style>
  <w:style w:type="numbering" w:customStyle="1" w:styleId="List79">
    <w:name w:val="List 79"/>
    <w:basedOn w:val="ImportedStyle86"/>
    <w:rsid w:val="00B64F99"/>
    <w:pPr>
      <w:numPr>
        <w:numId w:val="84"/>
      </w:numPr>
    </w:pPr>
  </w:style>
  <w:style w:type="numbering" w:customStyle="1" w:styleId="ImportedStyle86">
    <w:name w:val="Imported Style 86"/>
    <w:rsid w:val="00B64F99"/>
  </w:style>
  <w:style w:type="numbering" w:customStyle="1" w:styleId="List80">
    <w:name w:val="List 80"/>
    <w:basedOn w:val="ImportedStyle87"/>
    <w:rsid w:val="00B64F99"/>
    <w:pPr>
      <w:numPr>
        <w:numId w:val="85"/>
      </w:numPr>
    </w:pPr>
  </w:style>
  <w:style w:type="numbering" w:customStyle="1" w:styleId="ImportedStyle87">
    <w:name w:val="Imported Style 87"/>
    <w:rsid w:val="00B64F99"/>
  </w:style>
  <w:style w:type="numbering" w:customStyle="1" w:styleId="List81">
    <w:name w:val="List 81"/>
    <w:basedOn w:val="ImportedStyle88"/>
    <w:rsid w:val="00B64F99"/>
    <w:pPr>
      <w:numPr>
        <w:numId w:val="86"/>
      </w:numPr>
    </w:pPr>
  </w:style>
  <w:style w:type="numbering" w:customStyle="1" w:styleId="ImportedStyle88">
    <w:name w:val="Imported Style 88"/>
    <w:rsid w:val="00B64F99"/>
  </w:style>
  <w:style w:type="numbering" w:customStyle="1" w:styleId="List82">
    <w:name w:val="List 82"/>
    <w:basedOn w:val="ImportedStyle89"/>
    <w:rsid w:val="00B64F99"/>
    <w:pPr>
      <w:numPr>
        <w:numId w:val="87"/>
      </w:numPr>
    </w:pPr>
  </w:style>
  <w:style w:type="numbering" w:customStyle="1" w:styleId="ImportedStyle89">
    <w:name w:val="Imported Style 89"/>
    <w:rsid w:val="00B64F99"/>
  </w:style>
  <w:style w:type="numbering" w:customStyle="1" w:styleId="List83">
    <w:name w:val="List 83"/>
    <w:basedOn w:val="ImportedStyle90"/>
    <w:rsid w:val="00B64F99"/>
    <w:pPr>
      <w:numPr>
        <w:numId w:val="88"/>
      </w:numPr>
    </w:pPr>
  </w:style>
  <w:style w:type="numbering" w:customStyle="1" w:styleId="ImportedStyle90">
    <w:name w:val="Imported Style 90"/>
    <w:rsid w:val="00B64F99"/>
  </w:style>
  <w:style w:type="numbering" w:customStyle="1" w:styleId="List84">
    <w:name w:val="List 84"/>
    <w:basedOn w:val="ImportedStyle91"/>
    <w:rsid w:val="00B64F99"/>
    <w:pPr>
      <w:numPr>
        <w:numId w:val="89"/>
      </w:numPr>
    </w:pPr>
  </w:style>
  <w:style w:type="numbering" w:customStyle="1" w:styleId="ImportedStyle91">
    <w:name w:val="Imported Style 91"/>
    <w:rsid w:val="00B64F99"/>
  </w:style>
  <w:style w:type="numbering" w:customStyle="1" w:styleId="List85">
    <w:name w:val="List 85"/>
    <w:basedOn w:val="ImportedStyle92"/>
    <w:rsid w:val="00B64F99"/>
    <w:pPr>
      <w:numPr>
        <w:numId w:val="90"/>
      </w:numPr>
    </w:pPr>
  </w:style>
  <w:style w:type="numbering" w:customStyle="1" w:styleId="ImportedStyle92">
    <w:name w:val="Imported Style 92"/>
    <w:rsid w:val="00B64F99"/>
  </w:style>
  <w:style w:type="numbering" w:customStyle="1" w:styleId="List86">
    <w:name w:val="List 86"/>
    <w:basedOn w:val="ImportedStyle93"/>
    <w:rsid w:val="00B64F99"/>
    <w:pPr>
      <w:numPr>
        <w:numId w:val="92"/>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uiPriority w:val="99"/>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7"/>
      </w:numPr>
    </w:pPr>
  </w:style>
  <w:style w:type="numbering" w:customStyle="1" w:styleId="ImportedStyle95">
    <w:name w:val="Imported Style 95"/>
    <w:rsid w:val="00B64F99"/>
  </w:style>
  <w:style w:type="numbering" w:customStyle="1" w:styleId="List88">
    <w:name w:val="List 88"/>
    <w:basedOn w:val="ImportedStyle100"/>
    <w:rsid w:val="00B64F99"/>
    <w:pPr>
      <w:numPr>
        <w:numId w:val="98"/>
      </w:numPr>
    </w:pPr>
  </w:style>
  <w:style w:type="numbering" w:customStyle="1" w:styleId="ImportedStyle100">
    <w:name w:val="Imported Style 100"/>
    <w:rsid w:val="00B64F99"/>
  </w:style>
  <w:style w:type="numbering" w:customStyle="1" w:styleId="List89">
    <w:name w:val="List 89"/>
    <w:basedOn w:val="ImportedStyle101"/>
    <w:rsid w:val="00B64F99"/>
    <w:pPr>
      <w:numPr>
        <w:numId w:val="99"/>
      </w:numPr>
    </w:pPr>
  </w:style>
  <w:style w:type="numbering" w:customStyle="1" w:styleId="ImportedStyle101">
    <w:name w:val="Imported Style 101"/>
    <w:rsid w:val="00B64F99"/>
  </w:style>
  <w:style w:type="numbering" w:customStyle="1" w:styleId="List90">
    <w:name w:val="List 90"/>
    <w:basedOn w:val="ImportedStyle102"/>
    <w:rsid w:val="00B64F99"/>
    <w:pPr>
      <w:numPr>
        <w:numId w:val="100"/>
      </w:numPr>
    </w:pPr>
  </w:style>
  <w:style w:type="numbering" w:customStyle="1" w:styleId="ImportedStyle102">
    <w:name w:val="Imported Style 102"/>
    <w:rsid w:val="00B64F99"/>
  </w:style>
  <w:style w:type="numbering" w:customStyle="1" w:styleId="List91">
    <w:name w:val="List 91"/>
    <w:basedOn w:val="ImportedStyle103"/>
    <w:rsid w:val="00B64F99"/>
    <w:pPr>
      <w:numPr>
        <w:numId w:val="101"/>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unhideWhenUsed/>
    <w:rsid w:val="00DD2FB5"/>
    <w:rPr>
      <w:sz w:val="20"/>
      <w:szCs w:val="20"/>
    </w:rPr>
  </w:style>
  <w:style w:type="character" w:customStyle="1" w:styleId="CommentTextChar">
    <w:name w:val="Comment Text Char"/>
    <w:basedOn w:val="DefaultParagraphFont"/>
    <w:link w:val="CommentText"/>
    <w:uiPriority w:val="99"/>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8598">
      <w:bodyDiv w:val="1"/>
      <w:marLeft w:val="0"/>
      <w:marRight w:val="0"/>
      <w:marTop w:val="0"/>
      <w:marBottom w:val="0"/>
      <w:divBdr>
        <w:top w:val="none" w:sz="0" w:space="0" w:color="auto"/>
        <w:left w:val="none" w:sz="0" w:space="0" w:color="auto"/>
        <w:bottom w:val="none" w:sz="0" w:space="0" w:color="auto"/>
        <w:right w:val="none" w:sz="0" w:space="0" w:color="auto"/>
      </w:divBdr>
    </w:div>
    <w:div w:id="1137530767">
      <w:bodyDiv w:val="1"/>
      <w:marLeft w:val="0"/>
      <w:marRight w:val="0"/>
      <w:marTop w:val="0"/>
      <w:marBottom w:val="0"/>
      <w:divBdr>
        <w:top w:val="none" w:sz="0" w:space="0" w:color="auto"/>
        <w:left w:val="none" w:sz="0" w:space="0" w:color="auto"/>
        <w:bottom w:val="none" w:sz="0" w:space="0" w:color="auto"/>
        <w:right w:val="none" w:sz="0" w:space="0" w:color="auto"/>
      </w:divBdr>
    </w:div>
    <w:div w:id="200692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hesapeakebay.net/groups/group/chesapeake_executive_counc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chesapeakebay.net/about/how/history" TargetMode="External"/><Relationship Id="rId14" Type="http://schemas.openxmlformats.org/officeDocument/2006/relationships/hyperlink" Target="http://www.chesapeakebay.ne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2DD5D6-7F5B-4BAC-873A-943B8A20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7624</Words>
  <Characters>43461</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Watterson, Samantha</cp:lastModifiedBy>
  <cp:revision>2</cp:revision>
  <cp:lastPrinted>2015-03-18T18:46:00Z</cp:lastPrinted>
  <dcterms:created xsi:type="dcterms:W3CDTF">2015-05-21T14:43:00Z</dcterms:created>
  <dcterms:modified xsi:type="dcterms:W3CDTF">2015-05-21T14:43:00Z</dcterms:modified>
</cp:coreProperties>
</file>