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7F0D8" w14:textId="77777777" w:rsidR="00BE75C5" w:rsidRPr="0004604A" w:rsidRDefault="00BE75C5" w:rsidP="00BE75C5">
      <w:pPr>
        <w:spacing w:after="0"/>
        <w:jc w:val="center"/>
        <w:rPr>
          <w:b/>
          <w:bCs/>
          <w:sz w:val="28"/>
          <w:szCs w:val="28"/>
        </w:rPr>
      </w:pPr>
      <w:r w:rsidRPr="0004604A">
        <w:rPr>
          <w:b/>
          <w:bCs/>
          <w:sz w:val="28"/>
          <w:szCs w:val="28"/>
        </w:rPr>
        <w:t>Chesapeake Bay Program</w:t>
      </w:r>
    </w:p>
    <w:p w14:paraId="400B74F4" w14:textId="77777777" w:rsidR="00BE75C5" w:rsidRPr="0004604A" w:rsidRDefault="00BE75C5" w:rsidP="00BE75C5">
      <w:pPr>
        <w:spacing w:after="0"/>
        <w:jc w:val="center"/>
        <w:rPr>
          <w:b/>
          <w:bCs/>
          <w:sz w:val="28"/>
          <w:szCs w:val="28"/>
        </w:rPr>
      </w:pPr>
      <w:r w:rsidRPr="0004604A">
        <w:rPr>
          <w:b/>
          <w:bCs/>
          <w:sz w:val="28"/>
          <w:szCs w:val="28"/>
        </w:rPr>
        <w:t>Beyond 2025</w:t>
      </w:r>
    </w:p>
    <w:p w14:paraId="1C6212E4" w14:textId="462BA274" w:rsidR="00FC340E" w:rsidRPr="0004604A" w:rsidRDefault="00BE75C5" w:rsidP="00BE75C5">
      <w:pPr>
        <w:spacing w:after="0"/>
        <w:jc w:val="center"/>
        <w:rPr>
          <w:b/>
          <w:bCs/>
          <w:sz w:val="28"/>
          <w:szCs w:val="28"/>
        </w:rPr>
      </w:pPr>
      <w:r w:rsidRPr="0004604A">
        <w:rPr>
          <w:b/>
          <w:bCs/>
          <w:sz w:val="28"/>
          <w:szCs w:val="28"/>
        </w:rPr>
        <w:t>ERG Evaluation Plan</w:t>
      </w:r>
    </w:p>
    <w:p w14:paraId="1FF142AB" w14:textId="3A76F884" w:rsidR="00BE75C5" w:rsidRPr="00BE75C5" w:rsidRDefault="00673637" w:rsidP="00BE75C5">
      <w:pPr>
        <w:spacing w:after="0"/>
        <w:jc w:val="center"/>
        <w:rPr>
          <w:b/>
          <w:bCs/>
        </w:rPr>
      </w:pPr>
      <w:r>
        <w:rPr>
          <w:b/>
          <w:bCs/>
          <w:sz w:val="28"/>
          <w:szCs w:val="28"/>
        </w:rPr>
        <w:t xml:space="preserve">September </w:t>
      </w:r>
      <w:del w:id="0" w:author="Doug Bell" w:date="2023-09-20T21:39:00Z">
        <w:r>
          <w:rPr>
            <w:b/>
            <w:bCs/>
            <w:sz w:val="28"/>
            <w:szCs w:val="28"/>
          </w:rPr>
          <w:delText>1</w:delText>
        </w:r>
      </w:del>
      <w:ins w:id="1" w:author="Doug Bell" w:date="2023-09-20T21:39:00Z">
        <w:r w:rsidR="00316A2D">
          <w:rPr>
            <w:b/>
            <w:bCs/>
            <w:sz w:val="28"/>
            <w:szCs w:val="28"/>
          </w:rPr>
          <w:t>20</w:t>
        </w:r>
      </w:ins>
      <w:r w:rsidR="00BE75C5" w:rsidRPr="0004604A">
        <w:rPr>
          <w:b/>
          <w:bCs/>
          <w:sz w:val="28"/>
          <w:szCs w:val="28"/>
        </w:rPr>
        <w:t>, 2023</w:t>
      </w:r>
    </w:p>
    <w:p w14:paraId="73CE2C98" w14:textId="77777777" w:rsidR="00BE75C5" w:rsidRDefault="00BE75C5"/>
    <w:p w14:paraId="3A4E42A9" w14:textId="2E459B01" w:rsidR="00BE75C5" w:rsidRPr="00E02004" w:rsidRDefault="00BE75C5" w:rsidP="00F5311B">
      <w:pPr>
        <w:pStyle w:val="Heading1"/>
        <w:rPr>
          <w:b w:val="0"/>
        </w:rPr>
      </w:pPr>
      <w:r w:rsidRPr="00E02004">
        <w:rPr>
          <w:b w:val="0"/>
        </w:rPr>
        <w:t>Overview</w:t>
      </w:r>
    </w:p>
    <w:p w14:paraId="36EF5193" w14:textId="2A4D9F60" w:rsidR="00BE75C5" w:rsidRDefault="00B044C1">
      <w:r w:rsidRPr="00B044C1">
        <w:t xml:space="preserve">This </w:t>
      </w:r>
      <w:r>
        <w:t>evaluation plan</w:t>
      </w:r>
      <w:r w:rsidRPr="00B044C1">
        <w:t xml:space="preserve"> provides </w:t>
      </w:r>
      <w:r>
        <w:t>details on the approach ERG will take in answering evaluation questions that were developed for the Beyond 2025 effort</w:t>
      </w:r>
      <w:r w:rsidR="00CF438A">
        <w:t xml:space="preserve"> to address the Executive Council (EC) charges</w:t>
      </w:r>
      <w:r>
        <w:t xml:space="preserve">. This document covers only those questions where ERG has been identified as the lead. We begin the plan by presenting the </w:t>
      </w:r>
      <w:r w:rsidRPr="0060682E">
        <w:t>three</w:t>
      </w:r>
      <w:r>
        <w:t xml:space="preserve"> evaluation questions that ERG will lead and providing an overview of the process used in developing those questions. </w:t>
      </w:r>
      <w:r w:rsidR="0004604A">
        <w:t xml:space="preserve">We then provide a brief discussion of the draft and final reports for this work. </w:t>
      </w:r>
      <w:r>
        <w:t xml:space="preserve">Next, for each question, we provide a more detailed discussion that includes </w:t>
      </w:r>
      <w:r w:rsidR="00585430">
        <w:t xml:space="preserve">definitions, </w:t>
      </w:r>
      <w:r>
        <w:t xml:space="preserve">purpose/justification, methods, </w:t>
      </w:r>
      <w:r w:rsidR="007A1272">
        <w:t xml:space="preserve">and </w:t>
      </w:r>
      <w:r>
        <w:t>a timeline</w:t>
      </w:r>
      <w:r w:rsidR="007A1272">
        <w:t xml:space="preserve"> for </w:t>
      </w:r>
      <w:r w:rsidR="00585430">
        <w:t>project products</w:t>
      </w:r>
      <w:r>
        <w:t xml:space="preserve">. </w:t>
      </w:r>
      <w:r w:rsidR="0004604A">
        <w:t>A proposed timeline appears as the last section of the plan.</w:t>
      </w:r>
    </w:p>
    <w:p w14:paraId="653D0249" w14:textId="2158A541" w:rsidR="00BE75C5" w:rsidRPr="00B044C1" w:rsidRDefault="00BE75C5" w:rsidP="00F5311B">
      <w:pPr>
        <w:pStyle w:val="Heading1"/>
        <w:rPr>
          <w:b w:val="0"/>
        </w:rPr>
      </w:pPr>
      <w:r w:rsidRPr="00B044C1">
        <w:rPr>
          <w:b w:val="0"/>
        </w:rPr>
        <w:t xml:space="preserve">Evaluation Questions </w:t>
      </w:r>
    </w:p>
    <w:p w14:paraId="64DAB025" w14:textId="3EEFBFC4" w:rsidR="00620247" w:rsidRDefault="00620247">
      <w:r>
        <w:t xml:space="preserve">To develop the evaluation questions, ERG </w:t>
      </w:r>
      <w:r w:rsidR="006C39BC">
        <w:t xml:space="preserve">reviewed </w:t>
      </w:r>
      <w:proofErr w:type="gramStart"/>
      <w:r w:rsidR="006C39BC">
        <w:t>a number of</w:t>
      </w:r>
      <w:proofErr w:type="gramEnd"/>
      <w:r w:rsidR="006C39BC">
        <w:t xml:space="preserve"> key documents and reports, including:</w:t>
      </w:r>
    </w:p>
    <w:p w14:paraId="6867E1FA" w14:textId="673AD058" w:rsidR="006C39BC" w:rsidRDefault="006C39BC" w:rsidP="006C39BC">
      <w:pPr>
        <w:pStyle w:val="ListParagraph"/>
        <w:numPr>
          <w:ilvl w:val="0"/>
          <w:numId w:val="1"/>
        </w:numPr>
      </w:pPr>
      <w:r>
        <w:t>The 2014 Chesapeake Watershed Agreement (as amended 10/5/22)</w:t>
      </w:r>
    </w:p>
    <w:p w14:paraId="25047DC3" w14:textId="04E887F9" w:rsidR="006C39BC" w:rsidRDefault="006C39BC" w:rsidP="006C39BC">
      <w:pPr>
        <w:pStyle w:val="ListParagraph"/>
        <w:numPr>
          <w:ilvl w:val="0"/>
          <w:numId w:val="1"/>
        </w:numPr>
      </w:pPr>
      <w:r>
        <w:t>Governance and Management Framework for the Chesapeake Bay Program (12/1/22)</w:t>
      </w:r>
    </w:p>
    <w:p w14:paraId="3E2927D0" w14:textId="27B88AA1" w:rsidR="00525A3F" w:rsidRDefault="00525A3F" w:rsidP="006C39BC">
      <w:pPr>
        <w:pStyle w:val="ListParagraph"/>
        <w:numPr>
          <w:ilvl w:val="0"/>
          <w:numId w:val="1"/>
        </w:numPr>
      </w:pPr>
      <w:r>
        <w:t>Management Strategies and Logic and Action Plans from the Strategy Review System (SRS) Process.</w:t>
      </w:r>
    </w:p>
    <w:p w14:paraId="7066D02B" w14:textId="4659EC62" w:rsidR="006C39BC" w:rsidRDefault="006C39BC" w:rsidP="006C39BC">
      <w:pPr>
        <w:pStyle w:val="ListParagraph"/>
        <w:numPr>
          <w:ilvl w:val="0"/>
          <w:numId w:val="1"/>
        </w:numPr>
      </w:pPr>
      <w:r>
        <w:t>Chesapeake Governance Study: Report of 2021 Decision-Maker Interview Results (“the Dartmouth report”)</w:t>
      </w:r>
    </w:p>
    <w:p w14:paraId="5F519EA6" w14:textId="37ADF7B5" w:rsidR="006C39BC" w:rsidRDefault="006C39BC" w:rsidP="006C39BC">
      <w:pPr>
        <w:pStyle w:val="ListParagraph"/>
        <w:numPr>
          <w:ilvl w:val="0"/>
          <w:numId w:val="1"/>
        </w:numPr>
      </w:pPr>
      <w:r>
        <w:t>Achieving Water Quality Goals in the Chesapeake Bay: A Comprehensive Evaluation of System Response</w:t>
      </w:r>
      <w:r w:rsidR="001F79D6">
        <w:t>, May 2023</w:t>
      </w:r>
      <w:r>
        <w:t xml:space="preserve"> (“the CESR report”)</w:t>
      </w:r>
    </w:p>
    <w:p w14:paraId="69E87FBA" w14:textId="5B46B8BF" w:rsidR="006C39BC" w:rsidRDefault="001F79D6" w:rsidP="001F79D6">
      <w:pPr>
        <w:pStyle w:val="ListParagraph"/>
        <w:numPr>
          <w:ilvl w:val="0"/>
          <w:numId w:val="1"/>
        </w:numPr>
      </w:pPr>
      <w:r>
        <w:t>2023 Strategy Review System (SRS) Biennial Meeting Report (ERG also attended the meeting virtually)</w:t>
      </w:r>
    </w:p>
    <w:p w14:paraId="4A47068F" w14:textId="3966C4B9" w:rsidR="001F79D6" w:rsidRDefault="001F79D6" w:rsidP="001F79D6">
      <w:pPr>
        <w:pStyle w:val="ListParagraph"/>
        <w:numPr>
          <w:ilvl w:val="0"/>
          <w:numId w:val="1"/>
        </w:numPr>
      </w:pPr>
      <w:r>
        <w:t>Retrospective on Lessons Learned from the Chesapeake Bay Program Strategy Review System’s 3</w:t>
      </w:r>
      <w:r w:rsidRPr="001F79D6">
        <w:rPr>
          <w:vertAlign w:val="superscript"/>
        </w:rPr>
        <w:t>rd</w:t>
      </w:r>
      <w:r>
        <w:t xml:space="preserve"> Cycle with Suggested Adaptations to Address Issues</w:t>
      </w:r>
    </w:p>
    <w:p w14:paraId="2B948270" w14:textId="7E89B9D0" w:rsidR="001F79D6" w:rsidRDefault="001F79D6" w:rsidP="001F79D6">
      <w:pPr>
        <w:pStyle w:val="ListParagraph"/>
        <w:numPr>
          <w:ilvl w:val="0"/>
          <w:numId w:val="1"/>
        </w:numPr>
      </w:pPr>
      <w:r>
        <w:t>Rising Watershed and Bay Water Temperatures – Ecological Implications and Management Responses (STAC Publication 23-001)</w:t>
      </w:r>
    </w:p>
    <w:p w14:paraId="565A8ADB" w14:textId="76B8EECF" w:rsidR="001F79D6" w:rsidRDefault="001F79D6" w:rsidP="001F79D6">
      <w:pPr>
        <w:pStyle w:val="ListParagraph"/>
        <w:numPr>
          <w:ilvl w:val="0"/>
          <w:numId w:val="1"/>
        </w:numPr>
      </w:pPr>
      <w:r>
        <w:t>Enhancing Chesapeake Bay Partnership Activities by Integrating Social Science, Final Report, 2/7/23, University of Maryland Center for Environmental Science</w:t>
      </w:r>
    </w:p>
    <w:p w14:paraId="507995ED" w14:textId="5CA5DC02" w:rsidR="001F79D6" w:rsidRDefault="001F79D6" w:rsidP="001F79D6">
      <w:pPr>
        <w:pStyle w:val="ListParagraph"/>
        <w:numPr>
          <w:ilvl w:val="0"/>
          <w:numId w:val="1"/>
        </w:numPr>
      </w:pPr>
      <w:r>
        <w:t>Charting a Course to 2025, 7/21/23 (Reaching 2025 report)</w:t>
      </w:r>
    </w:p>
    <w:p w14:paraId="38C88FA0" w14:textId="1659D70F" w:rsidR="001F79D6" w:rsidRDefault="006E3360" w:rsidP="001F79D6">
      <w:r>
        <w:t xml:space="preserve">Additional materials reviewed and to be used are listed </w:t>
      </w:r>
      <w:hyperlink r:id="rId8" w:history="1">
        <w:r w:rsidRPr="006E3360">
          <w:rPr>
            <w:rStyle w:val="Hyperlink"/>
          </w:rPr>
          <w:t>here</w:t>
        </w:r>
      </w:hyperlink>
      <w:r>
        <w:t>.</w:t>
      </w:r>
      <w:r>
        <w:rPr>
          <w:rStyle w:val="FootnoteReference"/>
        </w:rPr>
        <w:footnoteReference w:id="2"/>
      </w:r>
      <w:r>
        <w:t xml:space="preserve"> </w:t>
      </w:r>
      <w:r w:rsidR="001F79D6">
        <w:t xml:space="preserve">In addition to this review of background materials, ERG also held listening sessions with </w:t>
      </w:r>
      <w:r w:rsidR="00CF438A">
        <w:t>subset</w:t>
      </w:r>
      <w:r w:rsidR="00A608FA">
        <w:t>s</w:t>
      </w:r>
      <w:r w:rsidR="00CF438A">
        <w:t xml:space="preserve"> of the</w:t>
      </w:r>
      <w:r w:rsidR="001F79D6">
        <w:t xml:space="preserve"> Steering Committee </w:t>
      </w:r>
      <w:r w:rsidR="00CF438A">
        <w:t xml:space="preserve">(SC) </w:t>
      </w:r>
      <w:r w:rsidR="001F79D6">
        <w:t>to discuss</w:t>
      </w:r>
      <w:r w:rsidR="00CF438A">
        <w:t xml:space="preserve"> the EC </w:t>
      </w:r>
      <w:r w:rsidR="00CF438A">
        <w:lastRenderedPageBreak/>
        <w:t xml:space="preserve">charges and how the SC interpreted the charges. Each discussion focused on definitional issues, interpreting specific charges provided by the EC, and discussing broader issues. </w:t>
      </w:r>
    </w:p>
    <w:p w14:paraId="539E2009" w14:textId="77777777" w:rsidR="004B4014" w:rsidRDefault="00CF438A" w:rsidP="001F79D6">
      <w:r>
        <w:t xml:space="preserve">Following those meetings, ERG reviewed its notes from the meetings and then identified themes in each meeting. Those themes were </w:t>
      </w:r>
      <w:r w:rsidR="004B4014">
        <w:t xml:space="preserve">combined into larger topical themes (i.e., the themes among the themes) across the meetings. </w:t>
      </w:r>
    </w:p>
    <w:p w14:paraId="356A9DAA" w14:textId="1277F1E7" w:rsidR="002F1903" w:rsidRDefault="004B4014" w:rsidP="001F79D6">
      <w:pPr>
        <w:rPr>
          <w:ins w:id="2" w:author="Doug Bell" w:date="2023-09-20T21:39:00Z"/>
        </w:rPr>
      </w:pPr>
      <w:r>
        <w:t>Based on the themes from the meetings and the review of background materials, ERG identified</w:t>
      </w:r>
      <w:r w:rsidR="002F1903">
        <w:t xml:space="preserve"> </w:t>
      </w:r>
      <w:del w:id="3" w:author="Doug Bell" w:date="2023-09-20T21:39:00Z">
        <w:r>
          <w:delText>three</w:delText>
        </w:r>
      </w:del>
      <w:ins w:id="4" w:author="Doug Bell" w:date="2023-09-20T21:39:00Z">
        <w:r w:rsidR="002F1903">
          <w:t>a set of</w:t>
        </w:r>
      </w:ins>
      <w:r w:rsidR="002F1903">
        <w:t xml:space="preserve"> </w:t>
      </w:r>
      <w:r>
        <w:t>evaluation questions to consider</w:t>
      </w:r>
      <w:del w:id="5" w:author="Doug Bell" w:date="2023-09-20T21:39:00Z">
        <w:r>
          <w:delText xml:space="preserve">. </w:delText>
        </w:r>
      </w:del>
      <w:ins w:id="6" w:author="Doug Bell" w:date="2023-09-20T21:39:00Z">
        <w:r w:rsidR="002F1903">
          <w:t xml:space="preserve"> and provided those in a draft plan</w:t>
        </w:r>
        <w:r>
          <w:t xml:space="preserve">. </w:t>
        </w:r>
        <w:r w:rsidR="002F1903">
          <w:t>ERG then solicited feedback on the draft plan</w:t>
        </w:r>
        <w:r w:rsidR="00722A65">
          <w:t xml:space="preserve"> from SC members using an online form as well as holding two additional listening sessions on the questions and plan.</w:t>
        </w:r>
        <w:r w:rsidR="002F1903">
          <w:t xml:space="preserve"> </w:t>
        </w:r>
      </w:ins>
    </w:p>
    <w:p w14:paraId="55B593BE" w14:textId="7D0F860C" w:rsidR="004B4014" w:rsidRDefault="004B4014" w:rsidP="001F79D6">
      <w:r>
        <w:t>The</w:t>
      </w:r>
      <w:ins w:id="7" w:author="Doug Bell" w:date="2023-09-20T21:39:00Z">
        <w:r w:rsidR="00722A65">
          <w:t xml:space="preserve"> final</w:t>
        </w:r>
      </w:ins>
      <w:r>
        <w:t xml:space="preserve"> questions ERG identified reflect areas where ERG expects it can provide the most value to</w:t>
      </w:r>
      <w:r w:rsidR="00B132B7">
        <w:t xml:space="preserve"> the</w:t>
      </w:r>
      <w:r>
        <w:t xml:space="preserve"> program in performing this evaluation</w:t>
      </w:r>
      <w:r w:rsidR="00294B2C">
        <w:t>, in that they are organizational in nature and could benefit from a third-party perspective</w:t>
      </w:r>
      <w:r w:rsidR="002C0812">
        <w:t>.</w:t>
      </w:r>
      <w:r>
        <w:t xml:space="preserve"> The three questions are:</w:t>
      </w:r>
    </w:p>
    <w:p w14:paraId="6C4C93D1" w14:textId="77777777" w:rsidR="00F02D6D" w:rsidRDefault="000577E9" w:rsidP="00F02D6D">
      <w:pPr>
        <w:pStyle w:val="ListParagraph"/>
        <w:numPr>
          <w:ilvl w:val="0"/>
          <w:numId w:val="2"/>
        </w:numPr>
        <w:rPr>
          <w:del w:id="8" w:author="Doug Bell" w:date="2023-09-20T21:39:00Z"/>
        </w:rPr>
      </w:pPr>
      <w:r w:rsidRPr="004C606B">
        <w:t>EQ1</w:t>
      </w:r>
      <w:del w:id="9" w:author="Doug Bell" w:date="2023-09-20T21:39:00Z">
        <w:r w:rsidR="00F02D6D">
          <w:delText>: Looking Inward:</w:delText>
        </w:r>
      </w:del>
      <w:ins w:id="10" w:author="Doug Bell" w:date="2023-09-20T21:39:00Z">
        <w:r w:rsidRPr="004C606B">
          <w:t>.</w:t>
        </w:r>
      </w:ins>
      <w:r w:rsidRPr="004C606B">
        <w:t xml:space="preserve"> To what extent does the current organizational structure </w:t>
      </w:r>
      <w:ins w:id="11" w:author="Doug Bell" w:date="2023-09-20T21:39:00Z">
        <w:r w:rsidRPr="004C606B">
          <w:t xml:space="preserve">of the Program </w:t>
        </w:r>
      </w:ins>
      <w:r w:rsidRPr="004C606B">
        <w:t xml:space="preserve">and processes </w:t>
      </w:r>
      <w:ins w:id="12" w:author="Doug Bell" w:date="2023-09-20T21:39:00Z">
        <w:r w:rsidRPr="004C606B">
          <w:t xml:space="preserve">used by the Program </w:t>
        </w:r>
      </w:ins>
      <w:r w:rsidRPr="004C606B">
        <w:t>support</w:t>
      </w:r>
      <w:ins w:id="13" w:author="Doug Bell" w:date="2023-09-20T21:39:00Z">
        <w:r w:rsidRPr="004C606B">
          <w:t>: (1)</w:t>
        </w:r>
      </w:ins>
      <w:r w:rsidRPr="004C606B">
        <w:t xml:space="preserve"> effective </w:t>
      </w:r>
      <w:del w:id="14" w:author="Doug Bell" w:date="2023-09-20T21:39:00Z">
        <w:r w:rsidR="00F02D6D" w:rsidRPr="00F02D6D">
          <w:delText xml:space="preserve">(1) </w:delText>
        </w:r>
      </w:del>
      <w:r w:rsidRPr="004C606B">
        <w:t>decision-making</w:t>
      </w:r>
      <w:del w:id="15" w:author="Doug Bell" w:date="2023-09-20T21:39:00Z">
        <w:r w:rsidR="00F02D6D" w:rsidRPr="00F02D6D">
          <w:delText xml:space="preserve"> and</w:delText>
        </w:r>
      </w:del>
      <w:ins w:id="16" w:author="Doug Bell" w:date="2023-09-20T21:39:00Z">
        <w:r w:rsidRPr="004C606B">
          <w:t>,</w:t>
        </w:r>
      </w:ins>
      <w:r w:rsidRPr="004C606B">
        <w:t xml:space="preserve"> (2) outcome attainment</w:t>
      </w:r>
      <w:del w:id="17" w:author="Doug Bell" w:date="2023-09-20T21:39:00Z">
        <w:r w:rsidR="00F02D6D" w:rsidRPr="00F02D6D">
          <w:delText xml:space="preserve">? </w:delText>
        </w:r>
      </w:del>
    </w:p>
    <w:p w14:paraId="45CFA3CC" w14:textId="77777777" w:rsidR="00F02D6D" w:rsidRDefault="000577E9" w:rsidP="00F02D6D">
      <w:pPr>
        <w:pStyle w:val="ListParagraph"/>
        <w:numPr>
          <w:ilvl w:val="1"/>
          <w:numId w:val="2"/>
        </w:numPr>
        <w:rPr>
          <w:del w:id="18" w:author="Doug Bell" w:date="2023-09-20T21:39:00Z"/>
        </w:rPr>
      </w:pPr>
      <w:ins w:id="19" w:author="Doug Bell" w:date="2023-09-20T21:39:00Z">
        <w:r w:rsidRPr="004C606B">
          <w:t xml:space="preserve">, (3) collaboration, (4) use and dissemination of science, (5) adaptive management, and (6) functioning as a partnership? </w:t>
        </w:r>
      </w:ins>
      <w:r w:rsidRPr="004C606B">
        <w:t xml:space="preserve">If so, why? </w:t>
      </w:r>
    </w:p>
    <w:p w14:paraId="59D92C61" w14:textId="77777777" w:rsidR="00F02D6D" w:rsidRDefault="000577E9" w:rsidP="00F02D6D">
      <w:pPr>
        <w:pStyle w:val="ListParagraph"/>
        <w:numPr>
          <w:ilvl w:val="1"/>
          <w:numId w:val="2"/>
        </w:numPr>
        <w:rPr>
          <w:del w:id="20" w:author="Doug Bell" w:date="2023-09-20T21:39:00Z"/>
        </w:rPr>
      </w:pPr>
      <w:r w:rsidRPr="004C606B">
        <w:t xml:space="preserve">If not, why not? </w:t>
      </w:r>
    </w:p>
    <w:p w14:paraId="2996BD77" w14:textId="5A4C06EA" w:rsidR="000577E9" w:rsidRPr="004C606B" w:rsidRDefault="000577E9" w:rsidP="000577E9">
      <w:pPr>
        <w:pStyle w:val="ListParagraph"/>
        <w:numPr>
          <w:ilvl w:val="0"/>
          <w:numId w:val="2"/>
        </w:numPr>
        <w:spacing w:after="120"/>
        <w:pPrChange w:id="21" w:author="Doug Bell" w:date="2023-09-20T21:39:00Z">
          <w:pPr>
            <w:pStyle w:val="ListParagraph"/>
            <w:numPr>
              <w:ilvl w:val="1"/>
              <w:numId w:val="2"/>
            </w:numPr>
            <w:ind w:left="1440" w:hanging="360"/>
          </w:pPr>
        </w:pPrChange>
      </w:pPr>
      <w:r w:rsidRPr="004C606B">
        <w:t xml:space="preserve">What aspects of the structure and processes need to be kept or changed to </w:t>
      </w:r>
      <w:del w:id="22" w:author="Doug Bell" w:date="2023-09-20T21:39:00Z">
        <w:r w:rsidR="00F02D6D" w:rsidRPr="00F02D6D">
          <w:delText xml:space="preserve">better </w:delText>
        </w:r>
      </w:del>
      <w:r w:rsidRPr="004C606B">
        <w:t xml:space="preserve">support </w:t>
      </w:r>
      <w:del w:id="23" w:author="Doug Bell" w:date="2023-09-20T21:39:00Z">
        <w:r w:rsidR="00F02D6D" w:rsidRPr="00F02D6D">
          <w:delText>effective decision-making and outcome attainment?</w:delText>
        </w:r>
      </w:del>
      <w:ins w:id="24" w:author="Doug Bell" w:date="2023-09-20T21:39:00Z">
        <w:r w:rsidRPr="004C606B">
          <w:t xml:space="preserve">those aspects? </w:t>
        </w:r>
      </w:ins>
    </w:p>
    <w:p w14:paraId="1A9235EF" w14:textId="77777777" w:rsidR="00F02D6D" w:rsidRDefault="00D85DE8" w:rsidP="00F02D6D">
      <w:pPr>
        <w:pStyle w:val="ListParagraph"/>
        <w:numPr>
          <w:ilvl w:val="0"/>
          <w:numId w:val="2"/>
        </w:numPr>
        <w:rPr>
          <w:del w:id="25" w:author="Doug Bell" w:date="2023-09-20T21:39:00Z"/>
        </w:rPr>
      </w:pPr>
      <w:r w:rsidRPr="004C606B">
        <w:t>EQ2</w:t>
      </w:r>
      <w:del w:id="26" w:author="Doug Bell" w:date="2023-09-20T21:39:00Z">
        <w:r w:rsidR="00F02D6D">
          <w:delText xml:space="preserve">: Looking Outward: </w:delText>
        </w:r>
        <w:r w:rsidR="00F02D6D" w:rsidRPr="00F02D6D">
          <w:delText>Does</w:delText>
        </w:r>
      </w:del>
      <w:ins w:id="27" w:author="Doug Bell" w:date="2023-09-20T21:39:00Z">
        <w:r w:rsidRPr="004C606B">
          <w:t>. To what extent does</w:t>
        </w:r>
      </w:ins>
      <w:r w:rsidRPr="004C606B">
        <w:t xml:space="preserve"> the Program know the external decision-makers </w:t>
      </w:r>
      <w:ins w:id="28" w:author="Doug Bell" w:date="2023-09-20T21:39:00Z">
        <w:r w:rsidRPr="004C606B">
          <w:t xml:space="preserve">and stakeholders </w:t>
        </w:r>
      </w:ins>
      <w:r w:rsidRPr="004C606B">
        <w:t xml:space="preserve">it needs to reach? </w:t>
      </w:r>
    </w:p>
    <w:p w14:paraId="0951C743" w14:textId="77777777" w:rsidR="00F02D6D" w:rsidRDefault="00F02D6D" w:rsidP="00F02D6D">
      <w:pPr>
        <w:pStyle w:val="ListParagraph"/>
        <w:numPr>
          <w:ilvl w:val="1"/>
          <w:numId w:val="2"/>
        </w:numPr>
        <w:rPr>
          <w:del w:id="29" w:author="Doug Bell" w:date="2023-09-20T21:39:00Z"/>
        </w:rPr>
      </w:pPr>
      <w:del w:id="30" w:author="Doug Bell" w:date="2023-09-20T21:39:00Z">
        <w:r w:rsidRPr="00F02D6D">
          <w:delText>Does</w:delText>
        </w:r>
      </w:del>
      <w:ins w:id="31" w:author="Doug Bell" w:date="2023-09-20T21:39:00Z">
        <w:r w:rsidR="00D85DE8" w:rsidRPr="004C606B">
          <w:t>To what extent does</w:t>
        </w:r>
      </w:ins>
      <w:r w:rsidR="00D85DE8" w:rsidRPr="004C606B">
        <w:t xml:space="preserve"> the Program understand the needs of the decision-makers </w:t>
      </w:r>
      <w:ins w:id="32" w:author="Doug Bell" w:date="2023-09-20T21:39:00Z">
        <w:r w:rsidR="00D85DE8" w:rsidRPr="004C606B">
          <w:t xml:space="preserve">and stakeholders </w:t>
        </w:r>
      </w:ins>
      <w:r w:rsidR="00D85DE8" w:rsidRPr="004C606B">
        <w:t xml:space="preserve">outside the Program? </w:t>
      </w:r>
    </w:p>
    <w:p w14:paraId="3412CCFC" w14:textId="56CB9A5D" w:rsidR="004C606B" w:rsidRPr="004C606B" w:rsidRDefault="00D85DE8" w:rsidP="00F02D6D">
      <w:pPr>
        <w:pStyle w:val="ListParagraph"/>
        <w:numPr>
          <w:ilvl w:val="0"/>
          <w:numId w:val="2"/>
        </w:numPr>
        <w:pPrChange w:id="33" w:author="Doug Bell" w:date="2023-09-20T21:39:00Z">
          <w:pPr>
            <w:pStyle w:val="ListParagraph"/>
            <w:numPr>
              <w:ilvl w:val="1"/>
              <w:numId w:val="2"/>
            </w:numPr>
            <w:ind w:left="1440" w:hanging="360"/>
          </w:pPr>
        </w:pPrChange>
      </w:pPr>
      <w:r w:rsidRPr="004C606B">
        <w:t xml:space="preserve">To what extent is the Program providing decision-makers </w:t>
      </w:r>
      <w:ins w:id="34" w:author="Doug Bell" w:date="2023-09-20T21:39:00Z">
        <w:r w:rsidRPr="004C606B">
          <w:t xml:space="preserve">and stakeholders </w:t>
        </w:r>
      </w:ins>
      <w:r w:rsidRPr="004C606B">
        <w:t xml:space="preserve">outside the Program with the information needed to </w:t>
      </w:r>
      <w:del w:id="35" w:author="Doug Bell" w:date="2023-09-20T21:39:00Z">
        <w:r w:rsidR="00F02D6D" w:rsidRPr="00F02D6D">
          <w:delText>make decisions contribute to</w:delText>
        </w:r>
      </w:del>
      <w:ins w:id="36" w:author="Doug Bell" w:date="2023-09-20T21:39:00Z">
        <w:r w:rsidRPr="004C606B">
          <w:t>assist</w:t>
        </w:r>
      </w:ins>
      <w:r w:rsidRPr="004C606B">
        <w:t xml:space="preserve"> the Program </w:t>
      </w:r>
      <w:ins w:id="37" w:author="Doug Bell" w:date="2023-09-20T21:39:00Z">
        <w:r w:rsidRPr="004C606B">
          <w:t xml:space="preserve">in </w:t>
        </w:r>
      </w:ins>
      <w:r w:rsidRPr="004C606B">
        <w:t xml:space="preserve">attaining its outcomes? </w:t>
      </w:r>
    </w:p>
    <w:p w14:paraId="5BEDD1CD" w14:textId="77777777" w:rsidR="00F02D6D" w:rsidRDefault="00F02D6D" w:rsidP="00F02D6D">
      <w:pPr>
        <w:pStyle w:val="ListParagraph"/>
        <w:numPr>
          <w:ilvl w:val="1"/>
          <w:numId w:val="2"/>
        </w:numPr>
        <w:rPr>
          <w:del w:id="38" w:author="Doug Bell" w:date="2023-09-20T21:39:00Z"/>
        </w:rPr>
      </w:pPr>
      <w:del w:id="39" w:author="Doug Bell" w:date="2023-09-20T21:39:00Z">
        <w:r w:rsidRPr="00F02D6D">
          <w:delText>Does the current organizational structure allow for taking into account the needs of diverse stakeholder groups?</w:delText>
        </w:r>
      </w:del>
    </w:p>
    <w:p w14:paraId="4D969484" w14:textId="77777777" w:rsidR="00F02D6D" w:rsidRDefault="00F02D6D" w:rsidP="00F02D6D">
      <w:pPr>
        <w:pStyle w:val="ListParagraph"/>
        <w:numPr>
          <w:ilvl w:val="0"/>
          <w:numId w:val="2"/>
        </w:numPr>
        <w:rPr>
          <w:del w:id="40" w:author="Doug Bell" w:date="2023-09-20T21:39:00Z"/>
        </w:rPr>
      </w:pPr>
      <w:del w:id="41" w:author="Doug Bell" w:date="2023-09-20T21:39:00Z">
        <w:r>
          <w:delText>EQ3: Logical Program Flows:</w:delText>
        </w:r>
        <w:r w:rsidR="004B4014">
          <w:delText xml:space="preserve"> </w:delText>
        </w:r>
        <w:r w:rsidRPr="00F02D6D">
          <w:delText xml:space="preserve">What is the Program’s goal/outcome attainment logic? </w:delText>
        </w:r>
      </w:del>
    </w:p>
    <w:p w14:paraId="24CC6D23" w14:textId="77777777" w:rsidR="00F02D6D" w:rsidRDefault="00F02D6D" w:rsidP="00F02D6D">
      <w:pPr>
        <w:pStyle w:val="ListParagraph"/>
        <w:numPr>
          <w:ilvl w:val="1"/>
          <w:numId w:val="2"/>
        </w:numPr>
        <w:rPr>
          <w:del w:id="42" w:author="Doug Bell" w:date="2023-09-20T21:39:00Z"/>
        </w:rPr>
      </w:pPr>
      <w:del w:id="43" w:author="Doug Bell" w:date="2023-09-20T21:39:00Z">
        <w:r w:rsidRPr="00F02D6D">
          <w:delText xml:space="preserve">Specifically, what are the logical flows of program activities to outputs, from outputs to outcomes, and from outcomes to goals? </w:delText>
        </w:r>
      </w:del>
    </w:p>
    <w:p w14:paraId="5183A1BE" w14:textId="77777777" w:rsidR="00F02D6D" w:rsidRDefault="00F02D6D" w:rsidP="00F02D6D">
      <w:pPr>
        <w:pStyle w:val="ListParagraph"/>
        <w:numPr>
          <w:ilvl w:val="1"/>
          <w:numId w:val="2"/>
        </w:numPr>
        <w:rPr>
          <w:del w:id="44" w:author="Doug Bell" w:date="2023-09-20T21:39:00Z"/>
        </w:rPr>
      </w:pPr>
      <w:del w:id="45" w:author="Doug Bell" w:date="2023-09-20T21:39:00Z">
        <w:r w:rsidRPr="00F02D6D">
          <w:delText xml:space="preserve">What are the underlying assumptions that underpin the flows from outputs to outcomes and are those assumptions grounded in sound theory/logic? </w:delText>
        </w:r>
      </w:del>
    </w:p>
    <w:p w14:paraId="41E0E18C" w14:textId="77777777" w:rsidR="00CF438A" w:rsidRDefault="00F02D6D" w:rsidP="00F02D6D">
      <w:pPr>
        <w:pStyle w:val="ListParagraph"/>
        <w:numPr>
          <w:ilvl w:val="1"/>
          <w:numId w:val="2"/>
        </w:numPr>
        <w:rPr>
          <w:del w:id="46" w:author="Doug Bell" w:date="2023-09-20T21:39:00Z"/>
        </w:rPr>
      </w:pPr>
      <w:del w:id="47" w:author="Doug Bell" w:date="2023-09-20T21:39:00Z">
        <w:r w:rsidRPr="00F02D6D">
          <w:delText>Is the Program’s performance tracking structure aligned with the logical flow?</w:delText>
        </w:r>
      </w:del>
    </w:p>
    <w:p w14:paraId="4DACC750" w14:textId="77777777" w:rsidR="004C606B" w:rsidRPr="004C606B" w:rsidRDefault="004C606B" w:rsidP="004C606B">
      <w:pPr>
        <w:pStyle w:val="ListParagraph"/>
        <w:numPr>
          <w:ilvl w:val="0"/>
          <w:numId w:val="2"/>
        </w:numPr>
        <w:pPrChange w:id="48" w:author="Doug Bell" w:date="2023-09-20T21:39:00Z">
          <w:pPr>
            <w:pStyle w:val="ListParagraph"/>
            <w:numPr>
              <w:ilvl w:val="1"/>
              <w:numId w:val="2"/>
            </w:numPr>
            <w:ind w:left="1440" w:hanging="360"/>
          </w:pPr>
        </w:pPrChange>
      </w:pPr>
      <w:ins w:id="49" w:author="Doug Bell" w:date="2023-09-20T21:39:00Z">
        <w:r w:rsidRPr="004C606B">
          <w:t xml:space="preserve">EQ3. </w:t>
        </w:r>
      </w:ins>
      <w:r w:rsidRPr="004C606B">
        <w:t xml:space="preserve">What is the unique contribution of the Partnership in terms of outcome/goal attainment (i.e., the value-added)? </w:t>
      </w:r>
      <w:moveToRangeStart w:id="50" w:author="Doug Bell" w:date="2023-09-20T21:39:00Z" w:name="move146138406"/>
      <w:moveTo w:id="51" w:author="Doug Bell" w:date="2023-09-20T21:39:00Z">
        <w:r w:rsidRPr="004C606B">
          <w:t>Is the program investing in the appropriate outcomes and goals?</w:t>
        </w:r>
      </w:moveTo>
      <w:moveToRangeEnd w:id="50"/>
      <w:ins w:id="52" w:author="Doug Bell" w:date="2023-09-20T21:39:00Z">
        <w:r w:rsidRPr="004C606B">
          <w:t xml:space="preserve"> Are there missing goals and/or outcomes?</w:t>
        </w:r>
      </w:ins>
    </w:p>
    <w:p w14:paraId="0FC03B5D" w14:textId="76B5093B" w:rsidR="008828E7" w:rsidRDefault="008D4CF7" w:rsidP="00585430">
      <w:pPr>
        <w:rPr>
          <w:ins w:id="53" w:author="Doug Bell" w:date="2023-09-20T21:39:00Z"/>
        </w:rPr>
      </w:pPr>
      <w:ins w:id="54" w:author="Doug Bell" w:date="2023-09-20T21:39:00Z">
        <w:r>
          <w:t xml:space="preserve">A consideration throughout these questions will be to include how the CBP uses and disseminates science.  </w:t>
        </w:r>
      </w:ins>
    </w:p>
    <w:p w14:paraId="6838C9A1" w14:textId="77777777" w:rsidR="005A6C4A" w:rsidRDefault="004C606B" w:rsidP="00F02D6D">
      <w:pPr>
        <w:pStyle w:val="ListParagraph"/>
        <w:numPr>
          <w:ilvl w:val="1"/>
          <w:numId w:val="2"/>
        </w:numPr>
        <w:rPr>
          <w:del w:id="55" w:author="Doug Bell" w:date="2023-09-20T21:39:00Z"/>
        </w:rPr>
      </w:pPr>
      <w:moveFromRangeStart w:id="56" w:author="Doug Bell" w:date="2023-09-20T21:39:00Z" w:name="move146138406"/>
      <w:moveFrom w:id="57" w:author="Doug Bell" w:date="2023-09-20T21:39:00Z">
        <w:r w:rsidRPr="004C606B">
          <w:t>Is the program investing in the appropriate outcomes and goals?</w:t>
        </w:r>
      </w:moveFrom>
      <w:moveFromRangeEnd w:id="56"/>
    </w:p>
    <w:p w14:paraId="659C131B" w14:textId="77777777" w:rsidR="008828E7" w:rsidRDefault="00585430" w:rsidP="00585430">
      <w:pPr>
        <w:rPr>
          <w:del w:id="58" w:author="Doug Bell" w:date="2023-09-20T21:39:00Z"/>
        </w:rPr>
      </w:pPr>
      <w:del w:id="59" w:author="Doug Bell" w:date="2023-09-20T21:39:00Z">
        <w:r>
          <w:lastRenderedPageBreak/>
          <w:delText xml:space="preserve">The set of questions we developed does not explicitly address issues related to </w:delText>
        </w:r>
        <w:r w:rsidR="00D91F26">
          <w:delText xml:space="preserve">the </w:delText>
        </w:r>
        <w:r>
          <w:delText xml:space="preserve">science </w:delText>
        </w:r>
        <w:r w:rsidR="00D91F26">
          <w:delText>being used by the program</w:delText>
        </w:r>
        <w:r>
          <w:delText>. ERG’s view is that</w:delText>
        </w:r>
        <w:r w:rsidR="00D91F26">
          <w:delText xml:space="preserve"> addressing</w:delText>
        </w:r>
        <w:r>
          <w:delText xml:space="preserve"> science-based </w:delText>
        </w:r>
        <w:r w:rsidR="004F5BA4">
          <w:delText xml:space="preserve">content-related </w:delText>
        </w:r>
        <w:r>
          <w:delText>topics identified in the EC charges should be addressed by the SC directly through its work. ERG’s work</w:delText>
        </w:r>
        <w:r w:rsidR="00D91F26">
          <w:delText xml:space="preserve">, however, will address how science is incorporated </w:delText>
        </w:r>
        <w:r w:rsidR="00D60407">
          <w:delText xml:space="preserve">in the program’s work and how that science is communicated. </w:delText>
        </w:r>
        <w:r w:rsidR="00F80686">
          <w:delText xml:space="preserve">ERG will address </w:delText>
        </w:r>
        <w:r w:rsidR="00D60407">
          <w:delText>science</w:delText>
        </w:r>
        <w:r w:rsidR="00F80686">
          <w:delText xml:space="preserve"> in the context of each evaluation question’s primary objective.</w:delText>
        </w:r>
      </w:del>
    </w:p>
    <w:p w14:paraId="4E894B82" w14:textId="2F95E90C" w:rsidR="008828E7" w:rsidRDefault="008828E7" w:rsidP="00585430">
      <w:r>
        <w:t xml:space="preserve">Table 1 provides an overview of how ERG’s work relates to the </w:t>
      </w:r>
      <w:r w:rsidR="006F04C5">
        <w:t xml:space="preserve">SC deliverables discussed at the August 24, </w:t>
      </w:r>
      <w:proofErr w:type="gramStart"/>
      <w:r w:rsidR="006F04C5">
        <w:t>2023</w:t>
      </w:r>
      <w:proofErr w:type="gramEnd"/>
      <w:r w:rsidR="006F04C5">
        <w:t xml:space="preserve"> SC meeting (and their subsequent refinement)</w:t>
      </w:r>
      <w:r w:rsidR="007E5A11">
        <w:t>.</w:t>
      </w:r>
    </w:p>
    <w:p w14:paraId="06FC6482" w14:textId="77777777" w:rsidR="007E5A11" w:rsidRDefault="007E5A11" w:rsidP="00585430">
      <w:pPr>
        <w:sectPr w:rsidR="007E5A11">
          <w:headerReference w:type="default" r:id="rId9"/>
          <w:footerReference w:type="default" r:id="rId10"/>
          <w:pgSz w:w="12240" w:h="15840"/>
          <w:pgMar w:top="1440" w:right="1440" w:bottom="1440" w:left="1440" w:header="720" w:footer="720" w:gutter="0"/>
          <w:cols w:space="720"/>
          <w:docGrid w:linePitch="360"/>
        </w:sectPr>
      </w:pPr>
    </w:p>
    <w:p w14:paraId="2D5F7DF5" w14:textId="4031BE48" w:rsidR="007E5A11" w:rsidRDefault="000D756B" w:rsidP="00585430">
      <w:pPr>
        <w:rPr>
          <w:b/>
          <w:bCs/>
        </w:rPr>
      </w:pPr>
      <w:r w:rsidRPr="00316A2D">
        <w:rPr>
          <w:b/>
          <w:bCs/>
        </w:rPr>
        <w:t>Table 1. Link Between Steering Committee Deliverables and ERG Evaluation Work</w:t>
      </w:r>
    </w:p>
    <w:tbl>
      <w:tblPr>
        <w:tblW w:w="10615" w:type="dxa"/>
        <w:tblInd w:w="-5" w:type="dxa"/>
        <w:tblCellMar>
          <w:left w:w="0" w:type="dxa"/>
          <w:right w:w="0" w:type="dxa"/>
        </w:tblCellMar>
        <w:tblLook w:val="04A0" w:firstRow="1" w:lastRow="0" w:firstColumn="1" w:lastColumn="0" w:noHBand="0" w:noVBand="1"/>
        <w:tblPrChange w:id="60" w:author="Doug Bell" w:date="2023-09-20T21:39:00Z">
          <w:tblPr>
            <w:tblStyle w:val="TableGrid"/>
            <w:tblW w:w="11430" w:type="dxa"/>
            <w:tblInd w:w="-5" w:type="dxa"/>
            <w:tblLook w:val="04A0" w:firstRow="1" w:lastRow="0" w:firstColumn="1" w:lastColumn="0" w:noHBand="0" w:noVBand="1"/>
          </w:tblPr>
        </w:tblPrChange>
      </w:tblPr>
      <w:tblGrid>
        <w:gridCol w:w="1530"/>
        <w:gridCol w:w="3865"/>
        <w:gridCol w:w="5220"/>
        <w:tblGridChange w:id="61">
          <w:tblGrid>
            <w:gridCol w:w="1530"/>
            <w:gridCol w:w="4140"/>
            <w:gridCol w:w="5760"/>
          </w:tblGrid>
        </w:tblGridChange>
      </w:tblGrid>
      <w:tr w:rsidR="00316A2D" w14:paraId="3DA1FAD9" w14:textId="77777777" w:rsidTr="00316A2D">
        <w:tc>
          <w:tcPr>
            <w:tcW w:w="5395" w:type="dxa"/>
            <w:gridSpan w:val="2"/>
            <w:tcBorders>
              <w:top w:val="single" w:sz="8" w:space="0" w:color="auto"/>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Change w:id="62" w:author="Doug Bell" w:date="2023-09-20T21:39:00Z">
              <w:tcPr>
                <w:tcW w:w="5670" w:type="dxa"/>
                <w:gridSpan w:val="2"/>
                <w:shd w:val="clear" w:color="auto" w:fill="00B0F0"/>
                <w:hideMark/>
              </w:tcPr>
            </w:tcPrChange>
          </w:tcPr>
          <w:p w14:paraId="700C6D98" w14:textId="77777777" w:rsidR="00316A2D" w:rsidRDefault="00316A2D" w:rsidP="001C5606">
            <w:pPr>
              <w:rPr>
                <w:b/>
                <w:bCs/>
                <w:sz w:val="20"/>
                <w:szCs w:val="20"/>
              </w:rPr>
            </w:pPr>
            <w:r>
              <w:rPr>
                <w:b/>
                <w:color w:val="000000"/>
                <w:sz w:val="20"/>
                <w:rPrChange w:id="63" w:author="Doug Bell" w:date="2023-09-20T21:39:00Z">
                  <w:rPr>
                    <w:b/>
                    <w:sz w:val="20"/>
                  </w:rPr>
                </w:rPrChange>
              </w:rPr>
              <w:t>Deliverable and Description</w:t>
            </w:r>
          </w:p>
        </w:tc>
        <w:tc>
          <w:tcPr>
            <w:tcW w:w="5220" w:type="dxa"/>
            <w:tcBorders>
              <w:top w:val="single" w:sz="8" w:space="0" w:color="auto"/>
              <w:left w:val="nil"/>
              <w:bottom w:val="single" w:sz="8" w:space="0" w:color="auto"/>
              <w:right w:val="single" w:sz="8" w:space="0" w:color="auto"/>
            </w:tcBorders>
            <w:shd w:val="clear" w:color="auto" w:fill="00B0F0"/>
            <w:tcMar>
              <w:top w:w="0" w:type="dxa"/>
              <w:left w:w="108" w:type="dxa"/>
              <w:bottom w:w="0" w:type="dxa"/>
              <w:right w:w="108" w:type="dxa"/>
            </w:tcMar>
            <w:hideMark/>
            <w:tcPrChange w:id="64" w:author="Doug Bell" w:date="2023-09-20T21:39:00Z">
              <w:tcPr>
                <w:tcW w:w="5760" w:type="dxa"/>
                <w:shd w:val="clear" w:color="auto" w:fill="00B0F0"/>
                <w:hideMark/>
              </w:tcPr>
            </w:tcPrChange>
          </w:tcPr>
          <w:p w14:paraId="27D55170" w14:textId="77777777" w:rsidR="00316A2D" w:rsidRDefault="00316A2D" w:rsidP="001C5606">
            <w:pPr>
              <w:rPr>
                <w:b/>
                <w:bCs/>
                <w:sz w:val="20"/>
                <w:szCs w:val="20"/>
              </w:rPr>
            </w:pPr>
            <w:r>
              <w:rPr>
                <w:b/>
                <w:color w:val="000000"/>
                <w:sz w:val="20"/>
                <w:rPrChange w:id="65" w:author="Doug Bell" w:date="2023-09-20T21:39:00Z">
                  <w:rPr>
                    <w:b/>
                    <w:sz w:val="20"/>
                  </w:rPr>
                </w:rPrChange>
              </w:rPr>
              <w:t>Role of ERG’s Evaluation Work</w:t>
            </w:r>
          </w:p>
        </w:tc>
      </w:tr>
      <w:tr w:rsidR="00316A2D" w14:paraId="364D56CF" w14:textId="77777777" w:rsidTr="00316A2D">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66" w:author="Doug Bell" w:date="2023-09-20T21:39:00Z">
              <w:tcPr>
                <w:tcW w:w="1530" w:type="dxa"/>
                <w:vAlign w:val="center"/>
                <w:hideMark/>
              </w:tcPr>
            </w:tcPrChange>
          </w:tcPr>
          <w:p w14:paraId="0A21236A" w14:textId="77777777" w:rsidR="00316A2D" w:rsidRPr="00F33EEC" w:rsidRDefault="00316A2D" w:rsidP="001C5606">
            <w:pPr>
              <w:rPr>
                <w:b/>
                <w:color w:val="FFC000" w:themeColor="accent4"/>
                <w:sz w:val="20"/>
                <w:rPrChange w:id="67" w:author="Doug Bell" w:date="2023-09-20T21:39:00Z">
                  <w:rPr>
                    <w:color w:val="2E74B5" w:themeColor="accent5" w:themeShade="BF"/>
                    <w:sz w:val="20"/>
                  </w:rPr>
                </w:rPrChange>
              </w:rPr>
            </w:pPr>
            <w:r w:rsidRPr="00F33EEC">
              <w:rPr>
                <w:b/>
                <w:color w:val="FFC000" w:themeColor="accent4"/>
                <w:sz w:val="20"/>
                <w:rPrChange w:id="68" w:author="Doug Bell" w:date="2023-09-20T21:39:00Z">
                  <w:rPr>
                    <w:color w:val="2E74B5" w:themeColor="accent5" w:themeShade="BF"/>
                    <w:sz w:val="20"/>
                  </w:rPr>
                </w:rPrChange>
              </w:rPr>
              <w:t>Where we are</w:t>
            </w:r>
          </w:p>
        </w:tc>
        <w:tc>
          <w:tcPr>
            <w:tcW w:w="3865"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69" w:author="Doug Bell" w:date="2023-09-20T21:39:00Z">
              <w:tcPr>
                <w:tcW w:w="4140" w:type="dxa"/>
                <w:vAlign w:val="center"/>
                <w:hideMark/>
              </w:tcPr>
            </w:tcPrChange>
          </w:tcPr>
          <w:p w14:paraId="34583F0C" w14:textId="77777777" w:rsidR="00316A2D" w:rsidRDefault="00316A2D" w:rsidP="001C5606">
            <w:pPr>
              <w:rPr>
                <w:sz w:val="20"/>
                <w:szCs w:val="20"/>
              </w:rPr>
            </w:pPr>
            <w:r>
              <w:rPr>
                <w:sz w:val="20"/>
                <w:szCs w:val="20"/>
              </w:rPr>
              <w:t>Assessment of where we are with the 2014 Watershed Agreement</w:t>
            </w:r>
          </w:p>
          <w:p w14:paraId="38778946" w14:textId="77777777" w:rsidR="00316A2D" w:rsidRDefault="00316A2D" w:rsidP="00316A2D">
            <w:pPr>
              <w:pStyle w:val="ListParagraph"/>
              <w:numPr>
                <w:ilvl w:val="0"/>
                <w:numId w:val="9"/>
              </w:numPr>
              <w:spacing w:after="0" w:line="240" w:lineRule="auto"/>
              <w:rPr>
                <w:rFonts w:eastAsia="Times New Roman"/>
                <w:i/>
                <w:iCs/>
                <w:sz w:val="20"/>
                <w:szCs w:val="20"/>
              </w:rPr>
              <w:pPrChange w:id="70" w:author="Doug Bell" w:date="2023-09-20T21:39:00Z">
                <w:pPr>
                  <w:pStyle w:val="ListParagraph"/>
                  <w:numPr>
                    <w:numId w:val="9"/>
                  </w:numPr>
                  <w:ind w:left="360" w:hanging="360"/>
                </w:pPr>
              </w:pPrChange>
            </w:pPr>
            <w:r>
              <w:rPr>
                <w:rFonts w:eastAsia="Times New Roman"/>
                <w:i/>
                <w:iCs/>
                <w:sz w:val="20"/>
                <w:szCs w:val="20"/>
              </w:rPr>
              <w:t>E.g., Reaching 2025 Report</w:t>
            </w:r>
          </w:p>
        </w:tc>
        <w:tc>
          <w:tcPr>
            <w:tcW w:w="522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71" w:author="Doug Bell" w:date="2023-09-20T21:39:00Z">
              <w:tcPr>
                <w:tcW w:w="5760" w:type="dxa"/>
                <w:vAlign w:val="center"/>
                <w:hideMark/>
              </w:tcPr>
            </w:tcPrChange>
          </w:tcPr>
          <w:p w14:paraId="5CDA1B12" w14:textId="77777777" w:rsidR="00316A2D" w:rsidRDefault="00316A2D" w:rsidP="001C5606">
            <w:pPr>
              <w:rPr>
                <w:sz w:val="20"/>
                <w:szCs w:val="20"/>
              </w:rPr>
            </w:pPr>
            <w:r>
              <w:rPr>
                <w:b/>
                <w:bCs/>
                <w:i/>
                <w:iCs/>
                <w:sz w:val="20"/>
                <w:szCs w:val="20"/>
              </w:rPr>
              <w:t>Indirect role</w:t>
            </w:r>
            <w:r>
              <w:rPr>
                <w:sz w:val="20"/>
                <w:szCs w:val="20"/>
              </w:rPr>
              <w:t xml:space="preserve">. ERG’s work would be informed by this information. Additionally, ERG’s work can also inform this deliverable by reviewing the flow of program activities/outputs to outcomes/goals. </w:t>
            </w:r>
          </w:p>
        </w:tc>
      </w:tr>
      <w:tr w:rsidR="00316A2D" w14:paraId="6EA4D883" w14:textId="77777777" w:rsidTr="00316A2D">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Change w:id="72" w:author="Doug Bell" w:date="2023-09-20T21:39:00Z">
              <w:tcPr>
                <w:tcW w:w="1530" w:type="dxa"/>
                <w:vAlign w:val="center"/>
              </w:tcPr>
            </w:tcPrChange>
          </w:tcPr>
          <w:p w14:paraId="500811CC" w14:textId="5DE9801A" w:rsidR="00316A2D" w:rsidRPr="00F33EEC" w:rsidRDefault="000D756B" w:rsidP="001C5606">
            <w:pPr>
              <w:rPr>
                <w:b/>
                <w:color w:val="F4B083" w:themeColor="accent2" w:themeTint="99"/>
                <w:sz w:val="20"/>
                <w:rPrChange w:id="73" w:author="Doug Bell" w:date="2023-09-20T21:39:00Z">
                  <w:rPr>
                    <w:color w:val="FFC000"/>
                    <w:sz w:val="20"/>
                  </w:rPr>
                </w:rPrChange>
              </w:rPr>
            </w:pPr>
            <w:del w:id="74" w:author="Doug Bell" w:date="2023-09-20T21:39:00Z">
              <w:r w:rsidRPr="00851B63">
                <w:rPr>
                  <w:color w:val="FFC000"/>
                  <w:sz w:val="20"/>
                  <w:szCs w:val="20"/>
                </w:rPr>
                <w:delText>What</w:delText>
              </w:r>
            </w:del>
            <w:ins w:id="75" w:author="Doug Bell" w:date="2023-09-20T21:39:00Z">
              <w:r w:rsidR="00316A2D" w:rsidRPr="00F33EEC">
                <w:rPr>
                  <w:b/>
                  <w:bCs/>
                  <w:color w:val="F4B083" w:themeColor="accent2" w:themeTint="99"/>
                  <w:sz w:val="20"/>
                  <w:szCs w:val="20"/>
                </w:rPr>
                <w:t>Where do</w:t>
              </w:r>
            </w:ins>
            <w:r w:rsidR="00316A2D" w:rsidRPr="00F33EEC">
              <w:rPr>
                <w:b/>
                <w:color w:val="F4B083" w:themeColor="accent2" w:themeTint="99"/>
                <w:sz w:val="20"/>
                <w:rPrChange w:id="76" w:author="Doug Bell" w:date="2023-09-20T21:39:00Z">
                  <w:rPr>
                    <w:color w:val="FFC000"/>
                    <w:sz w:val="20"/>
                  </w:rPr>
                </w:rPrChange>
              </w:rPr>
              <w:t xml:space="preserve"> we </w:t>
            </w:r>
            <w:del w:id="77" w:author="Doug Bell" w:date="2023-09-20T21:39:00Z">
              <w:r w:rsidRPr="00851B63">
                <w:rPr>
                  <w:color w:val="FFC000"/>
                  <w:sz w:val="20"/>
                  <w:szCs w:val="20"/>
                </w:rPr>
                <w:delText>do</w:delText>
              </w:r>
            </w:del>
            <w:ins w:id="78" w:author="Doug Bell" w:date="2023-09-20T21:39:00Z">
              <w:r w:rsidR="00316A2D" w:rsidRPr="00F33EEC">
                <w:rPr>
                  <w:b/>
                  <w:bCs/>
                  <w:color w:val="F4B083" w:themeColor="accent2" w:themeTint="99"/>
                  <w:sz w:val="20"/>
                  <w:szCs w:val="20"/>
                </w:rPr>
                <w:t>want to be</w:t>
              </w:r>
            </w:ins>
          </w:p>
        </w:tc>
        <w:tc>
          <w:tcPr>
            <w:tcW w:w="3865" w:type="dxa"/>
            <w:tcBorders>
              <w:top w:val="nil"/>
              <w:left w:val="nil"/>
              <w:bottom w:val="single" w:sz="8" w:space="0" w:color="auto"/>
              <w:right w:val="single" w:sz="8" w:space="0" w:color="auto"/>
            </w:tcBorders>
            <w:tcMar>
              <w:top w:w="0" w:type="dxa"/>
              <w:left w:w="108" w:type="dxa"/>
              <w:bottom w:w="0" w:type="dxa"/>
              <w:right w:w="108" w:type="dxa"/>
            </w:tcMar>
            <w:vAlign w:val="center"/>
            <w:tcPrChange w:id="79" w:author="Doug Bell" w:date="2023-09-20T21:39:00Z">
              <w:tcPr>
                <w:tcW w:w="4140" w:type="dxa"/>
                <w:vAlign w:val="center"/>
              </w:tcPr>
            </w:tcPrChange>
          </w:tcPr>
          <w:p w14:paraId="609FADB4" w14:textId="77777777" w:rsidR="00316A2D" w:rsidRDefault="00316A2D" w:rsidP="001C5606">
            <w:pPr>
              <w:rPr>
                <w:moveTo w:id="80" w:author="Doug Bell" w:date="2023-09-20T21:39:00Z"/>
                <w:sz w:val="20"/>
                <w:szCs w:val="20"/>
              </w:rPr>
            </w:pPr>
            <w:moveToRangeStart w:id="81" w:author="Doug Bell" w:date="2023-09-20T21:39:00Z" w:name="move146138407"/>
            <w:moveTo w:id="82" w:author="Doug Bell" w:date="2023-09-20T21:39:00Z">
              <w:r>
                <w:rPr>
                  <w:sz w:val="20"/>
                  <w:szCs w:val="20"/>
                </w:rPr>
                <w:t>Vision Statement</w:t>
              </w:r>
            </w:moveTo>
          </w:p>
          <w:p w14:paraId="61E45FCD" w14:textId="77777777" w:rsidR="000D756B" w:rsidRDefault="00316A2D" w:rsidP="004356CD">
            <w:pPr>
              <w:rPr>
                <w:del w:id="83" w:author="Doug Bell" w:date="2023-09-20T21:39:00Z"/>
                <w:sz w:val="20"/>
                <w:szCs w:val="20"/>
              </w:rPr>
            </w:pPr>
            <w:moveTo w:id="84" w:author="Doug Bell" w:date="2023-09-20T21:39:00Z">
              <w:r w:rsidRPr="00F33EEC">
                <w:rPr>
                  <w:rFonts w:eastAsia="Times New Roman"/>
                  <w:i/>
                  <w:iCs/>
                  <w:sz w:val="20"/>
                  <w:szCs w:val="20"/>
                </w:rPr>
                <w:t>Reaffirm or modify?</w:t>
              </w:r>
            </w:moveTo>
            <w:moveToRangeEnd w:id="81"/>
            <w:del w:id="85" w:author="Doug Bell" w:date="2023-09-20T21:39:00Z">
              <w:r w:rsidR="000D756B" w:rsidRPr="00851B63">
                <w:rPr>
                  <w:sz w:val="20"/>
                  <w:szCs w:val="20"/>
                </w:rPr>
                <w:delText>Value assessment of the 2014 Bay Watershed Agreement</w:delText>
              </w:r>
            </w:del>
          </w:p>
          <w:p w14:paraId="4C99A6BD" w14:textId="77777777" w:rsidR="00316A2D" w:rsidRDefault="00316A2D" w:rsidP="00316A2D">
            <w:pPr>
              <w:pStyle w:val="ListParagraph"/>
              <w:numPr>
                <w:ilvl w:val="0"/>
                <w:numId w:val="9"/>
              </w:numPr>
              <w:spacing w:after="0" w:line="240" w:lineRule="auto"/>
              <w:rPr>
                <w:moveFrom w:id="86" w:author="Doug Bell" w:date="2023-09-20T21:39:00Z"/>
                <w:rFonts w:eastAsia="Times New Roman"/>
                <w:i/>
                <w:iCs/>
                <w:sz w:val="20"/>
                <w:szCs w:val="20"/>
              </w:rPr>
              <w:pPrChange w:id="87" w:author="Doug Bell" w:date="2023-09-20T21:39:00Z">
                <w:pPr>
                  <w:pStyle w:val="ListParagraph"/>
                  <w:numPr>
                    <w:numId w:val="9"/>
                  </w:numPr>
                  <w:ind w:left="360" w:hanging="360"/>
                </w:pPr>
              </w:pPrChange>
            </w:pPr>
            <w:moveFromRangeStart w:id="88" w:author="Doug Bell" w:date="2023-09-20T21:39:00Z" w:name="move146138408"/>
            <w:moveFrom w:id="89" w:author="Doug Bell" w:date="2023-09-20T21:39:00Z">
              <w:r>
                <w:rPr>
                  <w:rFonts w:eastAsia="Times New Roman"/>
                  <w:i/>
                  <w:iCs/>
                  <w:sz w:val="20"/>
                  <w:szCs w:val="20"/>
                </w:rPr>
                <w:t>What is the ability of the partnership to positively impact each goal and outcome?</w:t>
              </w:r>
            </w:moveFrom>
          </w:p>
          <w:p w14:paraId="68D7B020" w14:textId="3D9E7807" w:rsidR="00316A2D" w:rsidRPr="00F33EEC" w:rsidRDefault="00316A2D" w:rsidP="00316A2D">
            <w:pPr>
              <w:pStyle w:val="ListParagraph"/>
              <w:numPr>
                <w:ilvl w:val="0"/>
                <w:numId w:val="9"/>
              </w:numPr>
              <w:spacing w:line="252" w:lineRule="auto"/>
              <w:rPr>
                <w:sz w:val="20"/>
                <w:szCs w:val="20"/>
              </w:rPr>
              <w:pPrChange w:id="90" w:author="Doug Bell" w:date="2023-09-20T21:39:00Z">
                <w:pPr>
                  <w:pStyle w:val="ListParagraph"/>
                  <w:numPr>
                    <w:numId w:val="9"/>
                  </w:numPr>
                  <w:ind w:left="360" w:hanging="360"/>
                </w:pPr>
              </w:pPrChange>
            </w:pPr>
            <w:moveFrom w:id="91" w:author="Doug Bell" w:date="2023-09-20T21:39:00Z">
              <w:r>
                <w:rPr>
                  <w:rFonts w:eastAsia="Times New Roman"/>
                  <w:i/>
                  <w:iCs/>
                  <w:sz w:val="20"/>
                  <w:szCs w:val="20"/>
                </w:rPr>
                <w:t>Do we have the right outcomes for our goals and the right goals for our vision?</w:t>
              </w:r>
              <w:r>
                <w:rPr>
                  <w:rFonts w:eastAsia="Times New Roman"/>
                  <w:sz w:val="20"/>
                  <w:szCs w:val="20"/>
                </w:rPr>
                <w:t xml:space="preserve"> </w:t>
              </w:r>
            </w:moveFrom>
            <w:moveFromRangeEnd w:id="88"/>
          </w:p>
        </w:tc>
        <w:tc>
          <w:tcPr>
            <w:tcW w:w="5220" w:type="dxa"/>
            <w:tcBorders>
              <w:top w:val="nil"/>
              <w:left w:val="nil"/>
              <w:bottom w:val="single" w:sz="8" w:space="0" w:color="auto"/>
              <w:right w:val="single" w:sz="8" w:space="0" w:color="auto"/>
            </w:tcBorders>
            <w:tcMar>
              <w:top w:w="0" w:type="dxa"/>
              <w:left w:w="108" w:type="dxa"/>
              <w:bottom w:w="0" w:type="dxa"/>
              <w:right w:w="108" w:type="dxa"/>
            </w:tcMar>
            <w:vAlign w:val="center"/>
            <w:tcPrChange w:id="92" w:author="Doug Bell" w:date="2023-09-20T21:39:00Z">
              <w:tcPr>
                <w:tcW w:w="5760" w:type="dxa"/>
                <w:vAlign w:val="center"/>
              </w:tcPr>
            </w:tcPrChange>
          </w:tcPr>
          <w:p w14:paraId="358C9E62" w14:textId="2ED0058F" w:rsidR="00316A2D" w:rsidRDefault="00316A2D" w:rsidP="001C5606">
            <w:pPr>
              <w:rPr>
                <w:b/>
                <w:i/>
                <w:sz w:val="20"/>
                <w:rPrChange w:id="93" w:author="Doug Bell" w:date="2023-09-20T21:39:00Z">
                  <w:rPr>
                    <w:sz w:val="20"/>
                  </w:rPr>
                </w:rPrChange>
              </w:rPr>
            </w:pPr>
            <w:moveToRangeStart w:id="94" w:author="Doug Bell" w:date="2023-09-20T21:39:00Z" w:name="move146138409"/>
            <w:moveTo w:id="95" w:author="Doug Bell" w:date="2023-09-20T21:39:00Z">
              <w:r>
                <w:rPr>
                  <w:b/>
                  <w:bCs/>
                  <w:i/>
                  <w:iCs/>
                  <w:sz w:val="20"/>
                  <w:szCs w:val="20"/>
                </w:rPr>
                <w:t xml:space="preserve">Indirect role. </w:t>
              </w:r>
              <w:r>
                <w:rPr>
                  <w:sz w:val="20"/>
                  <w:szCs w:val="20"/>
                </w:rPr>
                <w:t>ERG’s work on the assessment will inform any changes to the vision currently reflected in the Agreement.</w:t>
              </w:r>
            </w:moveTo>
            <w:moveFromRangeStart w:id="96" w:author="Doug Bell" w:date="2023-09-20T21:39:00Z" w:name="move146138410"/>
            <w:moveToRangeEnd w:id="94"/>
            <w:moveFrom w:id="97" w:author="Doug Bell" w:date="2023-09-20T21:39:00Z">
              <w:r>
                <w:rPr>
                  <w:b/>
                  <w:bCs/>
                  <w:i/>
                  <w:iCs/>
                  <w:sz w:val="20"/>
                  <w:szCs w:val="20"/>
                </w:rPr>
                <w:t>Direct role</w:t>
              </w:r>
              <w:r>
                <w:rPr>
                  <w:sz w:val="20"/>
                  <w:szCs w:val="20"/>
                </w:rPr>
                <w:t>. ERG’s EQ3 will provide an assessment of how the program is structured to meet its outcomes and goals. Understanding the flow of activities to output to outcomes and (ultimately) goals will provide the program with an assessment of how value is being created.</w:t>
              </w:r>
            </w:moveFrom>
            <w:moveFromRangeEnd w:id="96"/>
          </w:p>
        </w:tc>
      </w:tr>
      <w:tr w:rsidR="00316A2D" w14:paraId="4F618B04" w14:textId="77777777" w:rsidTr="00316A2D">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Change w:id="98" w:author="Doug Bell" w:date="2023-09-20T21:39:00Z">
              <w:tcPr>
                <w:tcW w:w="1530" w:type="dxa"/>
                <w:vAlign w:val="center"/>
                <w:hideMark/>
              </w:tcPr>
            </w:tcPrChange>
          </w:tcPr>
          <w:p w14:paraId="7D720B39" w14:textId="77777777" w:rsidR="000D756B" w:rsidRPr="00037B5D" w:rsidRDefault="000D756B" w:rsidP="004356CD">
            <w:pPr>
              <w:rPr>
                <w:del w:id="99" w:author="Doug Bell" w:date="2023-09-20T21:39:00Z"/>
                <w:color w:val="7030A0"/>
                <w:sz w:val="20"/>
                <w:szCs w:val="20"/>
              </w:rPr>
            </w:pPr>
            <w:del w:id="100" w:author="Doug Bell" w:date="2023-09-20T21:39:00Z">
              <w:r w:rsidRPr="00037B5D">
                <w:rPr>
                  <w:color w:val="7030A0"/>
                  <w:sz w:val="20"/>
                  <w:szCs w:val="20"/>
                </w:rPr>
                <w:delText>Where we want to be</w:delText>
              </w:r>
            </w:del>
          </w:p>
          <w:p w14:paraId="4512FB4C" w14:textId="77777777" w:rsidR="00316A2D" w:rsidRPr="00F33EEC" w:rsidRDefault="00316A2D" w:rsidP="001C5606">
            <w:pPr>
              <w:rPr>
                <w:color w:val="5B9BD5" w:themeColor="accent5"/>
                <w:sz w:val="20"/>
                <w:rPrChange w:id="101" w:author="Doug Bell" w:date="2023-09-20T21:39:00Z">
                  <w:rPr>
                    <w:color w:val="FFC000"/>
                    <w:sz w:val="20"/>
                  </w:rPr>
                </w:rPrChange>
              </w:rPr>
            </w:pPr>
            <w:ins w:id="102" w:author="Doug Bell" w:date="2023-09-20T21:39:00Z">
              <w:r w:rsidRPr="00F33EEC">
                <w:rPr>
                  <w:b/>
                  <w:bCs/>
                  <w:color w:val="5B9BD5" w:themeColor="accent5"/>
                  <w:sz w:val="20"/>
                  <w:szCs w:val="20"/>
                </w:rPr>
                <w:t xml:space="preserve">Path </w:t>
              </w:r>
              <w:r>
                <w:rPr>
                  <w:b/>
                  <w:bCs/>
                  <w:color w:val="5B9BD5" w:themeColor="accent5"/>
                  <w:sz w:val="20"/>
                  <w:szCs w:val="20"/>
                </w:rPr>
                <w:t>f</w:t>
              </w:r>
              <w:r w:rsidRPr="00F33EEC">
                <w:rPr>
                  <w:b/>
                  <w:bCs/>
                  <w:color w:val="5B9BD5" w:themeColor="accent5"/>
                  <w:sz w:val="20"/>
                  <w:szCs w:val="20"/>
                </w:rPr>
                <w:t>orward</w:t>
              </w:r>
            </w:ins>
          </w:p>
        </w:tc>
        <w:tc>
          <w:tcPr>
            <w:tcW w:w="3865"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103" w:author="Doug Bell" w:date="2023-09-20T21:39:00Z">
              <w:tcPr>
                <w:tcW w:w="4140" w:type="dxa"/>
                <w:vAlign w:val="center"/>
                <w:hideMark/>
              </w:tcPr>
            </w:tcPrChange>
          </w:tcPr>
          <w:p w14:paraId="043F670F" w14:textId="77777777" w:rsidR="00316A2D" w:rsidRDefault="00316A2D" w:rsidP="001C5606">
            <w:pPr>
              <w:rPr>
                <w:ins w:id="104" w:author="Doug Bell" w:date="2023-09-20T21:39:00Z"/>
                <w:sz w:val="20"/>
                <w:szCs w:val="20"/>
              </w:rPr>
            </w:pPr>
            <w:ins w:id="105" w:author="Doug Bell" w:date="2023-09-20T21:39:00Z">
              <w:r>
                <w:rPr>
                  <w:sz w:val="20"/>
                  <w:szCs w:val="20"/>
                </w:rPr>
                <w:t>Impact Assessment</w:t>
              </w:r>
            </w:ins>
          </w:p>
          <w:p w14:paraId="0F6152C4" w14:textId="77777777" w:rsidR="00316A2D" w:rsidRDefault="00316A2D" w:rsidP="00316A2D">
            <w:pPr>
              <w:pStyle w:val="ListParagraph"/>
              <w:numPr>
                <w:ilvl w:val="0"/>
                <w:numId w:val="9"/>
              </w:numPr>
              <w:spacing w:after="0" w:line="240" w:lineRule="auto"/>
              <w:rPr>
                <w:moveTo w:id="106" w:author="Doug Bell" w:date="2023-09-20T21:39:00Z"/>
                <w:rFonts w:eastAsia="Times New Roman"/>
                <w:i/>
                <w:iCs/>
                <w:sz w:val="20"/>
                <w:szCs w:val="20"/>
              </w:rPr>
              <w:pPrChange w:id="107" w:author="Doug Bell" w:date="2023-09-20T21:39:00Z">
                <w:pPr>
                  <w:pStyle w:val="ListParagraph"/>
                  <w:numPr>
                    <w:numId w:val="9"/>
                  </w:numPr>
                  <w:ind w:left="360" w:hanging="360"/>
                </w:pPr>
              </w:pPrChange>
            </w:pPr>
            <w:moveToRangeStart w:id="108" w:author="Doug Bell" w:date="2023-09-20T21:39:00Z" w:name="move146138408"/>
            <w:moveTo w:id="109" w:author="Doug Bell" w:date="2023-09-20T21:39:00Z">
              <w:r>
                <w:rPr>
                  <w:rFonts w:eastAsia="Times New Roman"/>
                  <w:i/>
                  <w:iCs/>
                  <w:sz w:val="20"/>
                  <w:szCs w:val="20"/>
                </w:rPr>
                <w:t>What is the ability of the partnership to positively impact each goal and outcome?</w:t>
              </w:r>
            </w:moveTo>
          </w:p>
          <w:p w14:paraId="1B258677" w14:textId="77777777" w:rsidR="00316A2D" w:rsidRDefault="00316A2D" w:rsidP="001C5606">
            <w:pPr>
              <w:rPr>
                <w:moveFrom w:id="110" w:author="Doug Bell" w:date="2023-09-20T21:39:00Z"/>
                <w:sz w:val="20"/>
                <w:szCs w:val="20"/>
              </w:rPr>
            </w:pPr>
            <w:moveTo w:id="111" w:author="Doug Bell" w:date="2023-09-20T21:39:00Z">
              <w:r>
                <w:rPr>
                  <w:rFonts w:eastAsia="Times New Roman"/>
                  <w:i/>
                  <w:iCs/>
                  <w:sz w:val="20"/>
                  <w:szCs w:val="20"/>
                </w:rPr>
                <w:t>Do we have the right outcomes for our goals and the right goals for our vision?</w:t>
              </w:r>
              <w:r>
                <w:rPr>
                  <w:rFonts w:eastAsia="Times New Roman"/>
                  <w:sz w:val="20"/>
                  <w:szCs w:val="20"/>
                </w:rPr>
                <w:t xml:space="preserve"> </w:t>
              </w:r>
            </w:moveTo>
            <w:moveFromRangeStart w:id="112" w:author="Doug Bell" w:date="2023-09-20T21:39:00Z" w:name="move146138407"/>
            <w:moveToRangeEnd w:id="108"/>
            <w:moveFrom w:id="113" w:author="Doug Bell" w:date="2023-09-20T21:39:00Z">
              <w:r>
                <w:rPr>
                  <w:sz w:val="20"/>
                  <w:szCs w:val="20"/>
                </w:rPr>
                <w:t>Vision Statement</w:t>
              </w:r>
            </w:moveFrom>
          </w:p>
          <w:p w14:paraId="23B0D20B" w14:textId="433EE96A" w:rsidR="00316A2D" w:rsidRDefault="00316A2D" w:rsidP="00316A2D">
            <w:pPr>
              <w:pStyle w:val="ListParagraph"/>
              <w:numPr>
                <w:ilvl w:val="0"/>
                <w:numId w:val="9"/>
              </w:numPr>
              <w:spacing w:after="0" w:line="240" w:lineRule="auto"/>
              <w:rPr>
                <w:sz w:val="20"/>
                <w:rPrChange w:id="114" w:author="Doug Bell" w:date="2023-09-20T21:39:00Z">
                  <w:rPr>
                    <w:i/>
                    <w:sz w:val="20"/>
                  </w:rPr>
                </w:rPrChange>
              </w:rPr>
              <w:pPrChange w:id="115" w:author="Doug Bell" w:date="2023-09-20T21:39:00Z">
                <w:pPr>
                  <w:pStyle w:val="ListParagraph"/>
                  <w:numPr>
                    <w:numId w:val="10"/>
                  </w:numPr>
                  <w:ind w:left="360" w:hanging="360"/>
                </w:pPr>
              </w:pPrChange>
            </w:pPr>
            <w:moveFrom w:id="116" w:author="Doug Bell" w:date="2023-09-20T21:39:00Z">
              <w:r w:rsidRPr="00F33EEC">
                <w:rPr>
                  <w:rFonts w:eastAsia="Times New Roman"/>
                  <w:i/>
                  <w:iCs/>
                  <w:sz w:val="20"/>
                  <w:szCs w:val="20"/>
                </w:rPr>
                <w:t>Reaffirm or modify?</w:t>
              </w:r>
            </w:moveFrom>
            <w:moveFromRangeEnd w:id="112"/>
            <w:del w:id="117" w:author="Doug Bell" w:date="2023-09-20T21:39:00Z">
              <w:r w:rsidR="000D756B" w:rsidRPr="00037B5D">
                <w:rPr>
                  <w:i/>
                  <w:iCs/>
                  <w:sz w:val="20"/>
                  <w:szCs w:val="20"/>
                </w:rPr>
                <w:delText xml:space="preserve"> </w:delText>
              </w:r>
            </w:del>
          </w:p>
        </w:tc>
        <w:tc>
          <w:tcPr>
            <w:tcW w:w="5220" w:type="dxa"/>
            <w:tcBorders>
              <w:top w:val="nil"/>
              <w:left w:val="nil"/>
              <w:bottom w:val="single" w:sz="8" w:space="0" w:color="auto"/>
              <w:right w:val="single" w:sz="8" w:space="0" w:color="auto"/>
            </w:tcBorders>
            <w:tcMar>
              <w:top w:w="0" w:type="dxa"/>
              <w:left w:w="108" w:type="dxa"/>
              <w:bottom w:w="0" w:type="dxa"/>
              <w:right w:w="108" w:type="dxa"/>
            </w:tcMar>
            <w:vAlign w:val="center"/>
            <w:hideMark/>
            <w:tcPrChange w:id="118" w:author="Doug Bell" w:date="2023-09-20T21:39:00Z">
              <w:tcPr>
                <w:tcW w:w="5760" w:type="dxa"/>
                <w:vAlign w:val="center"/>
                <w:hideMark/>
              </w:tcPr>
            </w:tcPrChange>
          </w:tcPr>
          <w:p w14:paraId="5176A33F" w14:textId="50774700" w:rsidR="00316A2D" w:rsidRDefault="00316A2D" w:rsidP="001C5606">
            <w:pPr>
              <w:rPr>
                <w:sz w:val="20"/>
                <w:szCs w:val="20"/>
              </w:rPr>
            </w:pPr>
            <w:moveToRangeStart w:id="119" w:author="Doug Bell" w:date="2023-09-20T21:39:00Z" w:name="move146138410"/>
            <w:moveTo w:id="120" w:author="Doug Bell" w:date="2023-09-20T21:39:00Z">
              <w:r>
                <w:rPr>
                  <w:b/>
                  <w:bCs/>
                  <w:i/>
                  <w:iCs/>
                  <w:sz w:val="20"/>
                  <w:szCs w:val="20"/>
                </w:rPr>
                <w:t>Direct role</w:t>
              </w:r>
              <w:r>
                <w:rPr>
                  <w:sz w:val="20"/>
                  <w:szCs w:val="20"/>
                </w:rPr>
                <w:t>. ERG’s EQ3 will provide an assessment of how the program is structured to meet its outcomes and goals. Understanding the flow of activities to output to outcomes and (ultimately) goals will provide the program with an assessment of how value is being created.</w:t>
              </w:r>
            </w:moveTo>
            <w:moveFromRangeStart w:id="121" w:author="Doug Bell" w:date="2023-09-20T21:39:00Z" w:name="move146138409"/>
            <w:moveToRangeEnd w:id="119"/>
            <w:moveFrom w:id="122" w:author="Doug Bell" w:date="2023-09-20T21:39:00Z">
              <w:r>
                <w:rPr>
                  <w:b/>
                  <w:bCs/>
                  <w:i/>
                  <w:iCs/>
                  <w:sz w:val="20"/>
                  <w:szCs w:val="20"/>
                </w:rPr>
                <w:t xml:space="preserve">Indirect role. </w:t>
              </w:r>
              <w:r>
                <w:rPr>
                  <w:sz w:val="20"/>
                  <w:szCs w:val="20"/>
                </w:rPr>
                <w:t>ERG’s work on the assessment will inform any changes to the vision currently reflected in the Agreement.</w:t>
              </w:r>
            </w:moveFrom>
            <w:moveFromRangeEnd w:id="121"/>
            <w:del w:id="123" w:author="Doug Bell" w:date="2023-09-20T21:39:00Z">
              <w:r w:rsidR="000D756B">
                <w:rPr>
                  <w:sz w:val="20"/>
                  <w:szCs w:val="20"/>
                </w:rPr>
                <w:delText xml:space="preserve"> </w:delText>
              </w:r>
            </w:del>
          </w:p>
        </w:tc>
      </w:tr>
      <w:tr w:rsidR="00316A2D" w14:paraId="007D21B4" w14:textId="77777777" w:rsidTr="00316A2D">
        <w:tc>
          <w:tcPr>
            <w:tcW w:w="153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Change w:id="124" w:author="Doug Bell" w:date="2023-09-20T21:39:00Z">
              <w:tcPr>
                <w:tcW w:w="1530" w:type="dxa"/>
                <w:vAlign w:val="center"/>
                <w:hideMark/>
              </w:tcPr>
            </w:tcPrChange>
          </w:tcPr>
          <w:p w14:paraId="6C1EFE34" w14:textId="0AEBA764" w:rsidR="00316A2D" w:rsidRPr="00F33EEC" w:rsidRDefault="000D756B" w:rsidP="001C5606">
            <w:pPr>
              <w:rPr>
                <w:b/>
                <w:color w:val="2E74B5" w:themeColor="accent5" w:themeShade="BF"/>
                <w:sz w:val="20"/>
                <w:rPrChange w:id="125" w:author="Doug Bell" w:date="2023-09-20T21:39:00Z">
                  <w:rPr>
                    <w:color w:val="92D050"/>
                    <w:sz w:val="20"/>
                  </w:rPr>
                </w:rPrChange>
              </w:rPr>
            </w:pPr>
            <w:del w:id="126" w:author="Doug Bell" w:date="2023-09-20T21:39:00Z">
              <w:r w:rsidRPr="00851B63">
                <w:rPr>
                  <w:color w:val="92D050"/>
                  <w:sz w:val="20"/>
                  <w:szCs w:val="20"/>
                </w:rPr>
                <w:delText>Potential changes</w:delText>
              </w:r>
            </w:del>
            <w:ins w:id="127" w:author="Doug Bell" w:date="2023-09-20T21:39:00Z">
              <w:r w:rsidR="00316A2D" w:rsidRPr="00F33EEC">
                <w:rPr>
                  <w:b/>
                  <w:bCs/>
                  <w:color w:val="2E74B5" w:themeColor="accent5" w:themeShade="BF"/>
                  <w:sz w:val="20"/>
                  <w:szCs w:val="20"/>
                </w:rPr>
                <w:t>What we do</w:t>
              </w:r>
            </w:ins>
          </w:p>
        </w:tc>
        <w:tc>
          <w:tcPr>
            <w:tcW w:w="3865" w:type="dxa"/>
            <w:tcBorders>
              <w:top w:val="nil"/>
              <w:left w:val="nil"/>
              <w:bottom w:val="single" w:sz="4" w:space="0" w:color="auto"/>
              <w:right w:val="single" w:sz="8" w:space="0" w:color="auto"/>
            </w:tcBorders>
            <w:tcMar>
              <w:top w:w="0" w:type="dxa"/>
              <w:left w:w="108" w:type="dxa"/>
              <w:bottom w:w="0" w:type="dxa"/>
              <w:right w:w="108" w:type="dxa"/>
            </w:tcMar>
            <w:vAlign w:val="center"/>
            <w:tcPrChange w:id="128" w:author="Doug Bell" w:date="2023-09-20T21:39:00Z">
              <w:tcPr>
                <w:tcW w:w="4140" w:type="dxa"/>
                <w:vAlign w:val="center"/>
              </w:tcPr>
            </w:tcPrChange>
          </w:tcPr>
          <w:p w14:paraId="7C0B045A" w14:textId="0D815962" w:rsidR="00316A2D" w:rsidRDefault="00316A2D" w:rsidP="001C5606">
            <w:pPr>
              <w:rPr>
                <w:sz w:val="20"/>
                <w:szCs w:val="20"/>
              </w:rPr>
            </w:pPr>
            <w:r>
              <w:rPr>
                <w:sz w:val="20"/>
                <w:szCs w:val="20"/>
              </w:rPr>
              <w:t>Recommendation on what to do with the Watershed Agreement post</w:t>
            </w:r>
            <w:del w:id="129" w:author="Doug Bell" w:date="2023-09-20T21:39:00Z">
              <w:r w:rsidR="000D756B" w:rsidRPr="00851B63">
                <w:rPr>
                  <w:sz w:val="20"/>
                  <w:szCs w:val="20"/>
                </w:rPr>
                <w:delText xml:space="preserve"> </w:delText>
              </w:r>
            </w:del>
            <w:ins w:id="130" w:author="Doug Bell" w:date="2023-09-20T21:39:00Z">
              <w:r>
                <w:rPr>
                  <w:sz w:val="20"/>
                  <w:szCs w:val="20"/>
                </w:rPr>
                <w:t>-</w:t>
              </w:r>
            </w:ins>
            <w:proofErr w:type="gramStart"/>
            <w:r>
              <w:rPr>
                <w:sz w:val="20"/>
                <w:szCs w:val="20"/>
              </w:rPr>
              <w:t>2025</w:t>
            </w:r>
            <w:proofErr w:type="gramEnd"/>
          </w:p>
          <w:p w14:paraId="4DB2ED73" w14:textId="77777777" w:rsidR="00316A2D" w:rsidRDefault="00316A2D" w:rsidP="00316A2D">
            <w:pPr>
              <w:pStyle w:val="ListParagraph"/>
              <w:numPr>
                <w:ilvl w:val="0"/>
                <w:numId w:val="10"/>
              </w:numPr>
              <w:spacing w:after="0" w:line="240" w:lineRule="auto"/>
              <w:rPr>
                <w:rFonts w:eastAsia="Times New Roman"/>
                <w:i/>
                <w:iCs/>
                <w:sz w:val="20"/>
                <w:szCs w:val="20"/>
              </w:rPr>
              <w:pPrChange w:id="131" w:author="Doug Bell" w:date="2023-09-20T21:39:00Z">
                <w:pPr>
                  <w:pStyle w:val="ListParagraph"/>
                  <w:numPr>
                    <w:numId w:val="10"/>
                  </w:numPr>
                  <w:ind w:left="360" w:hanging="360"/>
                </w:pPr>
              </w:pPrChange>
            </w:pPr>
            <w:r>
              <w:rPr>
                <w:rFonts w:eastAsia="Times New Roman"/>
                <w:i/>
                <w:iCs/>
                <w:sz w:val="20"/>
                <w:szCs w:val="20"/>
              </w:rPr>
              <w:t xml:space="preserve">Amend and extend? </w:t>
            </w:r>
          </w:p>
          <w:p w14:paraId="644C3F40" w14:textId="77777777" w:rsidR="00316A2D" w:rsidRDefault="00316A2D" w:rsidP="00316A2D">
            <w:pPr>
              <w:pStyle w:val="ListParagraph"/>
              <w:numPr>
                <w:ilvl w:val="0"/>
                <w:numId w:val="10"/>
              </w:numPr>
              <w:spacing w:after="0" w:line="240" w:lineRule="auto"/>
              <w:rPr>
                <w:rFonts w:eastAsia="Times New Roman"/>
                <w:i/>
                <w:iCs/>
                <w:sz w:val="20"/>
                <w:szCs w:val="20"/>
              </w:rPr>
              <w:pPrChange w:id="132" w:author="Doug Bell" w:date="2023-09-20T21:39:00Z">
                <w:pPr>
                  <w:pStyle w:val="ListParagraph"/>
                  <w:numPr>
                    <w:numId w:val="10"/>
                  </w:numPr>
                  <w:ind w:left="360" w:hanging="360"/>
                </w:pPr>
              </w:pPrChange>
            </w:pPr>
            <w:r>
              <w:rPr>
                <w:rFonts w:eastAsia="Times New Roman"/>
                <w:i/>
                <w:iCs/>
                <w:sz w:val="20"/>
                <w:szCs w:val="20"/>
              </w:rPr>
              <w:t xml:space="preserve">Reform and rewrite? </w:t>
            </w:r>
          </w:p>
          <w:p w14:paraId="5C23585C" w14:textId="77777777" w:rsidR="00316A2D" w:rsidRDefault="00316A2D" w:rsidP="001C5606">
            <w:pPr>
              <w:pStyle w:val="ListParagraph"/>
              <w:spacing w:after="0" w:line="240" w:lineRule="auto"/>
              <w:ind w:left="360"/>
              <w:rPr>
                <w:sz w:val="20"/>
                <w:szCs w:val="20"/>
              </w:rPr>
              <w:pPrChange w:id="133" w:author="Doug Bell" w:date="2023-09-20T21:39:00Z">
                <w:pPr>
                  <w:pStyle w:val="ListParagraph"/>
                  <w:ind w:left="360"/>
                </w:pPr>
              </w:pPrChange>
            </w:pPr>
          </w:p>
        </w:tc>
        <w:tc>
          <w:tcPr>
            <w:tcW w:w="5220" w:type="dxa"/>
            <w:tcBorders>
              <w:top w:val="nil"/>
              <w:left w:val="nil"/>
              <w:bottom w:val="single" w:sz="4" w:space="0" w:color="auto"/>
              <w:right w:val="single" w:sz="8" w:space="0" w:color="auto"/>
            </w:tcBorders>
            <w:tcMar>
              <w:top w:w="0" w:type="dxa"/>
              <w:left w:w="108" w:type="dxa"/>
              <w:bottom w:w="0" w:type="dxa"/>
              <w:right w:w="108" w:type="dxa"/>
            </w:tcMar>
            <w:vAlign w:val="center"/>
            <w:hideMark/>
            <w:tcPrChange w:id="134" w:author="Doug Bell" w:date="2023-09-20T21:39:00Z">
              <w:tcPr>
                <w:tcW w:w="5760" w:type="dxa"/>
                <w:vAlign w:val="center"/>
                <w:hideMark/>
              </w:tcPr>
            </w:tcPrChange>
          </w:tcPr>
          <w:p w14:paraId="5301A0A8" w14:textId="77777777" w:rsidR="00316A2D" w:rsidRDefault="00316A2D" w:rsidP="001C5606">
            <w:pPr>
              <w:rPr>
                <w:sz w:val="20"/>
                <w:szCs w:val="20"/>
              </w:rPr>
            </w:pPr>
            <w:r>
              <w:rPr>
                <w:b/>
                <w:bCs/>
                <w:i/>
                <w:iCs/>
                <w:sz w:val="20"/>
                <w:szCs w:val="20"/>
              </w:rPr>
              <w:t>Indirect role</w:t>
            </w:r>
            <w:r>
              <w:rPr>
                <w:sz w:val="20"/>
                <w:szCs w:val="20"/>
              </w:rPr>
              <w:t>. ERG’s work will provide broad assessments of what has been working and what needs to be improved. This information could/should be used in thinking about what the Agreement looks like after 2025.</w:t>
            </w:r>
          </w:p>
        </w:tc>
      </w:tr>
      <w:tr w:rsidR="00316A2D" w14:paraId="19802864" w14:textId="77777777" w:rsidTr="00316A2D">
        <w:tc>
          <w:tcPr>
            <w:tcW w:w="1530"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Change w:id="135" w:author="Doug Bell" w:date="2023-09-20T21:39:00Z">
              <w:tcPr>
                <w:tcW w:w="1530" w:type="dxa"/>
                <w:vAlign w:val="center"/>
                <w:hideMark/>
              </w:tcPr>
            </w:tcPrChange>
          </w:tcPr>
          <w:p w14:paraId="5B82B39B" w14:textId="77777777" w:rsidR="00316A2D" w:rsidRPr="00F33EEC" w:rsidRDefault="00316A2D" w:rsidP="001C5606">
            <w:pPr>
              <w:rPr>
                <w:b/>
                <w:color w:val="1F4E79" w:themeColor="accent5" w:themeShade="80"/>
                <w:sz w:val="20"/>
                <w:rPrChange w:id="136" w:author="Doug Bell" w:date="2023-09-20T21:39:00Z">
                  <w:rPr>
                    <w:color w:val="FF0000"/>
                    <w:sz w:val="20"/>
                  </w:rPr>
                </w:rPrChange>
              </w:rPr>
            </w:pPr>
            <w:r w:rsidRPr="00F33EEC">
              <w:rPr>
                <w:b/>
                <w:color w:val="1F4E79" w:themeColor="accent5" w:themeShade="80"/>
                <w:sz w:val="20"/>
                <w:rPrChange w:id="137" w:author="Doug Bell" w:date="2023-09-20T21:39:00Z">
                  <w:rPr>
                    <w:color w:val="FF0000"/>
                    <w:sz w:val="20"/>
                  </w:rPr>
                </w:rPrChange>
              </w:rPr>
              <w:t>How we work</w:t>
            </w:r>
          </w:p>
        </w:tc>
        <w:tc>
          <w:tcPr>
            <w:tcW w:w="386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Change w:id="138" w:author="Doug Bell" w:date="2023-09-20T21:39:00Z">
              <w:tcPr>
                <w:tcW w:w="4140" w:type="dxa"/>
                <w:vAlign w:val="center"/>
                <w:hideMark/>
              </w:tcPr>
            </w:tcPrChange>
          </w:tcPr>
          <w:p w14:paraId="40312A82" w14:textId="77777777" w:rsidR="00316A2D" w:rsidRDefault="00316A2D" w:rsidP="001C5606">
            <w:pPr>
              <w:rPr>
                <w:sz w:val="20"/>
                <w:szCs w:val="20"/>
              </w:rPr>
            </w:pPr>
            <w:r>
              <w:rPr>
                <w:sz w:val="20"/>
                <w:szCs w:val="20"/>
              </w:rPr>
              <w:t>Assessment of and recommendations for our overall partnership</w:t>
            </w:r>
          </w:p>
          <w:p w14:paraId="3938A36E" w14:textId="77777777" w:rsidR="00316A2D" w:rsidRDefault="00316A2D" w:rsidP="00316A2D">
            <w:pPr>
              <w:pStyle w:val="ListParagraph"/>
              <w:numPr>
                <w:ilvl w:val="0"/>
                <w:numId w:val="11"/>
              </w:numPr>
              <w:spacing w:after="0" w:line="240" w:lineRule="auto"/>
              <w:rPr>
                <w:rFonts w:eastAsia="Times New Roman"/>
                <w:i/>
                <w:iCs/>
                <w:sz w:val="20"/>
                <w:szCs w:val="20"/>
              </w:rPr>
              <w:pPrChange w:id="139" w:author="Doug Bell" w:date="2023-09-20T21:39:00Z">
                <w:pPr>
                  <w:pStyle w:val="ListParagraph"/>
                  <w:numPr>
                    <w:numId w:val="11"/>
                  </w:numPr>
                  <w:ind w:left="360" w:hanging="360"/>
                </w:pPr>
              </w:pPrChange>
            </w:pPr>
            <w:r>
              <w:rPr>
                <w:rFonts w:eastAsia="Times New Roman"/>
                <w:i/>
                <w:iCs/>
                <w:sz w:val="20"/>
                <w:szCs w:val="20"/>
              </w:rPr>
              <w:t>Partnership structure</w:t>
            </w:r>
          </w:p>
          <w:p w14:paraId="4CE28382" w14:textId="77777777" w:rsidR="00316A2D" w:rsidRDefault="00316A2D" w:rsidP="00316A2D">
            <w:pPr>
              <w:pStyle w:val="ListParagraph"/>
              <w:numPr>
                <w:ilvl w:val="0"/>
                <w:numId w:val="11"/>
              </w:numPr>
              <w:spacing w:after="0" w:line="240" w:lineRule="auto"/>
              <w:rPr>
                <w:rFonts w:eastAsia="Times New Roman"/>
                <w:sz w:val="20"/>
                <w:szCs w:val="20"/>
              </w:rPr>
              <w:pPrChange w:id="140" w:author="Doug Bell" w:date="2023-09-20T21:39:00Z">
                <w:pPr>
                  <w:pStyle w:val="ListParagraph"/>
                  <w:numPr>
                    <w:numId w:val="11"/>
                  </w:numPr>
                  <w:ind w:left="360" w:hanging="360"/>
                </w:pPr>
              </w:pPrChange>
            </w:pPr>
            <w:r>
              <w:rPr>
                <w:rFonts w:eastAsia="Times New Roman"/>
                <w:i/>
                <w:iCs/>
                <w:sz w:val="20"/>
                <w:szCs w:val="20"/>
              </w:rPr>
              <w:t>Governance and Adaptive Management</w:t>
            </w:r>
            <w:r>
              <w:rPr>
                <w:rFonts w:eastAsia="Times New Roman"/>
                <w:sz w:val="20"/>
                <w:szCs w:val="20"/>
              </w:rPr>
              <w:t xml:space="preserve"> </w:t>
            </w:r>
          </w:p>
        </w:tc>
        <w:tc>
          <w:tcPr>
            <w:tcW w:w="522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Change w:id="141" w:author="Doug Bell" w:date="2023-09-20T21:39:00Z">
              <w:tcPr>
                <w:tcW w:w="5760" w:type="dxa"/>
                <w:vAlign w:val="center"/>
                <w:hideMark/>
              </w:tcPr>
            </w:tcPrChange>
          </w:tcPr>
          <w:p w14:paraId="28DBF62F" w14:textId="77777777" w:rsidR="00316A2D" w:rsidRDefault="00316A2D" w:rsidP="001C5606">
            <w:pPr>
              <w:rPr>
                <w:sz w:val="20"/>
                <w:szCs w:val="20"/>
              </w:rPr>
            </w:pPr>
            <w:r>
              <w:rPr>
                <w:b/>
                <w:bCs/>
                <w:i/>
                <w:iCs/>
                <w:sz w:val="20"/>
                <w:szCs w:val="20"/>
              </w:rPr>
              <w:t>Direct role</w:t>
            </w:r>
            <w:r>
              <w:rPr>
                <w:sz w:val="20"/>
                <w:szCs w:val="20"/>
              </w:rPr>
              <w:t xml:space="preserve">. Answering EQ1 and EQ2 will provide a detailed assessment of the structure and processes of the CBP (EQ1) and how the CBP works with external stakeholders (EQ2). The answer to EQ3 will provide details on the logic and reasoning on why the work of the CBP will lead to its outcomes and goals. </w:t>
            </w:r>
          </w:p>
        </w:tc>
      </w:tr>
    </w:tbl>
    <w:p w14:paraId="7C7BB0F4" w14:textId="77777777" w:rsidR="007E5A11" w:rsidRDefault="007E5A11" w:rsidP="00585430"/>
    <w:p w14:paraId="364EC4F7" w14:textId="77777777" w:rsidR="007E5A11" w:rsidRDefault="007E5A11" w:rsidP="00585430">
      <w:pPr>
        <w:rPr>
          <w:del w:id="142" w:author="Doug Bell" w:date="2023-09-20T21:39:00Z"/>
        </w:rPr>
      </w:pPr>
    </w:p>
    <w:p w14:paraId="5E48AC1C" w14:textId="77777777" w:rsidR="007E5A11" w:rsidRDefault="007E5A11" w:rsidP="00585430">
      <w:pPr>
        <w:sectPr w:rsidR="007E5A11" w:rsidSect="007E5A11">
          <w:pgSz w:w="15840" w:h="12240" w:orient="landscape"/>
          <w:pgMar w:top="1440" w:right="1440" w:bottom="1440" w:left="1440" w:header="720" w:footer="720" w:gutter="0"/>
          <w:cols w:space="720"/>
          <w:docGrid w:linePitch="360"/>
        </w:sectPr>
      </w:pPr>
    </w:p>
    <w:p w14:paraId="1176074C" w14:textId="77777777" w:rsidR="00A05E8D" w:rsidRDefault="00A05E8D" w:rsidP="00A05E8D">
      <w:pPr>
        <w:pStyle w:val="Heading1"/>
      </w:pPr>
      <w:r>
        <w:t>Overall Project Products</w:t>
      </w:r>
    </w:p>
    <w:p w14:paraId="18A39112" w14:textId="06E712B2" w:rsidR="00A05E8D" w:rsidRDefault="00A05E8D">
      <w:r>
        <w:t xml:space="preserve">At the completion of the work discussed below, ERG will develop a draft report that combines the </w:t>
      </w:r>
      <w:del w:id="143" w:author="Doug Bell" w:date="2023-09-20T21:39:00Z">
        <w:r>
          <w:delText>key products</w:delText>
        </w:r>
      </w:del>
      <w:ins w:id="144" w:author="Doug Bell" w:date="2023-09-20T21:39:00Z">
        <w:r w:rsidR="00C764F2">
          <w:t>work</w:t>
        </w:r>
      </w:ins>
      <w:r>
        <w:t xml:space="preserve"> listed below. ERG will share an outline of the report with the SC in the late winter/spring of 2024. We expect the report to be organized around the evaluation questions. Following review and comments by the SC and other CBP bodies that need to review, ERG will provide a final report reflecting our findings. </w:t>
      </w:r>
      <w:r w:rsidR="004A710F">
        <w:t xml:space="preserve">Based on the timelines discussed below, we expect to deliver the draft report in </w:t>
      </w:r>
      <w:r w:rsidR="0004604A">
        <w:t>May 2024. A final report will follow the review process. A full proposed timeline for the products discussed below appears in as the last section of this plan.</w:t>
      </w:r>
    </w:p>
    <w:p w14:paraId="11E34CDC" w14:textId="514DA495" w:rsidR="0060682E" w:rsidRDefault="0060682E"/>
    <w:p w14:paraId="7979451A" w14:textId="19CC00F8" w:rsidR="00BE75C5" w:rsidRDefault="00BE75C5" w:rsidP="00F5311B">
      <w:pPr>
        <w:pStyle w:val="Heading1"/>
      </w:pPr>
      <w:r w:rsidRPr="00BE75C5">
        <w:t>EQ1: Looking Inward</w:t>
      </w:r>
    </w:p>
    <w:p w14:paraId="58064D16" w14:textId="0339567F" w:rsidR="00F41A32" w:rsidRPr="00F41A32" w:rsidRDefault="00F41A32" w:rsidP="00F41A32">
      <w:pPr>
        <w:spacing w:after="120"/>
        <w:rPr>
          <w:b/>
          <w:rPrChange w:id="145" w:author="Doug Bell" w:date="2023-09-20T21:39:00Z">
            <w:rPr>
              <w:i/>
            </w:rPr>
          </w:rPrChange>
        </w:rPr>
      </w:pPr>
      <w:r w:rsidRPr="00F41A32">
        <w:rPr>
          <w:b/>
          <w:rPrChange w:id="146" w:author="Doug Bell" w:date="2023-09-20T21:39:00Z">
            <w:rPr>
              <w:i/>
            </w:rPr>
          </w:rPrChange>
        </w:rPr>
        <w:t xml:space="preserve">To what extent does the current organizational structure </w:t>
      </w:r>
      <w:ins w:id="147" w:author="Doug Bell" w:date="2023-09-20T21:39:00Z">
        <w:r w:rsidRPr="00F41A32">
          <w:rPr>
            <w:b/>
            <w:bCs/>
          </w:rPr>
          <w:t xml:space="preserve">of the Program </w:t>
        </w:r>
      </w:ins>
      <w:r w:rsidRPr="00F41A32">
        <w:rPr>
          <w:b/>
          <w:rPrChange w:id="148" w:author="Doug Bell" w:date="2023-09-20T21:39:00Z">
            <w:rPr>
              <w:i/>
            </w:rPr>
          </w:rPrChange>
        </w:rPr>
        <w:t xml:space="preserve">and processes </w:t>
      </w:r>
      <w:ins w:id="149" w:author="Doug Bell" w:date="2023-09-20T21:39:00Z">
        <w:r w:rsidRPr="00F41A32">
          <w:rPr>
            <w:b/>
            <w:bCs/>
          </w:rPr>
          <w:t xml:space="preserve">used by the Program </w:t>
        </w:r>
      </w:ins>
      <w:r w:rsidRPr="00F41A32">
        <w:rPr>
          <w:b/>
          <w:rPrChange w:id="150" w:author="Doug Bell" w:date="2023-09-20T21:39:00Z">
            <w:rPr>
              <w:i/>
            </w:rPr>
          </w:rPrChange>
        </w:rPr>
        <w:t>support</w:t>
      </w:r>
      <w:ins w:id="151" w:author="Doug Bell" w:date="2023-09-20T21:39:00Z">
        <w:r w:rsidRPr="00F41A32">
          <w:rPr>
            <w:b/>
            <w:bCs/>
          </w:rPr>
          <w:t>: (1)</w:t>
        </w:r>
      </w:ins>
      <w:r w:rsidRPr="00F41A32">
        <w:rPr>
          <w:b/>
          <w:rPrChange w:id="152" w:author="Doug Bell" w:date="2023-09-20T21:39:00Z">
            <w:rPr>
              <w:i/>
            </w:rPr>
          </w:rPrChange>
        </w:rPr>
        <w:t xml:space="preserve"> effective </w:t>
      </w:r>
      <w:del w:id="153" w:author="Doug Bell" w:date="2023-09-20T21:39:00Z">
        <w:r w:rsidR="00585430" w:rsidRPr="00585430">
          <w:rPr>
            <w:i/>
            <w:iCs/>
          </w:rPr>
          <w:delText xml:space="preserve">(1) </w:delText>
        </w:r>
      </w:del>
      <w:r w:rsidRPr="00F41A32">
        <w:rPr>
          <w:b/>
          <w:rPrChange w:id="154" w:author="Doug Bell" w:date="2023-09-20T21:39:00Z">
            <w:rPr>
              <w:i/>
            </w:rPr>
          </w:rPrChange>
        </w:rPr>
        <w:t>decision-making</w:t>
      </w:r>
      <w:del w:id="155" w:author="Doug Bell" w:date="2023-09-20T21:39:00Z">
        <w:r w:rsidR="00585430" w:rsidRPr="00585430">
          <w:rPr>
            <w:i/>
            <w:iCs/>
          </w:rPr>
          <w:delText xml:space="preserve"> and</w:delText>
        </w:r>
      </w:del>
      <w:ins w:id="156" w:author="Doug Bell" w:date="2023-09-20T21:39:00Z">
        <w:r w:rsidRPr="00F41A32">
          <w:rPr>
            <w:b/>
            <w:bCs/>
          </w:rPr>
          <w:t>,</w:t>
        </w:r>
      </w:ins>
      <w:r w:rsidRPr="00F41A32">
        <w:rPr>
          <w:b/>
          <w:rPrChange w:id="157" w:author="Doug Bell" w:date="2023-09-20T21:39:00Z">
            <w:rPr>
              <w:i/>
            </w:rPr>
          </w:rPrChange>
        </w:rPr>
        <w:t xml:space="preserve"> (2) outcome attainment</w:t>
      </w:r>
      <w:ins w:id="158" w:author="Doug Bell" w:date="2023-09-20T21:39:00Z">
        <w:r w:rsidRPr="00F41A32">
          <w:rPr>
            <w:b/>
            <w:bCs/>
          </w:rPr>
          <w:t>, (3) collaboration, (4) use and dissemination of science, (5) adaptive management, and (6) functioning as a partnership</w:t>
        </w:r>
      </w:ins>
      <w:r w:rsidRPr="00F41A32">
        <w:rPr>
          <w:b/>
          <w:rPrChange w:id="159" w:author="Doug Bell" w:date="2023-09-20T21:39:00Z">
            <w:rPr>
              <w:i/>
            </w:rPr>
          </w:rPrChange>
        </w:rPr>
        <w:t xml:space="preserve">? If so, why? If not, why not? What aspects of the structure and processes need to be kept or changed to </w:t>
      </w:r>
      <w:del w:id="160" w:author="Doug Bell" w:date="2023-09-20T21:39:00Z">
        <w:r w:rsidR="00585430" w:rsidRPr="00585430">
          <w:rPr>
            <w:i/>
            <w:iCs/>
          </w:rPr>
          <w:delText>better support effective decision-making and outcome attainment?</w:delText>
        </w:r>
      </w:del>
      <w:ins w:id="161" w:author="Doug Bell" w:date="2023-09-20T21:39:00Z">
        <w:r w:rsidRPr="00F41A32">
          <w:rPr>
            <w:b/>
            <w:bCs/>
          </w:rPr>
          <w:t xml:space="preserve">support those aspects? </w:t>
        </w:r>
      </w:ins>
    </w:p>
    <w:p w14:paraId="6DA485AA" w14:textId="4BB54E12" w:rsidR="00BE75C5" w:rsidRPr="00585430" w:rsidRDefault="00585430" w:rsidP="00E02004">
      <w:pPr>
        <w:pStyle w:val="Heading2"/>
      </w:pPr>
      <w:r w:rsidRPr="00585430">
        <w:t>Definitions</w:t>
      </w:r>
    </w:p>
    <w:p w14:paraId="2C9415E1" w14:textId="42D59750" w:rsidR="00F425A1" w:rsidRPr="00737999" w:rsidRDefault="00F425A1" w:rsidP="00401374">
      <w:pPr>
        <w:rPr>
          <w:ins w:id="162" w:author="Doug Bell" w:date="2023-09-20T21:39:00Z"/>
        </w:rPr>
      </w:pPr>
      <w:ins w:id="163" w:author="Doug Bell" w:date="2023-09-20T21:39:00Z">
        <w:r w:rsidRPr="00401374">
          <w:rPr>
            <w:b/>
            <w:bCs/>
          </w:rPr>
          <w:t>Program:</w:t>
        </w:r>
        <w:r w:rsidRPr="00A61FE7">
          <w:t xml:space="preserve"> The set of groups defined in and</w:t>
        </w:r>
        <w:r w:rsidR="006F1367">
          <w:t>/or</w:t>
        </w:r>
        <w:r w:rsidRPr="00A61FE7">
          <w:t xml:space="preserve"> covered by the Governance document and the activities that those groups are directly responsible for.</w:t>
        </w:r>
      </w:ins>
    </w:p>
    <w:p w14:paraId="481814E8" w14:textId="45BBB8D3" w:rsidR="00F425A1" w:rsidRPr="00A61FE7" w:rsidRDefault="00F425A1" w:rsidP="00401374">
      <w:pPr>
        <w:pPrChange w:id="164" w:author="Doug Bell" w:date="2023-09-20T21:39:00Z">
          <w:pPr>
            <w:pStyle w:val="ListParagraph"/>
            <w:numPr>
              <w:numId w:val="4"/>
            </w:numPr>
            <w:ind w:hanging="360"/>
          </w:pPr>
        </w:pPrChange>
      </w:pPr>
      <w:r w:rsidRPr="00401374">
        <w:rPr>
          <w:b/>
          <w:bCs/>
        </w:rPr>
        <w:t xml:space="preserve">Structure: </w:t>
      </w:r>
      <w:r w:rsidRPr="00737999">
        <w:t xml:space="preserve">All levels including and below the Management Board </w:t>
      </w:r>
      <w:r w:rsidRPr="00A61FE7">
        <w:t>(</w:t>
      </w:r>
      <w:del w:id="165" w:author="Doug Bell" w:date="2023-09-20T21:39:00Z">
        <w:r w:rsidR="00585430" w:rsidRPr="00585430">
          <w:delText>i.</w:delText>
        </w:r>
      </w:del>
      <w:r w:rsidRPr="00A61FE7">
        <w:t>e</w:t>
      </w:r>
      <w:del w:id="166" w:author="Doug Bell" w:date="2023-09-20T21:39:00Z">
        <w:r w:rsidR="00585430" w:rsidRPr="00585430">
          <w:delText>.,</w:delText>
        </w:r>
      </w:del>
      <w:ins w:id="167" w:author="Doug Bell" w:date="2023-09-20T21:39:00Z">
        <w:r w:rsidRPr="00A61FE7">
          <w:t>.</w:t>
        </w:r>
        <w:proofErr w:type="gramStart"/>
        <w:r w:rsidRPr="00A61FE7">
          <w:t>g.,,</w:t>
        </w:r>
      </w:ins>
      <w:proofErr w:type="gramEnd"/>
      <w:r w:rsidRPr="00A61FE7">
        <w:t xml:space="preserve"> Teams, Committees, Workgroups, STAR</w:t>
      </w:r>
      <w:del w:id="168" w:author="Doug Bell" w:date="2023-09-20T21:39:00Z">
        <w:r w:rsidR="00585430" w:rsidRPr="00585430">
          <w:delText>)</w:delText>
        </w:r>
        <w:r w:rsidR="00A24FB0">
          <w:delText>.</w:delText>
        </w:r>
      </w:del>
      <w:ins w:id="169" w:author="Doug Bell" w:date="2023-09-20T21:39:00Z">
        <w:r w:rsidRPr="00A61FE7">
          <w:t xml:space="preserve">, STAC), including how the Management Board interacts with levels above and below it. </w:t>
        </w:r>
      </w:ins>
    </w:p>
    <w:p w14:paraId="5EE6DCA6" w14:textId="77777777" w:rsidR="00F425A1" w:rsidRPr="00585430" w:rsidRDefault="00F425A1" w:rsidP="00401374">
      <w:pPr>
        <w:pPrChange w:id="170" w:author="Doug Bell" w:date="2023-09-20T21:39:00Z">
          <w:pPr>
            <w:pStyle w:val="ListParagraph"/>
            <w:numPr>
              <w:numId w:val="4"/>
            </w:numPr>
            <w:ind w:hanging="360"/>
          </w:pPr>
        </w:pPrChange>
      </w:pPr>
      <w:r w:rsidRPr="00401374">
        <w:rPr>
          <w:b/>
          <w:bCs/>
        </w:rPr>
        <w:t>Processes</w:t>
      </w:r>
      <w:r>
        <w:t>: T</w:t>
      </w:r>
      <w:r w:rsidRPr="00585430">
        <w:t>he processes specified in the Governance document (SRS, etc.)</w:t>
      </w:r>
      <w:r>
        <w:t>, as well as other informal processes to be identified as work progresses.</w:t>
      </w:r>
      <w:ins w:id="171" w:author="Doug Bell" w:date="2023-09-20T21:39:00Z">
        <w:r>
          <w:t xml:space="preserve"> </w:t>
        </w:r>
      </w:ins>
    </w:p>
    <w:p w14:paraId="59ABBA60" w14:textId="4DAE4687" w:rsidR="00F425A1" w:rsidRPr="00585430" w:rsidRDefault="00F425A1" w:rsidP="00401374">
      <w:pPr>
        <w:pPrChange w:id="172" w:author="Doug Bell" w:date="2023-09-20T21:39:00Z">
          <w:pPr>
            <w:pStyle w:val="ListParagraph"/>
            <w:numPr>
              <w:numId w:val="4"/>
            </w:numPr>
            <w:ind w:hanging="360"/>
          </w:pPr>
        </w:pPrChange>
      </w:pPr>
      <w:r w:rsidRPr="00401374">
        <w:rPr>
          <w:b/>
          <w:bCs/>
        </w:rPr>
        <w:t>Decision-making</w:t>
      </w:r>
      <w:r w:rsidRPr="00585430">
        <w:t xml:space="preserve"> defined as any decisions made by Program entities in administering the Program (excluding decisions where the Program has no/little control</w:t>
      </w:r>
      <w:del w:id="173" w:author="Doug Bell" w:date="2023-09-20T21:39:00Z">
        <w:r w:rsidR="00585430" w:rsidRPr="00585430">
          <w:delText>;</w:delText>
        </w:r>
      </w:del>
      <w:ins w:id="174" w:author="Doug Bell" w:date="2023-09-20T21:39:00Z">
        <w:r w:rsidRPr="00585430">
          <w:t>,</w:t>
        </w:r>
      </w:ins>
      <w:r w:rsidRPr="00585430">
        <w:t xml:space="preserve"> e.g., state laws)</w:t>
      </w:r>
      <w:r>
        <w:t>.</w:t>
      </w:r>
    </w:p>
    <w:p w14:paraId="07D2C383" w14:textId="6DFFCCCF" w:rsidR="00BE75C5" w:rsidRPr="00BE75C5" w:rsidRDefault="00BE75C5" w:rsidP="00DB3BF5">
      <w:pPr>
        <w:pStyle w:val="Heading2"/>
      </w:pPr>
      <w:r w:rsidRPr="00BE75C5">
        <w:t>Purpose and Justification</w:t>
      </w:r>
    </w:p>
    <w:p w14:paraId="0894F79C" w14:textId="21169C83" w:rsidR="00BE75C5" w:rsidRDefault="00BE75C5">
      <w:r>
        <w:t xml:space="preserve">This question </w:t>
      </w:r>
      <w:r w:rsidR="00B044C1">
        <w:t>looks</w:t>
      </w:r>
      <w:r>
        <w:t xml:space="preserve"> at the structure and processes that the CBP uses to meet its outcomes and goals. </w:t>
      </w:r>
      <w:r w:rsidR="007C5F21">
        <w:t xml:space="preserve">The program functions as a distributed partnership and uses </w:t>
      </w:r>
      <w:proofErr w:type="gramStart"/>
      <w:r w:rsidR="007C5F21">
        <w:t>a number of</w:t>
      </w:r>
      <w:proofErr w:type="gramEnd"/>
      <w:r w:rsidR="007C5F21">
        <w:t xml:space="preserve"> teams, committees, and working groups to accomplish its goals. The partnership also has a set of processes in place (formal and informal) that defines how the partnership functions. Understanding how the structure of the program and its associated processes enable or inhibit effective outcome and goal attainment will be important in moving beyond 2025.</w:t>
      </w:r>
    </w:p>
    <w:p w14:paraId="20CB1A41" w14:textId="5CF92A6B" w:rsidR="00BE75C5" w:rsidRPr="00BE75C5" w:rsidRDefault="00C14B09" w:rsidP="00DB3BF5">
      <w:pPr>
        <w:pStyle w:val="Heading2"/>
      </w:pPr>
      <w:r>
        <w:t>Methods</w:t>
      </w:r>
    </w:p>
    <w:p w14:paraId="351EC2B4" w14:textId="0792A6CA" w:rsidR="00BE75C5" w:rsidRDefault="00C14B09">
      <w:r>
        <w:t xml:space="preserve">ERG will </w:t>
      </w:r>
      <w:r w:rsidR="00CA660E">
        <w:t>a</w:t>
      </w:r>
      <w:r>
        <w:t xml:space="preserve">nswer this </w:t>
      </w:r>
      <w:r w:rsidR="00CA660E">
        <w:t>evaluation</w:t>
      </w:r>
      <w:r>
        <w:t xml:space="preserve"> question using the following </w:t>
      </w:r>
      <w:r w:rsidR="00CA660E">
        <w:t>methods and data collection approaches:</w:t>
      </w:r>
    </w:p>
    <w:p w14:paraId="21B06801" w14:textId="104AE691" w:rsidR="00CA660E" w:rsidRDefault="00376914" w:rsidP="00376914">
      <w:pPr>
        <w:pStyle w:val="ListParagraph"/>
        <w:numPr>
          <w:ilvl w:val="0"/>
          <w:numId w:val="6"/>
        </w:numPr>
      </w:pPr>
      <w:r w:rsidRPr="00376914">
        <w:rPr>
          <w:b/>
          <w:bCs/>
        </w:rPr>
        <w:t>Content analysis of previous internal and external reports</w:t>
      </w:r>
      <w:r>
        <w:t xml:space="preserve">. ERG will review the prior work concerning the CBP (e.g., the reports listed above and others that are made available) and extract relevant aspects from those reports on the processes and structures of the CBP. ERG will then </w:t>
      </w:r>
      <w:r w:rsidR="00A24FB0">
        <w:t>develop</w:t>
      </w:r>
      <w:r>
        <w:t xml:space="preserve"> summaries of that information. </w:t>
      </w:r>
    </w:p>
    <w:p w14:paraId="3F2F328B" w14:textId="17CF3842" w:rsidR="005749F8" w:rsidRDefault="005749F8" w:rsidP="005749F8">
      <w:pPr>
        <w:pStyle w:val="ListParagraph"/>
        <w:numPr>
          <w:ilvl w:val="0"/>
          <w:numId w:val="6"/>
        </w:numPr>
      </w:pPr>
      <w:r>
        <w:rPr>
          <w:b/>
          <w:bCs/>
        </w:rPr>
        <w:t>Process mapping</w:t>
      </w:r>
      <w:r w:rsidRPr="00376914">
        <w:t>.</w:t>
      </w:r>
      <w:r>
        <w:t xml:space="preserve"> ERG will develop a set of process maps for a defined </w:t>
      </w:r>
      <w:r w:rsidR="0032643E">
        <w:t>number</w:t>
      </w:r>
      <w:r>
        <w:t xml:space="preserve"> of formal and/or informal processes used by </w:t>
      </w:r>
      <w:r w:rsidR="0032643E">
        <w:t>CBP to conduct its work. ERG will work with</w:t>
      </w:r>
      <w:ins w:id="175" w:author="Doug Bell" w:date="2023-09-20T21:39:00Z">
        <w:r w:rsidR="0032643E">
          <w:t xml:space="preserve"> </w:t>
        </w:r>
        <w:r w:rsidR="00316A2D">
          <w:t>the SC and</w:t>
        </w:r>
      </w:ins>
      <w:r w:rsidR="00316A2D">
        <w:t xml:space="preserve"> </w:t>
      </w:r>
      <w:r w:rsidR="0032643E">
        <w:t>EPA to define a set of core processes</w:t>
      </w:r>
      <w:r w:rsidR="00DB46D7">
        <w:t xml:space="preserve"> (e.g., resource allocation, consensus process, SRS)</w:t>
      </w:r>
      <w:r w:rsidR="0032643E">
        <w:t>. ERG will develop process maps depicting the flow of the work and based on our review of documents (above) and interviews (below)</w:t>
      </w:r>
      <w:r w:rsidR="00BF5801">
        <w:t>,</w:t>
      </w:r>
      <w:r w:rsidR="0032643E">
        <w:t xml:space="preserve"> we will flag areas of concern in each process that may lead to issues in goal/outcome attainment. </w:t>
      </w:r>
    </w:p>
    <w:p w14:paraId="18226DF1" w14:textId="607DBE0A" w:rsidR="00376914" w:rsidRDefault="00376914" w:rsidP="00376914">
      <w:pPr>
        <w:pStyle w:val="ListParagraph"/>
        <w:numPr>
          <w:ilvl w:val="0"/>
          <w:numId w:val="6"/>
        </w:numPr>
      </w:pPr>
      <w:r>
        <w:rPr>
          <w:b/>
          <w:bCs/>
        </w:rPr>
        <w:t>Interviews with key informants</w:t>
      </w:r>
      <w:r>
        <w:t xml:space="preserve">. </w:t>
      </w:r>
      <w:r w:rsidR="005749F8">
        <w:t xml:space="preserve">ERG will perform a set of interviews with key informants using an interview guide developed </w:t>
      </w:r>
      <w:r w:rsidR="009A0708">
        <w:t>to</w:t>
      </w:r>
      <w:r w:rsidR="005749F8">
        <w:t xml:space="preserve"> expand on the topics of the evaluation question. </w:t>
      </w:r>
      <w:r w:rsidR="0032643E">
        <w:t xml:space="preserve">The interviews will also include discussion of the process maps (depending on how relevant the processes are for the interviewees). </w:t>
      </w:r>
      <w:r w:rsidR="005749F8">
        <w:t>ERG will work with</w:t>
      </w:r>
      <w:ins w:id="176" w:author="Doug Bell" w:date="2023-09-20T21:39:00Z">
        <w:r w:rsidR="005749F8">
          <w:t xml:space="preserve"> </w:t>
        </w:r>
        <w:r w:rsidR="00316A2D">
          <w:t>the SC and</w:t>
        </w:r>
      </w:ins>
      <w:r w:rsidR="00316A2D">
        <w:t xml:space="preserve"> </w:t>
      </w:r>
      <w:r w:rsidR="005749F8">
        <w:t>EPA to determine who to interview; we expect to conduct between 15 and 20 interviews (some interview may include more than one person).</w:t>
      </w:r>
    </w:p>
    <w:p w14:paraId="08BD16D4" w14:textId="1593A072" w:rsidR="00B21BB2" w:rsidRPr="00BE75C5" w:rsidRDefault="00B21BB2" w:rsidP="00DB3BF5">
      <w:pPr>
        <w:pStyle w:val="Heading2"/>
      </w:pPr>
      <w:r w:rsidRPr="00BE75C5">
        <w:t>Timeline</w:t>
      </w:r>
    </w:p>
    <w:p w14:paraId="6CAB026C" w14:textId="188F6FAE" w:rsidR="00376914" w:rsidRDefault="00376914" w:rsidP="00376914">
      <w:pPr>
        <w:pStyle w:val="ListParagraph"/>
        <w:numPr>
          <w:ilvl w:val="0"/>
          <w:numId w:val="7"/>
        </w:numPr>
      </w:pPr>
      <w:r>
        <w:t>Content analysis</w:t>
      </w:r>
      <w:r w:rsidR="00B21BB2">
        <w:t xml:space="preserve"> </w:t>
      </w:r>
      <w:r w:rsidR="00537C43">
        <w:t>(</w:t>
      </w:r>
      <w:r w:rsidR="001F099D">
        <w:t xml:space="preserve">Nov </w:t>
      </w:r>
      <w:r w:rsidR="007B5ED7">
        <w:t xml:space="preserve">23 – </w:t>
      </w:r>
      <w:r w:rsidR="001F099D">
        <w:t xml:space="preserve">Dec </w:t>
      </w:r>
      <w:r w:rsidR="007B5ED7">
        <w:t>23)</w:t>
      </w:r>
    </w:p>
    <w:p w14:paraId="3B4E9FB5" w14:textId="77777777" w:rsidR="005B7590" w:rsidRDefault="005B7590" w:rsidP="005B7590">
      <w:pPr>
        <w:pStyle w:val="ListParagraph"/>
        <w:numPr>
          <w:ilvl w:val="0"/>
          <w:numId w:val="7"/>
        </w:numPr>
      </w:pPr>
      <w:r>
        <w:t>Process maps (Dec 23 – Jan 24)</w:t>
      </w:r>
    </w:p>
    <w:p w14:paraId="58587BD7" w14:textId="347F665E" w:rsidR="001F099D" w:rsidRDefault="00376914" w:rsidP="00376914">
      <w:pPr>
        <w:pStyle w:val="ListParagraph"/>
        <w:numPr>
          <w:ilvl w:val="0"/>
          <w:numId w:val="7"/>
        </w:numPr>
      </w:pPr>
      <w:r>
        <w:t>Interview</w:t>
      </w:r>
      <w:r w:rsidR="001F099D">
        <w:t>s</w:t>
      </w:r>
      <w:r w:rsidR="008962E1">
        <w:t xml:space="preserve"> (Feb 24 – Mar 24)</w:t>
      </w:r>
    </w:p>
    <w:p w14:paraId="1846834C" w14:textId="77777777" w:rsidR="00547F9D" w:rsidRDefault="00547F9D"/>
    <w:p w14:paraId="16CFF5BD" w14:textId="68729480" w:rsidR="00BE75C5" w:rsidRPr="00BE75C5" w:rsidRDefault="00BE75C5" w:rsidP="00E02004">
      <w:pPr>
        <w:pStyle w:val="Heading1"/>
      </w:pPr>
      <w:r w:rsidRPr="00BE75C5">
        <w:t>EQ2: Looking Outward</w:t>
      </w:r>
    </w:p>
    <w:p w14:paraId="1BAF4437" w14:textId="5B36D37D" w:rsidR="005E0D64" w:rsidRPr="00EA7C43" w:rsidRDefault="007C5F21" w:rsidP="005E0D64">
      <w:pPr>
        <w:rPr>
          <w:b/>
          <w:rPrChange w:id="177" w:author="Doug Bell" w:date="2023-09-20T21:39:00Z">
            <w:rPr>
              <w:i/>
            </w:rPr>
          </w:rPrChange>
        </w:rPr>
      </w:pPr>
      <w:del w:id="178" w:author="Doug Bell" w:date="2023-09-20T21:39:00Z">
        <w:r w:rsidRPr="007C5F21">
          <w:rPr>
            <w:i/>
            <w:iCs/>
          </w:rPr>
          <w:delText>Does</w:delText>
        </w:r>
      </w:del>
      <w:ins w:id="179" w:author="Doug Bell" w:date="2023-09-20T21:39:00Z">
        <w:r w:rsidR="005E0D64" w:rsidRPr="00EA7C43">
          <w:rPr>
            <w:b/>
            <w:bCs/>
          </w:rPr>
          <w:t>To what exten</w:t>
        </w:r>
        <w:r w:rsidR="005E0D64">
          <w:rPr>
            <w:b/>
            <w:bCs/>
          </w:rPr>
          <w:t>t</w:t>
        </w:r>
        <w:r w:rsidR="005E0D64" w:rsidRPr="00EA7C43">
          <w:rPr>
            <w:b/>
            <w:bCs/>
          </w:rPr>
          <w:t xml:space="preserve"> does</w:t>
        </w:r>
      </w:ins>
      <w:r w:rsidR="005E0D64" w:rsidRPr="00EA7C43">
        <w:rPr>
          <w:b/>
          <w:rPrChange w:id="180" w:author="Doug Bell" w:date="2023-09-20T21:39:00Z">
            <w:rPr>
              <w:i/>
            </w:rPr>
          </w:rPrChange>
        </w:rPr>
        <w:t xml:space="preserve"> the Program know the external decision-makers </w:t>
      </w:r>
      <w:ins w:id="181" w:author="Doug Bell" w:date="2023-09-20T21:39:00Z">
        <w:r w:rsidR="005E0D64" w:rsidRPr="00EA7C43">
          <w:rPr>
            <w:b/>
            <w:bCs/>
          </w:rPr>
          <w:t xml:space="preserve">and stakeholders </w:t>
        </w:r>
      </w:ins>
      <w:r w:rsidR="005E0D64" w:rsidRPr="00EA7C43">
        <w:rPr>
          <w:b/>
          <w:rPrChange w:id="182" w:author="Doug Bell" w:date="2023-09-20T21:39:00Z">
            <w:rPr>
              <w:i/>
            </w:rPr>
          </w:rPrChange>
        </w:rPr>
        <w:t xml:space="preserve">it needs to reach? </w:t>
      </w:r>
      <w:del w:id="183" w:author="Doug Bell" w:date="2023-09-20T21:39:00Z">
        <w:r w:rsidRPr="007C5F21">
          <w:rPr>
            <w:i/>
            <w:iCs/>
          </w:rPr>
          <w:delText>Does</w:delText>
        </w:r>
      </w:del>
      <w:ins w:id="184" w:author="Doug Bell" w:date="2023-09-20T21:39:00Z">
        <w:r w:rsidR="005E0D64" w:rsidRPr="00EA7C43">
          <w:rPr>
            <w:b/>
            <w:bCs/>
          </w:rPr>
          <w:t>To what extent does</w:t>
        </w:r>
      </w:ins>
      <w:r w:rsidR="005E0D64" w:rsidRPr="00EA7C43">
        <w:rPr>
          <w:b/>
          <w:rPrChange w:id="185" w:author="Doug Bell" w:date="2023-09-20T21:39:00Z">
            <w:rPr>
              <w:i/>
            </w:rPr>
          </w:rPrChange>
        </w:rPr>
        <w:t xml:space="preserve"> the Program understand the needs of the decision-makers </w:t>
      </w:r>
      <w:ins w:id="186" w:author="Doug Bell" w:date="2023-09-20T21:39:00Z">
        <w:r w:rsidR="005E0D64" w:rsidRPr="00EA7C43">
          <w:rPr>
            <w:b/>
            <w:bCs/>
          </w:rPr>
          <w:t xml:space="preserve">and stakeholders </w:t>
        </w:r>
      </w:ins>
      <w:r w:rsidR="005E0D64" w:rsidRPr="00EA7C43">
        <w:rPr>
          <w:b/>
          <w:rPrChange w:id="187" w:author="Doug Bell" w:date="2023-09-20T21:39:00Z">
            <w:rPr>
              <w:i/>
            </w:rPr>
          </w:rPrChange>
        </w:rPr>
        <w:t xml:space="preserve">outside the Program? To what extent is the Program providing decision-makers </w:t>
      </w:r>
      <w:ins w:id="188" w:author="Doug Bell" w:date="2023-09-20T21:39:00Z">
        <w:r w:rsidR="005E0D64" w:rsidRPr="00EA7C43">
          <w:rPr>
            <w:b/>
            <w:bCs/>
          </w:rPr>
          <w:t xml:space="preserve">and stakeholders </w:t>
        </w:r>
      </w:ins>
      <w:r w:rsidR="005E0D64" w:rsidRPr="00EA7C43">
        <w:rPr>
          <w:b/>
          <w:rPrChange w:id="189" w:author="Doug Bell" w:date="2023-09-20T21:39:00Z">
            <w:rPr>
              <w:i/>
            </w:rPr>
          </w:rPrChange>
        </w:rPr>
        <w:t xml:space="preserve">outside the Program with the information needed to </w:t>
      </w:r>
      <w:del w:id="190" w:author="Doug Bell" w:date="2023-09-20T21:39:00Z">
        <w:r w:rsidRPr="007C5F21">
          <w:rPr>
            <w:i/>
            <w:iCs/>
          </w:rPr>
          <w:delText>make decisions contribute to</w:delText>
        </w:r>
      </w:del>
      <w:ins w:id="191" w:author="Doug Bell" w:date="2023-09-20T21:39:00Z">
        <w:r w:rsidR="005E0D64" w:rsidRPr="00EA7C43">
          <w:rPr>
            <w:b/>
            <w:bCs/>
          </w:rPr>
          <w:t>assist</w:t>
        </w:r>
      </w:ins>
      <w:r w:rsidR="005E0D64" w:rsidRPr="00EA7C43">
        <w:rPr>
          <w:b/>
          <w:rPrChange w:id="192" w:author="Doug Bell" w:date="2023-09-20T21:39:00Z">
            <w:rPr>
              <w:i/>
            </w:rPr>
          </w:rPrChange>
        </w:rPr>
        <w:t xml:space="preserve"> the Program </w:t>
      </w:r>
      <w:ins w:id="193" w:author="Doug Bell" w:date="2023-09-20T21:39:00Z">
        <w:r w:rsidR="005E0D64" w:rsidRPr="00EA7C43">
          <w:rPr>
            <w:b/>
            <w:bCs/>
          </w:rPr>
          <w:t xml:space="preserve">in </w:t>
        </w:r>
      </w:ins>
      <w:r w:rsidR="005E0D64" w:rsidRPr="00EA7C43">
        <w:rPr>
          <w:b/>
          <w:rPrChange w:id="194" w:author="Doug Bell" w:date="2023-09-20T21:39:00Z">
            <w:rPr>
              <w:i/>
            </w:rPr>
          </w:rPrChange>
        </w:rPr>
        <w:t xml:space="preserve">attaining its outcomes? </w:t>
      </w:r>
      <w:del w:id="195" w:author="Doug Bell" w:date="2023-09-20T21:39:00Z">
        <w:r w:rsidRPr="007C5F21">
          <w:rPr>
            <w:i/>
            <w:iCs/>
          </w:rPr>
          <w:delText>Does the current organizational structure allow for taking into account the needs of diverse stakeholder groups?</w:delText>
        </w:r>
      </w:del>
    </w:p>
    <w:p w14:paraId="2DD8ABC0" w14:textId="77777777" w:rsidR="005E0D64" w:rsidRPr="00585430" w:rsidRDefault="005E0D64" w:rsidP="005E0D64">
      <w:pPr>
        <w:pStyle w:val="Heading2"/>
      </w:pPr>
      <w:r w:rsidRPr="00585430">
        <w:t>Definitions</w:t>
      </w:r>
    </w:p>
    <w:p w14:paraId="6C41C04F" w14:textId="2672B078" w:rsidR="005E0D64" w:rsidRPr="00EA7C43" w:rsidRDefault="005E0D64" w:rsidP="005E0D64">
      <w:pPr>
        <w:rPr>
          <w:ins w:id="196" w:author="Doug Bell" w:date="2023-09-20T21:39:00Z"/>
        </w:rPr>
      </w:pPr>
      <w:ins w:id="197" w:author="Doug Bell" w:date="2023-09-20T21:39:00Z">
        <w:r w:rsidRPr="005E0D64">
          <w:rPr>
            <w:b/>
            <w:bCs/>
          </w:rPr>
          <w:t xml:space="preserve">Stakeholders: </w:t>
        </w:r>
        <w:r>
          <w:t>I</w:t>
        </w:r>
        <w:r w:rsidRPr="0032643E">
          <w:t xml:space="preserve">ndividuals </w:t>
        </w:r>
        <w:r>
          <w:t xml:space="preserve">or entities </w:t>
        </w:r>
        <w:r w:rsidRPr="0032643E">
          <w:t xml:space="preserve">who are external to the Program </w:t>
        </w:r>
        <w:r w:rsidR="005926E2">
          <w:t xml:space="preserve">(as defined under EQ1) </w:t>
        </w:r>
        <w:r>
          <w:t xml:space="preserve">that have an interest in </w:t>
        </w:r>
        <w:r w:rsidRPr="0032643E">
          <w:t>the Program’s goal attainment</w:t>
        </w:r>
        <w:r>
          <w:t>, primarily focusing on those individuals or entities who reside within the watershed.</w:t>
        </w:r>
      </w:ins>
    </w:p>
    <w:p w14:paraId="317B958E" w14:textId="77777777" w:rsidR="005E0D64" w:rsidRPr="0032643E" w:rsidRDefault="005E0D64" w:rsidP="005E0D64">
      <w:r w:rsidRPr="005E0D64">
        <w:rPr>
          <w:b/>
          <w:bCs/>
        </w:rPr>
        <w:t>Decision-makers</w:t>
      </w:r>
      <w:r>
        <w:t>: I</w:t>
      </w:r>
      <w:r w:rsidRPr="0032643E">
        <w:t>ndividuals</w:t>
      </w:r>
      <w:ins w:id="198" w:author="Doug Bell" w:date="2023-09-20T21:39:00Z">
        <w:r w:rsidRPr="0032643E">
          <w:t xml:space="preserve"> </w:t>
        </w:r>
        <w:r>
          <w:t>or entities</w:t>
        </w:r>
      </w:ins>
      <w:r>
        <w:t xml:space="preserve"> </w:t>
      </w:r>
      <w:r w:rsidRPr="0032643E">
        <w:t>who are external to the Program who make decisions that can impact the Program’s goal attainment. This includes (but not limited to) local government officials,</w:t>
      </w:r>
      <w:r>
        <w:t xml:space="preserve"> </w:t>
      </w:r>
      <w:ins w:id="199" w:author="Doug Bell" w:date="2023-09-20T21:39:00Z">
        <w:r>
          <w:t>businesses,</w:t>
        </w:r>
        <w:r w:rsidRPr="0032643E">
          <w:t xml:space="preserve"> </w:t>
        </w:r>
      </w:ins>
      <w:r w:rsidRPr="0032643E">
        <w:t>landowners, farms and other businesses</w:t>
      </w:r>
      <w:r>
        <w:t xml:space="preserve">, and residents living in the watershed. </w:t>
      </w:r>
    </w:p>
    <w:p w14:paraId="6D252FFD" w14:textId="615C3F18" w:rsidR="005E0D64" w:rsidRPr="0032643E" w:rsidRDefault="0032643E" w:rsidP="005E0D64">
      <w:del w:id="200" w:author="Doug Bell" w:date="2023-09-20T21:39:00Z">
        <w:r w:rsidRPr="0032643E">
          <w:rPr>
            <w:b/>
            <w:bCs/>
          </w:rPr>
          <w:delText>Outside</w:delText>
        </w:r>
      </w:del>
      <w:ins w:id="201" w:author="Doug Bell" w:date="2023-09-20T21:39:00Z">
        <w:r w:rsidR="005E0D64" w:rsidRPr="005E0D64">
          <w:rPr>
            <w:b/>
            <w:bCs/>
          </w:rPr>
          <w:t>External to</w:t>
        </w:r>
      </w:ins>
      <w:r w:rsidR="005E0D64" w:rsidRPr="005E0D64">
        <w:rPr>
          <w:b/>
          <w:bCs/>
        </w:rPr>
        <w:t xml:space="preserve"> the Program</w:t>
      </w:r>
      <w:r w:rsidR="005E0D64">
        <w:t>: E</w:t>
      </w:r>
      <w:r w:rsidR="005E0D64" w:rsidRPr="0032643E">
        <w:t>ntities or individuals that are not regular participants in Program meetings</w:t>
      </w:r>
      <w:ins w:id="202" w:author="Doug Bell" w:date="2023-09-20T21:39:00Z">
        <w:r w:rsidR="005E0D64">
          <w:t xml:space="preserve"> and/or processes</w:t>
        </w:r>
      </w:ins>
      <w:r w:rsidR="005E0D64">
        <w:t>.</w:t>
      </w:r>
    </w:p>
    <w:p w14:paraId="46AF0115" w14:textId="2AED7002" w:rsidR="005E0D64" w:rsidRPr="0032643E" w:rsidRDefault="005E0D64" w:rsidP="005E0D64">
      <w:r w:rsidRPr="005E0D64">
        <w:rPr>
          <w:b/>
          <w:bCs/>
        </w:rPr>
        <w:t>Information</w:t>
      </w:r>
      <w:r>
        <w:t>: M</w:t>
      </w:r>
      <w:r w:rsidRPr="0032643E">
        <w:t>aterials and communications that are distributed or could be distributed by the Program</w:t>
      </w:r>
      <w:del w:id="203" w:author="Doug Bell" w:date="2023-09-20T21:39:00Z">
        <w:r w:rsidR="0032643E" w:rsidRPr="0032643E">
          <w:delText>.</w:delText>
        </w:r>
      </w:del>
      <w:ins w:id="204" w:author="Doug Bell" w:date="2023-09-20T21:39:00Z">
        <w:r>
          <w:t xml:space="preserve"> including science-based information and/or outreach materials. </w:t>
        </w:r>
      </w:ins>
    </w:p>
    <w:p w14:paraId="42C96C5A" w14:textId="77777777" w:rsidR="005E0D64" w:rsidRPr="00BE75C5" w:rsidRDefault="005E0D64" w:rsidP="005E0D64">
      <w:r w:rsidRPr="005E0D64">
        <w:rPr>
          <w:b/>
          <w:bCs/>
        </w:rPr>
        <w:t>Decisions</w:t>
      </w:r>
      <w:r>
        <w:t>: A</w:t>
      </w:r>
      <w:r w:rsidRPr="0032643E">
        <w:t>ctions that could be taken (or not taken) that would impact the Program’s goal attainment. (</w:t>
      </w:r>
      <w:r>
        <w:t>With</w:t>
      </w:r>
      <w:r w:rsidRPr="0032643E">
        <w:t xml:space="preserve"> some limits on what could be reasonably be affected by the Program.)</w:t>
      </w:r>
    </w:p>
    <w:p w14:paraId="63780E2C" w14:textId="77777777" w:rsidR="00D0190F" w:rsidRDefault="007C5F21" w:rsidP="00DB3BF5">
      <w:pPr>
        <w:pStyle w:val="Heading2"/>
      </w:pPr>
      <w:r w:rsidRPr="00BE75C5">
        <w:t>Purpose and Justification</w:t>
      </w:r>
    </w:p>
    <w:p w14:paraId="7120F317" w14:textId="5A071A8C" w:rsidR="007C5F21" w:rsidRPr="00D0190F" w:rsidRDefault="00D0190F" w:rsidP="007C5F21">
      <w:pPr>
        <w:rPr>
          <w:u w:val="single"/>
        </w:rPr>
      </w:pPr>
      <w:proofErr w:type="gramStart"/>
      <w:r>
        <w:t>In order to</w:t>
      </w:r>
      <w:proofErr w:type="gramEnd"/>
      <w:r>
        <w:t xml:space="preserve"> achieve the outcomes and goals of the Agreement, the CB</w:t>
      </w:r>
      <w:r w:rsidR="0043572E">
        <w:t>P</w:t>
      </w:r>
      <w:r>
        <w:t xml:space="preserve"> will need people and entities outside of the program to </w:t>
      </w:r>
      <w:r w:rsidR="005A26F2">
        <w:t xml:space="preserve">make decisions and take actions that contribute the program’s outcomes. Furthermore, the </w:t>
      </w:r>
      <w:r w:rsidR="003E6902">
        <w:t xml:space="preserve">people and entities who live in the watershed are stakeholders just by being in the watershed and communicating results to them is important. </w:t>
      </w:r>
      <w:r w:rsidR="005A26F2">
        <w:t xml:space="preserve">During the small group discussions, there was significant discussion around how to effectively reach and communicate with external stakeholders. The SRS Biennial meeting report also extensively discussed the need to reach external stakeholders effectively. </w:t>
      </w:r>
    </w:p>
    <w:p w14:paraId="181AA029" w14:textId="02D5A3DE" w:rsidR="007C5F21" w:rsidRPr="00BE75C5" w:rsidRDefault="00C14B09" w:rsidP="00DB3BF5">
      <w:pPr>
        <w:pStyle w:val="Heading2"/>
      </w:pPr>
      <w:r>
        <w:t>Methods</w:t>
      </w:r>
    </w:p>
    <w:p w14:paraId="3F253C4E" w14:textId="77777777" w:rsidR="009B7544" w:rsidRDefault="009B7544" w:rsidP="009B7544">
      <w:r>
        <w:t>ERG will answer this evaluation question using the following methods and data collection approaches:</w:t>
      </w:r>
    </w:p>
    <w:p w14:paraId="12874E63" w14:textId="0662D032" w:rsidR="009B7544" w:rsidRDefault="009B7544" w:rsidP="009B7544">
      <w:pPr>
        <w:pStyle w:val="ListParagraph"/>
        <w:numPr>
          <w:ilvl w:val="0"/>
          <w:numId w:val="6"/>
        </w:numPr>
      </w:pPr>
      <w:r w:rsidRPr="00376914">
        <w:rPr>
          <w:b/>
          <w:bCs/>
        </w:rPr>
        <w:t>Content analysis of previous internal and external reports</w:t>
      </w:r>
      <w:r>
        <w:t xml:space="preserve">. </w:t>
      </w:r>
      <w:r w:rsidR="00F800F9">
        <w:t xml:space="preserve">As with EQ1, </w:t>
      </w:r>
      <w:r>
        <w:t xml:space="preserve">ERG will review the prior work concerning the CBP (e.g., the reports listed above and others that are made available) and extract relevant aspects from those reports on the processes and structures of the CBP. ERG will then </w:t>
      </w:r>
      <w:r w:rsidR="005B7590">
        <w:t>develop</w:t>
      </w:r>
      <w:r>
        <w:t xml:space="preserve"> summaries of that information. </w:t>
      </w:r>
    </w:p>
    <w:p w14:paraId="2CAE6A94" w14:textId="71E7BB29" w:rsidR="009B7544" w:rsidRDefault="009B7544" w:rsidP="009B7544">
      <w:pPr>
        <w:pStyle w:val="ListParagraph"/>
        <w:numPr>
          <w:ilvl w:val="0"/>
          <w:numId w:val="6"/>
        </w:numPr>
      </w:pPr>
      <w:r>
        <w:rPr>
          <w:b/>
          <w:bCs/>
        </w:rPr>
        <w:t xml:space="preserve">Interviews with key </w:t>
      </w:r>
      <w:r w:rsidR="00716DD7">
        <w:rPr>
          <w:b/>
          <w:bCs/>
        </w:rPr>
        <w:t xml:space="preserve">CBP </w:t>
      </w:r>
      <w:r>
        <w:rPr>
          <w:b/>
          <w:bCs/>
        </w:rPr>
        <w:t>informants</w:t>
      </w:r>
      <w:r>
        <w:t xml:space="preserve">. ERG will perform a set of interviews with key informants </w:t>
      </w:r>
      <w:r w:rsidR="00753109">
        <w:t xml:space="preserve">within the program </w:t>
      </w:r>
      <w:r>
        <w:t xml:space="preserve">using an interview guide developed </w:t>
      </w:r>
      <w:r w:rsidR="009A0708">
        <w:t>to</w:t>
      </w:r>
      <w:r>
        <w:t xml:space="preserve"> expand on the topics of the evaluation question. ERG will work with</w:t>
      </w:r>
      <w:ins w:id="205" w:author="Doug Bell" w:date="2023-09-20T21:39:00Z">
        <w:r>
          <w:t xml:space="preserve"> </w:t>
        </w:r>
        <w:r w:rsidR="00316A2D">
          <w:t>the SC and</w:t>
        </w:r>
      </w:ins>
      <w:r w:rsidR="00316A2D">
        <w:t xml:space="preserve"> </w:t>
      </w:r>
      <w:r>
        <w:t>EPA to determine who to interview; we expect to conduct between 15 and 20 interviews (some interview may include more than one person).</w:t>
      </w:r>
      <w:r w:rsidR="007E1157">
        <w:t xml:space="preserve"> We also expect that some of the interviews conducted under EQ1 will cover topics under this question as well. </w:t>
      </w:r>
    </w:p>
    <w:p w14:paraId="59039C7E" w14:textId="26155443" w:rsidR="002039DA" w:rsidRDefault="002039DA" w:rsidP="009B7544">
      <w:pPr>
        <w:pStyle w:val="ListParagraph"/>
        <w:numPr>
          <w:ilvl w:val="0"/>
          <w:numId w:val="6"/>
        </w:numPr>
      </w:pPr>
      <w:r>
        <w:rPr>
          <w:b/>
          <w:bCs/>
        </w:rPr>
        <w:t>Interviews with key external stakeholders</w:t>
      </w:r>
      <w:r w:rsidRPr="002039DA">
        <w:t>.</w:t>
      </w:r>
      <w:r>
        <w:t xml:space="preserve"> </w:t>
      </w:r>
      <w:r w:rsidR="005D011C">
        <w:t xml:space="preserve">ERG will perform a set of interviews with external stakeholders using an interview guide based on the topics in this evaluation question. </w:t>
      </w:r>
      <w:r w:rsidR="002C243B">
        <w:t>The Paperwork Reduction Act</w:t>
      </w:r>
      <w:r w:rsidR="005A06CA">
        <w:t xml:space="preserve"> (PRA)</w:t>
      </w:r>
      <w:r w:rsidR="002C243B">
        <w:t xml:space="preserve">, however, would limit the number of interviews we could conduct to fewer than 10. </w:t>
      </w:r>
    </w:p>
    <w:p w14:paraId="71EED2F7" w14:textId="77777777" w:rsidR="008103A1" w:rsidRDefault="008103A1" w:rsidP="009B7544">
      <w:pPr>
        <w:pStyle w:val="ListParagraph"/>
        <w:numPr>
          <w:ilvl w:val="0"/>
          <w:numId w:val="6"/>
        </w:numPr>
        <w:rPr>
          <w:del w:id="206" w:author="Doug Bell" w:date="2023-09-20T21:39:00Z"/>
        </w:rPr>
      </w:pPr>
      <w:del w:id="207" w:author="Doug Bell" w:date="2023-09-20T21:39:00Z">
        <w:r>
          <w:rPr>
            <w:b/>
            <w:bCs/>
          </w:rPr>
          <w:delText>Proposed survey</w:delText>
        </w:r>
        <w:r w:rsidRPr="008103A1">
          <w:delText>.</w:delText>
        </w:r>
        <w:r>
          <w:delText xml:space="preserve"> </w:delText>
        </w:r>
        <w:r w:rsidR="005A06CA">
          <w:delText xml:space="preserve">ERG </w:delText>
        </w:r>
        <w:r w:rsidR="00942171">
          <w:delText>expects that</w:delText>
        </w:r>
        <w:r w:rsidR="00612E39">
          <w:delText xml:space="preserve"> some form of</w:delText>
        </w:r>
        <w:r w:rsidR="00942171">
          <w:delText xml:space="preserve"> a </w:delText>
        </w:r>
        <w:r w:rsidR="005A06CA">
          <w:delText xml:space="preserve">survey of external stakeholders would be a productive </w:delText>
        </w:r>
        <w:r w:rsidR="00942171">
          <w:delText xml:space="preserve">tool for fully answering this evaluation question. </w:delText>
        </w:r>
        <w:r w:rsidR="00612E39">
          <w:delText>During our work under this EQ, ERG will assess whether it would be useful and, if so, the nature of the survey that should be performed. T</w:delText>
        </w:r>
        <w:r w:rsidR="00942171">
          <w:delText>he PRA</w:delText>
        </w:r>
        <w:r w:rsidR="00612E39">
          <w:delText xml:space="preserve">, however, </w:delText>
        </w:r>
        <w:r w:rsidR="00942171">
          <w:delText>limits EPA and its contractors from collecting data</w:delText>
        </w:r>
        <w:r w:rsidR="00612E39">
          <w:delText xml:space="preserve"> from 10 or more people without explicit </w:delText>
        </w:r>
        <w:r w:rsidR="00942171">
          <w:delText xml:space="preserve">Office of Management and Budget approval through a process known as an Information Collection </w:delText>
        </w:r>
        <w:r w:rsidR="00E47A2F">
          <w:delText>Request</w:delText>
        </w:r>
        <w:r w:rsidR="00942171">
          <w:delText xml:space="preserve"> (ICR). The ICR approval </w:delText>
        </w:r>
        <w:r w:rsidR="00E47A2F">
          <w:delText>process</w:delText>
        </w:r>
        <w:r w:rsidR="00942171">
          <w:delText xml:space="preserve"> can </w:delText>
        </w:r>
        <w:r w:rsidR="00E47A2F">
          <w:delText xml:space="preserve">often take 8-12 months to complete given legally mandated review times. </w:delText>
        </w:r>
        <w:r w:rsidR="008D0C40">
          <w:delText xml:space="preserve">Thus, ERG’s role in the survey would be to develop instrument (questionnaire) and (possibly) the </w:delText>
        </w:r>
        <w:r w:rsidR="00E47A2F">
          <w:delText xml:space="preserve">necessary </w:delText>
        </w:r>
        <w:r w:rsidR="000D4543">
          <w:delText>materials</w:delText>
        </w:r>
        <w:r w:rsidR="00E47A2F">
          <w:delText xml:space="preserve"> for submission </w:delText>
        </w:r>
        <w:r w:rsidR="000D4543">
          <w:delText>to the ICR approval process.</w:delText>
        </w:r>
        <w:r w:rsidR="000015F8">
          <w:delText xml:space="preserve"> The implementation and analysis of those data would take place after the work the SC is complete, however. </w:delText>
        </w:r>
        <w:r w:rsidR="005A122E">
          <w:delText xml:space="preserve">The purpose of developing the survey under this </w:delText>
        </w:r>
        <w:r w:rsidR="000F2C2E">
          <w:delText>project is to speed up the process of collecting these data in the future.</w:delText>
        </w:r>
      </w:del>
    </w:p>
    <w:p w14:paraId="1535C3A9" w14:textId="31995193" w:rsidR="00470A6B" w:rsidRPr="00BE75C5" w:rsidRDefault="007C5F21" w:rsidP="00DB3BF5">
      <w:pPr>
        <w:pStyle w:val="Heading2"/>
      </w:pPr>
      <w:r>
        <w:t>Products</w:t>
      </w:r>
      <w:r w:rsidR="00470A6B" w:rsidRPr="00470A6B">
        <w:t xml:space="preserve"> </w:t>
      </w:r>
      <w:r w:rsidR="00470A6B">
        <w:t xml:space="preserve">and </w:t>
      </w:r>
      <w:r w:rsidR="00470A6B" w:rsidRPr="00BE75C5">
        <w:t>Timeline</w:t>
      </w:r>
    </w:p>
    <w:p w14:paraId="37C54A5F" w14:textId="4E64AC27" w:rsidR="002D527C" w:rsidRDefault="002D527C" w:rsidP="002D527C">
      <w:pPr>
        <w:pStyle w:val="ListParagraph"/>
        <w:numPr>
          <w:ilvl w:val="0"/>
          <w:numId w:val="7"/>
        </w:numPr>
      </w:pPr>
      <w:r>
        <w:t xml:space="preserve">Content analysis </w:t>
      </w:r>
      <w:r w:rsidR="00470A6B">
        <w:t>(Nov 23 – Dec 23)</w:t>
      </w:r>
    </w:p>
    <w:p w14:paraId="26C2F44E" w14:textId="749705D7" w:rsidR="002D527C" w:rsidRDefault="002D527C" w:rsidP="002D527C">
      <w:pPr>
        <w:pStyle w:val="ListParagraph"/>
        <w:numPr>
          <w:ilvl w:val="0"/>
          <w:numId w:val="7"/>
        </w:numPr>
      </w:pPr>
      <w:r>
        <w:t>Interview</w:t>
      </w:r>
      <w:r w:rsidR="00470A6B">
        <w:t>s with CBP informants (Feb 23 – Mar 23)</w:t>
      </w:r>
    </w:p>
    <w:p w14:paraId="2B7EA355" w14:textId="6FDA7669" w:rsidR="00E17650" w:rsidRDefault="00E17650" w:rsidP="00E17650">
      <w:pPr>
        <w:pStyle w:val="ListParagraph"/>
        <w:numPr>
          <w:ilvl w:val="0"/>
          <w:numId w:val="7"/>
        </w:numPr>
      </w:pPr>
      <w:r>
        <w:t>Interviews with external stakeholders (Jan 23 – Feb 23)</w:t>
      </w:r>
    </w:p>
    <w:p w14:paraId="6D6ADD36" w14:textId="77777777" w:rsidR="002D527C" w:rsidRDefault="002D527C" w:rsidP="002D527C">
      <w:pPr>
        <w:pStyle w:val="ListParagraph"/>
        <w:numPr>
          <w:ilvl w:val="0"/>
          <w:numId w:val="7"/>
        </w:numPr>
        <w:rPr>
          <w:del w:id="208" w:author="Doug Bell" w:date="2023-09-20T21:39:00Z"/>
        </w:rPr>
      </w:pPr>
      <w:del w:id="209" w:author="Doug Bell" w:date="2023-09-20T21:39:00Z">
        <w:r>
          <w:delText>Draft survey and ICR materials</w:delText>
        </w:r>
        <w:r w:rsidR="00826462">
          <w:delText xml:space="preserve"> </w:delText>
        </w:r>
        <w:r w:rsidR="00AB5EF3">
          <w:delText>(Apr 23 – May 23)</w:delText>
        </w:r>
      </w:del>
    </w:p>
    <w:p w14:paraId="3D158C8B" w14:textId="77777777" w:rsidR="00BE75C5" w:rsidRDefault="00BE75C5"/>
    <w:p w14:paraId="6AE096A7" w14:textId="3E6C45D0" w:rsidR="00BE75C5" w:rsidRDefault="00BE75C5" w:rsidP="00E02004">
      <w:pPr>
        <w:pStyle w:val="Heading1"/>
      </w:pPr>
      <w:r w:rsidRPr="00BE75C5">
        <w:t xml:space="preserve">EQ3: </w:t>
      </w:r>
      <w:del w:id="210" w:author="Doug Bell" w:date="2023-09-20T21:39:00Z">
        <w:r w:rsidRPr="00BE75C5">
          <w:delText>Logical Flows</w:delText>
        </w:r>
      </w:del>
      <w:ins w:id="211" w:author="Doug Bell" w:date="2023-09-20T21:39:00Z">
        <w:r w:rsidR="00190C7C">
          <w:t>OUTCOMES</w:t>
        </w:r>
      </w:ins>
    </w:p>
    <w:p w14:paraId="40716D58" w14:textId="5ABF047E" w:rsidR="00F928A9" w:rsidRPr="00EA7C43" w:rsidRDefault="00512203" w:rsidP="00F928A9">
      <w:pPr>
        <w:rPr>
          <w:b/>
          <w:rPrChange w:id="212" w:author="Doug Bell" w:date="2023-09-20T21:39:00Z">
            <w:rPr>
              <w:i/>
            </w:rPr>
          </w:rPrChange>
        </w:rPr>
      </w:pPr>
      <w:del w:id="213" w:author="Doug Bell" w:date="2023-09-20T21:39:00Z">
        <w:r w:rsidRPr="00512203">
          <w:rPr>
            <w:i/>
            <w:iCs/>
          </w:rPr>
          <w:delText>What is the Program’s goal/outcome attainment logic? Specifically, what are the logical flows of program activities to outputs, from outputs to outcomes, and from outcomes to goals? What are the underlying assumptions that underpin the flows from outputs to outcomes and are those assumptions grounded in sound theory/logic? Is the Program’s performance tracking structure aligned with the logical flow?</w:delText>
        </w:r>
      </w:del>
      <w:ins w:id="214" w:author="Doug Bell" w:date="2023-09-20T21:39:00Z">
        <w:r w:rsidR="00F928A9">
          <w:rPr>
            <w:b/>
            <w:bCs/>
          </w:rPr>
          <w:t>EQ3.</w:t>
        </w:r>
      </w:ins>
      <w:r w:rsidR="00F928A9">
        <w:rPr>
          <w:b/>
          <w:rPrChange w:id="215" w:author="Doug Bell" w:date="2023-09-20T21:39:00Z">
            <w:rPr>
              <w:i/>
            </w:rPr>
          </w:rPrChange>
        </w:rPr>
        <w:t xml:space="preserve"> </w:t>
      </w:r>
      <w:r w:rsidR="00F928A9" w:rsidRPr="00EA7C43">
        <w:rPr>
          <w:b/>
          <w:rPrChange w:id="216" w:author="Doug Bell" w:date="2023-09-20T21:39:00Z">
            <w:rPr>
              <w:i/>
            </w:rPr>
          </w:rPrChange>
        </w:rPr>
        <w:t xml:space="preserve">What is the unique contribution of the Partnership in terms of outcome/goal attainment (i.e., the value-added)? Is the program investing in the appropriate outcomes and goals? </w:t>
      </w:r>
      <w:ins w:id="217" w:author="Doug Bell" w:date="2023-09-20T21:39:00Z">
        <w:r w:rsidR="00F928A9">
          <w:rPr>
            <w:b/>
            <w:bCs/>
          </w:rPr>
          <w:t>Are there missing goals and/or outcomes?</w:t>
        </w:r>
      </w:ins>
    </w:p>
    <w:p w14:paraId="6D1C4BA2" w14:textId="77777777" w:rsidR="00C14B09" w:rsidRPr="00C14B09" w:rsidRDefault="00C14B09" w:rsidP="007C5F21">
      <w:pPr>
        <w:rPr>
          <w:del w:id="218" w:author="Doug Bell" w:date="2023-09-20T21:39:00Z"/>
        </w:rPr>
      </w:pPr>
      <w:del w:id="219" w:author="Doug Bell" w:date="2023-09-20T21:39:00Z">
        <w:r>
          <w:delText>[</w:delText>
        </w:r>
        <w:r w:rsidRPr="00C14B09">
          <w:delText xml:space="preserve">Note: </w:delText>
        </w:r>
        <w:r>
          <w:delText xml:space="preserve">This question is meant to better articulate the CBP’s </w:delText>
        </w:r>
        <w:r w:rsidRPr="00C14B09">
          <w:rPr>
            <w:u w:val="single"/>
          </w:rPr>
          <w:delText>logic model</w:delText>
        </w:r>
        <w:r>
          <w:delText xml:space="preserve"> and </w:delText>
        </w:r>
        <w:r w:rsidRPr="00C14B09">
          <w:rPr>
            <w:u w:val="single"/>
          </w:rPr>
          <w:delText>theory of change</w:delText>
        </w:r>
        <w:r>
          <w:delText>, two terms used by program evaluators in assessing programs. These two terms are defined below.]</w:delText>
        </w:r>
      </w:del>
    </w:p>
    <w:p w14:paraId="5A7CA1D5" w14:textId="43949BEC" w:rsidR="00F928A9" w:rsidRPr="00585430" w:rsidRDefault="00F928A9" w:rsidP="00F928A9">
      <w:pPr>
        <w:pStyle w:val="Heading2"/>
      </w:pPr>
      <w:r w:rsidRPr="00585430">
        <w:t>Definitions</w:t>
      </w:r>
      <w:ins w:id="220" w:author="Doug Bell" w:date="2023-09-20T21:39:00Z">
        <w:r w:rsidR="001E5CBE">
          <w:t xml:space="preserve"> (relevant for methods section below)</w:t>
        </w:r>
      </w:ins>
    </w:p>
    <w:p w14:paraId="7A59528D" w14:textId="77777777" w:rsidR="00F928A9" w:rsidRDefault="00F928A9" w:rsidP="00F928A9">
      <w:pPr>
        <w:pPrChange w:id="221" w:author="Doug Bell" w:date="2023-09-20T21:39:00Z">
          <w:pPr>
            <w:pStyle w:val="ListParagraph"/>
            <w:numPr>
              <w:numId w:val="5"/>
            </w:numPr>
            <w:ind w:hanging="360"/>
          </w:pPr>
        </w:pPrChange>
      </w:pPr>
      <w:r w:rsidRPr="00F928A9">
        <w:rPr>
          <w:b/>
          <w:bCs/>
        </w:rPr>
        <w:t>Program logic model</w:t>
      </w:r>
      <w:r>
        <w:t xml:space="preserve">: The </w:t>
      </w:r>
      <w:r w:rsidRPr="00F928A9">
        <w:rPr>
          <w:i/>
          <w:iCs/>
        </w:rPr>
        <w:t>flow</w:t>
      </w:r>
      <w:r>
        <w:t xml:space="preserve"> from program activities to outputs to outcomes to goals. Logic models are used to define how a program is intended to meet is goals and outcomes. A good definition of logic models can be found </w:t>
      </w:r>
      <w:r w:rsidR="00A92846">
        <w:fldChar w:fldCharType="begin"/>
      </w:r>
      <w:r w:rsidR="00A92846">
        <w:instrText>HYPERLINK "https://www.cdc.gov/evaluation/logicmodels/index.htm"</w:instrText>
      </w:r>
      <w:r w:rsidR="00A92846">
        <w:fldChar w:fldCharType="separate"/>
      </w:r>
      <w:r w:rsidRPr="00C14B09">
        <w:rPr>
          <w:rStyle w:val="Hyperlink"/>
        </w:rPr>
        <w:t>here</w:t>
      </w:r>
      <w:r w:rsidR="00A92846">
        <w:rPr>
          <w:rStyle w:val="Hyperlink"/>
        </w:rPr>
        <w:fldChar w:fldCharType="end"/>
      </w:r>
      <w:r>
        <w:t>.</w:t>
      </w:r>
    </w:p>
    <w:p w14:paraId="4FC0D3D2" w14:textId="77777777" w:rsidR="00F928A9" w:rsidRDefault="00F928A9" w:rsidP="00F928A9">
      <w:pPr>
        <w:pPrChange w:id="222" w:author="Doug Bell" w:date="2023-09-20T21:39:00Z">
          <w:pPr>
            <w:pStyle w:val="ListParagraph"/>
            <w:numPr>
              <w:numId w:val="5"/>
            </w:numPr>
            <w:ind w:hanging="360"/>
          </w:pPr>
        </w:pPrChange>
      </w:pPr>
      <w:r w:rsidRPr="00F928A9">
        <w:rPr>
          <w:b/>
          <w:bCs/>
        </w:rPr>
        <w:t>Theory of change</w:t>
      </w:r>
      <w:r>
        <w:t xml:space="preserve">: A theory of change for a program are the collective set of assumptions that describe how the program’s activities will lead to the desired outcomes and ultimately the goals. We note that logic models and theories of change go </w:t>
      </w:r>
      <w:proofErr w:type="gramStart"/>
      <w:r>
        <w:t>hand-in-hand</w:t>
      </w:r>
      <w:proofErr w:type="gramEnd"/>
      <w:r>
        <w:t xml:space="preserve">; while a logic model depicts the flow from activities to goals, a theory of change explains why those flows should be expected to occur. A good definition of the theory of change concept can be found </w:t>
      </w:r>
      <w:r w:rsidR="00A92846">
        <w:fldChar w:fldCharType="begin"/>
      </w:r>
      <w:r w:rsidR="00A92846">
        <w:instrText>HYPERLINK "https://www.aecf.org/resources/theory-of-change"</w:instrText>
      </w:r>
      <w:r w:rsidR="00A92846">
        <w:fldChar w:fldCharType="separate"/>
      </w:r>
      <w:r w:rsidRPr="00EB7F58">
        <w:rPr>
          <w:rStyle w:val="Hyperlink"/>
        </w:rPr>
        <w:t>here</w:t>
      </w:r>
      <w:r w:rsidR="00A92846">
        <w:rPr>
          <w:rStyle w:val="Hyperlink"/>
        </w:rPr>
        <w:fldChar w:fldCharType="end"/>
      </w:r>
      <w:r>
        <w:t>.</w:t>
      </w:r>
    </w:p>
    <w:p w14:paraId="7C4E9E22" w14:textId="77777777" w:rsidR="00C14B09" w:rsidRPr="00BE75C5" w:rsidRDefault="00C14B09" w:rsidP="00B901D8">
      <w:pPr>
        <w:pStyle w:val="Heading2"/>
      </w:pPr>
      <w:r w:rsidRPr="00BE75C5">
        <w:t>Purpose and Justification</w:t>
      </w:r>
    </w:p>
    <w:p w14:paraId="3DEE85E6" w14:textId="718E7B56" w:rsidR="001E5CBE" w:rsidRDefault="00B655DE" w:rsidP="001E5CBE">
      <w:del w:id="223" w:author="Doug Bell" w:date="2023-09-20T21:39:00Z">
        <w:r>
          <w:delText xml:space="preserve">This question is a foundational </w:delText>
        </w:r>
        <w:r w:rsidR="00EB7F58">
          <w:delText xml:space="preserve">one and is designed to make explicit the underlying logic and assumptions embodied in the program’s operations. Most evaluations involve the </w:delText>
        </w:r>
        <w:r w:rsidR="00EB7F58" w:rsidRPr="00303CBD">
          <w:delText xml:space="preserve">development of a program logic model (if one is not already available) or review of existing program logic models. The small group discussions related to evaluation questions </w:delText>
        </w:r>
        <w:r w:rsidR="00346097" w:rsidRPr="00303CBD">
          <w:delText xml:space="preserve">involved some discussions on how activities related to one outcome could be used in meeting other outcomes as well. </w:delText>
        </w:r>
        <w:r w:rsidR="00303CBD">
          <w:delText>Furthermore</w:delText>
        </w:r>
        <w:r w:rsidR="00305102" w:rsidRPr="00303CBD">
          <w:delText xml:space="preserve">, </w:delText>
        </w:r>
        <w:r w:rsidR="00303CBD">
          <w:delText xml:space="preserve">the focus on EQ1 on structure and processes and the focus on EQ2 on </w:delText>
        </w:r>
        <w:r w:rsidR="00E4355A">
          <w:delText xml:space="preserve">meeting external stakeholder needs </w:delText>
        </w:r>
        <w:r w:rsidR="00303CBD">
          <w:delText>necessitates a detailed understanding of intended program functioning.</w:delText>
        </w:r>
      </w:del>
      <w:ins w:id="224" w:author="Doug Bell" w:date="2023-09-20T21:39:00Z">
        <w:r w:rsidRPr="001E5CBE">
          <w:t xml:space="preserve">This question is </w:t>
        </w:r>
        <w:r w:rsidR="008E3CA9" w:rsidRPr="001E5CBE">
          <w:t xml:space="preserve">designed to </w:t>
        </w:r>
        <w:r w:rsidR="00661B52" w:rsidRPr="001E5CBE">
          <w:t>focus on</w:t>
        </w:r>
        <w:r w:rsidR="008E3CA9" w:rsidRPr="001E5CBE">
          <w:t xml:space="preserve"> how </w:t>
        </w:r>
        <w:r w:rsidR="00B63009" w:rsidRPr="001E5CBE">
          <w:t xml:space="preserve">CBP activities contribute to </w:t>
        </w:r>
        <w:r w:rsidR="004F192F" w:rsidRPr="001E5CBE">
          <w:t>outcome and goal attainment</w:t>
        </w:r>
        <w:r w:rsidR="001E5CBE" w:rsidRPr="001E5CBE">
          <w:t xml:space="preserve"> and the value that the Program brings to goal/outcome attainment. The question also addresses the appropriateness and completeness of the current goals and outcomes.</w:t>
        </w:r>
      </w:ins>
      <w:r w:rsidR="001E5CBE" w:rsidRPr="001E5CBE">
        <w:t xml:space="preserve"> </w:t>
      </w:r>
    </w:p>
    <w:p w14:paraId="273D3868" w14:textId="77777777" w:rsidR="00C14B09" w:rsidRPr="00BE75C5" w:rsidRDefault="00C14B09" w:rsidP="00B901D8">
      <w:pPr>
        <w:pStyle w:val="Heading2"/>
      </w:pPr>
      <w:r>
        <w:t>Methods</w:t>
      </w:r>
    </w:p>
    <w:p w14:paraId="20BDAB56" w14:textId="77777777" w:rsidR="00151328" w:rsidRDefault="00151328" w:rsidP="00151328">
      <w:r>
        <w:t>ERG will answer this evaluation question using the following methods and data collection approaches:</w:t>
      </w:r>
    </w:p>
    <w:p w14:paraId="2762D078" w14:textId="021E8B41" w:rsidR="00151328" w:rsidRDefault="00151328" w:rsidP="00C7074E">
      <w:pPr>
        <w:pStyle w:val="ListParagraph"/>
        <w:numPr>
          <w:ilvl w:val="0"/>
          <w:numId w:val="6"/>
        </w:numPr>
      </w:pPr>
      <w:del w:id="225" w:author="Doug Bell" w:date="2023-09-20T21:39:00Z">
        <w:r w:rsidRPr="00376914">
          <w:rPr>
            <w:b/>
            <w:bCs/>
          </w:rPr>
          <w:delText xml:space="preserve">Content analysis of </w:delText>
        </w:r>
        <w:r>
          <w:rPr>
            <w:b/>
            <w:bCs/>
          </w:rPr>
          <w:delText>program</w:delText>
        </w:r>
        <w:r w:rsidR="00FD7BE2">
          <w:rPr>
            <w:b/>
            <w:bCs/>
          </w:rPr>
          <w:delText xml:space="preserve"> strategy documents</w:delText>
        </w:r>
        <w:r>
          <w:delText>.</w:delText>
        </w:r>
      </w:del>
      <w:ins w:id="226" w:author="Doug Bell" w:date="2023-09-20T21:39:00Z">
        <w:r w:rsidR="008E3CA9" w:rsidRPr="008E3CA9">
          <w:rPr>
            <w:b/>
            <w:bCs/>
          </w:rPr>
          <w:t>Articulate a program logic model and associated theory of change</w:t>
        </w:r>
        <w:r w:rsidR="001E5CBE">
          <w:rPr>
            <w:b/>
            <w:bCs/>
          </w:rPr>
          <w:t xml:space="preserve"> (see definitions)</w:t>
        </w:r>
        <w:r w:rsidR="008E3CA9" w:rsidRPr="008E3CA9">
          <w:rPr>
            <w:b/>
            <w:bCs/>
          </w:rPr>
          <w:t>.</w:t>
        </w:r>
      </w:ins>
      <w:r w:rsidR="008E3CA9" w:rsidRPr="008E3CA9">
        <w:rPr>
          <w:b/>
          <w:rPrChange w:id="227" w:author="Doug Bell" w:date="2023-09-20T21:39:00Z">
            <w:rPr/>
          </w:rPrChange>
        </w:rPr>
        <w:t xml:space="preserve"> </w:t>
      </w:r>
      <w:r w:rsidR="008E3CA9" w:rsidRPr="008E3CA9">
        <w:t>ERG</w:t>
      </w:r>
      <w:r w:rsidR="008E3CA9">
        <w:t xml:space="preserve"> will </w:t>
      </w:r>
      <w:r>
        <w:t xml:space="preserve">review the </w:t>
      </w:r>
      <w:r w:rsidR="00E57FA4">
        <w:t>M</w:t>
      </w:r>
      <w:r w:rsidR="0099026E">
        <w:t xml:space="preserve">anagement </w:t>
      </w:r>
      <w:r w:rsidR="00E57FA4">
        <w:t>S</w:t>
      </w:r>
      <w:r w:rsidR="0099026E">
        <w:t>trategies</w:t>
      </w:r>
      <w:r w:rsidR="00E57FA4">
        <w:t xml:space="preserve"> and Logic and Action Plans documents developed by each </w:t>
      </w:r>
      <w:r w:rsidR="00206E0D">
        <w:t xml:space="preserve">outcome in the Agreement. </w:t>
      </w:r>
      <w:ins w:id="228" w:author="Doug Bell" w:date="2023-09-20T21:39:00Z">
        <w:r w:rsidR="00316A2D">
          <w:t xml:space="preserve">ERG will also solicit feedback from subject matter experts. </w:t>
        </w:r>
      </w:ins>
      <w:r w:rsidR="00206E0D">
        <w:t>From those documents</w:t>
      </w:r>
      <w:ins w:id="229" w:author="Doug Bell" w:date="2023-09-20T21:39:00Z">
        <w:r w:rsidR="00316A2D">
          <w:t xml:space="preserve"> and feedback</w:t>
        </w:r>
      </w:ins>
      <w:r w:rsidR="00206E0D">
        <w:t xml:space="preserve">, ERG will formulate logic models. We expect our initial logic models will have gaps. We will also </w:t>
      </w:r>
      <w:proofErr w:type="gramStart"/>
      <w:r w:rsidR="00206E0D">
        <w:t>make an attempt</w:t>
      </w:r>
      <w:proofErr w:type="gramEnd"/>
      <w:r w:rsidR="00206E0D">
        <w:t xml:space="preserve"> to articulate theories of change from the</w:t>
      </w:r>
      <w:r w:rsidR="00456B1E">
        <w:t xml:space="preserve"> available documents. </w:t>
      </w:r>
    </w:p>
    <w:p w14:paraId="14E45759" w14:textId="68D0FD93" w:rsidR="00151328" w:rsidRDefault="00FD7BE2" w:rsidP="00151328">
      <w:pPr>
        <w:pStyle w:val="ListParagraph"/>
        <w:numPr>
          <w:ilvl w:val="0"/>
          <w:numId w:val="6"/>
        </w:numPr>
      </w:pPr>
      <w:r>
        <w:rPr>
          <w:b/>
          <w:bCs/>
        </w:rPr>
        <w:t>Input from CBP Goal Implementation Teams</w:t>
      </w:r>
      <w:del w:id="230" w:author="Doug Bell" w:date="2023-09-20T21:39:00Z">
        <w:r w:rsidR="00151328" w:rsidRPr="00376914">
          <w:delText>.</w:delText>
        </w:r>
      </w:del>
      <w:ins w:id="231" w:author="Doug Bell" w:date="2023-09-20T21:39:00Z">
        <w:r w:rsidR="00316A2D">
          <w:rPr>
            <w:b/>
            <w:bCs/>
          </w:rPr>
          <w:t xml:space="preserve"> and subject matter experts</w:t>
        </w:r>
        <w:r w:rsidR="00151328" w:rsidRPr="00376914">
          <w:t>.</w:t>
        </w:r>
      </w:ins>
      <w:r w:rsidR="00151328">
        <w:t xml:space="preserve"> ERG will </w:t>
      </w:r>
      <w:r w:rsidR="00206E0D">
        <w:t xml:space="preserve">provide the logic models to each relevant Goal Implementation Team (GIT) and then solicit feedback on the gaps </w:t>
      </w:r>
      <w:r w:rsidR="00456B1E">
        <w:t xml:space="preserve">we identify and on our initial takes on the theories of change. </w:t>
      </w:r>
      <w:ins w:id="232" w:author="Doug Bell" w:date="2023-09-20T21:39:00Z">
        <w:r w:rsidR="00316A2D">
          <w:t>ERG will also solicit feedback from subject matter experts who can speak to the Program logic model.</w:t>
        </w:r>
      </w:ins>
    </w:p>
    <w:p w14:paraId="7B8C06F7" w14:textId="0F318833" w:rsidR="00AB5EF3" w:rsidRPr="00BE75C5" w:rsidRDefault="00C14B09" w:rsidP="00B901D8">
      <w:pPr>
        <w:pStyle w:val="Heading2"/>
      </w:pPr>
      <w:r>
        <w:t>Products</w:t>
      </w:r>
      <w:r w:rsidR="00AB5EF3">
        <w:t xml:space="preserve"> and</w:t>
      </w:r>
      <w:r w:rsidR="00AB5EF3" w:rsidRPr="00AB5EF3">
        <w:t xml:space="preserve"> </w:t>
      </w:r>
      <w:r w:rsidR="00AB5EF3" w:rsidRPr="00BE75C5">
        <w:t>Timeline</w:t>
      </w:r>
    </w:p>
    <w:p w14:paraId="42021752" w14:textId="463DAA78" w:rsidR="00C14B09" w:rsidRDefault="003306EA" w:rsidP="00AB5EF3">
      <w:pPr>
        <w:pStyle w:val="ListParagraph"/>
        <w:keepLines/>
        <w:numPr>
          <w:ilvl w:val="0"/>
          <w:numId w:val="8"/>
        </w:numPr>
      </w:pPr>
      <w:r>
        <w:t>Logic model for each outcome</w:t>
      </w:r>
      <w:r w:rsidR="00523701">
        <w:t xml:space="preserve"> (Oct 23 – Dec 23)</w:t>
      </w:r>
    </w:p>
    <w:p w14:paraId="14D90867" w14:textId="0241ED20" w:rsidR="001248C2" w:rsidRDefault="001248C2" w:rsidP="001248C2">
      <w:pPr>
        <w:pStyle w:val="ListParagraph"/>
        <w:keepLines/>
        <w:numPr>
          <w:ilvl w:val="1"/>
          <w:numId w:val="8"/>
        </w:numPr>
      </w:pPr>
      <w:r>
        <w:t>Product: Initial/draft logic models</w:t>
      </w:r>
    </w:p>
    <w:p w14:paraId="49AA2C56" w14:textId="40F7D481" w:rsidR="003959AC" w:rsidRDefault="003959AC" w:rsidP="00AB5EF3">
      <w:pPr>
        <w:pStyle w:val="ListParagraph"/>
        <w:keepLines/>
        <w:numPr>
          <w:ilvl w:val="0"/>
          <w:numId w:val="8"/>
        </w:numPr>
      </w:pPr>
      <w:r>
        <w:t>Input from GIT (</w:t>
      </w:r>
      <w:r w:rsidR="009E0C9C">
        <w:t>Nov 23 – Jan 23)</w:t>
      </w:r>
    </w:p>
    <w:p w14:paraId="098849C5" w14:textId="488002B6" w:rsidR="00523701" w:rsidRDefault="00523701" w:rsidP="00523701">
      <w:pPr>
        <w:pStyle w:val="ListParagraph"/>
        <w:keepLines/>
        <w:numPr>
          <w:ilvl w:val="1"/>
          <w:numId w:val="8"/>
        </w:numPr>
      </w:pPr>
      <w:r>
        <w:t>Product: Logic models</w:t>
      </w:r>
    </w:p>
    <w:p w14:paraId="5D3BD591" w14:textId="61CB27E9" w:rsidR="00547F9D" w:rsidRDefault="00547F9D" w:rsidP="00635618">
      <w:pPr>
        <w:pStyle w:val="Heading1"/>
      </w:pPr>
      <w:r>
        <w:t>Proposed Timeline</w:t>
      </w:r>
    </w:p>
    <w:p w14:paraId="50F105E0" w14:textId="59C666C2" w:rsidR="00635618" w:rsidRDefault="00635618">
      <w:r>
        <w:t xml:space="preserve">A </w:t>
      </w:r>
      <w:r w:rsidR="003E788A">
        <w:t>graphical representation of the</w:t>
      </w:r>
      <w:r>
        <w:t xml:space="preserve"> timeline for this work </w:t>
      </w:r>
      <w:r w:rsidR="003E788A">
        <w:t xml:space="preserve">appears in </w:t>
      </w:r>
      <w:r w:rsidR="00673637">
        <w:t xml:space="preserve">Figure 1 as </w:t>
      </w:r>
      <w:r w:rsidR="003E788A">
        <w:t>a Gantt chart on the next page.</w:t>
      </w:r>
    </w:p>
    <w:p w14:paraId="6AD7E839" w14:textId="77777777" w:rsidR="003E788A" w:rsidRDefault="003E788A">
      <w:pPr>
        <w:sectPr w:rsidR="003E788A">
          <w:pgSz w:w="12240" w:h="15840"/>
          <w:pgMar w:top="1440" w:right="1440" w:bottom="1440" w:left="1440" w:header="720" w:footer="720" w:gutter="0"/>
          <w:cols w:space="720"/>
          <w:docGrid w:linePitch="360"/>
        </w:sectPr>
      </w:pPr>
    </w:p>
    <w:p w14:paraId="349CDCC1" w14:textId="77777777" w:rsidR="00673637" w:rsidRDefault="00FD1F29" w:rsidP="00673637">
      <w:pPr>
        <w:keepNext/>
        <w:rPr>
          <w:del w:id="233" w:author="Doug Bell" w:date="2023-09-20T21:39:00Z"/>
        </w:rPr>
      </w:pPr>
      <w:del w:id="234" w:author="Doug Bell" w:date="2023-09-20T21:39:00Z">
        <w:r w:rsidRPr="00FD1F29">
          <w:rPr>
            <w:noProof/>
          </w:rPr>
          <w:drawing>
            <wp:inline distT="0" distB="0" distL="0" distR="0" wp14:anchorId="00CD9542" wp14:editId="69E3C0D8">
              <wp:extent cx="8229600" cy="26898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0" cy="2689860"/>
                      </a:xfrm>
                      <a:prstGeom prst="rect">
                        <a:avLst/>
                      </a:prstGeom>
                      <a:noFill/>
                      <a:ln>
                        <a:noFill/>
                      </a:ln>
                    </pic:spPr>
                  </pic:pic>
                </a:graphicData>
              </a:graphic>
            </wp:inline>
          </w:drawing>
        </w:r>
      </w:del>
    </w:p>
    <w:p w14:paraId="10FB3178" w14:textId="40E2496C" w:rsidR="00673637" w:rsidRDefault="00316A2D" w:rsidP="00673637">
      <w:pPr>
        <w:keepNext/>
        <w:rPr>
          <w:ins w:id="235" w:author="Doug Bell" w:date="2023-09-20T21:39:00Z"/>
        </w:rPr>
      </w:pPr>
      <w:ins w:id="236" w:author="Doug Bell" w:date="2023-09-20T21:39:00Z">
        <w:r w:rsidRPr="00316A2D">
          <w:rPr>
            <w:noProof/>
          </w:rPr>
          <w:drawing>
            <wp:inline distT="0" distB="0" distL="0" distR="0" wp14:anchorId="6ADC962B" wp14:editId="520368E4">
              <wp:extent cx="8229600" cy="2540635"/>
              <wp:effectExtent l="0" t="0" r="0" b="0"/>
              <wp:docPr id="1944809612" name="Picture 1944809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29600" cy="2540635"/>
                      </a:xfrm>
                      <a:prstGeom prst="rect">
                        <a:avLst/>
                      </a:prstGeom>
                      <a:noFill/>
                      <a:ln>
                        <a:noFill/>
                      </a:ln>
                    </pic:spPr>
                  </pic:pic>
                </a:graphicData>
              </a:graphic>
            </wp:inline>
          </w:drawing>
        </w:r>
      </w:ins>
    </w:p>
    <w:p w14:paraId="1954498D" w14:textId="7BEBAEF9" w:rsidR="00635618" w:rsidRPr="007C5F21" w:rsidRDefault="00673637" w:rsidP="00673637">
      <w:pPr>
        <w:pStyle w:val="Caption"/>
      </w:pPr>
      <w:r>
        <w:t xml:space="preserve">Figure </w:t>
      </w:r>
      <w:r w:rsidR="00124AC3">
        <w:fldChar w:fldCharType="begin"/>
      </w:r>
      <w:r w:rsidR="00124AC3">
        <w:instrText xml:space="preserve"> SEQ Figure \* ARABIC </w:instrText>
      </w:r>
      <w:r w:rsidR="00124AC3">
        <w:fldChar w:fldCharType="separate"/>
      </w:r>
      <w:r w:rsidR="00512203">
        <w:rPr>
          <w:noProof/>
        </w:rPr>
        <w:t>1</w:t>
      </w:r>
      <w:r w:rsidR="00124AC3">
        <w:rPr>
          <w:noProof/>
        </w:rPr>
        <w:fldChar w:fldCharType="end"/>
      </w:r>
      <w:r>
        <w:t xml:space="preserve"> - Proposed Timeline</w:t>
      </w:r>
    </w:p>
    <w:sectPr w:rsidR="00635618" w:rsidRPr="007C5F21" w:rsidSect="003E788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24D7B" w14:textId="77777777" w:rsidR="00A92846" w:rsidRDefault="00A92846" w:rsidP="00585430">
      <w:pPr>
        <w:spacing w:after="0" w:line="240" w:lineRule="auto"/>
      </w:pPr>
      <w:r>
        <w:separator/>
      </w:r>
    </w:p>
  </w:endnote>
  <w:endnote w:type="continuationSeparator" w:id="0">
    <w:p w14:paraId="2D5205FF" w14:textId="77777777" w:rsidR="00A92846" w:rsidRDefault="00A92846" w:rsidP="00585430">
      <w:pPr>
        <w:spacing w:after="0" w:line="240" w:lineRule="auto"/>
      </w:pPr>
      <w:r>
        <w:continuationSeparator/>
      </w:r>
    </w:p>
  </w:endnote>
  <w:endnote w:type="continuationNotice" w:id="1">
    <w:p w14:paraId="1C671455" w14:textId="77777777" w:rsidR="00A92846" w:rsidRDefault="00A928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1562916"/>
      <w:docPartObj>
        <w:docPartGallery w:val="Page Numbers (Bottom of Page)"/>
        <w:docPartUnique/>
      </w:docPartObj>
    </w:sdtPr>
    <w:sdtEndPr>
      <w:rPr>
        <w:noProof/>
      </w:rPr>
    </w:sdtEndPr>
    <w:sdtContent>
      <w:p w14:paraId="4A211BCF" w14:textId="08226701" w:rsidR="00585430" w:rsidRDefault="0058543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32869E" w14:textId="77777777" w:rsidR="00585430" w:rsidRDefault="00585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3B79D" w14:textId="77777777" w:rsidR="00A92846" w:rsidRDefault="00A92846" w:rsidP="00585430">
      <w:pPr>
        <w:spacing w:after="0" w:line="240" w:lineRule="auto"/>
      </w:pPr>
      <w:r>
        <w:separator/>
      </w:r>
    </w:p>
  </w:footnote>
  <w:footnote w:type="continuationSeparator" w:id="0">
    <w:p w14:paraId="146A03B2" w14:textId="77777777" w:rsidR="00A92846" w:rsidRDefault="00A92846" w:rsidP="00585430">
      <w:pPr>
        <w:spacing w:after="0" w:line="240" w:lineRule="auto"/>
      </w:pPr>
      <w:r>
        <w:continuationSeparator/>
      </w:r>
    </w:p>
  </w:footnote>
  <w:footnote w:type="continuationNotice" w:id="1">
    <w:p w14:paraId="3A28632C" w14:textId="77777777" w:rsidR="00A92846" w:rsidRDefault="00A92846">
      <w:pPr>
        <w:spacing w:after="0" w:line="240" w:lineRule="auto"/>
      </w:pPr>
    </w:p>
  </w:footnote>
  <w:footnote w:id="2">
    <w:p w14:paraId="0F9C1B44" w14:textId="166AB201" w:rsidR="006E3360" w:rsidRDefault="006E3360">
      <w:pPr>
        <w:pStyle w:val="FootnoteText"/>
      </w:pPr>
      <w:r>
        <w:rPr>
          <w:rStyle w:val="FootnoteReference"/>
        </w:rPr>
        <w:footnoteRef/>
      </w:r>
      <w:r>
        <w:t xml:space="preserve"> SC members should feel free to provide ERG with additional materials they feel are important to this 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562C" w14:textId="77777777" w:rsidR="00A92846" w:rsidRDefault="00A928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C6BE9"/>
    <w:multiLevelType w:val="hybridMultilevel"/>
    <w:tmpl w:val="4322D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450802"/>
    <w:multiLevelType w:val="hybridMultilevel"/>
    <w:tmpl w:val="D9ECE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442001D"/>
    <w:multiLevelType w:val="hybridMultilevel"/>
    <w:tmpl w:val="FE303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B31B57"/>
    <w:multiLevelType w:val="hybridMultilevel"/>
    <w:tmpl w:val="3E2EC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B700FA"/>
    <w:multiLevelType w:val="hybridMultilevel"/>
    <w:tmpl w:val="682A8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E45DA2"/>
    <w:multiLevelType w:val="hybridMultilevel"/>
    <w:tmpl w:val="B136E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44065A"/>
    <w:multiLevelType w:val="hybridMultilevel"/>
    <w:tmpl w:val="CEE26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8B17A3"/>
    <w:multiLevelType w:val="hybridMultilevel"/>
    <w:tmpl w:val="12EE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D1DDF"/>
    <w:multiLevelType w:val="hybridMultilevel"/>
    <w:tmpl w:val="4414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15648D"/>
    <w:multiLevelType w:val="hybridMultilevel"/>
    <w:tmpl w:val="5E5ECFC0"/>
    <w:lvl w:ilvl="0" w:tplc="B1EA0D22">
      <w:start w:val="1"/>
      <w:numFmt w:val="bullet"/>
      <w:lvlText w:val="◦"/>
      <w:lvlJc w:val="left"/>
      <w:pPr>
        <w:tabs>
          <w:tab w:val="num" w:pos="720"/>
        </w:tabs>
        <w:ind w:left="720" w:hanging="360"/>
      </w:pPr>
      <w:rPr>
        <w:rFonts w:ascii="Calibri" w:hAnsi="Calibri" w:hint="default"/>
      </w:rPr>
    </w:lvl>
    <w:lvl w:ilvl="1" w:tplc="21C2927E">
      <w:start w:val="1"/>
      <w:numFmt w:val="bullet"/>
      <w:lvlText w:val="◦"/>
      <w:lvlJc w:val="left"/>
      <w:pPr>
        <w:tabs>
          <w:tab w:val="num" w:pos="1440"/>
        </w:tabs>
        <w:ind w:left="1440" w:hanging="360"/>
      </w:pPr>
      <w:rPr>
        <w:rFonts w:ascii="Calibri" w:hAnsi="Calibri" w:hint="default"/>
      </w:rPr>
    </w:lvl>
    <w:lvl w:ilvl="2" w:tplc="6B3E9286" w:tentative="1">
      <w:start w:val="1"/>
      <w:numFmt w:val="bullet"/>
      <w:lvlText w:val="◦"/>
      <w:lvlJc w:val="left"/>
      <w:pPr>
        <w:tabs>
          <w:tab w:val="num" w:pos="2160"/>
        </w:tabs>
        <w:ind w:left="2160" w:hanging="360"/>
      </w:pPr>
      <w:rPr>
        <w:rFonts w:ascii="Calibri" w:hAnsi="Calibri" w:hint="default"/>
      </w:rPr>
    </w:lvl>
    <w:lvl w:ilvl="3" w:tplc="99804CA4" w:tentative="1">
      <w:start w:val="1"/>
      <w:numFmt w:val="bullet"/>
      <w:lvlText w:val="◦"/>
      <w:lvlJc w:val="left"/>
      <w:pPr>
        <w:tabs>
          <w:tab w:val="num" w:pos="2880"/>
        </w:tabs>
        <w:ind w:left="2880" w:hanging="360"/>
      </w:pPr>
      <w:rPr>
        <w:rFonts w:ascii="Calibri" w:hAnsi="Calibri" w:hint="default"/>
      </w:rPr>
    </w:lvl>
    <w:lvl w:ilvl="4" w:tplc="A9F47FF4" w:tentative="1">
      <w:start w:val="1"/>
      <w:numFmt w:val="bullet"/>
      <w:lvlText w:val="◦"/>
      <w:lvlJc w:val="left"/>
      <w:pPr>
        <w:tabs>
          <w:tab w:val="num" w:pos="3600"/>
        </w:tabs>
        <w:ind w:left="3600" w:hanging="360"/>
      </w:pPr>
      <w:rPr>
        <w:rFonts w:ascii="Calibri" w:hAnsi="Calibri" w:hint="default"/>
      </w:rPr>
    </w:lvl>
    <w:lvl w:ilvl="5" w:tplc="361AF458" w:tentative="1">
      <w:start w:val="1"/>
      <w:numFmt w:val="bullet"/>
      <w:lvlText w:val="◦"/>
      <w:lvlJc w:val="left"/>
      <w:pPr>
        <w:tabs>
          <w:tab w:val="num" w:pos="4320"/>
        </w:tabs>
        <w:ind w:left="4320" w:hanging="360"/>
      </w:pPr>
      <w:rPr>
        <w:rFonts w:ascii="Calibri" w:hAnsi="Calibri" w:hint="default"/>
      </w:rPr>
    </w:lvl>
    <w:lvl w:ilvl="6" w:tplc="9CBC88F8" w:tentative="1">
      <w:start w:val="1"/>
      <w:numFmt w:val="bullet"/>
      <w:lvlText w:val="◦"/>
      <w:lvlJc w:val="left"/>
      <w:pPr>
        <w:tabs>
          <w:tab w:val="num" w:pos="5040"/>
        </w:tabs>
        <w:ind w:left="5040" w:hanging="360"/>
      </w:pPr>
      <w:rPr>
        <w:rFonts w:ascii="Calibri" w:hAnsi="Calibri" w:hint="default"/>
      </w:rPr>
    </w:lvl>
    <w:lvl w:ilvl="7" w:tplc="14961B40" w:tentative="1">
      <w:start w:val="1"/>
      <w:numFmt w:val="bullet"/>
      <w:lvlText w:val="◦"/>
      <w:lvlJc w:val="left"/>
      <w:pPr>
        <w:tabs>
          <w:tab w:val="num" w:pos="5760"/>
        </w:tabs>
        <w:ind w:left="5760" w:hanging="360"/>
      </w:pPr>
      <w:rPr>
        <w:rFonts w:ascii="Calibri" w:hAnsi="Calibri" w:hint="default"/>
      </w:rPr>
    </w:lvl>
    <w:lvl w:ilvl="8" w:tplc="B6208414" w:tentative="1">
      <w:start w:val="1"/>
      <w:numFmt w:val="bullet"/>
      <w:lvlText w:val="◦"/>
      <w:lvlJc w:val="left"/>
      <w:pPr>
        <w:tabs>
          <w:tab w:val="num" w:pos="6480"/>
        </w:tabs>
        <w:ind w:left="6480" w:hanging="360"/>
      </w:pPr>
      <w:rPr>
        <w:rFonts w:ascii="Calibri" w:hAnsi="Calibri" w:hint="default"/>
      </w:rPr>
    </w:lvl>
  </w:abstractNum>
  <w:abstractNum w:abstractNumId="10" w15:restartNumberingAfterBreak="0">
    <w:nsid w:val="7AB30697"/>
    <w:multiLevelType w:val="hybridMultilevel"/>
    <w:tmpl w:val="B986F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E0434B3"/>
    <w:multiLevelType w:val="hybridMultilevel"/>
    <w:tmpl w:val="D89A0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1662148">
    <w:abstractNumId w:val="5"/>
  </w:num>
  <w:num w:numId="2" w16cid:durableId="2118477023">
    <w:abstractNumId w:val="11"/>
  </w:num>
  <w:num w:numId="3" w16cid:durableId="135801004">
    <w:abstractNumId w:val="9"/>
  </w:num>
  <w:num w:numId="4" w16cid:durableId="1523669145">
    <w:abstractNumId w:val="2"/>
  </w:num>
  <w:num w:numId="5" w16cid:durableId="1986809045">
    <w:abstractNumId w:val="6"/>
  </w:num>
  <w:num w:numId="6" w16cid:durableId="673921777">
    <w:abstractNumId w:val="8"/>
  </w:num>
  <w:num w:numId="7" w16cid:durableId="188185152">
    <w:abstractNumId w:val="3"/>
  </w:num>
  <w:num w:numId="8" w16cid:durableId="1601185087">
    <w:abstractNumId w:val="0"/>
  </w:num>
  <w:num w:numId="9" w16cid:durableId="1227716804">
    <w:abstractNumId w:val="1"/>
  </w:num>
  <w:num w:numId="10" w16cid:durableId="1097990917">
    <w:abstractNumId w:val="10"/>
  </w:num>
  <w:num w:numId="11" w16cid:durableId="376973957">
    <w:abstractNumId w:val="4"/>
  </w:num>
  <w:num w:numId="12" w16cid:durableId="1031180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5C5"/>
    <w:rsid w:val="000015F8"/>
    <w:rsid w:val="0004604A"/>
    <w:rsid w:val="000577E9"/>
    <w:rsid w:val="000D4543"/>
    <w:rsid w:val="000D756B"/>
    <w:rsid w:val="000F2C2E"/>
    <w:rsid w:val="001040E8"/>
    <w:rsid w:val="001248C2"/>
    <w:rsid w:val="00124AC3"/>
    <w:rsid w:val="001341A0"/>
    <w:rsid w:val="00151328"/>
    <w:rsid w:val="00190C7C"/>
    <w:rsid w:val="001A089E"/>
    <w:rsid w:val="001E5CBE"/>
    <w:rsid w:val="001E71C9"/>
    <w:rsid w:val="001F099D"/>
    <w:rsid w:val="001F79D6"/>
    <w:rsid w:val="002039DA"/>
    <w:rsid w:val="00206E0D"/>
    <w:rsid w:val="00260527"/>
    <w:rsid w:val="00294B2C"/>
    <w:rsid w:val="002C0812"/>
    <w:rsid w:val="002C243B"/>
    <w:rsid w:val="002D527C"/>
    <w:rsid w:val="002F1903"/>
    <w:rsid w:val="00303CBD"/>
    <w:rsid w:val="00305102"/>
    <w:rsid w:val="00316A2D"/>
    <w:rsid w:val="0032643E"/>
    <w:rsid w:val="003306EA"/>
    <w:rsid w:val="00346097"/>
    <w:rsid w:val="00376914"/>
    <w:rsid w:val="003959AC"/>
    <w:rsid w:val="003E1941"/>
    <w:rsid w:val="003E6902"/>
    <w:rsid w:val="003E788A"/>
    <w:rsid w:val="00401374"/>
    <w:rsid w:val="004166E8"/>
    <w:rsid w:val="0043572E"/>
    <w:rsid w:val="00442EBA"/>
    <w:rsid w:val="00456B1E"/>
    <w:rsid w:val="004648C0"/>
    <w:rsid w:val="00470A6B"/>
    <w:rsid w:val="004A710F"/>
    <w:rsid w:val="004B4014"/>
    <w:rsid w:val="004C0EB7"/>
    <w:rsid w:val="004C606B"/>
    <w:rsid w:val="004F192F"/>
    <w:rsid w:val="004F2EB0"/>
    <w:rsid w:val="004F5BA4"/>
    <w:rsid w:val="00512203"/>
    <w:rsid w:val="00523701"/>
    <w:rsid w:val="00525A3F"/>
    <w:rsid w:val="00525EAF"/>
    <w:rsid w:val="00537C43"/>
    <w:rsid w:val="00547F9D"/>
    <w:rsid w:val="005749F8"/>
    <w:rsid w:val="00585430"/>
    <w:rsid w:val="005926E2"/>
    <w:rsid w:val="005A06CA"/>
    <w:rsid w:val="005A122E"/>
    <w:rsid w:val="005A26F2"/>
    <w:rsid w:val="005A6C4A"/>
    <w:rsid w:val="005B7590"/>
    <w:rsid w:val="005D011C"/>
    <w:rsid w:val="005E0D64"/>
    <w:rsid w:val="0060682E"/>
    <w:rsid w:val="00612E39"/>
    <w:rsid w:val="00620247"/>
    <w:rsid w:val="00635618"/>
    <w:rsid w:val="00661B52"/>
    <w:rsid w:val="00673637"/>
    <w:rsid w:val="006C39BC"/>
    <w:rsid w:val="006E3360"/>
    <w:rsid w:val="006F04C5"/>
    <w:rsid w:val="006F1367"/>
    <w:rsid w:val="00702EC4"/>
    <w:rsid w:val="00716DD7"/>
    <w:rsid w:val="00722A65"/>
    <w:rsid w:val="00753109"/>
    <w:rsid w:val="00790480"/>
    <w:rsid w:val="007A1272"/>
    <w:rsid w:val="007B5ED7"/>
    <w:rsid w:val="007C5F21"/>
    <w:rsid w:val="007E1157"/>
    <w:rsid w:val="007E5A11"/>
    <w:rsid w:val="008103A1"/>
    <w:rsid w:val="00826462"/>
    <w:rsid w:val="00836C9D"/>
    <w:rsid w:val="008828E7"/>
    <w:rsid w:val="008962E1"/>
    <w:rsid w:val="008A0946"/>
    <w:rsid w:val="008A4CDA"/>
    <w:rsid w:val="008D0C40"/>
    <w:rsid w:val="008D4CF7"/>
    <w:rsid w:val="008E3CA9"/>
    <w:rsid w:val="00942171"/>
    <w:rsid w:val="00962C42"/>
    <w:rsid w:val="0098146A"/>
    <w:rsid w:val="0099026E"/>
    <w:rsid w:val="009A0708"/>
    <w:rsid w:val="009B7544"/>
    <w:rsid w:val="009D3E6F"/>
    <w:rsid w:val="009E0C9C"/>
    <w:rsid w:val="009F4037"/>
    <w:rsid w:val="00A05E8D"/>
    <w:rsid w:val="00A24FB0"/>
    <w:rsid w:val="00A4087A"/>
    <w:rsid w:val="00A5121D"/>
    <w:rsid w:val="00A608FA"/>
    <w:rsid w:val="00A751BA"/>
    <w:rsid w:val="00A92846"/>
    <w:rsid w:val="00AA0D53"/>
    <w:rsid w:val="00AB5EF3"/>
    <w:rsid w:val="00AF45C5"/>
    <w:rsid w:val="00B044C1"/>
    <w:rsid w:val="00B132B7"/>
    <w:rsid w:val="00B21BB2"/>
    <w:rsid w:val="00B63009"/>
    <w:rsid w:val="00B655DE"/>
    <w:rsid w:val="00B77A86"/>
    <w:rsid w:val="00B901D8"/>
    <w:rsid w:val="00BE75C5"/>
    <w:rsid w:val="00BF5801"/>
    <w:rsid w:val="00C14B09"/>
    <w:rsid w:val="00C435C0"/>
    <w:rsid w:val="00C764F2"/>
    <w:rsid w:val="00CA660E"/>
    <w:rsid w:val="00CF438A"/>
    <w:rsid w:val="00D0190F"/>
    <w:rsid w:val="00D040A8"/>
    <w:rsid w:val="00D60407"/>
    <w:rsid w:val="00D85DE8"/>
    <w:rsid w:val="00D91F26"/>
    <w:rsid w:val="00DB3BF5"/>
    <w:rsid w:val="00DB46D7"/>
    <w:rsid w:val="00DF34E1"/>
    <w:rsid w:val="00E02004"/>
    <w:rsid w:val="00E17650"/>
    <w:rsid w:val="00E17FB9"/>
    <w:rsid w:val="00E412C3"/>
    <w:rsid w:val="00E4355A"/>
    <w:rsid w:val="00E47A2F"/>
    <w:rsid w:val="00E52759"/>
    <w:rsid w:val="00E57FA4"/>
    <w:rsid w:val="00E6226F"/>
    <w:rsid w:val="00EB7F58"/>
    <w:rsid w:val="00F02D6D"/>
    <w:rsid w:val="00F41A32"/>
    <w:rsid w:val="00F425A1"/>
    <w:rsid w:val="00F5311B"/>
    <w:rsid w:val="00F800F9"/>
    <w:rsid w:val="00F80686"/>
    <w:rsid w:val="00F928A9"/>
    <w:rsid w:val="00F958C4"/>
    <w:rsid w:val="00FB687D"/>
    <w:rsid w:val="00FC340E"/>
    <w:rsid w:val="00FC6688"/>
    <w:rsid w:val="00FD1F29"/>
    <w:rsid w:val="00FD7BE2"/>
    <w:rsid w:val="00FE304B"/>
    <w:rsid w:val="00FF7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3C90"/>
  <w15:chartTrackingRefBased/>
  <w15:docId w15:val="{D8052649-983D-43F9-BA6B-548E30688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2004"/>
    <w:pPr>
      <w:keepNext/>
      <w:keepLines/>
      <w:spacing w:before="240" w:after="240"/>
      <w:outlineLvl w:val="0"/>
    </w:pPr>
    <w:rPr>
      <w:rFonts w:eastAsiaTheme="majorEastAsia" w:cstheme="majorBidi"/>
      <w:b/>
      <w:caps/>
      <w:color w:val="2F5496" w:themeColor="accent1" w:themeShade="BF"/>
      <w:sz w:val="24"/>
      <w:szCs w:val="32"/>
    </w:rPr>
  </w:style>
  <w:style w:type="paragraph" w:styleId="Heading2">
    <w:name w:val="heading 2"/>
    <w:basedOn w:val="Normal"/>
    <w:next w:val="Normal"/>
    <w:link w:val="Heading2Char"/>
    <w:uiPriority w:val="9"/>
    <w:unhideWhenUsed/>
    <w:qFormat/>
    <w:rsid w:val="00DB3BF5"/>
    <w:pPr>
      <w:keepNext/>
      <w:keepLines/>
      <w:spacing w:before="40" w:after="120"/>
      <w:outlineLvl w:val="1"/>
    </w:pPr>
    <w:rPr>
      <w:rFonts w:eastAsiaTheme="majorEastAsia" w:cstheme="majorBidi"/>
      <w:b/>
      <w:color w:val="000000" w:themeColor="text1"/>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39BC"/>
    <w:pPr>
      <w:ind w:left="720"/>
      <w:contextualSpacing/>
    </w:pPr>
  </w:style>
  <w:style w:type="paragraph" w:styleId="Header">
    <w:name w:val="header"/>
    <w:basedOn w:val="Normal"/>
    <w:link w:val="HeaderChar"/>
    <w:uiPriority w:val="99"/>
    <w:unhideWhenUsed/>
    <w:rsid w:val="00585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430"/>
  </w:style>
  <w:style w:type="paragraph" w:styleId="Footer">
    <w:name w:val="footer"/>
    <w:basedOn w:val="Normal"/>
    <w:link w:val="FooterChar"/>
    <w:uiPriority w:val="99"/>
    <w:unhideWhenUsed/>
    <w:rsid w:val="00585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430"/>
  </w:style>
  <w:style w:type="character" w:styleId="Hyperlink">
    <w:name w:val="Hyperlink"/>
    <w:basedOn w:val="DefaultParagraphFont"/>
    <w:uiPriority w:val="99"/>
    <w:unhideWhenUsed/>
    <w:rsid w:val="00C14B09"/>
    <w:rPr>
      <w:color w:val="0563C1" w:themeColor="hyperlink"/>
      <w:u w:val="single"/>
    </w:rPr>
  </w:style>
  <w:style w:type="character" w:styleId="UnresolvedMention">
    <w:name w:val="Unresolved Mention"/>
    <w:basedOn w:val="DefaultParagraphFont"/>
    <w:uiPriority w:val="99"/>
    <w:semiHidden/>
    <w:unhideWhenUsed/>
    <w:rsid w:val="00C14B09"/>
    <w:rPr>
      <w:color w:val="605E5C"/>
      <w:shd w:val="clear" w:color="auto" w:fill="E1DFDD"/>
    </w:rPr>
  </w:style>
  <w:style w:type="paragraph" w:styleId="FootnoteText">
    <w:name w:val="footnote text"/>
    <w:basedOn w:val="Normal"/>
    <w:link w:val="FootnoteTextChar"/>
    <w:uiPriority w:val="99"/>
    <w:semiHidden/>
    <w:unhideWhenUsed/>
    <w:rsid w:val="003264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643E"/>
    <w:rPr>
      <w:sz w:val="20"/>
      <w:szCs w:val="20"/>
    </w:rPr>
  </w:style>
  <w:style w:type="character" w:styleId="FootnoteReference">
    <w:name w:val="footnote reference"/>
    <w:basedOn w:val="DefaultParagraphFont"/>
    <w:uiPriority w:val="99"/>
    <w:semiHidden/>
    <w:unhideWhenUsed/>
    <w:rsid w:val="0032643E"/>
    <w:rPr>
      <w:vertAlign w:val="superscript"/>
    </w:rPr>
  </w:style>
  <w:style w:type="character" w:customStyle="1" w:styleId="Heading1Char">
    <w:name w:val="Heading 1 Char"/>
    <w:basedOn w:val="DefaultParagraphFont"/>
    <w:link w:val="Heading1"/>
    <w:uiPriority w:val="9"/>
    <w:rsid w:val="00E02004"/>
    <w:rPr>
      <w:rFonts w:eastAsiaTheme="majorEastAsia" w:cstheme="majorBidi"/>
      <w:b/>
      <w:caps/>
      <w:color w:val="2F5496" w:themeColor="accent1" w:themeShade="BF"/>
      <w:sz w:val="24"/>
      <w:szCs w:val="32"/>
    </w:rPr>
  </w:style>
  <w:style w:type="character" w:customStyle="1" w:styleId="Heading2Char">
    <w:name w:val="Heading 2 Char"/>
    <w:basedOn w:val="DefaultParagraphFont"/>
    <w:link w:val="Heading2"/>
    <w:uiPriority w:val="9"/>
    <w:rsid w:val="00DB3BF5"/>
    <w:rPr>
      <w:rFonts w:eastAsiaTheme="majorEastAsia" w:cstheme="majorBidi"/>
      <w:b/>
      <w:color w:val="000000" w:themeColor="text1"/>
      <w:szCs w:val="26"/>
      <w:u w:val="single"/>
    </w:rPr>
  </w:style>
  <w:style w:type="paragraph" w:styleId="Caption">
    <w:name w:val="caption"/>
    <w:basedOn w:val="Normal"/>
    <w:next w:val="Normal"/>
    <w:uiPriority w:val="35"/>
    <w:unhideWhenUsed/>
    <w:qFormat/>
    <w:rsid w:val="00673637"/>
    <w:pPr>
      <w:spacing w:after="200" w:line="240" w:lineRule="auto"/>
    </w:pPr>
    <w:rPr>
      <w:b/>
      <w:iCs/>
      <w:color w:val="44546A" w:themeColor="text2"/>
      <w:sz w:val="20"/>
      <w:szCs w:val="18"/>
    </w:rPr>
  </w:style>
  <w:style w:type="paragraph" w:styleId="Revision">
    <w:name w:val="Revision"/>
    <w:hidden/>
    <w:uiPriority w:val="99"/>
    <w:semiHidden/>
    <w:rsid w:val="00A751BA"/>
    <w:pPr>
      <w:spacing w:after="0" w:line="240" w:lineRule="auto"/>
    </w:pPr>
  </w:style>
  <w:style w:type="character" w:styleId="CommentReference">
    <w:name w:val="annotation reference"/>
    <w:basedOn w:val="DefaultParagraphFont"/>
    <w:uiPriority w:val="99"/>
    <w:semiHidden/>
    <w:unhideWhenUsed/>
    <w:rsid w:val="00FB687D"/>
    <w:rPr>
      <w:sz w:val="16"/>
      <w:szCs w:val="16"/>
    </w:rPr>
  </w:style>
  <w:style w:type="paragraph" w:styleId="CommentText">
    <w:name w:val="annotation text"/>
    <w:basedOn w:val="Normal"/>
    <w:link w:val="CommentTextChar"/>
    <w:uiPriority w:val="99"/>
    <w:unhideWhenUsed/>
    <w:rsid w:val="00FB687D"/>
    <w:pPr>
      <w:spacing w:line="240" w:lineRule="auto"/>
    </w:pPr>
    <w:rPr>
      <w:sz w:val="20"/>
      <w:szCs w:val="20"/>
    </w:rPr>
  </w:style>
  <w:style w:type="character" w:customStyle="1" w:styleId="CommentTextChar">
    <w:name w:val="Comment Text Char"/>
    <w:basedOn w:val="DefaultParagraphFont"/>
    <w:link w:val="CommentText"/>
    <w:uiPriority w:val="99"/>
    <w:rsid w:val="00FB687D"/>
    <w:rPr>
      <w:sz w:val="20"/>
      <w:szCs w:val="20"/>
    </w:rPr>
  </w:style>
  <w:style w:type="paragraph" w:styleId="CommentSubject">
    <w:name w:val="annotation subject"/>
    <w:basedOn w:val="CommentText"/>
    <w:next w:val="CommentText"/>
    <w:link w:val="CommentSubjectChar"/>
    <w:uiPriority w:val="99"/>
    <w:semiHidden/>
    <w:unhideWhenUsed/>
    <w:rsid w:val="00FB687D"/>
    <w:rPr>
      <w:b/>
      <w:bCs/>
    </w:rPr>
  </w:style>
  <w:style w:type="character" w:customStyle="1" w:styleId="CommentSubjectChar">
    <w:name w:val="Comment Subject Char"/>
    <w:basedOn w:val="CommentTextChar"/>
    <w:link w:val="CommentSubject"/>
    <w:uiPriority w:val="99"/>
    <w:semiHidden/>
    <w:rsid w:val="00FB687D"/>
    <w:rPr>
      <w:b/>
      <w:bCs/>
      <w:sz w:val="20"/>
      <w:szCs w:val="20"/>
    </w:rPr>
  </w:style>
  <w:style w:type="table" w:styleId="TableGrid">
    <w:name w:val="Table Grid"/>
    <w:basedOn w:val="TableNormal"/>
    <w:uiPriority w:val="39"/>
    <w:rsid w:val="000D7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422375">
      <w:bodyDiv w:val="1"/>
      <w:marLeft w:val="0"/>
      <w:marRight w:val="0"/>
      <w:marTop w:val="0"/>
      <w:marBottom w:val="0"/>
      <w:divBdr>
        <w:top w:val="none" w:sz="0" w:space="0" w:color="auto"/>
        <w:left w:val="none" w:sz="0" w:space="0" w:color="auto"/>
        <w:bottom w:val="none" w:sz="0" w:space="0" w:color="auto"/>
        <w:right w:val="none" w:sz="0" w:space="0" w:color="auto"/>
      </w:divBdr>
      <w:divsChild>
        <w:div w:id="114298885">
          <w:marLeft w:val="144"/>
          <w:marRight w:val="0"/>
          <w:marTop w:val="240"/>
          <w:marBottom w:val="40"/>
          <w:divBdr>
            <w:top w:val="none" w:sz="0" w:space="0" w:color="auto"/>
            <w:left w:val="none" w:sz="0" w:space="0" w:color="auto"/>
            <w:bottom w:val="none" w:sz="0" w:space="0" w:color="auto"/>
            <w:right w:val="none" w:sz="0" w:space="0" w:color="auto"/>
          </w:divBdr>
        </w:div>
      </w:divsChild>
    </w:div>
    <w:div w:id="2140562379">
      <w:bodyDiv w:val="1"/>
      <w:marLeft w:val="0"/>
      <w:marRight w:val="0"/>
      <w:marTop w:val="0"/>
      <w:marBottom w:val="0"/>
      <w:divBdr>
        <w:top w:val="none" w:sz="0" w:space="0" w:color="auto"/>
        <w:left w:val="none" w:sz="0" w:space="0" w:color="auto"/>
        <w:bottom w:val="none" w:sz="0" w:space="0" w:color="auto"/>
        <w:right w:val="none" w:sz="0" w:space="0" w:color="auto"/>
      </w:divBdr>
      <w:divsChild>
        <w:div w:id="1061950111">
          <w:marLeft w:val="605"/>
          <w:marRight w:val="0"/>
          <w:marTop w:val="40"/>
          <w:marBottom w:val="80"/>
          <w:divBdr>
            <w:top w:val="none" w:sz="0" w:space="0" w:color="auto"/>
            <w:left w:val="none" w:sz="0" w:space="0" w:color="auto"/>
            <w:bottom w:val="none" w:sz="0" w:space="0" w:color="auto"/>
            <w:right w:val="none" w:sz="0" w:space="0" w:color="auto"/>
          </w:divBdr>
        </w:div>
        <w:div w:id="450250421">
          <w:marLeft w:val="605"/>
          <w:marRight w:val="0"/>
          <w:marTop w:val="40"/>
          <w:marBottom w:val="80"/>
          <w:divBdr>
            <w:top w:val="none" w:sz="0" w:space="0" w:color="auto"/>
            <w:left w:val="none" w:sz="0" w:space="0" w:color="auto"/>
            <w:bottom w:val="none" w:sz="0" w:space="0" w:color="auto"/>
            <w:right w:val="none" w:sz="0" w:space="0" w:color="auto"/>
          </w:divBdr>
        </w:div>
        <w:div w:id="495270335">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who/group/beyond-2025-steering-commit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1840F-7A84-444A-AA8A-6A1D74374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3128</Words>
  <Characters>17833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 Nadeau</dc:creator>
  <cp:keywords/>
  <dc:description/>
  <cp:lastModifiedBy>Doug Bell</cp:lastModifiedBy>
  <cp:revision>1</cp:revision>
  <cp:lastPrinted>2023-09-07T15:48:00Z</cp:lastPrinted>
  <dcterms:created xsi:type="dcterms:W3CDTF">2023-09-20T21:16:00Z</dcterms:created>
  <dcterms:modified xsi:type="dcterms:W3CDTF">2023-09-21T01:40:00Z</dcterms:modified>
</cp:coreProperties>
</file>