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B7712" w14:textId="5A20A7E2" w:rsidR="00492FD3" w:rsidRDefault="00492FD3" w:rsidP="00492FD3">
      <w:pPr>
        <w:spacing w:after="0" w:line="240" w:lineRule="auto"/>
        <w:rPr>
          <w:b/>
          <w:sz w:val="36"/>
          <w:szCs w:val="36"/>
        </w:rPr>
      </w:pPr>
      <w:r w:rsidRPr="00492FD3">
        <w:rPr>
          <w:b/>
          <w:sz w:val="36"/>
          <w:szCs w:val="36"/>
        </w:rPr>
        <w:t>2-Day Biennial Review Meetings</w:t>
      </w:r>
    </w:p>
    <w:p w14:paraId="0413AC55" w14:textId="77777777" w:rsidR="00492FD3" w:rsidRDefault="00BD03B4" w:rsidP="00434757">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58240" behindDoc="0" locked="0" layoutInCell="1" allowOverlap="1" wp14:anchorId="58074757" wp14:editId="2A48AB86">
                <wp:simplePos x="0" y="0"/>
                <wp:positionH relativeFrom="column">
                  <wp:posOffset>8255</wp:posOffset>
                </wp:positionH>
                <wp:positionV relativeFrom="paragraph">
                  <wp:posOffset>78740</wp:posOffset>
                </wp:positionV>
                <wp:extent cx="5943600" cy="0"/>
                <wp:effectExtent l="17780" t="14605" r="20320" b="23495"/>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527A09" id="_x0000_t32" coordsize="21600,21600" o:spt="32" o:oned="t" path="m,l21600,21600e" filled="f">
                <v:path arrowok="t" fillok="f" o:connecttype="none"/>
                <o:lock v:ext="edit" shapetype="t"/>
              </v:shapetype>
              <v:shape id="AutoShape 2" o:spid="_x0000_s1026" type="#_x0000_t32" style="position:absolute;margin-left:.65pt;margin-top:6.2pt;width:4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54NHwIAAD0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" strokeweight="2.25pt"/>
            </w:pict>
          </mc:Fallback>
        </mc:AlternateContent>
      </w:r>
      <w:r w:rsidR="00434757">
        <w:rPr>
          <w:sz w:val="24"/>
          <w:szCs w:val="24"/>
        </w:rPr>
        <w:tab/>
      </w:r>
    </w:p>
    <w:p w14:paraId="01C6F49A" w14:textId="28CA403B" w:rsidR="00434757" w:rsidRPr="00E4145F" w:rsidRDefault="006A2F2C" w:rsidP="00434757">
      <w:pPr>
        <w:tabs>
          <w:tab w:val="right" w:pos="9360"/>
        </w:tabs>
        <w:spacing w:after="0" w:line="240" w:lineRule="auto"/>
      </w:pPr>
      <w:r w:rsidRPr="00D710A3">
        <w:rPr>
          <w:b/>
          <w:sz w:val="24"/>
          <w:szCs w:val="24"/>
          <w:u w:val="single"/>
        </w:rPr>
        <w:t>Purpose / Goal</w:t>
      </w:r>
      <w:r>
        <w:rPr>
          <w:b/>
          <w:sz w:val="24"/>
          <w:szCs w:val="24"/>
        </w:rPr>
        <w:t>:</w:t>
      </w:r>
      <w:r w:rsidR="00D571B4">
        <w:rPr>
          <w:sz w:val="24"/>
          <w:szCs w:val="24"/>
        </w:rPr>
        <w:t xml:space="preserve">  </w:t>
      </w:r>
      <w:r w:rsidR="00D571B4" w:rsidRPr="00E4145F">
        <w:t>Identificati</w:t>
      </w:r>
      <w:r w:rsidR="00D710A3" w:rsidRPr="00E4145F">
        <w:t xml:space="preserve">on of </w:t>
      </w:r>
      <w:commentRangeStart w:id="0"/>
      <w:r w:rsidR="00D710A3" w:rsidRPr="00E4145F">
        <w:t xml:space="preserve">emerging themes, issues, </w:t>
      </w:r>
      <w:r w:rsidR="00D571B4" w:rsidRPr="00E4145F">
        <w:t xml:space="preserve">and initiatives </w:t>
      </w:r>
      <w:r w:rsidR="00D710A3" w:rsidRPr="00E4145F">
        <w:t xml:space="preserve">that </w:t>
      </w:r>
      <w:r w:rsidR="00376BF1" w:rsidRPr="00E4145F">
        <w:t>should be considered and potentially</w:t>
      </w:r>
      <w:r w:rsidR="007A2950" w:rsidRPr="00E4145F">
        <w:t xml:space="preserve"> adaptively applied to our Management Strategies</w:t>
      </w:r>
      <w:commentRangeEnd w:id="0"/>
      <w:r w:rsidR="00467C01">
        <w:rPr>
          <w:rStyle w:val="CommentReference"/>
        </w:rPr>
        <w:commentReference w:id="0"/>
      </w:r>
      <w:r w:rsidR="007A2950" w:rsidRPr="00E4145F">
        <w:t xml:space="preserve"> over the next two years in order to improve the success and efficiency of meeting our </w:t>
      </w:r>
      <w:ins w:id="1" w:author="Freeman, Emily" w:date="2016-10-25T12:40:00Z">
        <w:r w:rsidR="0000029B">
          <w:t>Watershed</w:t>
        </w:r>
      </w:ins>
      <w:commentRangeStart w:id="2"/>
      <w:del w:id="3" w:author="Freeman, Emily" w:date="2016-10-25T12:40:00Z">
        <w:r w:rsidR="007A2950" w:rsidRPr="00E4145F">
          <w:delText>Bay</w:delText>
        </w:r>
      </w:del>
      <w:r w:rsidR="007A2950" w:rsidRPr="00E4145F">
        <w:t xml:space="preserve"> Agreement </w:t>
      </w:r>
      <w:commentRangeEnd w:id="2"/>
      <w:r w:rsidR="002A47BB">
        <w:rPr>
          <w:rStyle w:val="CommentReference"/>
        </w:rPr>
        <w:commentReference w:id="2"/>
      </w:r>
      <w:r w:rsidR="007A2950" w:rsidRPr="00E4145F">
        <w:t>commitments.</w:t>
      </w:r>
    </w:p>
    <w:p w14:paraId="48A2797F" w14:textId="77777777" w:rsidR="006A2F2C" w:rsidRDefault="00BD03B4" w:rsidP="006A2F2C">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59264" behindDoc="0" locked="0" layoutInCell="1" allowOverlap="1" wp14:anchorId="40E90221" wp14:editId="46038CA5">
                <wp:simplePos x="0" y="0"/>
                <wp:positionH relativeFrom="column">
                  <wp:posOffset>8255</wp:posOffset>
                </wp:positionH>
                <wp:positionV relativeFrom="paragraph">
                  <wp:posOffset>64770</wp:posOffset>
                </wp:positionV>
                <wp:extent cx="5943600" cy="15875"/>
                <wp:effectExtent l="8255" t="9525" r="10795" b="1270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1040D5" id="AutoShape 4" o:spid="_x0000_s1026" type="#_x0000_t32" style="position:absolute;margin-left:.65pt;margin-top:5.1pt;width:468pt;height: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"/>
            </w:pict>
          </mc:Fallback>
        </mc:AlternateContent>
      </w:r>
      <w:r w:rsidR="006A2F2C">
        <w:rPr>
          <w:sz w:val="24"/>
          <w:szCs w:val="24"/>
        </w:rPr>
        <w:tab/>
      </w:r>
    </w:p>
    <w:p w14:paraId="1C1BEB9D" w14:textId="77777777" w:rsidR="006A2F2C" w:rsidRPr="00E4145F" w:rsidRDefault="006A2F2C" w:rsidP="006A2F2C">
      <w:pPr>
        <w:tabs>
          <w:tab w:val="right" w:pos="9360"/>
        </w:tabs>
        <w:spacing w:after="0" w:line="240" w:lineRule="auto"/>
      </w:pPr>
      <w:r w:rsidRPr="00D710A3">
        <w:rPr>
          <w:b/>
          <w:sz w:val="24"/>
          <w:szCs w:val="24"/>
          <w:u w:val="single"/>
        </w:rPr>
        <w:t>When</w:t>
      </w:r>
      <w:r>
        <w:rPr>
          <w:b/>
          <w:sz w:val="24"/>
          <w:szCs w:val="24"/>
        </w:rPr>
        <w:t>:</w:t>
      </w:r>
      <w:r>
        <w:rPr>
          <w:sz w:val="24"/>
          <w:szCs w:val="24"/>
        </w:rPr>
        <w:t xml:space="preserve">  </w:t>
      </w:r>
      <w:r w:rsidRPr="00E4145F">
        <w:t xml:space="preserve">Two day meeting.  </w:t>
      </w:r>
      <w:del w:id="4" w:author="Build-User" w:date="2016-10-27T10:08:00Z">
        <w:r w:rsidRPr="00E4145F" w:rsidDel="00000193">
          <w:delText xml:space="preserve">Nominally </w:delText>
        </w:r>
      </w:del>
      <w:ins w:id="5" w:author="Build-User" w:date="2016-10-27T10:08:00Z">
        <w:r w:rsidR="00000193" w:rsidRPr="00E4145F">
          <w:t>N</w:t>
        </w:r>
        <w:r w:rsidR="00000193">
          <w:t>ormally</w:t>
        </w:r>
        <w:r w:rsidR="00000193" w:rsidRPr="00E4145F">
          <w:t xml:space="preserve"> </w:t>
        </w:r>
      </w:ins>
      <w:r w:rsidRPr="00E4145F">
        <w:t>held</w:t>
      </w:r>
      <w:ins w:id="6" w:author="Freeman, Emily" w:date="2016-10-27T15:22:00Z">
        <w:r w:rsidRPr="00E4145F">
          <w:t xml:space="preserve"> </w:t>
        </w:r>
      </w:ins>
      <w:ins w:id="7" w:author="Build-User" w:date="2016-10-27T10:09:00Z">
        <w:r w:rsidR="00000193">
          <w:t xml:space="preserve">in </w:t>
        </w:r>
      </w:ins>
      <w:r w:rsidRPr="00E4145F">
        <w:t xml:space="preserve">January of odd years (i.e. at the beginning </w:t>
      </w:r>
      <w:r w:rsidR="00D571B4" w:rsidRPr="00E4145F">
        <w:t>of each biennial program review)</w:t>
      </w:r>
    </w:p>
    <w:p w14:paraId="762AADE3" w14:textId="77777777" w:rsidR="006A2F2C" w:rsidRDefault="00BD03B4" w:rsidP="006A2F2C">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61312" behindDoc="0" locked="0" layoutInCell="1" allowOverlap="1" wp14:anchorId="11377BEC" wp14:editId="1899C861">
                <wp:simplePos x="0" y="0"/>
                <wp:positionH relativeFrom="column">
                  <wp:posOffset>8255</wp:posOffset>
                </wp:positionH>
                <wp:positionV relativeFrom="paragraph">
                  <wp:posOffset>64770</wp:posOffset>
                </wp:positionV>
                <wp:extent cx="5943600" cy="15875"/>
                <wp:effectExtent l="8255" t="8890" r="10795" b="13335"/>
                <wp:wrapNone/>
                <wp:docPr id="1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1B0B85" id="AutoShape 5" o:spid="_x0000_s1026" type="#_x0000_t32" style="position:absolute;margin-left:.65pt;margin-top:5.1pt;width:468pt;height:1.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"/>
            </w:pict>
          </mc:Fallback>
        </mc:AlternateContent>
      </w:r>
      <w:r w:rsidR="006A2F2C">
        <w:rPr>
          <w:sz w:val="24"/>
          <w:szCs w:val="24"/>
        </w:rPr>
        <w:tab/>
      </w:r>
    </w:p>
    <w:p w14:paraId="5E5DE515" w14:textId="3EDB5AAE" w:rsidR="006A2F2C" w:rsidRPr="00E4145F" w:rsidRDefault="006A2F2C" w:rsidP="006A2F2C">
      <w:pPr>
        <w:tabs>
          <w:tab w:val="right" w:pos="9360"/>
        </w:tabs>
        <w:spacing w:after="0" w:line="240" w:lineRule="auto"/>
      </w:pPr>
      <w:r w:rsidRPr="00D710A3">
        <w:rPr>
          <w:b/>
          <w:sz w:val="24"/>
          <w:szCs w:val="24"/>
          <w:u w:val="single"/>
        </w:rPr>
        <w:t>Who</w:t>
      </w:r>
      <w:r>
        <w:rPr>
          <w:b/>
          <w:sz w:val="24"/>
          <w:szCs w:val="24"/>
        </w:rPr>
        <w:t>:</w:t>
      </w:r>
      <w:r w:rsidR="007A2950">
        <w:rPr>
          <w:sz w:val="24"/>
          <w:szCs w:val="24"/>
        </w:rPr>
        <w:t xml:space="preserve">  </w:t>
      </w:r>
      <w:r w:rsidR="007A2950" w:rsidRPr="00E4145F">
        <w:t>Inclusiv</w:t>
      </w:r>
      <w:r w:rsidR="00E4145F">
        <w:t xml:space="preserve">e meeting open </w:t>
      </w:r>
      <w:del w:id="8" w:author="Build-User" w:date="2016-10-27T10:09:00Z">
        <w:r w:rsidR="00E4145F" w:rsidDel="00000193">
          <w:delText xml:space="preserve">at </w:delText>
        </w:r>
      </w:del>
      <w:ins w:id="9" w:author="Build-User" w:date="2016-10-27T10:09:00Z">
        <w:r w:rsidR="00000193">
          <w:t>-</w:t>
        </w:r>
      </w:ins>
      <w:r w:rsidR="00E4145F">
        <w:t xml:space="preserve">to all.  </w:t>
      </w:r>
      <w:ins w:id="10" w:author="Build-User" w:date="2016-10-27T10:09:00Z">
        <w:r w:rsidR="00000193" w:rsidRPr="00000193">
          <w:rPr>
            <w:highlight w:val="yellow"/>
            <w:rPrChange w:id="11" w:author="Build-User" w:date="2016-10-27T10:10:00Z">
              <w:rPr/>
            </w:rPrChange>
          </w:rPr>
          <w:t>Lead for this should be with the Principal Staff Committee (PSC).</w:t>
        </w:r>
        <w:r w:rsidR="00000193">
          <w:t xml:space="preserve">  </w:t>
        </w:r>
      </w:ins>
      <w:r w:rsidR="00E4145F">
        <w:t>Emphasis</w:t>
      </w:r>
      <w:r w:rsidR="007A2950" w:rsidRPr="00E4145F">
        <w:t xml:space="preserve"> on attendance </w:t>
      </w:r>
      <w:commentRangeStart w:id="12"/>
      <w:r w:rsidR="007A2950" w:rsidRPr="00E4145F">
        <w:t>by</w:t>
      </w:r>
      <w:commentRangeEnd w:id="12"/>
      <w:r w:rsidR="002A47BB">
        <w:rPr>
          <w:rStyle w:val="CommentReference"/>
        </w:rPr>
        <w:commentReference w:id="12"/>
      </w:r>
      <w:r w:rsidR="007A2950" w:rsidRPr="00E4145F">
        <w:t xml:space="preserve"> Management Board, GIT Chairs and members, Advisory Committees, STAR, Local Government officials</w:t>
      </w:r>
      <w:ins w:id="13" w:author="Build-User" w:date="2016-10-27T10:09:00Z">
        <w:r w:rsidR="00000193">
          <w:t xml:space="preserve"> </w:t>
        </w:r>
        <w:r w:rsidR="00000193" w:rsidRPr="00000193">
          <w:rPr>
            <w:highlight w:val="yellow"/>
            <w:rPrChange w:id="14" w:author="Build-User" w:date="2016-10-27T10:10:00Z">
              <w:rPr/>
            </w:rPrChange>
          </w:rPr>
          <w:t>as support to the PSC.</w:t>
        </w:r>
      </w:ins>
      <w:del w:id="15" w:author="Build-User" w:date="2016-10-27T10:09:00Z">
        <w:r w:rsidR="007A2950" w:rsidRPr="00000193" w:rsidDel="00000193">
          <w:rPr>
            <w:highlight w:val="yellow"/>
            <w:rPrChange w:id="16" w:author="Build-User" w:date="2016-10-27T15:22:00Z">
              <w:rPr/>
            </w:rPrChange>
          </w:rPr>
          <w:delText>.</w:delText>
        </w:r>
      </w:del>
    </w:p>
    <w:p w14:paraId="532A4E24" w14:textId="77777777" w:rsidR="006A2F2C" w:rsidRDefault="00BD03B4" w:rsidP="006A2F2C">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63360" behindDoc="0" locked="0" layoutInCell="1" allowOverlap="1" wp14:anchorId="5EA8FB31" wp14:editId="13B96B5C">
                <wp:simplePos x="0" y="0"/>
                <wp:positionH relativeFrom="column">
                  <wp:posOffset>8255</wp:posOffset>
                </wp:positionH>
                <wp:positionV relativeFrom="paragraph">
                  <wp:posOffset>64770</wp:posOffset>
                </wp:positionV>
                <wp:extent cx="5943600" cy="15875"/>
                <wp:effectExtent l="8255" t="8255" r="10795" b="1397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7F253" id="AutoShape 6" o:spid="_x0000_s1026" type="#_x0000_t32" style="position:absolute;margin-left:.65pt;margin-top:5.1pt;width:468pt;height:1.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"/>
            </w:pict>
          </mc:Fallback>
        </mc:AlternateContent>
      </w:r>
      <w:r w:rsidR="006A2F2C">
        <w:rPr>
          <w:sz w:val="24"/>
          <w:szCs w:val="24"/>
        </w:rPr>
        <w:tab/>
      </w:r>
    </w:p>
    <w:p w14:paraId="19048A0E" w14:textId="77777777" w:rsidR="006A2F2C" w:rsidRPr="00E4145F" w:rsidRDefault="006A2F2C" w:rsidP="006A2F2C">
      <w:pPr>
        <w:tabs>
          <w:tab w:val="right" w:pos="9360"/>
        </w:tabs>
        <w:spacing w:after="0" w:line="240" w:lineRule="auto"/>
      </w:pPr>
      <w:r w:rsidRPr="00D710A3">
        <w:rPr>
          <w:b/>
          <w:sz w:val="24"/>
          <w:szCs w:val="24"/>
          <w:u w:val="single"/>
        </w:rPr>
        <w:t>Objectives</w:t>
      </w:r>
      <w:r>
        <w:rPr>
          <w:b/>
          <w:sz w:val="24"/>
          <w:szCs w:val="24"/>
        </w:rPr>
        <w:t>:</w:t>
      </w:r>
    </w:p>
    <w:p w14:paraId="5E30FFCB" w14:textId="77777777" w:rsidR="00E4145F" w:rsidRPr="00E4145F" w:rsidRDefault="000F0FBD" w:rsidP="00E4145F">
      <w:pPr>
        <w:pStyle w:val="ListParagraph"/>
        <w:numPr>
          <w:ilvl w:val="0"/>
          <w:numId w:val="1"/>
        </w:numPr>
        <w:tabs>
          <w:tab w:val="right" w:pos="9360"/>
        </w:tabs>
        <w:spacing w:after="0" w:line="240" w:lineRule="auto"/>
      </w:pPr>
      <w:r>
        <w:t>Identification of lessons learned based on b</w:t>
      </w:r>
      <w:r w:rsidR="00E4145F" w:rsidRPr="00E4145F">
        <w:t xml:space="preserve">road retrospective review of successes and failures </w:t>
      </w:r>
      <w:del w:id="17" w:author="Build-User" w:date="2016-10-27T10:10:00Z">
        <w:r w:rsidR="00E4145F" w:rsidRPr="00E4145F" w:rsidDel="00000193">
          <w:delText xml:space="preserve">at </w:delText>
        </w:r>
      </w:del>
      <w:ins w:id="18" w:author="Build-User" w:date="2016-10-27T10:10:00Z">
        <w:r w:rsidR="00000193">
          <w:t>of</w:t>
        </w:r>
        <w:r w:rsidR="00000193" w:rsidRPr="00E4145F">
          <w:t xml:space="preserve"> </w:t>
        </w:r>
      </w:ins>
      <w:r w:rsidR="00E4145F" w:rsidRPr="00E4145F">
        <w:t>Ba</w:t>
      </w:r>
      <w:r>
        <w:t>y Agreement implementation over the previous two years</w:t>
      </w:r>
      <w:r w:rsidR="00E4145F" w:rsidRPr="00E4145F">
        <w:t>.</w:t>
      </w:r>
    </w:p>
    <w:p w14:paraId="18D1FE3E" w14:textId="08F9FD04" w:rsidR="00E4145F" w:rsidRDefault="00E4145F" w:rsidP="00E4145F">
      <w:pPr>
        <w:pStyle w:val="ListParagraph"/>
        <w:numPr>
          <w:ilvl w:val="0"/>
          <w:numId w:val="1"/>
        </w:numPr>
        <w:tabs>
          <w:tab w:val="right" w:pos="9360"/>
        </w:tabs>
        <w:spacing w:after="0" w:line="240" w:lineRule="auto"/>
      </w:pPr>
      <w:r w:rsidRPr="00E4145F">
        <w:t xml:space="preserve">Identification of recent past and expected </w:t>
      </w:r>
      <w:commentRangeStart w:id="19"/>
      <w:r w:rsidRPr="00E4145F">
        <w:t xml:space="preserve">near-term </w:t>
      </w:r>
      <w:commentRangeEnd w:id="19"/>
      <w:r w:rsidR="00FB40BF">
        <w:rPr>
          <w:rStyle w:val="CommentReference"/>
        </w:rPr>
        <w:commentReference w:id="19"/>
      </w:r>
      <w:r w:rsidRPr="00E4145F">
        <w:t>future scientific</w:t>
      </w:r>
      <w:r w:rsidR="004969AF">
        <w:t xml:space="preserve"> understanding</w:t>
      </w:r>
      <w:r w:rsidRPr="00E4145F">
        <w:t xml:space="preserve">/technical developments, changes in funding sources, and legal/regulatory/policy initiatives that </w:t>
      </w:r>
      <w:commentRangeStart w:id="20"/>
      <w:r w:rsidRPr="00E4145F">
        <w:t>should be considered</w:t>
      </w:r>
      <w:commentRangeEnd w:id="20"/>
      <w:r w:rsidR="002A47BB">
        <w:rPr>
          <w:rStyle w:val="CommentReference"/>
        </w:rPr>
        <w:commentReference w:id="20"/>
      </w:r>
      <w:r w:rsidRPr="00E4145F">
        <w:t xml:space="preserve"> to improve future </w:t>
      </w:r>
      <w:commentRangeStart w:id="21"/>
      <w:r w:rsidRPr="00E4145F">
        <w:t>success rate</w:t>
      </w:r>
      <w:commentRangeEnd w:id="21"/>
      <w:r w:rsidR="005A2A15">
        <w:rPr>
          <w:rStyle w:val="CommentReference"/>
        </w:rPr>
        <w:commentReference w:id="21"/>
      </w:r>
      <w:r w:rsidRPr="00E4145F">
        <w:t xml:space="preserve"> over the next two years.</w:t>
      </w:r>
    </w:p>
    <w:p w14:paraId="4B134ECA" w14:textId="77777777" w:rsidR="005D4316" w:rsidRDefault="005D4316" w:rsidP="005D4316">
      <w:pPr>
        <w:pStyle w:val="ListParagraph"/>
        <w:numPr>
          <w:ilvl w:val="0"/>
          <w:numId w:val="1"/>
        </w:numPr>
        <w:tabs>
          <w:tab w:val="right" w:pos="9360"/>
        </w:tabs>
        <w:spacing w:after="0" w:line="240" w:lineRule="auto"/>
      </w:pPr>
      <w:r>
        <w:t xml:space="preserve">Review </w:t>
      </w:r>
      <w:r w:rsidR="003A0616">
        <w:t>past CBP Independent E</w:t>
      </w:r>
      <w:r w:rsidR="004969AF">
        <w:t>valuator findings and identification of</w:t>
      </w:r>
      <w:r>
        <w:t xml:space="preserve"> appropriate changes.</w:t>
      </w:r>
    </w:p>
    <w:p w14:paraId="3EC2730D" w14:textId="458C1215" w:rsidR="005D4316" w:rsidRDefault="005D4316" w:rsidP="00E4145F">
      <w:pPr>
        <w:pStyle w:val="ListParagraph"/>
        <w:numPr>
          <w:ilvl w:val="0"/>
          <w:numId w:val="1"/>
        </w:numPr>
        <w:tabs>
          <w:tab w:val="right" w:pos="9360"/>
        </w:tabs>
        <w:spacing w:after="0" w:line="240" w:lineRule="auto"/>
      </w:pPr>
      <w:commentRangeStart w:id="22"/>
      <w:r>
        <w:t>Identification of cross cutting, multi-GIT actions</w:t>
      </w:r>
      <w:commentRangeEnd w:id="22"/>
      <w:r w:rsidR="008118EA">
        <w:rPr>
          <w:rStyle w:val="CommentReference"/>
        </w:rPr>
        <w:commentReference w:id="22"/>
      </w:r>
      <w:r>
        <w:t xml:space="preserve"> that will positively impact implementation of multiple Bay Agreement Outcomes.</w:t>
      </w:r>
    </w:p>
    <w:p w14:paraId="44C48121" w14:textId="77777777" w:rsidR="005D4316" w:rsidRDefault="005D4316" w:rsidP="00E4145F">
      <w:pPr>
        <w:pStyle w:val="ListParagraph"/>
        <w:numPr>
          <w:ilvl w:val="0"/>
          <w:numId w:val="1"/>
        </w:numPr>
        <w:tabs>
          <w:tab w:val="right" w:pos="9360"/>
        </w:tabs>
        <w:spacing w:after="0" w:line="240" w:lineRule="auto"/>
      </w:pPr>
      <w:r>
        <w:t xml:space="preserve">Based on above, provide guidance and direction for discussions of Outcome-specific reviews at Management Board GIT Progress Sessions over the upcoming </w:t>
      </w:r>
      <w:r w:rsidR="000F0FBD">
        <w:t>two years.</w:t>
      </w:r>
    </w:p>
    <w:p w14:paraId="419AACCC" w14:textId="77777777" w:rsidR="000F0FBD" w:rsidRPr="00E4145F" w:rsidRDefault="000F0FBD" w:rsidP="00E4145F">
      <w:pPr>
        <w:pStyle w:val="ListParagraph"/>
        <w:numPr>
          <w:ilvl w:val="0"/>
          <w:numId w:val="1"/>
        </w:numPr>
        <w:tabs>
          <w:tab w:val="right" w:pos="9360"/>
        </w:tabs>
        <w:spacing w:after="0" w:line="240" w:lineRule="auto"/>
      </w:pPr>
      <w:r>
        <w:t>Provide PSC with information needed to complete “Strategy Information Report” to EC.</w:t>
      </w:r>
    </w:p>
    <w:p w14:paraId="65E3F7D5" w14:textId="77777777" w:rsidR="006A2F2C" w:rsidRDefault="00BD03B4" w:rsidP="006A2F2C">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65408" behindDoc="0" locked="0" layoutInCell="1" allowOverlap="1" wp14:anchorId="4B5852C2" wp14:editId="166BA802">
                <wp:simplePos x="0" y="0"/>
                <wp:positionH relativeFrom="column">
                  <wp:posOffset>8255</wp:posOffset>
                </wp:positionH>
                <wp:positionV relativeFrom="paragraph">
                  <wp:posOffset>64770</wp:posOffset>
                </wp:positionV>
                <wp:extent cx="5943600" cy="15875"/>
                <wp:effectExtent l="8255" t="8890" r="10795" b="13335"/>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9DAA2F" id="AutoShape 7" o:spid="_x0000_s1026" type="#_x0000_t32" style="position:absolute;margin-left:.65pt;margin-top:5.1pt;width:468pt;height:1.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"/>
            </w:pict>
          </mc:Fallback>
        </mc:AlternateContent>
      </w:r>
      <w:r w:rsidR="006A2F2C">
        <w:rPr>
          <w:sz w:val="24"/>
          <w:szCs w:val="24"/>
        </w:rPr>
        <w:tab/>
      </w:r>
    </w:p>
    <w:p w14:paraId="75A78B87" w14:textId="444B7867" w:rsidR="006A2F2C" w:rsidRDefault="006A2F2C" w:rsidP="006A2F2C">
      <w:pPr>
        <w:tabs>
          <w:tab w:val="right" w:pos="9360"/>
        </w:tabs>
        <w:spacing w:after="0" w:line="240" w:lineRule="auto"/>
        <w:rPr>
          <w:b/>
          <w:sz w:val="24"/>
          <w:szCs w:val="24"/>
        </w:rPr>
      </w:pPr>
      <w:commentRangeStart w:id="23"/>
      <w:r w:rsidRPr="00D710A3">
        <w:rPr>
          <w:b/>
          <w:sz w:val="24"/>
          <w:szCs w:val="24"/>
          <w:u w:val="single"/>
        </w:rPr>
        <w:t>Guiding Questions</w:t>
      </w:r>
      <w:r>
        <w:rPr>
          <w:b/>
          <w:sz w:val="24"/>
          <w:szCs w:val="24"/>
        </w:rPr>
        <w:t>:</w:t>
      </w:r>
      <w:commentRangeEnd w:id="23"/>
      <w:r w:rsidR="004D50E7">
        <w:rPr>
          <w:rStyle w:val="CommentReference"/>
        </w:rPr>
        <w:commentReference w:id="23"/>
      </w:r>
    </w:p>
    <w:p w14:paraId="37A0C27D" w14:textId="77777777" w:rsidR="000F0FBD" w:rsidRDefault="000F0FBD" w:rsidP="000F0FBD">
      <w:pPr>
        <w:pStyle w:val="ListParagraph"/>
        <w:numPr>
          <w:ilvl w:val="0"/>
          <w:numId w:val="2"/>
        </w:numPr>
        <w:tabs>
          <w:tab w:val="right" w:pos="9360"/>
        </w:tabs>
        <w:spacing w:after="0" w:line="240" w:lineRule="auto"/>
      </w:pPr>
      <w:r>
        <w:t>Are our Workplans moving us toward our Management Strategy commitments, and are our Management Strategy commitments movi</w:t>
      </w:r>
      <w:r w:rsidR="004969AF">
        <w:t>ng us toward our Bay Agreement O</w:t>
      </w:r>
      <w:r>
        <w:t>utcomes?</w:t>
      </w:r>
    </w:p>
    <w:p w14:paraId="2D520669" w14:textId="77777777" w:rsidR="000F0FBD" w:rsidRDefault="000F0FBD" w:rsidP="000F0FBD">
      <w:pPr>
        <w:pStyle w:val="ListParagraph"/>
        <w:numPr>
          <w:ilvl w:val="0"/>
          <w:numId w:val="2"/>
        </w:numPr>
        <w:tabs>
          <w:tab w:val="right" w:pos="9360"/>
        </w:tabs>
        <w:spacing w:after="0" w:line="240" w:lineRule="auto"/>
      </w:pPr>
      <w:commentRangeStart w:id="24"/>
      <w:r>
        <w:t>Has our ability to control an influencing factor changed sufficiently to warrant GIT re-evaluation and</w:t>
      </w:r>
      <w:r w:rsidR="004969AF">
        <w:t xml:space="preserve"> adaptive change of the Strategies</w:t>
      </w:r>
      <w:r>
        <w:t xml:space="preserve"> and Workplan</w:t>
      </w:r>
      <w:r w:rsidR="004969AF">
        <w:t>s</w:t>
      </w:r>
      <w:r>
        <w:t>?</w:t>
      </w:r>
      <w:commentRangeEnd w:id="24"/>
      <w:r w:rsidR="00000193">
        <w:rPr>
          <w:rStyle w:val="CommentReference"/>
        </w:rPr>
        <w:commentReference w:id="24"/>
      </w:r>
    </w:p>
    <w:p w14:paraId="3ECCAB2F" w14:textId="77777777" w:rsidR="000F0FBD" w:rsidRDefault="000F0FBD" w:rsidP="000F0FBD">
      <w:pPr>
        <w:pStyle w:val="ListParagraph"/>
        <w:numPr>
          <w:ilvl w:val="0"/>
          <w:numId w:val="2"/>
        </w:numPr>
        <w:tabs>
          <w:tab w:val="right" w:pos="9360"/>
        </w:tabs>
        <w:spacing w:after="0" w:line="240" w:lineRule="auto"/>
      </w:pPr>
      <w:r>
        <w:t>What opportunities exist to improve cross-GIT collaborative work?</w:t>
      </w:r>
    </w:p>
    <w:p w14:paraId="4CCFF706" w14:textId="77777777" w:rsidR="000F0FBD" w:rsidRDefault="002D5850" w:rsidP="000F0FBD">
      <w:pPr>
        <w:pStyle w:val="ListParagraph"/>
        <w:numPr>
          <w:ilvl w:val="0"/>
          <w:numId w:val="2"/>
        </w:numPr>
        <w:tabs>
          <w:tab w:val="right" w:pos="9360"/>
        </w:tabs>
        <w:spacing w:after="0" w:line="240" w:lineRule="auto"/>
      </w:pPr>
      <w:r>
        <w:t>Have external program reviews identified needed changes to improve success rate of meeting our Bay Agreement Outcomes?</w:t>
      </w:r>
    </w:p>
    <w:p w14:paraId="61448FEC" w14:textId="77777777" w:rsidR="002D5850" w:rsidRPr="000F0FBD" w:rsidRDefault="002D5850" w:rsidP="000F0FBD">
      <w:pPr>
        <w:pStyle w:val="ListParagraph"/>
        <w:numPr>
          <w:ilvl w:val="0"/>
          <w:numId w:val="2"/>
        </w:numPr>
        <w:tabs>
          <w:tab w:val="right" w:pos="9360"/>
        </w:tabs>
        <w:spacing w:after="0" w:line="240" w:lineRule="auto"/>
      </w:pPr>
      <w:r>
        <w:t xml:space="preserve">“What do you want to focus on?”  </w:t>
      </w:r>
      <w:r>
        <w:rPr>
          <w:i/>
        </w:rPr>
        <w:t>(Help –not sure what this one means!)</w:t>
      </w:r>
    </w:p>
    <w:p w14:paraId="1E523C69" w14:textId="77777777" w:rsidR="006A2F2C" w:rsidRDefault="00BD03B4" w:rsidP="006A2F2C">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67456" behindDoc="0" locked="0" layoutInCell="1" allowOverlap="1" wp14:anchorId="3B190BCD" wp14:editId="4AE67E5B">
                <wp:simplePos x="0" y="0"/>
                <wp:positionH relativeFrom="column">
                  <wp:posOffset>8255</wp:posOffset>
                </wp:positionH>
                <wp:positionV relativeFrom="paragraph">
                  <wp:posOffset>64770</wp:posOffset>
                </wp:positionV>
                <wp:extent cx="5943600" cy="15875"/>
                <wp:effectExtent l="8255" t="11430" r="10795" b="10795"/>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D4DC59" id="AutoShape 8" o:spid="_x0000_s1026" type="#_x0000_t32" style="position:absolute;margin-left:.65pt;margin-top:5.1pt;width:468pt;height:1.2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"/>
            </w:pict>
          </mc:Fallback>
        </mc:AlternateContent>
      </w:r>
      <w:r w:rsidR="006A2F2C">
        <w:rPr>
          <w:sz w:val="24"/>
          <w:szCs w:val="24"/>
        </w:rPr>
        <w:tab/>
      </w:r>
    </w:p>
    <w:p w14:paraId="53E43C4B" w14:textId="77777777" w:rsidR="006A2F2C" w:rsidRPr="002D5850" w:rsidRDefault="006A2F2C" w:rsidP="006A2F2C">
      <w:pPr>
        <w:tabs>
          <w:tab w:val="right" w:pos="9360"/>
        </w:tabs>
        <w:spacing w:after="0" w:line="240" w:lineRule="auto"/>
      </w:pPr>
      <w:r w:rsidRPr="00D710A3">
        <w:rPr>
          <w:b/>
          <w:sz w:val="24"/>
          <w:szCs w:val="24"/>
          <w:u w:val="single"/>
        </w:rPr>
        <w:t>Inputs</w:t>
      </w:r>
      <w:r>
        <w:rPr>
          <w:b/>
          <w:sz w:val="24"/>
          <w:szCs w:val="24"/>
        </w:rPr>
        <w:t>:</w:t>
      </w:r>
      <w:r w:rsidR="002D5850">
        <w:rPr>
          <w:sz w:val="24"/>
          <w:szCs w:val="24"/>
        </w:rPr>
        <w:t xml:space="preserve">  </w:t>
      </w:r>
      <w:r w:rsidR="002D5850">
        <w:t>TBD</w:t>
      </w:r>
    </w:p>
    <w:p w14:paraId="75E9F344" w14:textId="77777777" w:rsidR="006A2F2C" w:rsidRDefault="00BD03B4" w:rsidP="006A2F2C">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69504" behindDoc="0" locked="0" layoutInCell="1" allowOverlap="1" wp14:anchorId="078A3C75" wp14:editId="5D3E0E59">
                <wp:simplePos x="0" y="0"/>
                <wp:positionH relativeFrom="column">
                  <wp:posOffset>8255</wp:posOffset>
                </wp:positionH>
                <wp:positionV relativeFrom="paragraph">
                  <wp:posOffset>64770</wp:posOffset>
                </wp:positionV>
                <wp:extent cx="5943600" cy="15875"/>
                <wp:effectExtent l="8255" t="12065" r="10795" b="1016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B7DA65" id="AutoShape 9" o:spid="_x0000_s1026" type="#_x0000_t32" style="position:absolute;margin-left:.65pt;margin-top:5.1pt;width:468pt;height:1.2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"/>
            </w:pict>
          </mc:Fallback>
        </mc:AlternateContent>
      </w:r>
      <w:r w:rsidR="006A2F2C">
        <w:rPr>
          <w:sz w:val="24"/>
          <w:szCs w:val="24"/>
        </w:rPr>
        <w:tab/>
      </w:r>
    </w:p>
    <w:p w14:paraId="2B2678BB" w14:textId="77777777" w:rsidR="006A2F2C" w:rsidRDefault="006A2F2C" w:rsidP="006A2F2C">
      <w:pPr>
        <w:tabs>
          <w:tab w:val="right" w:pos="9360"/>
        </w:tabs>
        <w:spacing w:after="0" w:line="240" w:lineRule="auto"/>
        <w:rPr>
          <w:b/>
          <w:sz w:val="24"/>
          <w:szCs w:val="24"/>
        </w:rPr>
      </w:pPr>
      <w:r w:rsidRPr="00D710A3">
        <w:rPr>
          <w:b/>
          <w:sz w:val="24"/>
          <w:szCs w:val="24"/>
          <w:u w:val="single"/>
        </w:rPr>
        <w:t>Outputs</w:t>
      </w:r>
      <w:r>
        <w:rPr>
          <w:b/>
          <w:sz w:val="24"/>
          <w:szCs w:val="24"/>
        </w:rPr>
        <w:t>:</w:t>
      </w:r>
    </w:p>
    <w:p w14:paraId="7DF26FAD" w14:textId="77777777" w:rsidR="002D5850" w:rsidRDefault="002D5850" w:rsidP="002D5850">
      <w:pPr>
        <w:pStyle w:val="ListParagraph"/>
        <w:numPr>
          <w:ilvl w:val="0"/>
          <w:numId w:val="3"/>
        </w:numPr>
        <w:tabs>
          <w:tab w:val="right" w:pos="9360"/>
        </w:tabs>
        <w:spacing w:after="0" w:line="240" w:lineRule="auto"/>
      </w:pPr>
      <w:r>
        <w:t>Identification of shared, high priority opportunities, challenges, and actions for GITs and jurisdictions to improve success rate of implementing Bay Agreement outcomes.</w:t>
      </w:r>
    </w:p>
    <w:p w14:paraId="58B34691" w14:textId="77777777" w:rsidR="002D5850" w:rsidRDefault="002D5850" w:rsidP="002D5850">
      <w:pPr>
        <w:pStyle w:val="ListParagraph"/>
        <w:numPr>
          <w:ilvl w:val="0"/>
          <w:numId w:val="3"/>
        </w:numPr>
        <w:tabs>
          <w:tab w:val="right" w:pos="9360"/>
        </w:tabs>
        <w:spacing w:after="0" w:line="240" w:lineRule="auto"/>
      </w:pPr>
      <w:r>
        <w:t>Recommended changes to resource allocations.</w:t>
      </w:r>
    </w:p>
    <w:p w14:paraId="70A7194A" w14:textId="77777777" w:rsidR="002D5850" w:rsidRDefault="002D5850" w:rsidP="002D5850">
      <w:pPr>
        <w:pStyle w:val="ListParagraph"/>
        <w:numPr>
          <w:ilvl w:val="0"/>
          <w:numId w:val="3"/>
        </w:numPr>
        <w:tabs>
          <w:tab w:val="right" w:pos="9360"/>
        </w:tabs>
        <w:spacing w:after="0" w:line="240" w:lineRule="auto"/>
      </w:pPr>
      <w:r>
        <w:t>Identification of specific tasks, directives, and changes for discussion in outcome-specific discussions during upcoming Management Board GIT Progress Sessions.</w:t>
      </w:r>
    </w:p>
    <w:p w14:paraId="55822C4F" w14:textId="77777777" w:rsidR="003A0616" w:rsidRDefault="003A0616" w:rsidP="002D5850">
      <w:pPr>
        <w:pStyle w:val="ListParagraph"/>
        <w:numPr>
          <w:ilvl w:val="0"/>
          <w:numId w:val="3"/>
        </w:numPr>
        <w:tabs>
          <w:tab w:val="right" w:pos="9360"/>
        </w:tabs>
        <w:spacing w:after="0" w:line="240" w:lineRule="auto"/>
      </w:pPr>
      <w:r>
        <w:t>Identification of emerging developments in scientific understanding that should be considered in upcoming Management Board GIT Progress Sessions.</w:t>
      </w:r>
    </w:p>
    <w:p w14:paraId="7DEAB96C" w14:textId="2ABA28B7" w:rsidR="003A0616" w:rsidRDefault="003A0616" w:rsidP="002D5850">
      <w:pPr>
        <w:pStyle w:val="ListParagraph"/>
        <w:numPr>
          <w:ilvl w:val="0"/>
          <w:numId w:val="3"/>
        </w:numPr>
        <w:tabs>
          <w:tab w:val="right" w:pos="9360"/>
        </w:tabs>
        <w:spacing w:after="0" w:line="240" w:lineRule="auto"/>
      </w:pPr>
      <w:r>
        <w:lastRenderedPageBreak/>
        <w:t>Identification of what actions led</w:t>
      </w:r>
      <w:bookmarkStart w:id="25" w:name="_GoBack"/>
      <w:bookmarkEnd w:id="25"/>
      <w:r>
        <w:t xml:space="preserve"> to past successes and</w:t>
      </w:r>
      <w:r w:rsidR="004969AF">
        <w:t xml:space="preserve"> ideas on</w:t>
      </w:r>
      <w:r>
        <w:t xml:space="preserve"> how to replicate elsewhere.</w:t>
      </w:r>
    </w:p>
    <w:p w14:paraId="30D86590" w14:textId="77777777" w:rsidR="003A0616" w:rsidRDefault="003A0616" w:rsidP="002D5850">
      <w:pPr>
        <w:pStyle w:val="ListParagraph"/>
        <w:numPr>
          <w:ilvl w:val="0"/>
          <w:numId w:val="3"/>
        </w:numPr>
        <w:tabs>
          <w:tab w:val="right" w:pos="9360"/>
        </w:tabs>
        <w:spacing w:after="0" w:line="240" w:lineRule="auto"/>
      </w:pPr>
      <w:r>
        <w:t>Listing of suggestions for future Independent Evaluator charges.</w:t>
      </w:r>
    </w:p>
    <w:p w14:paraId="78BD0C91" w14:textId="77777777" w:rsidR="003A0616" w:rsidRPr="002D5850" w:rsidRDefault="003A0616" w:rsidP="002D5850">
      <w:pPr>
        <w:pStyle w:val="ListParagraph"/>
        <w:numPr>
          <w:ilvl w:val="0"/>
          <w:numId w:val="3"/>
        </w:numPr>
        <w:tabs>
          <w:tab w:val="right" w:pos="9360"/>
        </w:tabs>
        <w:spacing w:after="0" w:line="240" w:lineRule="auto"/>
      </w:pPr>
      <w:r>
        <w:t>Listing of points to be made in “Strategy Information Report” to EC.</w:t>
      </w:r>
    </w:p>
    <w:p w14:paraId="07980CEB" w14:textId="77777777" w:rsidR="006A2F2C" w:rsidRDefault="00BD03B4" w:rsidP="006A2F2C">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71552" behindDoc="0" locked="0" layoutInCell="1" allowOverlap="1" wp14:anchorId="30B94EDD" wp14:editId="501348A7">
                <wp:simplePos x="0" y="0"/>
                <wp:positionH relativeFrom="column">
                  <wp:posOffset>8255</wp:posOffset>
                </wp:positionH>
                <wp:positionV relativeFrom="paragraph">
                  <wp:posOffset>64770</wp:posOffset>
                </wp:positionV>
                <wp:extent cx="5943600" cy="15875"/>
                <wp:effectExtent l="8255" t="5715" r="10795" b="6985"/>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5878E5" id="AutoShape 10" o:spid="_x0000_s1026" type="#_x0000_t32" style="position:absolute;margin-left:.65pt;margin-top:5.1pt;width:468pt;height:1.2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"/>
            </w:pict>
          </mc:Fallback>
        </mc:AlternateContent>
      </w:r>
      <w:r w:rsidR="006A2F2C">
        <w:rPr>
          <w:sz w:val="24"/>
          <w:szCs w:val="24"/>
        </w:rPr>
        <w:tab/>
      </w:r>
    </w:p>
    <w:p w14:paraId="6F3438C2" w14:textId="77777777" w:rsidR="00335AF2" w:rsidRDefault="00335AF2">
      <w:pPr>
        <w:rPr>
          <w:sz w:val="24"/>
          <w:szCs w:val="24"/>
        </w:rPr>
      </w:pPr>
      <w:r>
        <w:rPr>
          <w:sz w:val="24"/>
          <w:szCs w:val="24"/>
        </w:rPr>
        <w:br w:type="page"/>
      </w:r>
    </w:p>
    <w:p w14:paraId="41725CD1" w14:textId="77777777" w:rsidR="00335AF2" w:rsidRDefault="00335AF2" w:rsidP="00335AF2">
      <w:pPr>
        <w:spacing w:after="0" w:line="240" w:lineRule="auto"/>
        <w:rPr>
          <w:b/>
          <w:sz w:val="36"/>
          <w:szCs w:val="36"/>
        </w:rPr>
      </w:pPr>
      <w:r>
        <w:rPr>
          <w:b/>
          <w:sz w:val="36"/>
          <w:szCs w:val="36"/>
        </w:rPr>
        <w:lastRenderedPageBreak/>
        <w:t>Quarterly GIT Progress</w:t>
      </w:r>
      <w:r w:rsidRPr="00492FD3">
        <w:rPr>
          <w:b/>
          <w:sz w:val="36"/>
          <w:szCs w:val="36"/>
        </w:rPr>
        <w:t xml:space="preserve"> Meetings</w:t>
      </w:r>
    </w:p>
    <w:p w14:paraId="5B5F9EF5" w14:textId="77777777" w:rsidR="00335AF2" w:rsidRDefault="00BD03B4" w:rsidP="00335AF2">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73600" behindDoc="0" locked="0" layoutInCell="1" allowOverlap="1" wp14:anchorId="0ED71CBE" wp14:editId="6D7651FA">
                <wp:simplePos x="0" y="0"/>
                <wp:positionH relativeFrom="column">
                  <wp:posOffset>8255</wp:posOffset>
                </wp:positionH>
                <wp:positionV relativeFrom="paragraph">
                  <wp:posOffset>78740</wp:posOffset>
                </wp:positionV>
                <wp:extent cx="5943600" cy="0"/>
                <wp:effectExtent l="17780" t="14605" r="20320" b="23495"/>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C6E3DF" id="AutoShape 11" o:spid="_x0000_s1026" type="#_x0000_t32" style="position:absolute;margin-left:.65pt;margin-top:6.2pt;width:468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" strokeweight="2.25pt"/>
            </w:pict>
          </mc:Fallback>
        </mc:AlternateContent>
      </w:r>
      <w:r w:rsidR="00335AF2">
        <w:rPr>
          <w:sz w:val="24"/>
          <w:szCs w:val="24"/>
        </w:rPr>
        <w:tab/>
      </w:r>
    </w:p>
    <w:p w14:paraId="7E61FF75" w14:textId="4C0F0D2B" w:rsidR="00335AF2" w:rsidRPr="00E4145F" w:rsidRDefault="00335AF2" w:rsidP="00335AF2">
      <w:pPr>
        <w:tabs>
          <w:tab w:val="right" w:pos="9360"/>
        </w:tabs>
        <w:spacing w:after="0" w:line="240" w:lineRule="auto"/>
      </w:pPr>
      <w:r w:rsidRPr="00D710A3">
        <w:rPr>
          <w:b/>
          <w:sz w:val="24"/>
          <w:szCs w:val="24"/>
          <w:u w:val="single"/>
        </w:rPr>
        <w:t>Purpose / Goal</w:t>
      </w:r>
      <w:r>
        <w:rPr>
          <w:b/>
          <w:sz w:val="24"/>
          <w:szCs w:val="24"/>
        </w:rPr>
        <w:t>:</w:t>
      </w:r>
      <w:r>
        <w:rPr>
          <w:sz w:val="24"/>
          <w:szCs w:val="24"/>
        </w:rPr>
        <w:t xml:space="preserve">  </w:t>
      </w:r>
      <w:r w:rsidR="005039A0">
        <w:t xml:space="preserve">Maximize likelihood of success and efficiency in meeting Bay Agreement commitments through in-depth evaluation of progress toward achieving individual Bay Agreement Outcomes, and the identification / implementation of necessary modifications to </w:t>
      </w:r>
      <w:commentRangeStart w:id="26"/>
      <w:r w:rsidR="005039A0">
        <w:t>strategies</w:t>
      </w:r>
      <w:commentRangeEnd w:id="26"/>
      <w:r w:rsidR="00843AFE">
        <w:rPr>
          <w:rStyle w:val="CommentReference"/>
        </w:rPr>
        <w:commentReference w:id="26"/>
      </w:r>
      <w:r w:rsidR="005039A0">
        <w:t xml:space="preserve"> in light of past successes, failures, scientific developments, policy and funding changes, etc</w:t>
      </w:r>
      <w:r w:rsidRPr="00E4145F">
        <w:t>.</w:t>
      </w:r>
    </w:p>
    <w:p w14:paraId="10921F45" w14:textId="77777777" w:rsidR="00335AF2" w:rsidRDefault="00BD03B4" w:rsidP="00335AF2">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74624" behindDoc="0" locked="0" layoutInCell="1" allowOverlap="1" wp14:anchorId="6F33E36C" wp14:editId="34A88CF6">
                <wp:simplePos x="0" y="0"/>
                <wp:positionH relativeFrom="column">
                  <wp:posOffset>8255</wp:posOffset>
                </wp:positionH>
                <wp:positionV relativeFrom="paragraph">
                  <wp:posOffset>64770</wp:posOffset>
                </wp:positionV>
                <wp:extent cx="5943600" cy="15875"/>
                <wp:effectExtent l="8255" t="8255" r="10795" b="13970"/>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7E626A" id="AutoShape 12" o:spid="_x0000_s1026" type="#_x0000_t32" style="position:absolute;margin-left:.65pt;margin-top:5.1pt;width:468pt;height:1.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"/>
            </w:pict>
          </mc:Fallback>
        </mc:AlternateContent>
      </w:r>
      <w:r w:rsidR="00335AF2">
        <w:rPr>
          <w:sz w:val="24"/>
          <w:szCs w:val="24"/>
        </w:rPr>
        <w:tab/>
      </w:r>
    </w:p>
    <w:p w14:paraId="50C665F8" w14:textId="77777777" w:rsidR="00335AF2" w:rsidRPr="00E4145F" w:rsidRDefault="00335AF2" w:rsidP="00335AF2">
      <w:pPr>
        <w:tabs>
          <w:tab w:val="right" w:pos="9360"/>
        </w:tabs>
        <w:spacing w:after="0" w:line="240" w:lineRule="auto"/>
      </w:pPr>
      <w:r w:rsidRPr="00D710A3">
        <w:rPr>
          <w:b/>
          <w:sz w:val="24"/>
          <w:szCs w:val="24"/>
          <w:u w:val="single"/>
        </w:rPr>
        <w:t>When</w:t>
      </w:r>
      <w:r>
        <w:rPr>
          <w:b/>
          <w:sz w:val="24"/>
          <w:szCs w:val="24"/>
        </w:rPr>
        <w:t>:</w:t>
      </w:r>
      <w:r>
        <w:rPr>
          <w:sz w:val="24"/>
          <w:szCs w:val="24"/>
        </w:rPr>
        <w:t xml:space="preserve">  </w:t>
      </w:r>
      <w:r w:rsidR="005039A0">
        <w:t>Quarterly Management Board meetings.</w:t>
      </w:r>
    </w:p>
    <w:p w14:paraId="6642B501" w14:textId="77777777" w:rsidR="00335AF2" w:rsidRDefault="00BD03B4" w:rsidP="00335AF2">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75648" behindDoc="0" locked="0" layoutInCell="1" allowOverlap="1" wp14:anchorId="41349468" wp14:editId="192E27DC">
                <wp:simplePos x="0" y="0"/>
                <wp:positionH relativeFrom="column">
                  <wp:posOffset>8255</wp:posOffset>
                </wp:positionH>
                <wp:positionV relativeFrom="paragraph">
                  <wp:posOffset>64770</wp:posOffset>
                </wp:positionV>
                <wp:extent cx="5943600" cy="15875"/>
                <wp:effectExtent l="8255" t="8890" r="10795" b="13335"/>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B945CA" id="AutoShape 13" o:spid="_x0000_s1026" type="#_x0000_t32" style="position:absolute;margin-left:.65pt;margin-top:5.1pt;width:468pt;height:1.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"/>
            </w:pict>
          </mc:Fallback>
        </mc:AlternateContent>
      </w:r>
      <w:r w:rsidR="00335AF2">
        <w:rPr>
          <w:sz w:val="24"/>
          <w:szCs w:val="24"/>
        </w:rPr>
        <w:tab/>
      </w:r>
    </w:p>
    <w:p w14:paraId="2826E65E" w14:textId="77777777" w:rsidR="00335AF2" w:rsidRPr="00E4145F" w:rsidRDefault="00335AF2" w:rsidP="00335AF2">
      <w:pPr>
        <w:tabs>
          <w:tab w:val="right" w:pos="9360"/>
        </w:tabs>
        <w:spacing w:after="0" w:line="240" w:lineRule="auto"/>
      </w:pPr>
      <w:r w:rsidRPr="00D710A3">
        <w:rPr>
          <w:b/>
          <w:sz w:val="24"/>
          <w:szCs w:val="24"/>
          <w:u w:val="single"/>
        </w:rPr>
        <w:t>Who</w:t>
      </w:r>
      <w:r>
        <w:rPr>
          <w:b/>
          <w:sz w:val="24"/>
          <w:szCs w:val="24"/>
        </w:rPr>
        <w:t>:</w:t>
      </w:r>
      <w:r>
        <w:rPr>
          <w:sz w:val="24"/>
          <w:szCs w:val="24"/>
        </w:rPr>
        <w:t xml:space="preserve">  </w:t>
      </w:r>
      <w:r w:rsidRPr="00E4145F">
        <w:t>Management Board, GIT Chairs an</w:t>
      </w:r>
      <w:r w:rsidR="005039A0">
        <w:t>d members, invited outside experts.</w:t>
      </w:r>
    </w:p>
    <w:p w14:paraId="7760796A" w14:textId="77777777" w:rsidR="00335AF2" w:rsidRDefault="00BD03B4" w:rsidP="00335AF2">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76672" behindDoc="0" locked="0" layoutInCell="1" allowOverlap="1" wp14:anchorId="1ABBE0BE" wp14:editId="34A986E1">
                <wp:simplePos x="0" y="0"/>
                <wp:positionH relativeFrom="column">
                  <wp:posOffset>8255</wp:posOffset>
                </wp:positionH>
                <wp:positionV relativeFrom="paragraph">
                  <wp:posOffset>64770</wp:posOffset>
                </wp:positionV>
                <wp:extent cx="5943600" cy="15875"/>
                <wp:effectExtent l="8255" t="9525" r="10795" b="1270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83B82F" id="AutoShape 14" o:spid="_x0000_s1026" type="#_x0000_t32" style="position:absolute;margin-left:.65pt;margin-top:5.1pt;width:468pt;height:1.2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"/>
            </w:pict>
          </mc:Fallback>
        </mc:AlternateContent>
      </w:r>
      <w:r w:rsidR="00335AF2">
        <w:rPr>
          <w:sz w:val="24"/>
          <w:szCs w:val="24"/>
        </w:rPr>
        <w:tab/>
      </w:r>
    </w:p>
    <w:p w14:paraId="4B1ECC78" w14:textId="77777777" w:rsidR="00335AF2" w:rsidRPr="00E4145F" w:rsidRDefault="00335AF2" w:rsidP="00335AF2">
      <w:pPr>
        <w:tabs>
          <w:tab w:val="right" w:pos="9360"/>
        </w:tabs>
        <w:spacing w:after="0" w:line="240" w:lineRule="auto"/>
      </w:pPr>
      <w:r w:rsidRPr="00D710A3">
        <w:rPr>
          <w:b/>
          <w:sz w:val="24"/>
          <w:szCs w:val="24"/>
          <w:u w:val="single"/>
        </w:rPr>
        <w:t>Objectives</w:t>
      </w:r>
      <w:r>
        <w:rPr>
          <w:b/>
          <w:sz w:val="24"/>
          <w:szCs w:val="24"/>
        </w:rPr>
        <w:t>:</w:t>
      </w:r>
    </w:p>
    <w:p w14:paraId="77970643" w14:textId="77777777" w:rsidR="00335AF2" w:rsidRDefault="00166DE5" w:rsidP="00166DE5">
      <w:pPr>
        <w:pStyle w:val="ListParagraph"/>
        <w:numPr>
          <w:ilvl w:val="0"/>
          <w:numId w:val="4"/>
        </w:numPr>
        <w:tabs>
          <w:tab w:val="right" w:pos="9360"/>
        </w:tabs>
        <w:spacing w:after="0" w:line="240" w:lineRule="auto"/>
      </w:pPr>
      <w:r>
        <w:t>Assess strategy implementation:</w:t>
      </w:r>
    </w:p>
    <w:p w14:paraId="77D81D0A" w14:textId="77777777" w:rsidR="00166DE5" w:rsidRDefault="00166DE5" w:rsidP="00166DE5">
      <w:pPr>
        <w:pStyle w:val="ListParagraph"/>
        <w:numPr>
          <w:ilvl w:val="1"/>
          <w:numId w:val="4"/>
        </w:numPr>
        <w:tabs>
          <w:tab w:val="right" w:pos="9360"/>
        </w:tabs>
        <w:spacing w:after="0" w:line="240" w:lineRule="auto"/>
      </w:pPr>
      <w:r>
        <w:t>Are we doing what we said we would do?</w:t>
      </w:r>
    </w:p>
    <w:p w14:paraId="38DF0DA2" w14:textId="77777777" w:rsidR="00166DE5" w:rsidRDefault="00166DE5" w:rsidP="00166DE5">
      <w:pPr>
        <w:pStyle w:val="ListParagraph"/>
        <w:numPr>
          <w:ilvl w:val="1"/>
          <w:numId w:val="4"/>
        </w:numPr>
        <w:tabs>
          <w:tab w:val="right" w:pos="9360"/>
        </w:tabs>
        <w:spacing w:after="0" w:line="240" w:lineRule="auto"/>
      </w:pPr>
      <w:r>
        <w:t>Is the system responding as we expected it would?</w:t>
      </w:r>
    </w:p>
    <w:p w14:paraId="601AC336" w14:textId="77777777" w:rsidR="00166DE5" w:rsidRDefault="00166DE5" w:rsidP="00166DE5">
      <w:pPr>
        <w:pStyle w:val="ListParagraph"/>
        <w:numPr>
          <w:ilvl w:val="1"/>
          <w:numId w:val="4"/>
        </w:numPr>
        <w:tabs>
          <w:tab w:val="right" w:pos="9360"/>
        </w:tabs>
        <w:spacing w:after="0" w:line="240" w:lineRule="auto"/>
      </w:pPr>
      <w:r>
        <w:t>Are our assumptions proving to be accurate?</w:t>
      </w:r>
    </w:p>
    <w:p w14:paraId="7DBFD3C4" w14:textId="77777777" w:rsidR="00166DE5" w:rsidRDefault="00166DE5" w:rsidP="00166DE5">
      <w:pPr>
        <w:pStyle w:val="ListParagraph"/>
        <w:numPr>
          <w:ilvl w:val="0"/>
          <w:numId w:val="4"/>
        </w:numPr>
        <w:tabs>
          <w:tab w:val="right" w:pos="9360"/>
        </w:tabs>
        <w:spacing w:after="0" w:line="240" w:lineRule="auto"/>
      </w:pPr>
      <w:r>
        <w:t>Update our understanding of the system:</w:t>
      </w:r>
    </w:p>
    <w:p w14:paraId="432C0EA6" w14:textId="548AA19A" w:rsidR="00166DE5" w:rsidRDefault="00166DE5" w:rsidP="00166DE5">
      <w:pPr>
        <w:pStyle w:val="ListParagraph"/>
        <w:numPr>
          <w:ilvl w:val="1"/>
          <w:numId w:val="4"/>
        </w:numPr>
        <w:tabs>
          <w:tab w:val="right" w:pos="9360"/>
        </w:tabs>
        <w:spacing w:after="0" w:line="240" w:lineRule="auto"/>
      </w:pPr>
      <w:commentRangeStart w:id="27"/>
      <w:r>
        <w:t>Identify any new factors</w:t>
      </w:r>
      <w:commentRangeEnd w:id="27"/>
      <w:r w:rsidR="00843AFE">
        <w:rPr>
          <w:rStyle w:val="CommentReference"/>
        </w:rPr>
        <w:commentReference w:id="27"/>
      </w:r>
      <w:r>
        <w:t xml:space="preserve"> influencing attainment of the outcome.</w:t>
      </w:r>
    </w:p>
    <w:p w14:paraId="0C3AC74E" w14:textId="77777777" w:rsidR="00166DE5" w:rsidRDefault="00166DE5" w:rsidP="00166DE5">
      <w:pPr>
        <w:pStyle w:val="ListParagraph"/>
        <w:numPr>
          <w:ilvl w:val="1"/>
          <w:numId w:val="4"/>
        </w:numPr>
        <w:tabs>
          <w:tab w:val="right" w:pos="9360"/>
        </w:tabs>
        <w:spacing w:after="0" w:line="240" w:lineRule="auto"/>
      </w:pPr>
      <w:r>
        <w:t>Identify any</w:t>
      </w:r>
      <w:ins w:id="28" w:author="Build-User" w:date="2016-10-27T10:15:00Z">
        <w:r w:rsidR="00000193">
          <w:t xml:space="preserve"> needed</w:t>
        </w:r>
      </w:ins>
      <w:r>
        <w:t xml:space="preserve"> changes in coordination between existing management efforts.</w:t>
      </w:r>
    </w:p>
    <w:p w14:paraId="45FCBC60" w14:textId="77777777" w:rsidR="00166DE5" w:rsidRDefault="00166DE5" w:rsidP="00166DE5">
      <w:pPr>
        <w:pStyle w:val="ListParagraph"/>
        <w:numPr>
          <w:ilvl w:val="0"/>
          <w:numId w:val="4"/>
        </w:numPr>
        <w:tabs>
          <w:tab w:val="right" w:pos="9360"/>
        </w:tabs>
        <w:spacing w:after="0" w:line="240" w:lineRule="auto"/>
      </w:pPr>
      <w:r>
        <w:t>Identify potential strategy adaptations justified by the current assessment:</w:t>
      </w:r>
    </w:p>
    <w:p w14:paraId="0BD37BD4" w14:textId="77777777" w:rsidR="00166DE5" w:rsidRDefault="00166DE5" w:rsidP="00166DE5">
      <w:pPr>
        <w:pStyle w:val="ListParagraph"/>
        <w:numPr>
          <w:ilvl w:val="1"/>
          <w:numId w:val="4"/>
        </w:numPr>
        <w:tabs>
          <w:tab w:val="right" w:pos="9360"/>
        </w:tabs>
        <w:spacing w:after="0" w:line="240" w:lineRule="auto"/>
      </w:pPr>
      <w:r>
        <w:t>Has the system responded in ways that exceed expectations (outside the uncertainty bounds of response prediction)?</w:t>
      </w:r>
    </w:p>
    <w:p w14:paraId="4B423C65" w14:textId="77777777" w:rsidR="00166DE5" w:rsidRDefault="00166DE5" w:rsidP="00166DE5">
      <w:pPr>
        <w:pStyle w:val="ListParagraph"/>
        <w:numPr>
          <w:ilvl w:val="1"/>
          <w:numId w:val="4"/>
        </w:numPr>
        <w:tabs>
          <w:tab w:val="right" w:pos="9360"/>
        </w:tabs>
        <w:spacing w:after="0" w:line="240" w:lineRule="auto"/>
      </w:pPr>
      <w:r>
        <w:t>Are there new needs or opportunities for cross-program coordination and/or external collaboration?</w:t>
      </w:r>
    </w:p>
    <w:p w14:paraId="4713DA5D" w14:textId="77777777" w:rsidR="00166DE5" w:rsidRPr="00E4145F" w:rsidRDefault="00166DE5" w:rsidP="00166DE5">
      <w:pPr>
        <w:pStyle w:val="ListParagraph"/>
        <w:numPr>
          <w:ilvl w:val="1"/>
          <w:numId w:val="4"/>
        </w:numPr>
        <w:tabs>
          <w:tab w:val="right" w:pos="9360"/>
        </w:tabs>
        <w:spacing w:after="0" w:line="240" w:lineRule="auto"/>
      </w:pPr>
      <w:r>
        <w:t>What are the resource implications for any potential new strategy change?</w:t>
      </w:r>
    </w:p>
    <w:p w14:paraId="5FACFC4C" w14:textId="77777777" w:rsidR="00335AF2" w:rsidRDefault="00BD03B4" w:rsidP="00335AF2">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77696" behindDoc="0" locked="0" layoutInCell="1" allowOverlap="1" wp14:anchorId="66A845DF" wp14:editId="608D5793">
                <wp:simplePos x="0" y="0"/>
                <wp:positionH relativeFrom="column">
                  <wp:posOffset>8255</wp:posOffset>
                </wp:positionH>
                <wp:positionV relativeFrom="paragraph">
                  <wp:posOffset>64770</wp:posOffset>
                </wp:positionV>
                <wp:extent cx="5943600" cy="15875"/>
                <wp:effectExtent l="8255" t="7620" r="10795" b="5080"/>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09682F" id="AutoShape 15" o:spid="_x0000_s1026" type="#_x0000_t32" style="position:absolute;margin-left:.65pt;margin-top:5.1pt;width:468pt;height:1.2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"/>
            </w:pict>
          </mc:Fallback>
        </mc:AlternateContent>
      </w:r>
      <w:r w:rsidR="00335AF2">
        <w:rPr>
          <w:sz w:val="24"/>
          <w:szCs w:val="24"/>
        </w:rPr>
        <w:tab/>
      </w:r>
    </w:p>
    <w:p w14:paraId="0A57D9A3" w14:textId="77777777" w:rsidR="00335AF2" w:rsidRDefault="00335AF2" w:rsidP="00335AF2">
      <w:pPr>
        <w:tabs>
          <w:tab w:val="right" w:pos="9360"/>
        </w:tabs>
        <w:spacing w:after="0" w:line="240" w:lineRule="auto"/>
        <w:rPr>
          <w:b/>
          <w:sz w:val="24"/>
          <w:szCs w:val="24"/>
        </w:rPr>
      </w:pPr>
      <w:r w:rsidRPr="00D710A3">
        <w:rPr>
          <w:b/>
          <w:sz w:val="24"/>
          <w:szCs w:val="24"/>
          <w:u w:val="single"/>
        </w:rPr>
        <w:t>Guiding Questions</w:t>
      </w:r>
      <w:r>
        <w:rPr>
          <w:b/>
          <w:sz w:val="24"/>
          <w:szCs w:val="24"/>
        </w:rPr>
        <w:t>:</w:t>
      </w:r>
    </w:p>
    <w:p w14:paraId="6744F683" w14:textId="567DDEA8" w:rsidR="005247C8" w:rsidRDefault="005247C8" w:rsidP="005247C8">
      <w:pPr>
        <w:pStyle w:val="ListParagraph"/>
        <w:numPr>
          <w:ilvl w:val="0"/>
          <w:numId w:val="8"/>
        </w:numPr>
        <w:tabs>
          <w:tab w:val="right" w:pos="9360"/>
        </w:tabs>
        <w:spacing w:after="0" w:line="240" w:lineRule="auto"/>
      </w:pPr>
      <w:r>
        <w:t xml:space="preserve">Are we on pace to meet our committed Outcome </w:t>
      </w:r>
      <w:commentRangeStart w:id="29"/>
      <w:commentRangeStart w:id="30"/>
      <w:r>
        <w:t>by 2025</w:t>
      </w:r>
      <w:commentRangeEnd w:id="29"/>
      <w:commentRangeEnd w:id="30"/>
      <w:r w:rsidR="00843AFE">
        <w:rPr>
          <w:rStyle w:val="CommentReference"/>
        </w:rPr>
        <w:commentReference w:id="29"/>
      </w:r>
      <w:r w:rsidR="00000193">
        <w:rPr>
          <w:rStyle w:val="CommentReference"/>
        </w:rPr>
        <w:commentReference w:id="30"/>
      </w:r>
      <w:r>
        <w:t>?</w:t>
      </w:r>
    </w:p>
    <w:p w14:paraId="5BB1F78C" w14:textId="77777777" w:rsidR="005247C8" w:rsidRDefault="000350CB" w:rsidP="005247C8">
      <w:pPr>
        <w:pStyle w:val="ListParagraph"/>
        <w:numPr>
          <w:ilvl w:val="0"/>
          <w:numId w:val="8"/>
        </w:numPr>
        <w:tabs>
          <w:tab w:val="right" w:pos="9360"/>
        </w:tabs>
        <w:spacing w:after="0" w:line="240" w:lineRule="auto"/>
      </w:pPr>
      <w:r>
        <w:t>What obstacles exist to meeting our Outcome and what potential solutions exist to overcome those obstacles?</w:t>
      </w:r>
    </w:p>
    <w:p w14:paraId="5572AEA5" w14:textId="6E196B96" w:rsidR="000D2B94" w:rsidRPr="000D2B94" w:rsidRDefault="000350CB" w:rsidP="00335AF2">
      <w:pPr>
        <w:pStyle w:val="ListParagraph"/>
        <w:numPr>
          <w:ilvl w:val="0"/>
          <w:numId w:val="8"/>
        </w:numPr>
        <w:tabs>
          <w:tab w:val="right" w:pos="9360"/>
        </w:tabs>
        <w:spacing w:after="0" w:line="240" w:lineRule="auto"/>
      </w:pPr>
      <w:r>
        <w:t xml:space="preserve">What new opportunities have presented themselves and how can our strategies </w:t>
      </w:r>
      <w:r w:rsidR="00393519">
        <w:t>b</w:t>
      </w:r>
      <w:r w:rsidR="00393519">
        <w:t xml:space="preserve">e </w:t>
      </w:r>
      <w:r>
        <w:t>modified to take advantage of those opportunities?</w:t>
      </w:r>
    </w:p>
    <w:p w14:paraId="2BA2C24A" w14:textId="77777777" w:rsidR="00335AF2" w:rsidRDefault="00BD03B4" w:rsidP="00335AF2">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78720" behindDoc="0" locked="0" layoutInCell="1" allowOverlap="1" wp14:anchorId="29657AE5" wp14:editId="35286A86">
                <wp:simplePos x="0" y="0"/>
                <wp:positionH relativeFrom="column">
                  <wp:posOffset>8255</wp:posOffset>
                </wp:positionH>
                <wp:positionV relativeFrom="paragraph">
                  <wp:posOffset>64770</wp:posOffset>
                </wp:positionV>
                <wp:extent cx="5943600" cy="15875"/>
                <wp:effectExtent l="8255" t="13335" r="10795" b="889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375864" id="AutoShape 16" o:spid="_x0000_s1026" type="#_x0000_t32" style="position:absolute;margin-left:.65pt;margin-top:5.1pt;width:468pt;height:1.2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"/>
            </w:pict>
          </mc:Fallback>
        </mc:AlternateContent>
      </w:r>
      <w:r w:rsidR="00335AF2">
        <w:rPr>
          <w:sz w:val="24"/>
          <w:szCs w:val="24"/>
        </w:rPr>
        <w:tab/>
      </w:r>
    </w:p>
    <w:p w14:paraId="1E045C43" w14:textId="77777777" w:rsidR="00335AF2" w:rsidRDefault="00335AF2" w:rsidP="00335AF2">
      <w:pPr>
        <w:tabs>
          <w:tab w:val="right" w:pos="9360"/>
        </w:tabs>
        <w:spacing w:after="0" w:line="240" w:lineRule="auto"/>
        <w:rPr>
          <w:sz w:val="24"/>
          <w:szCs w:val="24"/>
        </w:rPr>
      </w:pPr>
      <w:commentRangeStart w:id="31"/>
      <w:r w:rsidRPr="00D710A3">
        <w:rPr>
          <w:b/>
          <w:sz w:val="24"/>
          <w:szCs w:val="24"/>
          <w:u w:val="single"/>
        </w:rPr>
        <w:t>Inputs</w:t>
      </w:r>
      <w:r>
        <w:rPr>
          <w:b/>
          <w:sz w:val="24"/>
          <w:szCs w:val="24"/>
        </w:rPr>
        <w:t>:</w:t>
      </w:r>
    </w:p>
    <w:p w14:paraId="285445D7" w14:textId="77777777" w:rsidR="000D2B94" w:rsidRDefault="000D2B94" w:rsidP="000D2B94">
      <w:pPr>
        <w:pStyle w:val="ListParagraph"/>
        <w:numPr>
          <w:ilvl w:val="0"/>
          <w:numId w:val="5"/>
        </w:numPr>
        <w:tabs>
          <w:tab w:val="right" w:pos="9360"/>
        </w:tabs>
        <w:spacing w:after="0" w:line="240" w:lineRule="auto"/>
      </w:pPr>
      <w:r>
        <w:t>Operative understanding of the system:</w:t>
      </w:r>
    </w:p>
    <w:p w14:paraId="4408183B" w14:textId="77777777" w:rsidR="000D2B94" w:rsidRDefault="000D2B94" w:rsidP="000D2B94">
      <w:pPr>
        <w:pStyle w:val="ListParagraph"/>
        <w:numPr>
          <w:ilvl w:val="1"/>
          <w:numId w:val="5"/>
        </w:numPr>
        <w:tabs>
          <w:tab w:val="right" w:pos="9360"/>
        </w:tabs>
        <w:spacing w:after="0" w:line="240" w:lineRule="auto"/>
      </w:pPr>
      <w:r>
        <w:t>Outcome statement.</w:t>
      </w:r>
    </w:p>
    <w:p w14:paraId="05966215" w14:textId="035E3937" w:rsidR="000D2B94" w:rsidRDefault="000D2B94" w:rsidP="000D2B94">
      <w:pPr>
        <w:pStyle w:val="ListParagraph"/>
        <w:numPr>
          <w:ilvl w:val="1"/>
          <w:numId w:val="5"/>
        </w:numPr>
        <w:tabs>
          <w:tab w:val="right" w:pos="9360"/>
        </w:tabs>
        <w:spacing w:after="0" w:line="240" w:lineRule="auto"/>
      </w:pPr>
      <w:commentRangeStart w:id="32"/>
      <w:r>
        <w:t>Factors influencing ability to attain outcome.</w:t>
      </w:r>
      <w:commentRangeEnd w:id="32"/>
      <w:r w:rsidR="00D4671C">
        <w:rPr>
          <w:rStyle w:val="CommentReference"/>
        </w:rPr>
        <w:commentReference w:id="32"/>
      </w:r>
    </w:p>
    <w:p w14:paraId="753D8084" w14:textId="77777777" w:rsidR="000D2B94" w:rsidRDefault="000D2B94" w:rsidP="000D2B94">
      <w:pPr>
        <w:pStyle w:val="ListParagraph"/>
        <w:numPr>
          <w:ilvl w:val="1"/>
          <w:numId w:val="5"/>
        </w:numPr>
        <w:tabs>
          <w:tab w:val="right" w:pos="9360"/>
        </w:tabs>
        <w:spacing w:after="0" w:line="240" w:lineRule="auto"/>
      </w:pPr>
      <w:r>
        <w:t>Overlaps and gaps in existing management efforts (various partner programs outside of CBP).</w:t>
      </w:r>
    </w:p>
    <w:p w14:paraId="53782D55" w14:textId="46ACE96A" w:rsidR="000D2B94" w:rsidRDefault="000D2B94" w:rsidP="000D2B94">
      <w:pPr>
        <w:pStyle w:val="ListParagraph"/>
        <w:numPr>
          <w:ilvl w:val="1"/>
          <w:numId w:val="5"/>
        </w:numPr>
        <w:tabs>
          <w:tab w:val="right" w:pos="9360"/>
        </w:tabs>
        <w:spacing w:after="0" w:line="240" w:lineRule="auto"/>
      </w:pPr>
      <w:r>
        <w:t>List of planned actions (</w:t>
      </w:r>
      <w:commentRangeStart w:id="33"/>
      <w:r>
        <w:t>strategy</w:t>
      </w:r>
      <w:commentRangeEnd w:id="33"/>
      <w:r w:rsidR="004F27EC">
        <w:rPr>
          <w:rStyle w:val="CommentReference"/>
        </w:rPr>
        <w:commentReference w:id="33"/>
      </w:r>
      <w:r>
        <w:t>).</w:t>
      </w:r>
    </w:p>
    <w:p w14:paraId="446FE694" w14:textId="77777777" w:rsidR="000D2B94" w:rsidRDefault="000D2B94" w:rsidP="000D2B94">
      <w:pPr>
        <w:pStyle w:val="ListParagraph"/>
        <w:numPr>
          <w:ilvl w:val="0"/>
          <w:numId w:val="5"/>
        </w:numPr>
        <w:tabs>
          <w:tab w:val="right" w:pos="9360"/>
        </w:tabs>
        <w:spacing w:after="0" w:line="240" w:lineRule="auto"/>
      </w:pPr>
      <w:r>
        <w:t>Expected system response and decision thresholds</w:t>
      </w:r>
      <w:ins w:id="34" w:author="Build-User" w:date="2016-10-27T10:17:00Z">
        <w:r w:rsidR="00000193">
          <w:t>:</w:t>
        </w:r>
      </w:ins>
    </w:p>
    <w:p w14:paraId="13ED874C" w14:textId="77777777" w:rsidR="000D2B94" w:rsidRDefault="000D2B94" w:rsidP="000D2B94">
      <w:pPr>
        <w:pStyle w:val="ListParagraph"/>
        <w:numPr>
          <w:ilvl w:val="1"/>
          <w:numId w:val="5"/>
        </w:numPr>
        <w:tabs>
          <w:tab w:val="right" w:pos="9360"/>
        </w:tabs>
        <w:spacing w:after="0" w:line="240" w:lineRule="auto"/>
      </w:pPr>
      <w:r>
        <w:t>What is the change and rate of change the intervention is expected to produce in the system?</w:t>
      </w:r>
    </w:p>
    <w:p w14:paraId="1A6C25AF" w14:textId="77777777" w:rsidR="000D2B94" w:rsidRDefault="000D2B94" w:rsidP="000D2B94">
      <w:pPr>
        <w:pStyle w:val="ListParagraph"/>
        <w:numPr>
          <w:ilvl w:val="1"/>
          <w:numId w:val="5"/>
        </w:numPr>
        <w:tabs>
          <w:tab w:val="right" w:pos="9360"/>
        </w:tabs>
        <w:spacing w:after="0" w:line="240" w:lineRule="auto"/>
      </w:pPr>
      <w:r>
        <w:t>What is the envelope of uncertainty around the expected response?</w:t>
      </w:r>
    </w:p>
    <w:p w14:paraId="41EE7175" w14:textId="77777777" w:rsidR="000D2B94" w:rsidRDefault="000D2B94" w:rsidP="000D2B94">
      <w:pPr>
        <w:pStyle w:val="ListParagraph"/>
        <w:numPr>
          <w:ilvl w:val="1"/>
          <w:numId w:val="5"/>
        </w:numPr>
        <w:tabs>
          <w:tab w:val="right" w:pos="9360"/>
        </w:tabs>
        <w:spacing w:after="0" w:line="240" w:lineRule="auto"/>
      </w:pPr>
      <w:r>
        <w:t>At what point (in time) should an assessment of intervention efficacy be made (and what are the responses that would exceed or fail to meet expectations)?</w:t>
      </w:r>
      <w:commentRangeEnd w:id="31"/>
      <w:r w:rsidR="00000193">
        <w:rPr>
          <w:rStyle w:val="CommentReference"/>
        </w:rPr>
        <w:commentReference w:id="31"/>
      </w:r>
    </w:p>
    <w:p w14:paraId="738368E5" w14:textId="77777777" w:rsidR="000D2B94" w:rsidRDefault="000D2B94" w:rsidP="000D2B94">
      <w:pPr>
        <w:pStyle w:val="ListParagraph"/>
        <w:numPr>
          <w:ilvl w:val="0"/>
          <w:numId w:val="5"/>
        </w:numPr>
        <w:tabs>
          <w:tab w:val="right" w:pos="9360"/>
        </w:tabs>
        <w:spacing w:after="0" w:line="240" w:lineRule="auto"/>
      </w:pPr>
      <w:r>
        <w:lastRenderedPageBreak/>
        <w:t>Monitoring information:</w:t>
      </w:r>
    </w:p>
    <w:p w14:paraId="135C1FC4" w14:textId="77777777" w:rsidR="000D2B94" w:rsidRDefault="000D2B94" w:rsidP="000D2B94">
      <w:pPr>
        <w:pStyle w:val="ListParagraph"/>
        <w:numPr>
          <w:ilvl w:val="1"/>
          <w:numId w:val="5"/>
        </w:numPr>
        <w:tabs>
          <w:tab w:val="right" w:pos="9360"/>
        </w:tabs>
        <w:spacing w:after="0" w:line="240" w:lineRule="auto"/>
      </w:pPr>
      <w:r>
        <w:t>Progress in implementing strategy interventions (what has been done)?</w:t>
      </w:r>
    </w:p>
    <w:p w14:paraId="503B5E5F" w14:textId="77777777" w:rsidR="000D2B94" w:rsidRDefault="000D2B94" w:rsidP="000D2B94">
      <w:pPr>
        <w:pStyle w:val="ListParagraph"/>
        <w:numPr>
          <w:ilvl w:val="1"/>
          <w:numId w:val="5"/>
        </w:numPr>
        <w:tabs>
          <w:tab w:val="right" w:pos="9360"/>
        </w:tabs>
        <w:spacing w:after="0" w:line="240" w:lineRule="auto"/>
      </w:pPr>
      <w:r>
        <w:t>Progress in achieving desired outcome (what changes have occurred in the system)?</w:t>
      </w:r>
    </w:p>
    <w:p w14:paraId="10A036E2" w14:textId="6C1CE8A5" w:rsidR="000D2B94" w:rsidRPr="000D2B94" w:rsidRDefault="000D2B94" w:rsidP="000D2B94">
      <w:pPr>
        <w:pStyle w:val="ListParagraph"/>
        <w:numPr>
          <w:ilvl w:val="1"/>
          <w:numId w:val="5"/>
        </w:numPr>
        <w:tabs>
          <w:tab w:val="right" w:pos="9360"/>
        </w:tabs>
        <w:spacing w:after="0" w:line="240" w:lineRule="auto"/>
      </w:pPr>
      <w:r>
        <w:t>Status of assumptions about factors that cannot or will not be man</w:t>
      </w:r>
      <w:r w:rsidR="00000193">
        <w:t>a</w:t>
      </w:r>
      <w:r>
        <w:t>ged.</w:t>
      </w:r>
    </w:p>
    <w:p w14:paraId="6D6643CE" w14:textId="77777777" w:rsidR="00335AF2" w:rsidRDefault="00BD03B4" w:rsidP="00335AF2">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79744" behindDoc="0" locked="0" layoutInCell="1" allowOverlap="1" wp14:anchorId="6A8B6D85" wp14:editId="01F5752A">
                <wp:simplePos x="0" y="0"/>
                <wp:positionH relativeFrom="column">
                  <wp:posOffset>8255</wp:posOffset>
                </wp:positionH>
                <wp:positionV relativeFrom="paragraph">
                  <wp:posOffset>64770</wp:posOffset>
                </wp:positionV>
                <wp:extent cx="5943600" cy="15875"/>
                <wp:effectExtent l="8255" t="13335" r="10795" b="8890"/>
                <wp:wrapNone/>
                <wp:docPr id="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79F8D9" id="AutoShape 17" o:spid="_x0000_s1026" type="#_x0000_t32" style="position:absolute;margin-left:.65pt;margin-top:5.1pt;width:468pt;height:1.2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"/>
            </w:pict>
          </mc:Fallback>
        </mc:AlternateContent>
      </w:r>
      <w:r w:rsidR="00335AF2">
        <w:rPr>
          <w:sz w:val="24"/>
          <w:szCs w:val="24"/>
        </w:rPr>
        <w:tab/>
      </w:r>
    </w:p>
    <w:p w14:paraId="07442F86" w14:textId="77777777" w:rsidR="00335AF2" w:rsidRDefault="00335AF2" w:rsidP="00335AF2">
      <w:pPr>
        <w:tabs>
          <w:tab w:val="right" w:pos="9360"/>
        </w:tabs>
        <w:spacing w:after="0" w:line="240" w:lineRule="auto"/>
        <w:rPr>
          <w:b/>
          <w:sz w:val="24"/>
          <w:szCs w:val="24"/>
        </w:rPr>
      </w:pPr>
      <w:r w:rsidRPr="00D710A3">
        <w:rPr>
          <w:b/>
          <w:sz w:val="24"/>
          <w:szCs w:val="24"/>
          <w:u w:val="single"/>
        </w:rPr>
        <w:t>Outputs</w:t>
      </w:r>
      <w:r>
        <w:rPr>
          <w:b/>
          <w:sz w:val="24"/>
          <w:szCs w:val="24"/>
        </w:rPr>
        <w:t>:</w:t>
      </w:r>
    </w:p>
    <w:p w14:paraId="5DDFDA8E" w14:textId="77777777" w:rsidR="00335AF2" w:rsidRDefault="000D2B94" w:rsidP="000D2B94">
      <w:pPr>
        <w:pStyle w:val="ListParagraph"/>
        <w:numPr>
          <w:ilvl w:val="0"/>
          <w:numId w:val="6"/>
        </w:numPr>
        <w:tabs>
          <w:tab w:val="right" w:pos="9360"/>
        </w:tabs>
        <w:spacing w:after="0" w:line="240" w:lineRule="auto"/>
      </w:pPr>
      <w:r>
        <w:t>Recommendations for strategy adaptation and any change in resources</w:t>
      </w:r>
    </w:p>
    <w:p w14:paraId="6FD0603C" w14:textId="77777777" w:rsidR="000D2B94" w:rsidRDefault="000D2B94" w:rsidP="000D2B94">
      <w:pPr>
        <w:pStyle w:val="ListParagraph"/>
        <w:numPr>
          <w:ilvl w:val="1"/>
          <w:numId w:val="6"/>
        </w:numPr>
        <w:tabs>
          <w:tab w:val="right" w:pos="9360"/>
        </w:tabs>
        <w:spacing w:after="0" w:line="240" w:lineRule="auto"/>
      </w:pPr>
      <w:r>
        <w:t>Includes needed cross-GIT and/or external program coordination.</w:t>
      </w:r>
    </w:p>
    <w:p w14:paraId="2808D828" w14:textId="77777777" w:rsidR="000D2B94" w:rsidRDefault="000D2B94" w:rsidP="000D2B94">
      <w:pPr>
        <w:pStyle w:val="ListParagraph"/>
        <w:numPr>
          <w:ilvl w:val="0"/>
          <w:numId w:val="6"/>
        </w:numPr>
        <w:tabs>
          <w:tab w:val="right" w:pos="9360"/>
        </w:tabs>
        <w:spacing w:after="0" w:line="240" w:lineRule="auto"/>
      </w:pPr>
      <w:r>
        <w:t>Updated understanding of the system</w:t>
      </w:r>
    </w:p>
    <w:p w14:paraId="765941D5" w14:textId="77777777" w:rsidR="000D2B94" w:rsidRDefault="000D2B94" w:rsidP="000D2B94">
      <w:pPr>
        <w:pStyle w:val="ListParagraph"/>
        <w:numPr>
          <w:ilvl w:val="1"/>
          <w:numId w:val="6"/>
        </w:numPr>
        <w:tabs>
          <w:tab w:val="right" w:pos="9360"/>
        </w:tabs>
        <w:spacing w:after="0" w:line="240" w:lineRule="auto"/>
      </w:pPr>
      <w:r>
        <w:t>Specification of new factors, new collaborators, and new or changed assumptions.</w:t>
      </w:r>
    </w:p>
    <w:p w14:paraId="593F7746" w14:textId="77777777" w:rsidR="000D2B94" w:rsidRPr="002D5850" w:rsidRDefault="000D2B94" w:rsidP="000D2B94">
      <w:pPr>
        <w:pStyle w:val="ListParagraph"/>
        <w:numPr>
          <w:ilvl w:val="1"/>
          <w:numId w:val="6"/>
        </w:numPr>
        <w:tabs>
          <w:tab w:val="right" w:pos="9360"/>
        </w:tabs>
        <w:spacing w:after="0" w:line="240" w:lineRule="auto"/>
      </w:pPr>
      <w:r>
        <w:t>Specification of new response expectations and/or uncertainty (new decision thresholds).</w:t>
      </w:r>
    </w:p>
    <w:p w14:paraId="72CF8BAC" w14:textId="77777777" w:rsidR="00335AF2" w:rsidRDefault="00BD03B4" w:rsidP="00335AF2">
      <w:pPr>
        <w:tabs>
          <w:tab w:val="right" w:pos="9360"/>
        </w:tabs>
        <w:spacing w:after="0" w:line="240" w:lineRule="auto"/>
        <w:rPr>
          <w:sz w:val="24"/>
          <w:szCs w:val="24"/>
        </w:rPr>
      </w:pPr>
      <w:r>
        <w:rPr>
          <w:noProof/>
          <w:sz w:val="24"/>
          <w:szCs w:val="24"/>
          <w:lang w:bidi="ar-SA"/>
        </w:rPr>
        <mc:AlternateContent>
          <mc:Choice Requires="wps">
            <w:drawing>
              <wp:anchor distT="0" distB="0" distL="114300" distR="114300" simplePos="0" relativeHeight="251680768" behindDoc="0" locked="0" layoutInCell="1" allowOverlap="1" wp14:anchorId="409C8AAC" wp14:editId="5080CE17">
                <wp:simplePos x="0" y="0"/>
                <wp:positionH relativeFrom="column">
                  <wp:posOffset>8255</wp:posOffset>
                </wp:positionH>
                <wp:positionV relativeFrom="paragraph">
                  <wp:posOffset>64770</wp:posOffset>
                </wp:positionV>
                <wp:extent cx="5943600" cy="15875"/>
                <wp:effectExtent l="8255" t="8255" r="10795" b="13970"/>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FEFF82" id="AutoShape 18" o:spid="_x0000_s1026" type="#_x0000_t32" style="position:absolute;margin-left:.65pt;margin-top:5.1pt;width:468pt;height:1.2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"/>
            </w:pict>
          </mc:Fallback>
        </mc:AlternateContent>
      </w:r>
      <w:r w:rsidR="00335AF2">
        <w:rPr>
          <w:sz w:val="24"/>
          <w:szCs w:val="24"/>
        </w:rPr>
        <w:tab/>
      </w:r>
    </w:p>
    <w:p w14:paraId="1F2E3E1F" w14:textId="77777777" w:rsidR="00335AF2" w:rsidRPr="006A2F2C" w:rsidRDefault="00335AF2" w:rsidP="00335AF2">
      <w:pPr>
        <w:tabs>
          <w:tab w:val="right" w:pos="9360"/>
        </w:tabs>
        <w:spacing w:after="0" w:line="240" w:lineRule="auto"/>
        <w:rPr>
          <w:sz w:val="24"/>
          <w:szCs w:val="24"/>
        </w:rPr>
      </w:pPr>
    </w:p>
    <w:p w14:paraId="4C11EFD2" w14:textId="77777777" w:rsidR="00335AF2" w:rsidRPr="006A2F2C" w:rsidRDefault="00335AF2" w:rsidP="00335AF2">
      <w:pPr>
        <w:tabs>
          <w:tab w:val="right" w:pos="9360"/>
        </w:tabs>
        <w:spacing w:after="0" w:line="240" w:lineRule="auto"/>
        <w:rPr>
          <w:sz w:val="24"/>
          <w:szCs w:val="24"/>
        </w:rPr>
      </w:pPr>
    </w:p>
    <w:p w14:paraId="672A2CD8" w14:textId="77777777" w:rsidR="006A2F2C" w:rsidRPr="006A2F2C" w:rsidRDefault="006A2F2C" w:rsidP="006A2F2C">
      <w:pPr>
        <w:tabs>
          <w:tab w:val="right" w:pos="9360"/>
        </w:tabs>
        <w:spacing w:after="0" w:line="240" w:lineRule="auto"/>
        <w:rPr>
          <w:sz w:val="24"/>
          <w:szCs w:val="24"/>
        </w:rPr>
      </w:pPr>
    </w:p>
    <w:sectPr w:rsidR="006A2F2C" w:rsidRPr="006A2F2C" w:rsidSect="002B40C1">
      <w:headerReference w:type="default"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atherine Krikstan" w:date="2016-10-25T10:55:00Z" w:initials="CK">
    <w:p w14:paraId="376A40CE" w14:textId="77777777" w:rsidR="002A47BB" w:rsidRDefault="00467C01">
      <w:pPr>
        <w:pStyle w:val="CommentText"/>
      </w:pPr>
      <w:r>
        <w:rPr>
          <w:rStyle w:val="CommentReference"/>
        </w:rPr>
        <w:annotationRef/>
      </w:r>
      <w:r w:rsidR="006369B0">
        <w:t>I think the connection between these meetings and the adherence to and/or implementation of the decision framework should be made clear. “Potentially adaptively applied” makes adaptive management sound optional, when it is</w:t>
      </w:r>
      <w:r w:rsidR="00843AFE">
        <w:t xml:space="preserve"> instead an </w:t>
      </w:r>
      <w:r w:rsidR="006369B0">
        <w:t>process that we have promised to follow. Should steps like discussing influential factors, exploring gaps and overlaps in management efforts and/or assessing performance be mentioned</w:t>
      </w:r>
      <w:r w:rsidR="00843AFE">
        <w:t xml:space="preserve"> here</w:t>
      </w:r>
      <w:r w:rsidR="006369B0">
        <w:t>?</w:t>
      </w:r>
    </w:p>
  </w:comment>
  <w:comment w:id="2" w:author="Catherine Krikstan" w:date="2016-10-25T10:57:00Z" w:initials="CK">
    <w:p w14:paraId="720EDA58" w14:textId="77777777" w:rsidR="002A47BB" w:rsidRDefault="002A47BB">
      <w:pPr>
        <w:pStyle w:val="CommentText"/>
      </w:pPr>
      <w:r>
        <w:rPr>
          <w:rStyle w:val="CommentReference"/>
        </w:rPr>
        <w:annotationRef/>
      </w:r>
      <w:r w:rsidR="006369B0">
        <w:rPr>
          <w:rStyle w:val="CommentReference"/>
        </w:rPr>
        <w:t>Should be referred to here (and elsewhere in document) as Watershed Agreement.</w:t>
      </w:r>
    </w:p>
  </w:comment>
  <w:comment w:id="12" w:author="Catherine Krikstan" w:date="2016-10-25T10:57:00Z" w:initials="CK">
    <w:p w14:paraId="003290AB" w14:textId="77777777" w:rsidR="002A47BB" w:rsidRDefault="002A47BB">
      <w:pPr>
        <w:pStyle w:val="CommentText"/>
      </w:pPr>
      <w:r>
        <w:rPr>
          <w:rStyle w:val="CommentReference"/>
        </w:rPr>
        <w:annotationRef/>
      </w:r>
      <w:r w:rsidR="006369B0">
        <w:rPr>
          <w:rStyle w:val="CommentReference"/>
        </w:rPr>
        <w:t xml:space="preserve">Should the Communications Workgroup be included on this list? </w:t>
      </w:r>
    </w:p>
  </w:comment>
  <w:comment w:id="19" w:author="Catherine Krikstan" w:date="2016-10-25T11:11:00Z" w:initials="CK">
    <w:p w14:paraId="13E39C14" w14:textId="77777777" w:rsidR="00FB40BF" w:rsidRDefault="00FB40BF">
      <w:pPr>
        <w:pStyle w:val="CommentText"/>
      </w:pPr>
      <w:r>
        <w:rPr>
          <w:rStyle w:val="CommentReference"/>
        </w:rPr>
        <w:annotationRef/>
      </w:r>
      <w:r w:rsidR="006369B0">
        <w:rPr>
          <w:rStyle w:val="CommentReference"/>
        </w:rPr>
        <w:t xml:space="preserve">Suggest defining “near-term.” </w:t>
      </w:r>
    </w:p>
  </w:comment>
  <w:comment w:id="20" w:author="Catherine Krikstan" w:date="2016-10-25T10:58:00Z" w:initials="CK">
    <w:p w14:paraId="514CC3A2" w14:textId="77777777" w:rsidR="002A47BB" w:rsidRDefault="002A47BB">
      <w:pPr>
        <w:pStyle w:val="CommentText"/>
      </w:pPr>
      <w:r>
        <w:rPr>
          <w:rStyle w:val="CommentReference"/>
        </w:rPr>
        <w:annotationRef/>
      </w:r>
      <w:r w:rsidR="008118EA">
        <w:t xml:space="preserve">Should “by the Management Board” be specified here? Should the MB do more than “consider”? e.g., </w:t>
      </w:r>
      <w:r w:rsidR="00843AFE">
        <w:t>“</w:t>
      </w:r>
      <w:r w:rsidR="008118EA">
        <w:t>Influence</w:t>
      </w:r>
      <w:r w:rsidR="00843AFE">
        <w:t>”</w:t>
      </w:r>
      <w:r w:rsidR="008118EA">
        <w:t>?</w:t>
      </w:r>
    </w:p>
  </w:comment>
  <w:comment w:id="21" w:author="Catherine Krikstan" w:date="2016-10-25T11:30:00Z" w:initials="CK">
    <w:p w14:paraId="796C29CA" w14:textId="77777777" w:rsidR="005A2A15" w:rsidRDefault="005A2A15">
      <w:pPr>
        <w:pStyle w:val="CommentText"/>
      </w:pPr>
      <w:r>
        <w:rPr>
          <w:rStyle w:val="CommentReference"/>
        </w:rPr>
        <w:annotationRef/>
      </w:r>
      <w:r>
        <w:t>I find this phrase (used here and elsewhere) problematic, as it seems to imply that the whole of our progress can be tracked quantitatively. Removing the word “rate”</w:t>
      </w:r>
      <w:r w:rsidR="00843AFE">
        <w:t xml:space="preserve"> c</w:t>
      </w:r>
      <w:r>
        <w:t xml:space="preserve">ould help. </w:t>
      </w:r>
    </w:p>
  </w:comment>
  <w:comment w:id="22" w:author="Catherine Krikstan" w:date="2016-10-25T11:23:00Z" w:initials="CK">
    <w:p w14:paraId="299E9875" w14:textId="77777777" w:rsidR="008118EA" w:rsidRDefault="008118EA">
      <w:pPr>
        <w:pStyle w:val="CommentText"/>
      </w:pPr>
      <w:r>
        <w:rPr>
          <w:rStyle w:val="CommentReference"/>
        </w:rPr>
        <w:annotationRef/>
      </w:r>
      <w:r>
        <w:t xml:space="preserve">This seems like an action that would be done on the GIT (rather than MB) level, by those who are directly involved with management strategy creation and implementation. In other words, identifying these actions might not be appropriate for this particular setting. “Facilitating” actions that have already been identified could be another matter. </w:t>
      </w:r>
    </w:p>
  </w:comment>
  <w:comment w:id="23" w:author="Catherine Krikstan" w:date="2016-10-25T11:28:00Z" w:initials="CK">
    <w:p w14:paraId="1E56CE3A" w14:textId="77777777" w:rsidR="004D50E7" w:rsidRDefault="004D50E7">
      <w:pPr>
        <w:pStyle w:val="CommentText"/>
      </w:pPr>
      <w:r>
        <w:rPr>
          <w:rStyle w:val="CommentReference"/>
        </w:rPr>
        <w:annotationRef/>
      </w:r>
      <w:r>
        <w:t>Echoing my previous comment about making the link to the decision framework clear—should a question about gaps (e.g., “Has our ability to close a gap in management efforts changed sufficiently to warrant GIT re-evaluation and adaptive change of the strategies and work plans?”) or overlaps (which could inform cross-GIT collaboration) in existing management efforts be included</w:t>
      </w:r>
      <w:r w:rsidR="00843AFE">
        <w:t xml:space="preserve"> here</w:t>
      </w:r>
      <w:r>
        <w:t xml:space="preserve">? </w:t>
      </w:r>
    </w:p>
    <w:p w14:paraId="03325380" w14:textId="77777777" w:rsidR="005A2A15" w:rsidRDefault="005A2A15">
      <w:pPr>
        <w:pStyle w:val="CommentText"/>
      </w:pPr>
    </w:p>
    <w:p w14:paraId="3CBA1377" w14:textId="77777777" w:rsidR="005A2A15" w:rsidRDefault="005A2A15">
      <w:pPr>
        <w:pStyle w:val="CommentText"/>
      </w:pPr>
      <w:r>
        <w:t>I also believe a question about our Guiding Principles (</w:t>
      </w:r>
      <w:r w:rsidRPr="005A2A15">
        <w:t>http://www.chesapeakeprogress.com/principles</w:t>
      </w:r>
      <w:r>
        <w:t xml:space="preserve">) should be mentioned here. These principles should inform our work, and it will require strategic </w:t>
      </w:r>
      <w:r w:rsidR="00843AFE">
        <w:t>thinking</w:t>
      </w:r>
      <w:r>
        <w:t>—</w:t>
      </w:r>
      <w:r w:rsidR="00843AFE">
        <w:t xml:space="preserve">at the </w:t>
      </w:r>
      <w:r>
        <w:t>MB</w:t>
      </w:r>
      <w:r w:rsidR="00843AFE">
        <w:t xml:space="preserve"> level</w:t>
      </w:r>
      <w:r>
        <w:t xml:space="preserve">—to ensure this is taking place. </w:t>
      </w:r>
    </w:p>
  </w:comment>
  <w:comment w:id="24" w:author="Build-User" w:date="2016-10-27T10:12:00Z" w:initials="B">
    <w:p w14:paraId="62E6A3D7" w14:textId="77777777" w:rsidR="00000193" w:rsidRDefault="00000193">
      <w:pPr>
        <w:pStyle w:val="CommentText"/>
      </w:pPr>
      <w:r>
        <w:rPr>
          <w:rStyle w:val="CommentReference"/>
        </w:rPr>
        <w:annotationRef/>
      </w:r>
      <w:r>
        <w:t>I do not understand this question.  This needs re-worded.</w:t>
      </w:r>
    </w:p>
  </w:comment>
  <w:comment w:id="26" w:author="Catherine Krikstan" w:date="2016-10-25T11:35:00Z" w:initials="CK">
    <w:p w14:paraId="7878FCE4" w14:textId="77777777" w:rsidR="00843AFE" w:rsidRDefault="00843AFE">
      <w:pPr>
        <w:pStyle w:val="CommentText"/>
      </w:pPr>
      <w:r>
        <w:rPr>
          <w:rStyle w:val="CommentReference"/>
        </w:rPr>
        <w:annotationRef/>
      </w:r>
      <w:r>
        <w:t>And work plans? Or will the focus be at the management strategy level?</w:t>
      </w:r>
    </w:p>
  </w:comment>
  <w:comment w:id="27" w:author="Catherine Krikstan" w:date="2016-10-25T11:36:00Z" w:initials="CK">
    <w:p w14:paraId="656664A3" w14:textId="77777777" w:rsidR="00843AFE" w:rsidRDefault="00843AFE">
      <w:pPr>
        <w:pStyle w:val="CommentText"/>
      </w:pPr>
      <w:r>
        <w:rPr>
          <w:rStyle w:val="CommentReference"/>
        </w:rPr>
        <w:annotationRef/>
      </w:r>
      <w:proofErr w:type="gramStart"/>
      <w:r>
        <w:t>and/or</w:t>
      </w:r>
      <w:proofErr w:type="gramEnd"/>
      <w:r>
        <w:t xml:space="preserve"> changes in our ability to control previously identified factors </w:t>
      </w:r>
    </w:p>
  </w:comment>
  <w:comment w:id="29" w:author="Catherine Krikstan" w:date="2016-10-25T11:37:00Z" w:initials="CK">
    <w:p w14:paraId="35D3A8E6" w14:textId="77777777" w:rsidR="00843AFE" w:rsidRDefault="00843AFE">
      <w:pPr>
        <w:pStyle w:val="CommentText"/>
      </w:pPr>
      <w:r>
        <w:rPr>
          <w:rStyle w:val="CommentReference"/>
        </w:rPr>
        <w:annotationRef/>
      </w:r>
      <w:r>
        <w:t xml:space="preserve">I would remove this reference to a time-based deadline. Many of our outcomes are not time-bound. </w:t>
      </w:r>
    </w:p>
  </w:comment>
  <w:comment w:id="30" w:author="Build-User" w:date="2016-10-27T10:15:00Z" w:initials="B">
    <w:p w14:paraId="242FBD4C" w14:textId="77777777" w:rsidR="00000193" w:rsidRDefault="00000193">
      <w:pPr>
        <w:pStyle w:val="CommentText"/>
      </w:pPr>
      <w:r>
        <w:rPr>
          <w:rStyle w:val="CommentReference"/>
        </w:rPr>
        <w:annotationRef/>
      </w:r>
      <w:r>
        <w:t>Why 2025?  I know the TMDL has this deadline, but do all of them have the same deadline?</w:t>
      </w:r>
    </w:p>
  </w:comment>
  <w:comment w:id="32" w:author="Catherine Krikstan" w:date="2016-10-25T11:38:00Z" w:initials="CK">
    <w:p w14:paraId="50C59333" w14:textId="77777777" w:rsidR="00D4671C" w:rsidRDefault="00D4671C">
      <w:pPr>
        <w:pStyle w:val="CommentText"/>
      </w:pPr>
      <w:r>
        <w:rPr>
          <w:rStyle w:val="CommentReference"/>
        </w:rPr>
        <w:annotationRef/>
      </w:r>
      <w:r>
        <w:t xml:space="preserve">All factors? Or only those that we can control and/or influence with management actions? </w:t>
      </w:r>
    </w:p>
  </w:comment>
  <w:comment w:id="33" w:author="Catherine Krikstan" w:date="2016-10-25T11:40:00Z" w:initials="CK">
    <w:p w14:paraId="728351D5" w14:textId="77777777" w:rsidR="004F27EC" w:rsidRDefault="004F27EC">
      <w:pPr>
        <w:pStyle w:val="CommentText"/>
      </w:pPr>
      <w:r>
        <w:rPr>
          <w:rStyle w:val="CommentReference"/>
        </w:rPr>
        <w:annotationRef/>
      </w:r>
      <w:r>
        <w:t xml:space="preserve">And work plans? Or will the focus be at the management strategy level? </w:t>
      </w:r>
    </w:p>
  </w:comment>
  <w:comment w:id="31" w:author="Build-User" w:date="2016-10-27T10:18:00Z" w:initials="B">
    <w:p w14:paraId="378B862E" w14:textId="77777777" w:rsidR="00000193" w:rsidRDefault="00000193">
      <w:pPr>
        <w:pStyle w:val="CommentText"/>
      </w:pPr>
      <w:r>
        <w:rPr>
          <w:rStyle w:val="CommentReference"/>
        </w:rPr>
        <w:annotationRef/>
      </w:r>
      <w:r>
        <w:t>Are our members of the different groups that have to produce these inputs going to be able to do this.  I am not sure I understand this, will they?  Do we have a learning curve here where some training is going to be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6A40CE" w15:done="0"/>
  <w15:commentEx w15:paraId="720EDA58" w15:done="0"/>
  <w15:commentEx w15:paraId="003290AB" w15:done="0"/>
  <w15:commentEx w15:paraId="13E39C14" w15:done="0"/>
  <w15:commentEx w15:paraId="514CC3A2" w15:done="0"/>
  <w15:commentEx w15:paraId="796C29CA" w15:done="0"/>
  <w15:commentEx w15:paraId="299E9875" w15:done="0"/>
  <w15:commentEx w15:paraId="3CBA1377" w15:done="0"/>
  <w15:commentEx w15:paraId="62E6A3D7" w15:done="0"/>
  <w15:commentEx w15:paraId="7878FCE4" w15:done="0"/>
  <w15:commentEx w15:paraId="656664A3" w15:done="0"/>
  <w15:commentEx w15:paraId="35D3A8E6" w15:done="0"/>
  <w15:commentEx w15:paraId="242FBD4C" w15:done="0"/>
  <w15:commentEx w15:paraId="50C59333" w15:done="0"/>
  <w15:commentEx w15:paraId="728351D5" w15:done="0"/>
  <w15:commentEx w15:paraId="378B86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5CF85" w14:textId="77777777" w:rsidR="007E05DE" w:rsidRDefault="007E05DE" w:rsidP="00492FD3">
      <w:pPr>
        <w:spacing w:after="0" w:line="240" w:lineRule="auto"/>
      </w:pPr>
      <w:r>
        <w:separator/>
      </w:r>
    </w:p>
  </w:endnote>
  <w:endnote w:type="continuationSeparator" w:id="0">
    <w:p w14:paraId="2CA5A60F" w14:textId="77777777" w:rsidR="007E05DE" w:rsidRDefault="007E05DE" w:rsidP="00492FD3">
      <w:pPr>
        <w:spacing w:after="0" w:line="240" w:lineRule="auto"/>
      </w:pPr>
      <w:r>
        <w:continuationSeparator/>
      </w:r>
    </w:p>
  </w:endnote>
  <w:endnote w:type="continuationNotice" w:id="1">
    <w:p w14:paraId="4444046B" w14:textId="77777777" w:rsidR="007E05DE" w:rsidRDefault="007E05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85FD6" w14:textId="4841A584" w:rsidR="005247C8" w:rsidRPr="00492FD3" w:rsidRDefault="005247C8">
    <w:pPr>
      <w:pStyle w:val="Footer"/>
      <w:pBdr>
        <w:top w:val="thinThickSmallGap" w:sz="24" w:space="1" w:color="622423" w:themeColor="accent2" w:themeShade="7F"/>
      </w:pBdr>
      <w:rPr>
        <w:b/>
        <w:sz w:val="20"/>
        <w:szCs w:val="20"/>
      </w:rPr>
    </w:pPr>
    <w:r>
      <w:rPr>
        <w:b/>
        <w:sz w:val="20"/>
        <w:szCs w:val="20"/>
      </w:rPr>
      <w:t>October 20</w:t>
    </w:r>
    <w:r w:rsidRPr="00492FD3">
      <w:rPr>
        <w:b/>
        <w:sz w:val="20"/>
        <w:szCs w:val="20"/>
      </w:rPr>
      <w:t>, 2016 DRAFT</w:t>
    </w:r>
    <w:r w:rsidRPr="00492FD3">
      <w:rPr>
        <w:b/>
        <w:sz w:val="20"/>
        <w:szCs w:val="20"/>
      </w:rPr>
      <w:ptab w:relativeTo="margin" w:alignment="right" w:leader="none"/>
    </w:r>
    <w:r w:rsidRPr="00492FD3">
      <w:rPr>
        <w:b/>
        <w:sz w:val="20"/>
        <w:szCs w:val="20"/>
      </w:rPr>
      <w:t xml:space="preserve">Page </w:t>
    </w:r>
    <w:r w:rsidRPr="00492FD3">
      <w:rPr>
        <w:b/>
        <w:sz w:val="20"/>
        <w:szCs w:val="20"/>
      </w:rPr>
      <w:fldChar w:fldCharType="begin"/>
    </w:r>
    <w:r w:rsidRPr="00492FD3">
      <w:rPr>
        <w:b/>
        <w:sz w:val="20"/>
        <w:szCs w:val="20"/>
      </w:rPr>
      <w:instrText xml:space="preserve"> PAGE   \* MERGEFORMAT </w:instrText>
    </w:r>
    <w:r w:rsidRPr="00492FD3">
      <w:rPr>
        <w:b/>
        <w:sz w:val="20"/>
        <w:szCs w:val="20"/>
      </w:rPr>
      <w:fldChar w:fldCharType="separate"/>
    </w:r>
    <w:r w:rsidR="00DB328B">
      <w:rPr>
        <w:b/>
        <w:noProof/>
        <w:sz w:val="20"/>
        <w:szCs w:val="20"/>
      </w:rPr>
      <w:t>4</w:t>
    </w:r>
    <w:r w:rsidRPr="00492FD3">
      <w:rPr>
        <w:b/>
        <w:sz w:val="20"/>
        <w:szCs w:val="20"/>
      </w:rPr>
      <w:fldChar w:fldCharType="end"/>
    </w:r>
  </w:p>
  <w:p w14:paraId="2FC137F6" w14:textId="77777777" w:rsidR="005247C8" w:rsidRDefault="005247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4F521" w14:textId="77777777" w:rsidR="007E05DE" w:rsidRDefault="007E05DE" w:rsidP="00492FD3">
      <w:pPr>
        <w:spacing w:after="0" w:line="240" w:lineRule="auto"/>
      </w:pPr>
      <w:r>
        <w:separator/>
      </w:r>
    </w:p>
  </w:footnote>
  <w:footnote w:type="continuationSeparator" w:id="0">
    <w:p w14:paraId="4D54F919" w14:textId="77777777" w:rsidR="007E05DE" w:rsidRDefault="007E05DE" w:rsidP="00492FD3">
      <w:pPr>
        <w:spacing w:after="0" w:line="240" w:lineRule="auto"/>
      </w:pPr>
      <w:r>
        <w:continuationSeparator/>
      </w:r>
    </w:p>
  </w:footnote>
  <w:footnote w:type="continuationNotice" w:id="1">
    <w:p w14:paraId="3B99DC04" w14:textId="77777777" w:rsidR="007E05DE" w:rsidRDefault="007E05D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292BE" w14:textId="77777777" w:rsidR="007E05DE" w:rsidRDefault="007E05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E65A7"/>
    <w:multiLevelType w:val="hybridMultilevel"/>
    <w:tmpl w:val="27566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956999"/>
    <w:multiLevelType w:val="hybridMultilevel"/>
    <w:tmpl w:val="D05294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3A4DF4"/>
    <w:multiLevelType w:val="hybridMultilevel"/>
    <w:tmpl w:val="7A5CB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47027A"/>
    <w:multiLevelType w:val="hybridMultilevel"/>
    <w:tmpl w:val="BF5CA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4E619C"/>
    <w:multiLevelType w:val="hybridMultilevel"/>
    <w:tmpl w:val="BF5CA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A47DBF"/>
    <w:multiLevelType w:val="hybridMultilevel"/>
    <w:tmpl w:val="D19A9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30562D"/>
    <w:multiLevelType w:val="hybridMultilevel"/>
    <w:tmpl w:val="9AA2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D866D2"/>
    <w:multiLevelType w:val="hybridMultilevel"/>
    <w:tmpl w:val="7A5CB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1"/>
  </w:num>
  <w:num w:numId="6">
    <w:abstractNumId w:val="7"/>
  </w:num>
  <w:num w:numId="7">
    <w:abstractNumId w:val="0"/>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therine Krikstan">
    <w15:presenceInfo w15:providerId="None" w15:userId="Catherine Krikstan"/>
  </w15:person>
  <w15:person w15:author="Freeman, Emily">
    <w15:presenceInfo w15:providerId="AD" w15:userId="S-1-5-21-1339303556-449845944-1601390327-370839"/>
  </w15:person>
  <w15:person w15:author="Build-User">
    <w15:presenceInfo w15:providerId="None" w15:userId="Buil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FD3"/>
    <w:rsid w:val="00000193"/>
    <w:rsid w:val="0000029B"/>
    <w:rsid w:val="000350CB"/>
    <w:rsid w:val="0005675A"/>
    <w:rsid w:val="0005778E"/>
    <w:rsid w:val="000B6EDF"/>
    <w:rsid w:val="000D2B94"/>
    <w:rsid w:val="000F0FBD"/>
    <w:rsid w:val="00114253"/>
    <w:rsid w:val="00166DE5"/>
    <w:rsid w:val="001A7977"/>
    <w:rsid w:val="001E3514"/>
    <w:rsid w:val="002A47BB"/>
    <w:rsid w:val="002B40C1"/>
    <w:rsid w:val="002D5850"/>
    <w:rsid w:val="00335AF2"/>
    <w:rsid w:val="00376BF1"/>
    <w:rsid w:val="00393519"/>
    <w:rsid w:val="003A0616"/>
    <w:rsid w:val="00434757"/>
    <w:rsid w:val="00467C01"/>
    <w:rsid w:val="00492FD3"/>
    <w:rsid w:val="004969AF"/>
    <w:rsid w:val="004D50E7"/>
    <w:rsid w:val="004F113C"/>
    <w:rsid w:val="004F27EC"/>
    <w:rsid w:val="005039A0"/>
    <w:rsid w:val="005247C8"/>
    <w:rsid w:val="0053743F"/>
    <w:rsid w:val="005A2A15"/>
    <w:rsid w:val="005B6A53"/>
    <w:rsid w:val="005D4316"/>
    <w:rsid w:val="006369B0"/>
    <w:rsid w:val="0067680C"/>
    <w:rsid w:val="00683A89"/>
    <w:rsid w:val="006A2F2C"/>
    <w:rsid w:val="007A2950"/>
    <w:rsid w:val="007E05DE"/>
    <w:rsid w:val="008118EA"/>
    <w:rsid w:val="00843AFE"/>
    <w:rsid w:val="008A14F9"/>
    <w:rsid w:val="00BD03B4"/>
    <w:rsid w:val="00C00581"/>
    <w:rsid w:val="00D3188B"/>
    <w:rsid w:val="00D4671C"/>
    <w:rsid w:val="00D571B4"/>
    <w:rsid w:val="00D600DB"/>
    <w:rsid w:val="00D710A3"/>
    <w:rsid w:val="00DB328B"/>
    <w:rsid w:val="00E4145F"/>
    <w:rsid w:val="00E816CD"/>
    <w:rsid w:val="00EA7722"/>
    <w:rsid w:val="00EC0BC7"/>
    <w:rsid w:val="00FB4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83D59"/>
  <w15:docId w15:val="{9B3B9275-1D9E-4F64-9040-501A3541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13C"/>
  </w:style>
  <w:style w:type="paragraph" w:styleId="Heading1">
    <w:name w:val="heading 1"/>
    <w:basedOn w:val="Normal"/>
    <w:next w:val="Normal"/>
    <w:link w:val="Heading1Char"/>
    <w:uiPriority w:val="9"/>
    <w:qFormat/>
    <w:rsid w:val="004F113C"/>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4F113C"/>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4F113C"/>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F113C"/>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F113C"/>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F113C"/>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F113C"/>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F113C"/>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F113C"/>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13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4F113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F113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F113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F113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F113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F113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F113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F113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F113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F113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F113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F113C"/>
    <w:rPr>
      <w:rFonts w:asciiTheme="majorHAnsi" w:eastAsiaTheme="majorEastAsia" w:hAnsiTheme="majorHAnsi" w:cstheme="majorBidi"/>
      <w:i/>
      <w:iCs/>
      <w:spacing w:val="13"/>
      <w:sz w:val="24"/>
      <w:szCs w:val="24"/>
    </w:rPr>
  </w:style>
  <w:style w:type="character" w:styleId="Strong">
    <w:name w:val="Strong"/>
    <w:uiPriority w:val="22"/>
    <w:qFormat/>
    <w:rsid w:val="004F113C"/>
    <w:rPr>
      <w:b/>
      <w:bCs/>
    </w:rPr>
  </w:style>
  <w:style w:type="character" w:styleId="Emphasis">
    <w:name w:val="Emphasis"/>
    <w:uiPriority w:val="20"/>
    <w:qFormat/>
    <w:rsid w:val="004F113C"/>
    <w:rPr>
      <w:b/>
      <w:bCs/>
      <w:i/>
      <w:iCs/>
      <w:spacing w:val="10"/>
      <w:bdr w:val="none" w:sz="0" w:space="0" w:color="auto"/>
      <w:shd w:val="clear" w:color="auto" w:fill="auto"/>
    </w:rPr>
  </w:style>
  <w:style w:type="paragraph" w:styleId="NoSpacing">
    <w:name w:val="No Spacing"/>
    <w:basedOn w:val="Normal"/>
    <w:uiPriority w:val="1"/>
    <w:qFormat/>
    <w:rsid w:val="004F113C"/>
    <w:pPr>
      <w:spacing w:after="0" w:line="240" w:lineRule="auto"/>
    </w:pPr>
  </w:style>
  <w:style w:type="paragraph" w:styleId="ListParagraph">
    <w:name w:val="List Paragraph"/>
    <w:basedOn w:val="Normal"/>
    <w:uiPriority w:val="34"/>
    <w:qFormat/>
    <w:rsid w:val="004F113C"/>
    <w:pPr>
      <w:ind w:left="720"/>
      <w:contextualSpacing/>
    </w:pPr>
  </w:style>
  <w:style w:type="paragraph" w:styleId="Quote">
    <w:name w:val="Quote"/>
    <w:basedOn w:val="Normal"/>
    <w:next w:val="Normal"/>
    <w:link w:val="QuoteChar"/>
    <w:uiPriority w:val="29"/>
    <w:qFormat/>
    <w:rsid w:val="004F113C"/>
    <w:pPr>
      <w:spacing w:before="200" w:after="0"/>
      <w:ind w:left="360" w:right="360"/>
    </w:pPr>
    <w:rPr>
      <w:i/>
      <w:iCs/>
    </w:rPr>
  </w:style>
  <w:style w:type="character" w:customStyle="1" w:styleId="QuoteChar">
    <w:name w:val="Quote Char"/>
    <w:basedOn w:val="DefaultParagraphFont"/>
    <w:link w:val="Quote"/>
    <w:uiPriority w:val="29"/>
    <w:rsid w:val="004F113C"/>
    <w:rPr>
      <w:i/>
      <w:iCs/>
    </w:rPr>
  </w:style>
  <w:style w:type="paragraph" w:styleId="IntenseQuote">
    <w:name w:val="Intense Quote"/>
    <w:basedOn w:val="Normal"/>
    <w:next w:val="Normal"/>
    <w:link w:val="IntenseQuoteChar"/>
    <w:uiPriority w:val="30"/>
    <w:qFormat/>
    <w:rsid w:val="004F113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F113C"/>
    <w:rPr>
      <w:b/>
      <w:bCs/>
      <w:i/>
      <w:iCs/>
    </w:rPr>
  </w:style>
  <w:style w:type="character" w:styleId="SubtleEmphasis">
    <w:name w:val="Subtle Emphasis"/>
    <w:uiPriority w:val="19"/>
    <w:qFormat/>
    <w:rsid w:val="004F113C"/>
    <w:rPr>
      <w:i/>
      <w:iCs/>
    </w:rPr>
  </w:style>
  <w:style w:type="character" w:styleId="IntenseEmphasis">
    <w:name w:val="Intense Emphasis"/>
    <w:uiPriority w:val="21"/>
    <w:qFormat/>
    <w:rsid w:val="004F113C"/>
    <w:rPr>
      <w:b/>
      <w:bCs/>
    </w:rPr>
  </w:style>
  <w:style w:type="character" w:styleId="SubtleReference">
    <w:name w:val="Subtle Reference"/>
    <w:uiPriority w:val="31"/>
    <w:qFormat/>
    <w:rsid w:val="004F113C"/>
    <w:rPr>
      <w:smallCaps/>
    </w:rPr>
  </w:style>
  <w:style w:type="character" w:styleId="IntenseReference">
    <w:name w:val="Intense Reference"/>
    <w:uiPriority w:val="32"/>
    <w:qFormat/>
    <w:rsid w:val="004F113C"/>
    <w:rPr>
      <w:smallCaps/>
      <w:spacing w:val="5"/>
      <w:u w:val="single"/>
    </w:rPr>
  </w:style>
  <w:style w:type="character" w:styleId="BookTitle">
    <w:name w:val="Book Title"/>
    <w:uiPriority w:val="33"/>
    <w:qFormat/>
    <w:rsid w:val="004F113C"/>
    <w:rPr>
      <w:i/>
      <w:iCs/>
      <w:smallCaps/>
      <w:spacing w:val="5"/>
    </w:rPr>
  </w:style>
  <w:style w:type="paragraph" w:styleId="TOCHeading">
    <w:name w:val="TOC Heading"/>
    <w:basedOn w:val="Heading1"/>
    <w:next w:val="Normal"/>
    <w:uiPriority w:val="39"/>
    <w:semiHidden/>
    <w:unhideWhenUsed/>
    <w:qFormat/>
    <w:rsid w:val="004F113C"/>
    <w:pPr>
      <w:outlineLvl w:val="9"/>
    </w:pPr>
  </w:style>
  <w:style w:type="paragraph" w:styleId="Header">
    <w:name w:val="header"/>
    <w:basedOn w:val="Normal"/>
    <w:link w:val="HeaderChar"/>
    <w:uiPriority w:val="99"/>
    <w:unhideWhenUsed/>
    <w:rsid w:val="00492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FD3"/>
  </w:style>
  <w:style w:type="paragraph" w:styleId="Footer">
    <w:name w:val="footer"/>
    <w:basedOn w:val="Normal"/>
    <w:link w:val="FooterChar"/>
    <w:uiPriority w:val="99"/>
    <w:unhideWhenUsed/>
    <w:rsid w:val="00492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FD3"/>
  </w:style>
  <w:style w:type="paragraph" w:styleId="BalloonText">
    <w:name w:val="Balloon Text"/>
    <w:basedOn w:val="Normal"/>
    <w:link w:val="BalloonTextChar"/>
    <w:uiPriority w:val="99"/>
    <w:semiHidden/>
    <w:unhideWhenUsed/>
    <w:rsid w:val="00492F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FD3"/>
    <w:rPr>
      <w:rFonts w:ascii="Tahoma" w:hAnsi="Tahoma" w:cs="Tahoma"/>
      <w:sz w:val="16"/>
      <w:szCs w:val="16"/>
    </w:rPr>
  </w:style>
  <w:style w:type="character" w:styleId="CommentReference">
    <w:name w:val="annotation reference"/>
    <w:basedOn w:val="DefaultParagraphFont"/>
    <w:uiPriority w:val="99"/>
    <w:semiHidden/>
    <w:unhideWhenUsed/>
    <w:rsid w:val="00467C01"/>
    <w:rPr>
      <w:sz w:val="18"/>
      <w:szCs w:val="18"/>
    </w:rPr>
  </w:style>
  <w:style w:type="paragraph" w:styleId="CommentText">
    <w:name w:val="annotation text"/>
    <w:basedOn w:val="Normal"/>
    <w:link w:val="CommentTextChar"/>
    <w:uiPriority w:val="99"/>
    <w:unhideWhenUsed/>
    <w:rsid w:val="00467C01"/>
    <w:pPr>
      <w:spacing w:line="240" w:lineRule="auto"/>
    </w:pPr>
    <w:rPr>
      <w:sz w:val="24"/>
      <w:szCs w:val="24"/>
    </w:rPr>
  </w:style>
  <w:style w:type="character" w:customStyle="1" w:styleId="CommentTextChar">
    <w:name w:val="Comment Text Char"/>
    <w:basedOn w:val="DefaultParagraphFont"/>
    <w:link w:val="CommentText"/>
    <w:uiPriority w:val="99"/>
    <w:rsid w:val="00000193"/>
    <w:rPr>
      <w:sz w:val="24"/>
      <w:szCs w:val="24"/>
    </w:rPr>
  </w:style>
  <w:style w:type="paragraph" w:styleId="CommentSubject">
    <w:name w:val="annotation subject"/>
    <w:basedOn w:val="CommentText"/>
    <w:next w:val="CommentText"/>
    <w:link w:val="CommentSubjectChar"/>
    <w:uiPriority w:val="99"/>
    <w:semiHidden/>
    <w:unhideWhenUsed/>
    <w:rsid w:val="00467C01"/>
    <w:rPr>
      <w:b/>
      <w:bCs/>
      <w:sz w:val="20"/>
      <w:szCs w:val="20"/>
    </w:rPr>
  </w:style>
  <w:style w:type="character" w:customStyle="1" w:styleId="CommentSubjectChar">
    <w:name w:val="Comment Subject Char"/>
    <w:basedOn w:val="CommentTextChar"/>
    <w:link w:val="CommentSubject"/>
    <w:uiPriority w:val="99"/>
    <w:semiHidden/>
    <w:rsid w:val="00000193"/>
    <w:rPr>
      <w:b/>
      <w:bCs/>
      <w:sz w:val="20"/>
      <w:szCs w:val="20"/>
    </w:rPr>
  </w:style>
  <w:style w:type="paragraph" w:styleId="Revision">
    <w:name w:val="Revision"/>
    <w:hidden/>
    <w:uiPriority w:val="99"/>
    <w:semiHidden/>
    <w:rsid w:val="007E05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DGoshorn</dc:creator>
  <cp:lastModifiedBy>Freeman, Emily</cp:lastModifiedBy>
  <cp:revision>5</cp:revision>
  <dcterms:created xsi:type="dcterms:W3CDTF">2016-10-27T19:22:00Z</dcterms:created>
  <dcterms:modified xsi:type="dcterms:W3CDTF">2016-10-31T16:07:00Z</dcterms:modified>
</cp:coreProperties>
</file>