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79D20" w14:textId="6273AB83" w:rsidR="00BD000A" w:rsidRDefault="00BD000A" w:rsidP="00967E0A">
      <w:pPr>
        <w:pStyle w:val="Heading1"/>
        <w:spacing w:before="160"/>
        <w:rPr>
          <w:rFonts w:ascii="Calibri Light" w:eastAsia="Calibri Light" w:hAnsi="Calibri Light" w:cs="Calibri Light"/>
          <w:color w:val="2E74B5" w:themeColor="accent5" w:themeShade="BF"/>
        </w:rPr>
      </w:pPr>
      <w:r>
        <w:rPr>
          <w:rFonts w:ascii="Calibri Light" w:eastAsia="Calibri Light" w:hAnsi="Calibri Light" w:cs="Calibri Light"/>
          <w:color w:val="2E74B5" w:themeColor="accent5" w:themeShade="BF"/>
        </w:rPr>
        <w:t>Status and Trends Workplan</w:t>
      </w:r>
    </w:p>
    <w:p w14:paraId="7C1BE408" w14:textId="04546E2E" w:rsidR="00BD000A" w:rsidRDefault="00BD000A" w:rsidP="00EE2F67">
      <w:pPr>
        <w:spacing w:after="0"/>
      </w:pPr>
      <w:r>
        <w:t xml:space="preserve">Updated: </w:t>
      </w:r>
      <w:r w:rsidR="005633C8">
        <w:t>January 2023</w:t>
      </w:r>
    </w:p>
    <w:p w14:paraId="34CBE40F" w14:textId="77777777" w:rsidR="00EE2F67" w:rsidRDefault="00EE2F67" w:rsidP="00EE2F67">
      <w:pPr>
        <w:rPr>
          <w:rFonts w:ascii="Calibri Light" w:eastAsia="Calibri Light" w:hAnsi="Calibri Light" w:cs="Calibri Light"/>
          <w:color w:val="2E74B5" w:themeColor="accent5" w:themeShade="BF"/>
        </w:rPr>
      </w:pPr>
    </w:p>
    <w:p w14:paraId="744147DD" w14:textId="46366A48" w:rsidR="00967E0A" w:rsidRDefault="00BD000A" w:rsidP="00EE2F67">
      <w:pPr>
        <w:pStyle w:val="Heading1"/>
        <w:spacing w:before="0"/>
        <w:rPr>
          <w:rFonts w:ascii="Calibri Light" w:eastAsia="Calibri Light" w:hAnsi="Calibri Light" w:cs="Calibri Light"/>
          <w:color w:val="2E74B5" w:themeColor="accent5" w:themeShade="BF"/>
        </w:rPr>
      </w:pPr>
      <w:r>
        <w:rPr>
          <w:rFonts w:ascii="Calibri Light" w:eastAsia="Calibri Light" w:hAnsi="Calibri Light" w:cs="Calibri Light"/>
          <w:color w:val="2E74B5" w:themeColor="accent5" w:themeShade="BF"/>
        </w:rPr>
        <w:t xml:space="preserve">Workgroup </w:t>
      </w:r>
      <w:r w:rsidR="00967E0A" w:rsidRPr="5C54225D">
        <w:rPr>
          <w:rFonts w:ascii="Calibri Light" w:eastAsia="Calibri Light" w:hAnsi="Calibri Light" w:cs="Calibri Light"/>
          <w:color w:val="2E74B5" w:themeColor="accent5" w:themeShade="BF"/>
        </w:rPr>
        <w:t>Mission</w:t>
      </w:r>
    </w:p>
    <w:p w14:paraId="076EE884" w14:textId="77777777" w:rsidR="00967E0A" w:rsidRDefault="00967E0A" w:rsidP="00967E0A">
      <w:pPr>
        <w:pStyle w:val="ListParagraph"/>
        <w:numPr>
          <w:ilvl w:val="0"/>
          <w:numId w:val="29"/>
        </w:numPr>
        <w:rPr>
          <w:rFonts w:eastAsiaTheme="minorEastAsia"/>
          <w:color w:val="000000" w:themeColor="text1"/>
        </w:rPr>
      </w:pPr>
      <w:r w:rsidRPr="5C54225D">
        <w:rPr>
          <w:rFonts w:ascii="Calibri" w:eastAsia="Calibri" w:hAnsi="Calibri" w:cs="Calibri"/>
          <w:color w:val="000000" w:themeColor="text1"/>
        </w:rPr>
        <w:t xml:space="preserve">Ensure the integrity of the Indicators Framework by focusing the development and use of information in the CBP with the principles described in the Framework. </w:t>
      </w:r>
    </w:p>
    <w:p w14:paraId="44DAD3EA" w14:textId="77777777" w:rsidR="00967E0A" w:rsidRDefault="00967E0A" w:rsidP="00967E0A">
      <w:pPr>
        <w:pStyle w:val="ListParagraph"/>
        <w:numPr>
          <w:ilvl w:val="0"/>
          <w:numId w:val="29"/>
        </w:numPr>
        <w:rPr>
          <w:rFonts w:eastAsiaTheme="minorEastAsia"/>
          <w:color w:val="000000" w:themeColor="text1"/>
        </w:rPr>
      </w:pPr>
      <w:r w:rsidRPr="5C54225D">
        <w:rPr>
          <w:rFonts w:ascii="Calibri" w:eastAsia="Calibri" w:hAnsi="Calibri" w:cs="Calibri"/>
          <w:color w:val="000000" w:themeColor="text1"/>
        </w:rPr>
        <w:t xml:space="preserve">Foster cross-outcome collaboration among the Goal Implementation Teams (GITs) on identified information needed to track progress toward and adaptively manage achievement of goals and outcomes. </w:t>
      </w:r>
    </w:p>
    <w:p w14:paraId="46F9B27D" w14:textId="79F684AE" w:rsidR="00967E0A" w:rsidRPr="00EE2F67" w:rsidRDefault="00967E0A" w:rsidP="00EE2F67">
      <w:pPr>
        <w:pStyle w:val="ListParagraph"/>
        <w:numPr>
          <w:ilvl w:val="0"/>
          <w:numId w:val="29"/>
        </w:numPr>
        <w:rPr>
          <w:rFonts w:eastAsiaTheme="minorEastAsia"/>
          <w:color w:val="000000" w:themeColor="text1"/>
        </w:rPr>
      </w:pPr>
      <w:r w:rsidRPr="5C54225D">
        <w:rPr>
          <w:rFonts w:ascii="Calibri" w:eastAsia="Calibri" w:hAnsi="Calibri" w:cs="Calibri"/>
          <w:color w:val="000000" w:themeColor="text1"/>
        </w:rPr>
        <w:t>Staff the indicators management process.</w:t>
      </w:r>
    </w:p>
    <w:p w14:paraId="7CA6C4CA" w14:textId="014B75FA" w:rsidR="00623CE5" w:rsidRPr="00623CE5" w:rsidRDefault="00623CE5" w:rsidP="00623CE5">
      <w:pPr>
        <w:spacing w:after="0" w:line="240" w:lineRule="auto"/>
        <w:textAlignment w:val="baseline"/>
        <w:rPr>
          <w:rFonts w:ascii="Segoe UI" w:eastAsia="Times New Roman" w:hAnsi="Segoe UI" w:cs="Segoe UI"/>
          <w:color w:val="2E74B5"/>
          <w:sz w:val="18"/>
          <w:szCs w:val="18"/>
        </w:rPr>
      </w:pPr>
      <w:r w:rsidRPr="00623CE5">
        <w:rPr>
          <w:rFonts w:ascii="Calibri Light" w:eastAsia="Times New Roman" w:hAnsi="Calibri Light" w:cs="Calibri Light"/>
          <w:color w:val="2E74B5"/>
          <w:sz w:val="32"/>
          <w:szCs w:val="32"/>
        </w:rPr>
        <w:t>Key Actions </w:t>
      </w:r>
    </w:p>
    <w:p w14:paraId="24D875B1" w14:textId="77777777" w:rsidR="00623CE5" w:rsidRPr="00623CE5" w:rsidRDefault="00623CE5" w:rsidP="00623CE5">
      <w:pPr>
        <w:spacing w:after="0" w:line="240" w:lineRule="auto"/>
        <w:textAlignment w:val="baseline"/>
        <w:rPr>
          <w:rFonts w:ascii="Segoe UI" w:eastAsia="Times New Roman" w:hAnsi="Segoe UI" w:cs="Segoe UI"/>
          <w:color w:val="000000"/>
          <w:sz w:val="18"/>
          <w:szCs w:val="18"/>
        </w:rPr>
      </w:pPr>
      <w:r w:rsidRPr="00623CE5">
        <w:rPr>
          <w:rFonts w:ascii="Calibri" w:eastAsia="Times New Roman" w:hAnsi="Calibri" w:cs="Calibri"/>
          <w:i/>
          <w:iCs/>
          <w:color w:val="000000"/>
        </w:rPr>
        <w:t>*Note: Items with an asterisk indicate that taking the action is contingent upon group discussion and consensus that determines the action would be helpful or necessary.</w:t>
      </w:r>
      <w:r w:rsidRPr="00623CE5">
        <w:rPr>
          <w:rFonts w:ascii="Calibri" w:eastAsia="Times New Roman" w:hAnsi="Calibri" w:cs="Calibri"/>
          <w:color w:val="000000"/>
        </w:rPr>
        <w:t> </w:t>
      </w:r>
    </w:p>
    <w:p w14:paraId="1F27C7F7" w14:textId="77777777" w:rsidR="00623CE5" w:rsidRPr="00623CE5" w:rsidRDefault="00623CE5" w:rsidP="00623CE5">
      <w:pPr>
        <w:spacing w:after="0" w:line="240" w:lineRule="auto"/>
        <w:textAlignment w:val="baseline"/>
        <w:rPr>
          <w:rFonts w:ascii="Segoe UI" w:eastAsia="Times New Roman" w:hAnsi="Segoe UI" w:cs="Segoe UI"/>
          <w:color w:val="000000"/>
          <w:sz w:val="18"/>
          <w:szCs w:val="18"/>
        </w:rPr>
      </w:pPr>
      <w:r w:rsidRPr="00623CE5">
        <w:rPr>
          <w:rFonts w:ascii="Calibri" w:eastAsia="Times New Roman" w:hAnsi="Calibri" w:cs="Calibri"/>
          <w:color w:val="000000"/>
        </w:rPr>
        <w:t> </w:t>
      </w:r>
    </w:p>
    <w:p w14:paraId="542F1F34" w14:textId="12608E8A" w:rsidR="00623CE5" w:rsidRDefault="00623CE5" w:rsidP="00623CE5">
      <w:pPr>
        <w:spacing w:after="0" w:line="240" w:lineRule="auto"/>
        <w:textAlignment w:val="baseline"/>
        <w:rPr>
          <w:rFonts w:ascii="Calibri" w:eastAsia="Times New Roman" w:hAnsi="Calibri" w:cs="Calibri"/>
          <w:color w:val="000000"/>
        </w:rPr>
      </w:pPr>
      <w:r w:rsidRPr="00623CE5">
        <w:rPr>
          <w:rFonts w:ascii="Calibri" w:eastAsia="Times New Roman" w:hAnsi="Calibri" w:cs="Calibri"/>
          <w:color w:val="000000"/>
        </w:rPr>
        <w:t>To the extent possible, meeting agendas will be organized around specific issues or stories and designed to foster cross-outcome collaboration.  </w:t>
      </w:r>
    </w:p>
    <w:p w14:paraId="1D491116" w14:textId="1EB8FC80" w:rsidR="00891534" w:rsidRDefault="00891534" w:rsidP="00623CE5">
      <w:pPr>
        <w:spacing w:after="0" w:line="240" w:lineRule="auto"/>
        <w:textAlignment w:val="baseline"/>
        <w:rPr>
          <w:rFonts w:ascii="Calibri" w:eastAsia="Times New Roman" w:hAnsi="Calibri" w:cs="Calibri"/>
          <w:color w:val="000000"/>
        </w:rPr>
      </w:pPr>
    </w:p>
    <w:p w14:paraId="39BB7B77" w14:textId="297D6F71" w:rsidR="00C80779" w:rsidRDefault="00C80779" w:rsidP="00623CE5">
      <w:pPr>
        <w:spacing w:after="0" w:line="240" w:lineRule="auto"/>
        <w:textAlignment w:val="baseline"/>
        <w:rPr>
          <w:rFonts w:ascii="Calibri" w:eastAsia="Times New Roman" w:hAnsi="Calibri" w:cs="Calibri"/>
          <w:color w:val="000000"/>
        </w:rPr>
      </w:pPr>
      <w:r>
        <w:rPr>
          <w:rFonts w:ascii="Calibri" w:eastAsia="Times New Roman" w:hAnsi="Calibri" w:cs="Calibri"/>
          <w:color w:val="000000"/>
        </w:rPr>
        <w:t xml:space="preserve">Priorities of Workgroup, in order agreed upon by STAR in </w:t>
      </w:r>
      <w:r w:rsidR="00A877A2">
        <w:rPr>
          <w:rFonts w:ascii="Calibri" w:eastAsia="Times New Roman" w:hAnsi="Calibri" w:cs="Calibri"/>
          <w:color w:val="000000"/>
        </w:rPr>
        <w:t>February</w:t>
      </w:r>
      <w:r>
        <w:rPr>
          <w:rFonts w:ascii="Calibri" w:eastAsia="Times New Roman" w:hAnsi="Calibri" w:cs="Calibri"/>
          <w:color w:val="000000"/>
        </w:rPr>
        <w:t xml:space="preserve"> 2021:</w:t>
      </w:r>
    </w:p>
    <w:p w14:paraId="06CA701C" w14:textId="77777777" w:rsidR="00891534" w:rsidRPr="0016510D" w:rsidRDefault="00891534" w:rsidP="00891534">
      <w:pPr>
        <w:spacing w:after="0" w:line="240" w:lineRule="auto"/>
        <w:textAlignment w:val="baseline"/>
        <w:rPr>
          <w:rFonts w:ascii="Segoe UI" w:eastAsia="Times New Roman" w:hAnsi="Segoe UI" w:cs="Segoe UI"/>
          <w:color w:val="000000"/>
          <w:sz w:val="18"/>
          <w:szCs w:val="18"/>
        </w:rPr>
      </w:pPr>
      <w:r w:rsidRPr="00891534">
        <w:rPr>
          <w:rFonts w:ascii="Segoe UI" w:eastAsia="Times New Roman" w:hAnsi="Segoe UI" w:cs="Segoe UI"/>
          <w:color w:val="000000"/>
          <w:sz w:val="18"/>
          <w:szCs w:val="18"/>
        </w:rPr>
        <w:t>1.</w:t>
      </w:r>
      <w:r w:rsidRPr="00891534">
        <w:rPr>
          <w:rFonts w:ascii="Segoe UI" w:eastAsia="Times New Roman" w:hAnsi="Segoe UI" w:cs="Segoe UI"/>
          <w:color w:val="000000"/>
          <w:sz w:val="18"/>
          <w:szCs w:val="18"/>
        </w:rPr>
        <w:tab/>
      </w:r>
      <w:r w:rsidRPr="0016510D">
        <w:rPr>
          <w:rFonts w:ascii="Segoe UI" w:eastAsia="Times New Roman" w:hAnsi="Segoe UI" w:cs="Segoe UI"/>
          <w:color w:val="000000"/>
          <w:sz w:val="18"/>
          <w:szCs w:val="18"/>
        </w:rPr>
        <w:t>Indicator Development: Streamlining the process through information sharing</w:t>
      </w:r>
    </w:p>
    <w:p w14:paraId="1F3B8BD6" w14:textId="77777777" w:rsidR="00891534" w:rsidRPr="0016510D" w:rsidRDefault="00891534" w:rsidP="00891534">
      <w:pPr>
        <w:spacing w:after="0" w:line="240" w:lineRule="auto"/>
        <w:textAlignment w:val="baseline"/>
        <w:rPr>
          <w:rFonts w:ascii="Segoe UI" w:eastAsia="Times New Roman" w:hAnsi="Segoe UI" w:cs="Segoe UI"/>
          <w:color w:val="000000"/>
          <w:sz w:val="18"/>
          <w:szCs w:val="18"/>
        </w:rPr>
      </w:pPr>
      <w:r w:rsidRPr="0016510D">
        <w:rPr>
          <w:rFonts w:ascii="Segoe UI" w:eastAsia="Times New Roman" w:hAnsi="Segoe UI" w:cs="Segoe UI"/>
          <w:color w:val="000000"/>
          <w:sz w:val="18"/>
          <w:szCs w:val="18"/>
        </w:rPr>
        <w:t>2.</w:t>
      </w:r>
      <w:r w:rsidRPr="0016510D">
        <w:rPr>
          <w:rFonts w:ascii="Segoe UI" w:eastAsia="Times New Roman" w:hAnsi="Segoe UI" w:cs="Segoe UI"/>
          <w:color w:val="000000"/>
          <w:sz w:val="18"/>
          <w:szCs w:val="18"/>
        </w:rPr>
        <w:tab/>
        <w:t>Updating Indicators to Chesapeake Progress</w:t>
      </w:r>
    </w:p>
    <w:p w14:paraId="4A7043EB" w14:textId="77777777" w:rsidR="00891534" w:rsidRPr="000B2EE4" w:rsidRDefault="00891534" w:rsidP="00891534">
      <w:pPr>
        <w:spacing w:after="0" w:line="240" w:lineRule="auto"/>
        <w:textAlignment w:val="baseline"/>
        <w:rPr>
          <w:rFonts w:ascii="Segoe UI" w:eastAsia="Times New Roman" w:hAnsi="Segoe UI" w:cs="Segoe UI"/>
          <w:sz w:val="18"/>
          <w:szCs w:val="18"/>
        </w:rPr>
      </w:pPr>
      <w:r w:rsidRPr="0016510D">
        <w:rPr>
          <w:rFonts w:ascii="Segoe UI" w:eastAsia="Times New Roman" w:hAnsi="Segoe UI" w:cs="Segoe UI"/>
          <w:color w:val="000000"/>
          <w:sz w:val="18"/>
          <w:szCs w:val="18"/>
        </w:rPr>
        <w:t>3.</w:t>
      </w:r>
      <w:r w:rsidRPr="0016510D">
        <w:rPr>
          <w:rFonts w:ascii="Segoe UI" w:eastAsia="Times New Roman" w:hAnsi="Segoe UI" w:cs="Segoe UI"/>
          <w:color w:val="000000"/>
          <w:sz w:val="18"/>
          <w:szCs w:val="18"/>
        </w:rPr>
        <w:tab/>
      </w:r>
      <w:r w:rsidRPr="000B2EE4">
        <w:rPr>
          <w:rFonts w:ascii="Segoe UI" w:eastAsia="Times New Roman" w:hAnsi="Segoe UI" w:cs="Segoe UI"/>
          <w:sz w:val="18"/>
          <w:szCs w:val="18"/>
        </w:rPr>
        <w:t>Factor Influencing Indicators</w:t>
      </w:r>
    </w:p>
    <w:p w14:paraId="0207110B" w14:textId="53298DF1" w:rsidR="00860BD3" w:rsidRPr="00623CE5" w:rsidRDefault="00891534" w:rsidP="00891534">
      <w:pPr>
        <w:spacing w:after="0" w:line="240" w:lineRule="auto"/>
        <w:textAlignment w:val="baseline"/>
        <w:rPr>
          <w:rFonts w:ascii="Segoe UI" w:eastAsia="Times New Roman" w:hAnsi="Segoe UI" w:cs="Segoe UI"/>
          <w:color w:val="000000"/>
          <w:sz w:val="18"/>
          <w:szCs w:val="18"/>
        </w:rPr>
      </w:pPr>
      <w:r w:rsidRPr="0016510D">
        <w:rPr>
          <w:rFonts w:ascii="Segoe UI" w:eastAsia="Times New Roman" w:hAnsi="Segoe UI" w:cs="Segoe UI"/>
          <w:color w:val="000000"/>
          <w:sz w:val="18"/>
          <w:szCs w:val="18"/>
        </w:rPr>
        <w:t>4.</w:t>
      </w:r>
      <w:r w:rsidRPr="0016510D">
        <w:rPr>
          <w:rFonts w:ascii="Segoe UI" w:eastAsia="Times New Roman" w:hAnsi="Segoe UI" w:cs="Segoe UI"/>
          <w:color w:val="000000"/>
          <w:sz w:val="18"/>
          <w:szCs w:val="18"/>
        </w:rPr>
        <w:tab/>
        <w:t xml:space="preserve">Involvement in SRS </w:t>
      </w:r>
      <w:r w:rsidR="005904D1">
        <w:rPr>
          <w:rFonts w:ascii="Segoe UI" w:eastAsia="Times New Roman" w:hAnsi="Segoe UI" w:cs="Segoe UI"/>
          <w:color w:val="000000"/>
          <w:sz w:val="18"/>
          <w:szCs w:val="18"/>
        </w:rPr>
        <w:t xml:space="preserve">and SSRF </w:t>
      </w:r>
      <w:r w:rsidRPr="0016510D">
        <w:rPr>
          <w:rFonts w:ascii="Segoe UI" w:eastAsia="Times New Roman" w:hAnsi="Segoe UI" w:cs="Segoe UI"/>
          <w:color w:val="000000"/>
          <w:sz w:val="18"/>
          <w:szCs w:val="18"/>
        </w:rPr>
        <w:t>process as liaisons</w:t>
      </w:r>
    </w:p>
    <w:p w14:paraId="2ECCEAE1" w14:textId="77777777" w:rsidR="00623CE5" w:rsidRPr="00623CE5" w:rsidRDefault="00623CE5" w:rsidP="00623CE5">
      <w:pPr>
        <w:spacing w:after="0" w:line="240" w:lineRule="auto"/>
        <w:textAlignment w:val="baseline"/>
        <w:rPr>
          <w:rFonts w:ascii="Segoe UI" w:eastAsia="Times New Roman" w:hAnsi="Segoe UI" w:cs="Segoe UI"/>
          <w:color w:val="000000"/>
          <w:sz w:val="18"/>
          <w:szCs w:val="18"/>
        </w:rPr>
      </w:pPr>
      <w:r w:rsidRPr="00623CE5">
        <w:rPr>
          <w:rFonts w:ascii="Calibri" w:eastAsia="Times New Roman" w:hAnsi="Calibri" w:cs="Calibri"/>
          <w:color w:val="000000"/>
        </w:rPr>
        <w:t> </w:t>
      </w:r>
    </w:p>
    <w:tbl>
      <w:tblPr>
        <w:tblW w:w="1736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Change w:id="0" w:author="Barnhart, Katheryn" w:date="2023-01-27T15:44:00Z">
          <w:tblPr>
            <w:tblW w:w="1358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PrChange>
      </w:tblPr>
      <w:tblGrid>
        <w:gridCol w:w="806"/>
        <w:gridCol w:w="3776"/>
        <w:gridCol w:w="900"/>
        <w:gridCol w:w="900"/>
        <w:gridCol w:w="1620"/>
        <w:gridCol w:w="3150"/>
        <w:gridCol w:w="4230"/>
        <w:gridCol w:w="1980"/>
        <w:tblGridChange w:id="1">
          <w:tblGrid>
            <w:gridCol w:w="806"/>
            <w:gridCol w:w="3776"/>
            <w:gridCol w:w="900"/>
            <w:gridCol w:w="900"/>
            <w:gridCol w:w="1620"/>
            <w:gridCol w:w="3150"/>
            <w:gridCol w:w="450"/>
            <w:gridCol w:w="3600"/>
            <w:gridCol w:w="180"/>
            <w:gridCol w:w="1800"/>
            <w:gridCol w:w="180"/>
          </w:tblGrid>
        </w:tblGridChange>
      </w:tblGrid>
      <w:tr w:rsidR="009662B9" w:rsidRPr="00623CE5" w14:paraId="3038F3C7" w14:textId="4C9448A1" w:rsidTr="00866C68">
        <w:trPr>
          <w:trPrChange w:id="2" w:author="Barnhart, Katheryn" w:date="2023-01-27T15:44:00Z">
            <w:trPr>
              <w:gridAfter w:val="0"/>
            </w:trPr>
          </w:trPrChange>
        </w:trPr>
        <w:tc>
          <w:tcPr>
            <w:tcW w:w="806" w:type="dxa"/>
            <w:tcBorders>
              <w:top w:val="single" w:sz="6" w:space="0" w:color="auto"/>
              <w:left w:val="single" w:sz="6" w:space="0" w:color="auto"/>
              <w:bottom w:val="single" w:sz="6" w:space="0" w:color="auto"/>
              <w:right w:val="single" w:sz="6" w:space="0" w:color="auto"/>
            </w:tcBorders>
            <w:shd w:val="clear" w:color="auto" w:fill="auto"/>
            <w:hideMark/>
            <w:tcPrChange w:id="3" w:author="Barnhart, Katheryn" w:date="2023-01-27T15:44:00Z">
              <w:tcPr>
                <w:tcW w:w="806" w:type="dxa"/>
                <w:tcBorders>
                  <w:top w:val="single" w:sz="6" w:space="0" w:color="auto"/>
                  <w:left w:val="single" w:sz="6" w:space="0" w:color="auto"/>
                  <w:bottom w:val="single" w:sz="6" w:space="0" w:color="auto"/>
                  <w:right w:val="single" w:sz="6" w:space="0" w:color="auto"/>
                </w:tcBorders>
                <w:shd w:val="clear" w:color="auto" w:fill="auto"/>
                <w:hideMark/>
              </w:tcPr>
            </w:tcPrChange>
          </w:tcPr>
          <w:p w14:paraId="065B7D2D" w14:textId="77777777" w:rsidR="009662B9" w:rsidRPr="00623CE5" w:rsidRDefault="009662B9" w:rsidP="00623CE5">
            <w:pPr>
              <w:spacing w:after="0" w:line="240" w:lineRule="auto"/>
              <w:textAlignment w:val="baseline"/>
              <w:rPr>
                <w:rFonts w:ascii="Times New Roman" w:eastAsia="Times New Roman" w:hAnsi="Times New Roman" w:cs="Times New Roman"/>
                <w:sz w:val="24"/>
                <w:szCs w:val="24"/>
              </w:rPr>
            </w:pPr>
            <w:bookmarkStart w:id="4" w:name="_Hlk124861334"/>
            <w:r w:rsidRPr="00623CE5">
              <w:rPr>
                <w:rFonts w:ascii="Calibri" w:eastAsia="Times New Roman" w:hAnsi="Calibri" w:cs="Calibri"/>
                <w:i/>
                <w:iCs/>
              </w:rPr>
              <w:t>Action Number</w:t>
            </w:r>
            <w:r w:rsidRPr="00623CE5">
              <w:rPr>
                <w:rFonts w:ascii="Calibri" w:eastAsia="Times New Roman" w:hAnsi="Calibri" w:cs="Calibri"/>
              </w:rPr>
              <w:t> </w:t>
            </w:r>
          </w:p>
        </w:tc>
        <w:tc>
          <w:tcPr>
            <w:tcW w:w="3776" w:type="dxa"/>
            <w:tcBorders>
              <w:top w:val="single" w:sz="6" w:space="0" w:color="auto"/>
              <w:left w:val="nil"/>
              <w:bottom w:val="single" w:sz="6" w:space="0" w:color="auto"/>
              <w:right w:val="single" w:sz="6" w:space="0" w:color="auto"/>
            </w:tcBorders>
            <w:shd w:val="clear" w:color="auto" w:fill="auto"/>
            <w:hideMark/>
            <w:tcPrChange w:id="5" w:author="Barnhart, Katheryn" w:date="2023-01-27T15:44:00Z">
              <w:tcPr>
                <w:tcW w:w="3776" w:type="dxa"/>
                <w:tcBorders>
                  <w:top w:val="single" w:sz="6" w:space="0" w:color="auto"/>
                  <w:left w:val="nil"/>
                  <w:bottom w:val="single" w:sz="6" w:space="0" w:color="auto"/>
                  <w:right w:val="single" w:sz="6" w:space="0" w:color="auto"/>
                </w:tcBorders>
                <w:shd w:val="clear" w:color="auto" w:fill="auto"/>
                <w:hideMark/>
              </w:tcPr>
            </w:tcPrChange>
          </w:tcPr>
          <w:p w14:paraId="7EDDED1A" w14:textId="1ED08B60" w:rsidR="009662B9" w:rsidRPr="00623CE5" w:rsidRDefault="009662B9">
            <w:pPr>
              <w:spacing w:after="0" w:line="240" w:lineRule="auto"/>
              <w:jc w:val="center"/>
              <w:textAlignment w:val="baseline"/>
              <w:rPr>
                <w:rFonts w:ascii="Times New Roman" w:eastAsia="Times New Roman" w:hAnsi="Times New Roman" w:cs="Times New Roman"/>
                <w:sz w:val="24"/>
                <w:szCs w:val="24"/>
              </w:rPr>
              <w:pPrChange w:id="6" w:author="Barnhart, Katheryn" w:date="2023-01-19T14:42:00Z">
                <w:pPr>
                  <w:spacing w:after="0" w:line="240" w:lineRule="auto"/>
                  <w:textAlignment w:val="baseline"/>
                </w:pPr>
              </w:pPrChange>
            </w:pPr>
            <w:r w:rsidRPr="00623CE5">
              <w:rPr>
                <w:rFonts w:ascii="Calibri" w:eastAsia="Times New Roman" w:hAnsi="Calibri" w:cs="Calibri"/>
                <w:i/>
                <w:iCs/>
              </w:rPr>
              <w:t>Action</w:t>
            </w:r>
          </w:p>
        </w:tc>
        <w:tc>
          <w:tcPr>
            <w:tcW w:w="900" w:type="dxa"/>
            <w:tcBorders>
              <w:top w:val="single" w:sz="6" w:space="0" w:color="auto"/>
              <w:left w:val="nil"/>
              <w:bottom w:val="single" w:sz="6" w:space="0" w:color="auto"/>
              <w:right w:val="single" w:sz="4" w:space="0" w:color="auto"/>
            </w:tcBorders>
            <w:shd w:val="clear" w:color="auto" w:fill="auto"/>
            <w:tcPrChange w:id="7" w:author="Barnhart, Katheryn" w:date="2023-01-27T15:44:00Z">
              <w:tcPr>
                <w:tcW w:w="900" w:type="dxa"/>
                <w:tcBorders>
                  <w:top w:val="single" w:sz="6" w:space="0" w:color="auto"/>
                  <w:left w:val="nil"/>
                  <w:bottom w:val="single" w:sz="6" w:space="0" w:color="auto"/>
                  <w:right w:val="single" w:sz="4" w:space="0" w:color="auto"/>
                </w:tcBorders>
                <w:shd w:val="clear" w:color="auto" w:fill="auto"/>
              </w:tcPr>
            </w:tcPrChange>
          </w:tcPr>
          <w:p w14:paraId="63AC8540" w14:textId="55F8FB53" w:rsidR="009662B9" w:rsidRPr="00623CE5" w:rsidRDefault="009662B9" w:rsidP="00623CE5">
            <w:pPr>
              <w:spacing w:after="0" w:line="240" w:lineRule="auto"/>
              <w:jc w:val="center"/>
              <w:textAlignment w:val="baseline"/>
              <w:rPr>
                <w:rFonts w:ascii="Calibri" w:eastAsia="Times New Roman" w:hAnsi="Calibri" w:cs="Calibri"/>
                <w:i/>
                <w:iCs/>
              </w:rPr>
            </w:pPr>
            <w:r>
              <w:rPr>
                <w:rFonts w:ascii="Calibri" w:eastAsia="Times New Roman" w:hAnsi="Calibri" w:cs="Calibri"/>
                <w:i/>
                <w:iCs/>
              </w:rPr>
              <w:t>Priority Item</w:t>
            </w:r>
          </w:p>
        </w:tc>
        <w:tc>
          <w:tcPr>
            <w:tcW w:w="900" w:type="dxa"/>
            <w:tcBorders>
              <w:top w:val="single" w:sz="6" w:space="0" w:color="auto"/>
              <w:left w:val="single" w:sz="4" w:space="0" w:color="auto"/>
              <w:bottom w:val="single" w:sz="6" w:space="0" w:color="auto"/>
              <w:right w:val="single" w:sz="6" w:space="0" w:color="auto"/>
            </w:tcBorders>
            <w:shd w:val="clear" w:color="auto" w:fill="auto"/>
            <w:hideMark/>
            <w:tcPrChange w:id="8" w:author="Barnhart, Katheryn" w:date="2023-01-27T15:44:00Z">
              <w:tcPr>
                <w:tcW w:w="900" w:type="dxa"/>
                <w:tcBorders>
                  <w:top w:val="single" w:sz="6" w:space="0" w:color="auto"/>
                  <w:left w:val="single" w:sz="4" w:space="0" w:color="auto"/>
                  <w:bottom w:val="single" w:sz="6" w:space="0" w:color="auto"/>
                  <w:right w:val="single" w:sz="6" w:space="0" w:color="auto"/>
                </w:tcBorders>
                <w:shd w:val="clear" w:color="auto" w:fill="auto"/>
                <w:hideMark/>
              </w:tcPr>
            </w:tcPrChange>
          </w:tcPr>
          <w:p w14:paraId="22DE02C5" w14:textId="3B0FAEAA"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i/>
                <w:iCs/>
              </w:rPr>
              <w:t>Mission Area</w:t>
            </w:r>
            <w:r w:rsidRPr="00623CE5">
              <w:rPr>
                <w:rFonts w:ascii="Calibri" w:eastAsia="Times New Roman" w:hAnsi="Calibri" w:cs="Calibri"/>
              </w:rPr>
              <w:t> </w:t>
            </w:r>
          </w:p>
        </w:tc>
        <w:tc>
          <w:tcPr>
            <w:tcW w:w="1620" w:type="dxa"/>
            <w:tcBorders>
              <w:top w:val="single" w:sz="6" w:space="0" w:color="auto"/>
              <w:left w:val="nil"/>
              <w:bottom w:val="single" w:sz="6" w:space="0" w:color="auto"/>
              <w:right w:val="single" w:sz="6" w:space="0" w:color="auto"/>
            </w:tcBorders>
            <w:shd w:val="clear" w:color="auto" w:fill="auto"/>
            <w:hideMark/>
            <w:tcPrChange w:id="9" w:author="Barnhart, Katheryn" w:date="2023-01-27T15:44:00Z">
              <w:tcPr>
                <w:tcW w:w="1620" w:type="dxa"/>
                <w:tcBorders>
                  <w:top w:val="single" w:sz="6" w:space="0" w:color="auto"/>
                  <w:left w:val="nil"/>
                  <w:bottom w:val="single" w:sz="6" w:space="0" w:color="auto"/>
                  <w:right w:val="single" w:sz="6" w:space="0" w:color="auto"/>
                </w:tcBorders>
                <w:shd w:val="clear" w:color="auto" w:fill="auto"/>
                <w:hideMark/>
              </w:tcPr>
            </w:tcPrChange>
          </w:tcPr>
          <w:p w14:paraId="3A1D1104" w14:textId="77777777"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i/>
                <w:iCs/>
              </w:rPr>
              <w:t>Lead</w:t>
            </w:r>
            <w:r w:rsidRPr="00623CE5">
              <w:rPr>
                <w:rFonts w:ascii="Calibri" w:eastAsia="Times New Roman" w:hAnsi="Calibri" w:cs="Calibri"/>
              </w:rPr>
              <w:t> </w:t>
            </w:r>
          </w:p>
        </w:tc>
        <w:tc>
          <w:tcPr>
            <w:tcW w:w="3150" w:type="dxa"/>
            <w:tcBorders>
              <w:top w:val="single" w:sz="6" w:space="0" w:color="auto"/>
              <w:left w:val="nil"/>
              <w:bottom w:val="single" w:sz="6" w:space="0" w:color="auto"/>
              <w:right w:val="single" w:sz="4" w:space="0" w:color="auto"/>
            </w:tcBorders>
            <w:tcPrChange w:id="10" w:author="Barnhart, Katheryn" w:date="2023-01-27T15:44:00Z">
              <w:tcPr>
                <w:tcW w:w="3600" w:type="dxa"/>
                <w:gridSpan w:val="2"/>
                <w:tcBorders>
                  <w:top w:val="single" w:sz="6" w:space="0" w:color="auto"/>
                  <w:left w:val="nil"/>
                  <w:bottom w:val="single" w:sz="6" w:space="0" w:color="auto"/>
                  <w:right w:val="nil"/>
                </w:tcBorders>
              </w:tcPr>
            </w:tcPrChange>
          </w:tcPr>
          <w:p w14:paraId="06D155E2" w14:textId="7616068D" w:rsidR="009662B9" w:rsidRPr="00623CE5" w:rsidRDefault="009662B9" w:rsidP="00623CE5">
            <w:pPr>
              <w:spacing w:after="0" w:line="240" w:lineRule="auto"/>
              <w:jc w:val="center"/>
              <w:textAlignment w:val="baseline"/>
              <w:rPr>
                <w:rFonts w:ascii="Calibri" w:eastAsia="Times New Roman" w:hAnsi="Calibri" w:cs="Calibri"/>
                <w:i/>
                <w:iCs/>
              </w:rPr>
            </w:pPr>
            <w:ins w:id="11" w:author="Barnhart, Katheryn" w:date="2023-01-19T14:40:00Z">
              <w:r>
                <w:rPr>
                  <w:rFonts w:ascii="Calibri" w:eastAsia="Times New Roman" w:hAnsi="Calibri" w:cs="Calibri"/>
                  <w:i/>
                  <w:iCs/>
                </w:rPr>
                <w:t>Checkpoints</w:t>
              </w:r>
            </w:ins>
            <w:ins w:id="12" w:author="Barnhart, Katheryn" w:date="2023-01-19T14:41:00Z">
              <w:r>
                <w:rPr>
                  <w:rFonts w:ascii="Calibri" w:eastAsia="Times New Roman" w:hAnsi="Calibri" w:cs="Calibri"/>
                  <w:i/>
                  <w:iCs/>
                </w:rPr>
                <w:t>/ Markers of Success</w:t>
              </w:r>
            </w:ins>
          </w:p>
        </w:tc>
        <w:tc>
          <w:tcPr>
            <w:tcW w:w="4230" w:type="dxa"/>
            <w:tcBorders>
              <w:top w:val="single" w:sz="6" w:space="0" w:color="auto"/>
              <w:left w:val="single" w:sz="4" w:space="0" w:color="auto"/>
              <w:bottom w:val="single" w:sz="6" w:space="0" w:color="auto"/>
              <w:right w:val="single" w:sz="6" w:space="0" w:color="auto"/>
            </w:tcBorders>
            <w:hideMark/>
            <w:tcPrChange w:id="13" w:author="Barnhart, Katheryn" w:date="2023-01-27T15:44:00Z">
              <w:tcPr>
                <w:tcW w:w="3600" w:type="dxa"/>
                <w:tcBorders>
                  <w:top w:val="single" w:sz="6" w:space="0" w:color="auto"/>
                  <w:left w:val="nil"/>
                  <w:bottom w:val="single" w:sz="6" w:space="0" w:color="auto"/>
                  <w:right w:val="single" w:sz="6" w:space="0" w:color="auto"/>
                </w:tcBorders>
                <w:hideMark/>
              </w:tcPr>
            </w:tcPrChange>
          </w:tcPr>
          <w:p w14:paraId="6CEC2217" w14:textId="7DC4ED52" w:rsidR="009662B9" w:rsidRDefault="009662B9" w:rsidP="00623CE5">
            <w:pPr>
              <w:spacing w:after="0" w:line="240" w:lineRule="auto"/>
              <w:jc w:val="center"/>
              <w:textAlignment w:val="baseline"/>
              <w:rPr>
                <w:rFonts w:ascii="Calibri" w:eastAsia="Times New Roman" w:hAnsi="Calibri" w:cs="Calibri"/>
              </w:rPr>
            </w:pPr>
            <w:r w:rsidRPr="00623CE5">
              <w:rPr>
                <w:rFonts w:ascii="Calibri" w:eastAsia="Times New Roman" w:hAnsi="Calibri" w:cs="Calibri"/>
                <w:i/>
                <w:iCs/>
              </w:rPr>
              <w:t>Status</w:t>
            </w:r>
            <w:r w:rsidRPr="00623CE5">
              <w:rPr>
                <w:rFonts w:ascii="Calibri" w:eastAsia="Times New Roman" w:hAnsi="Calibri" w:cs="Calibri"/>
              </w:rPr>
              <w:t> </w:t>
            </w:r>
          </w:p>
          <w:p w14:paraId="0020B524" w14:textId="1562E145" w:rsidR="009662B9" w:rsidRDefault="009662B9" w:rsidP="00860BD3">
            <w:pPr>
              <w:shd w:val="clear" w:color="auto" w:fill="C5E0B3" w:themeFill="accent6" w:themeFillTint="66"/>
              <w:spacing w:after="0" w:line="240" w:lineRule="auto"/>
              <w:jc w:val="center"/>
              <w:textAlignment w:val="baseline"/>
              <w:rPr>
                <w:rFonts w:ascii="Calibri" w:eastAsia="Times New Roman" w:hAnsi="Calibri" w:cs="Calibri"/>
              </w:rPr>
            </w:pPr>
            <w:r>
              <w:rPr>
                <w:rFonts w:ascii="Calibri" w:eastAsia="Times New Roman" w:hAnsi="Calibri" w:cs="Calibri"/>
              </w:rPr>
              <w:t>Green = completed</w:t>
            </w:r>
          </w:p>
          <w:p w14:paraId="26B26E0E" w14:textId="63CE80A5" w:rsidR="009662B9" w:rsidRDefault="009662B9" w:rsidP="00860BD3">
            <w:pPr>
              <w:shd w:val="clear" w:color="auto" w:fill="FFE599" w:themeFill="accent4" w:themeFillTint="66"/>
              <w:spacing w:after="0" w:line="240" w:lineRule="auto"/>
              <w:jc w:val="center"/>
              <w:textAlignment w:val="baseline"/>
              <w:rPr>
                <w:rFonts w:ascii="Calibri" w:eastAsia="Times New Roman" w:hAnsi="Calibri" w:cs="Calibri"/>
              </w:rPr>
            </w:pPr>
            <w:r>
              <w:rPr>
                <w:rFonts w:ascii="Calibri" w:eastAsia="Times New Roman" w:hAnsi="Calibri" w:cs="Calibri"/>
              </w:rPr>
              <w:t>yellow = progress made</w:t>
            </w:r>
          </w:p>
          <w:p w14:paraId="08228AF1" w14:textId="06EC2ECD" w:rsidR="009662B9" w:rsidRPr="00860BD3" w:rsidRDefault="009662B9" w:rsidP="00860BD3">
            <w:pPr>
              <w:spacing w:after="0" w:line="240" w:lineRule="auto"/>
              <w:jc w:val="center"/>
              <w:textAlignment w:val="baseline"/>
              <w:rPr>
                <w:rFonts w:ascii="Calibri" w:eastAsia="Times New Roman" w:hAnsi="Calibri" w:cs="Calibri"/>
                <w:sz w:val="24"/>
                <w:szCs w:val="24"/>
              </w:rPr>
            </w:pPr>
            <w:r w:rsidRPr="00860BD3">
              <w:rPr>
                <w:rFonts w:ascii="Calibri" w:eastAsia="Times New Roman" w:hAnsi="Calibri" w:cs="Calibri"/>
              </w:rPr>
              <w:t>blank = not yet addressed</w:t>
            </w:r>
          </w:p>
        </w:tc>
        <w:tc>
          <w:tcPr>
            <w:tcW w:w="1980" w:type="dxa"/>
            <w:tcBorders>
              <w:top w:val="single" w:sz="6" w:space="0" w:color="auto"/>
              <w:left w:val="nil"/>
              <w:bottom w:val="single" w:sz="6" w:space="0" w:color="auto"/>
              <w:right w:val="single" w:sz="6" w:space="0" w:color="auto"/>
            </w:tcBorders>
            <w:tcPrChange w:id="14" w:author="Barnhart, Katheryn" w:date="2023-01-27T15:44:00Z">
              <w:tcPr>
                <w:tcW w:w="1980" w:type="dxa"/>
                <w:gridSpan w:val="2"/>
                <w:tcBorders>
                  <w:top w:val="single" w:sz="6" w:space="0" w:color="auto"/>
                  <w:left w:val="nil"/>
                  <w:bottom w:val="single" w:sz="6" w:space="0" w:color="auto"/>
                  <w:right w:val="single" w:sz="6" w:space="0" w:color="auto"/>
                </w:tcBorders>
              </w:tcPr>
            </w:tcPrChange>
          </w:tcPr>
          <w:p w14:paraId="361B5595" w14:textId="7056B63B" w:rsidR="009662B9" w:rsidRPr="000B2EE4"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t>Timeframe for Completion</w:t>
            </w:r>
          </w:p>
        </w:tc>
      </w:tr>
      <w:tr w:rsidR="00BE660A" w:rsidRPr="00623CE5" w14:paraId="4FBD11C2" w14:textId="4441B8D2" w:rsidTr="00866C68">
        <w:tblPrEx>
          <w:tblPrExChange w:id="15" w:author="Barnhart, Katheryn" w:date="2023-01-27T15:44:00Z">
            <w:tblPrEx>
              <w:tblW w:w="17182" w:type="dxa"/>
            </w:tblPrEx>
          </w:tblPrExChange>
        </w:tblPrEx>
        <w:trPr>
          <w:trPrChange w:id="16"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17" w:author="Barnhart, Katheryn" w:date="2023-01-27T15:44:00Z">
              <w:tcPr>
                <w:tcW w:w="806" w:type="dxa"/>
                <w:tcBorders>
                  <w:top w:val="nil"/>
                  <w:left w:val="single" w:sz="6" w:space="0" w:color="auto"/>
                  <w:bottom w:val="single" w:sz="6" w:space="0" w:color="auto"/>
                  <w:right w:val="single" w:sz="6" w:space="0" w:color="auto"/>
                </w:tcBorders>
                <w:shd w:val="clear" w:color="auto" w:fill="C5E0B3" w:themeFill="accent6" w:themeFillTint="66"/>
                <w:hideMark/>
              </w:tcPr>
            </w:tcPrChange>
          </w:tcPr>
          <w:p w14:paraId="13ECE3ED" w14:textId="77777777" w:rsidR="009662B9" w:rsidRPr="00623CE5" w:rsidRDefault="009662B9" w:rsidP="00623CE5">
            <w:pPr>
              <w:spacing w:after="0" w:line="240" w:lineRule="auto"/>
              <w:textAlignment w:val="baseline"/>
              <w:rPr>
                <w:rFonts w:ascii="Times New Roman" w:eastAsia="Times New Roman" w:hAnsi="Times New Roman" w:cs="Times New Roman"/>
                <w:sz w:val="24"/>
                <w:szCs w:val="24"/>
              </w:rPr>
            </w:pPr>
            <w:r w:rsidRPr="00623CE5">
              <w:rPr>
                <w:rFonts w:ascii="Calibri" w:eastAsia="Times New Roman" w:hAnsi="Calibri" w:cs="Calibri"/>
              </w:rPr>
              <w:t>1 </w:t>
            </w:r>
          </w:p>
        </w:tc>
        <w:tc>
          <w:tcPr>
            <w:tcW w:w="3776" w:type="dxa"/>
            <w:tcBorders>
              <w:top w:val="nil"/>
              <w:left w:val="nil"/>
              <w:bottom w:val="single" w:sz="6" w:space="0" w:color="auto"/>
              <w:right w:val="single" w:sz="6" w:space="0" w:color="auto"/>
            </w:tcBorders>
            <w:shd w:val="clear" w:color="auto" w:fill="auto"/>
            <w:hideMark/>
            <w:tcPrChange w:id="18" w:author="Barnhart, Katheryn" w:date="2023-01-27T15:44:00Z">
              <w:tcPr>
                <w:tcW w:w="3776" w:type="dxa"/>
                <w:tcBorders>
                  <w:top w:val="nil"/>
                  <w:left w:val="nil"/>
                  <w:bottom w:val="single" w:sz="6" w:space="0" w:color="auto"/>
                  <w:right w:val="single" w:sz="6" w:space="0" w:color="auto"/>
                </w:tcBorders>
                <w:shd w:val="clear" w:color="auto" w:fill="C5E0B3" w:themeFill="accent6" w:themeFillTint="66"/>
                <w:hideMark/>
              </w:tcPr>
            </w:tcPrChange>
          </w:tcPr>
          <w:p w14:paraId="01F0AB48" w14:textId="6A65E0B9" w:rsidR="00BE660A" w:rsidRPr="0016510D" w:rsidRDefault="009662B9" w:rsidP="00623CE5">
            <w:pPr>
              <w:spacing w:after="0" w:line="240" w:lineRule="auto"/>
              <w:textAlignment w:val="baseline"/>
              <w:rPr>
                <w:rFonts w:ascii="Times New Roman" w:eastAsia="Times New Roman" w:hAnsi="Times New Roman" w:cs="Times New Roman"/>
                <w:sz w:val="24"/>
                <w:szCs w:val="24"/>
              </w:rPr>
            </w:pPr>
            <w:bookmarkStart w:id="19" w:name="_Hlk57204399"/>
            <w:del w:id="20" w:author="Barnhart, Katheryn" w:date="2023-01-27T13:24:00Z">
              <w:r w:rsidDel="00BE660A">
                <w:rPr>
                  <w:rFonts w:ascii="Calibri" w:eastAsia="Times New Roman" w:hAnsi="Calibri" w:cs="Calibri"/>
                </w:rPr>
                <w:delText>Increase accessibility of materials to support GITs in developing/maintaining indicators</w:delText>
              </w:r>
            </w:del>
            <w:del w:id="21" w:author="Barnhart, Katheryn" w:date="2023-01-19T14:41:00Z">
              <w:r w:rsidDel="009662B9">
                <w:rPr>
                  <w:rFonts w:ascii="Calibri" w:eastAsia="Times New Roman" w:hAnsi="Calibri" w:cs="Calibri"/>
                </w:rPr>
                <w:delText>, including</w:delText>
              </w:r>
              <w:r w:rsidRPr="0016510D" w:rsidDel="009662B9">
                <w:rPr>
                  <w:rFonts w:ascii="Calibri" w:eastAsia="Times New Roman" w:hAnsi="Calibri" w:cs="Calibri"/>
                </w:rPr>
                <w:delText xml:space="preserve"> </w:delText>
              </w:r>
              <w:r w:rsidDel="009662B9">
                <w:rPr>
                  <w:rFonts w:ascii="Calibri" w:eastAsia="Times New Roman" w:hAnsi="Calibri" w:cs="Calibri"/>
                </w:rPr>
                <w:delText xml:space="preserve">documents pertaining to </w:delText>
              </w:r>
              <w:r w:rsidRPr="0016510D" w:rsidDel="009662B9">
                <w:rPr>
                  <w:rFonts w:ascii="Calibri" w:eastAsia="Times New Roman" w:hAnsi="Calibri" w:cs="Calibri"/>
                </w:rPr>
                <w:delText xml:space="preserve">guiding questions </w:delText>
              </w:r>
              <w:r w:rsidDel="009662B9">
                <w:rPr>
                  <w:rFonts w:ascii="Calibri" w:eastAsia="Times New Roman" w:hAnsi="Calibri" w:cs="Calibri"/>
                </w:rPr>
                <w:delText>for developing indicators and the indicators framework</w:delText>
              </w:r>
            </w:del>
            <w:bookmarkEnd w:id="19"/>
            <w:ins w:id="22" w:author="Barnhart, Katheryn" w:date="2023-01-27T13:23:00Z">
              <w:r w:rsidR="00BE660A">
                <w:rPr>
                  <w:rFonts w:ascii="Calibri" w:eastAsia="Times New Roman" w:hAnsi="Calibri" w:cs="Calibri"/>
                </w:rPr>
                <w:t xml:space="preserve">Maintain accessibility of </w:t>
              </w:r>
              <w:r w:rsidR="00BE660A">
                <w:rPr>
                  <w:rFonts w:ascii="Calibri" w:eastAsia="Times New Roman" w:hAnsi="Calibri" w:cs="Calibri"/>
                </w:rPr>
                <w:lastRenderedPageBreak/>
                <w:t xml:space="preserve">indicator process </w:t>
              </w:r>
            </w:ins>
            <w:ins w:id="23" w:author="Barnhart, Katheryn" w:date="2023-01-27T13:24:00Z">
              <w:r w:rsidR="00BE660A">
                <w:rPr>
                  <w:rFonts w:ascii="Calibri" w:eastAsia="Times New Roman" w:hAnsi="Calibri" w:cs="Calibri"/>
                </w:rPr>
                <w:t>materials for outcome representatives</w:t>
              </w:r>
            </w:ins>
          </w:p>
        </w:tc>
        <w:tc>
          <w:tcPr>
            <w:tcW w:w="900" w:type="dxa"/>
            <w:tcBorders>
              <w:top w:val="single" w:sz="6" w:space="0" w:color="auto"/>
              <w:left w:val="nil"/>
              <w:bottom w:val="single" w:sz="6" w:space="0" w:color="auto"/>
              <w:right w:val="single" w:sz="4" w:space="0" w:color="auto"/>
            </w:tcBorders>
            <w:shd w:val="clear" w:color="auto" w:fill="auto"/>
            <w:tcPrChange w:id="24" w:author="Barnhart, Katheryn" w:date="2023-01-27T15:44:00Z">
              <w:tcPr>
                <w:tcW w:w="900" w:type="dxa"/>
                <w:tcBorders>
                  <w:top w:val="single" w:sz="6" w:space="0" w:color="auto"/>
                  <w:left w:val="nil"/>
                  <w:bottom w:val="single" w:sz="6" w:space="0" w:color="auto"/>
                  <w:right w:val="single" w:sz="4" w:space="0" w:color="auto"/>
                </w:tcBorders>
                <w:shd w:val="clear" w:color="auto" w:fill="C5E0B3" w:themeFill="accent6" w:themeFillTint="66"/>
              </w:tcPr>
            </w:tcPrChange>
          </w:tcPr>
          <w:p w14:paraId="4CCC87D9" w14:textId="77777777" w:rsidR="009662B9"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lastRenderedPageBreak/>
              <w:t>1</w:t>
            </w:r>
          </w:p>
          <w:p w14:paraId="3BF93B9B" w14:textId="77777777" w:rsidR="009662B9" w:rsidRDefault="009662B9" w:rsidP="00623CE5">
            <w:pPr>
              <w:spacing w:after="0" w:line="240" w:lineRule="auto"/>
              <w:jc w:val="center"/>
              <w:textAlignment w:val="baseline"/>
              <w:rPr>
                <w:rFonts w:ascii="Calibri" w:eastAsia="Times New Roman" w:hAnsi="Calibri" w:cs="Calibri"/>
              </w:rPr>
            </w:pPr>
          </w:p>
          <w:p w14:paraId="24158D59" w14:textId="5D846A92" w:rsidR="009662B9" w:rsidRPr="00623CE5" w:rsidRDefault="009662B9" w:rsidP="00623CE5">
            <w:pPr>
              <w:spacing w:after="0" w:line="240" w:lineRule="auto"/>
              <w:jc w:val="center"/>
              <w:textAlignment w:val="baseline"/>
              <w:rPr>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25" w:author="Barnhart, Katheryn" w:date="2023-01-27T15:44:00Z">
              <w:tcPr>
                <w:tcW w:w="900" w:type="dxa"/>
                <w:tcBorders>
                  <w:top w:val="nil"/>
                  <w:left w:val="single" w:sz="4" w:space="0" w:color="auto"/>
                  <w:bottom w:val="single" w:sz="6" w:space="0" w:color="auto"/>
                  <w:right w:val="single" w:sz="6" w:space="0" w:color="auto"/>
                </w:tcBorders>
                <w:shd w:val="clear" w:color="auto" w:fill="C5E0B3" w:themeFill="accent6" w:themeFillTint="66"/>
                <w:hideMark/>
              </w:tcPr>
            </w:tcPrChange>
          </w:tcPr>
          <w:p w14:paraId="08E794C5" w14:textId="6C80CBC1"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A </w:t>
            </w:r>
          </w:p>
        </w:tc>
        <w:tc>
          <w:tcPr>
            <w:tcW w:w="1620" w:type="dxa"/>
            <w:tcBorders>
              <w:top w:val="nil"/>
              <w:left w:val="nil"/>
              <w:bottom w:val="single" w:sz="6" w:space="0" w:color="auto"/>
              <w:right w:val="single" w:sz="6" w:space="0" w:color="auto"/>
            </w:tcBorders>
            <w:shd w:val="clear" w:color="auto" w:fill="auto"/>
            <w:hideMark/>
            <w:tcPrChange w:id="26" w:author="Barnhart, Katheryn" w:date="2023-01-27T15:44:00Z">
              <w:tcPr>
                <w:tcW w:w="1620" w:type="dxa"/>
                <w:tcBorders>
                  <w:top w:val="nil"/>
                  <w:left w:val="nil"/>
                  <w:bottom w:val="single" w:sz="6" w:space="0" w:color="auto"/>
                  <w:right w:val="single" w:sz="6" w:space="0" w:color="auto"/>
                </w:tcBorders>
                <w:shd w:val="clear" w:color="auto" w:fill="C5E0B3" w:themeFill="accent6" w:themeFillTint="66"/>
                <w:hideMark/>
              </w:tcPr>
            </w:tcPrChange>
          </w:tcPr>
          <w:p w14:paraId="3742F21B" w14:textId="57BC914A"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Katheryn Barnhart</w:t>
            </w:r>
            <w:del w:id="27" w:author="Barnhart, Katheryn" w:date="2023-01-17T15:01:00Z">
              <w:r w:rsidDel="002B5DDC">
                <w:rPr>
                  <w:rFonts w:ascii="Calibri" w:eastAsia="Times New Roman" w:hAnsi="Calibri" w:cs="Calibri"/>
                </w:rPr>
                <w:delText>, Alex Gunnerson</w:delText>
              </w:r>
            </w:del>
          </w:p>
        </w:tc>
        <w:tc>
          <w:tcPr>
            <w:tcW w:w="3150" w:type="dxa"/>
            <w:tcBorders>
              <w:top w:val="single" w:sz="6" w:space="0" w:color="auto"/>
              <w:left w:val="nil"/>
              <w:bottom w:val="single" w:sz="6" w:space="0" w:color="auto"/>
              <w:right w:val="single" w:sz="4" w:space="0" w:color="auto"/>
            </w:tcBorders>
            <w:shd w:val="clear" w:color="auto" w:fill="auto"/>
            <w:tcPrChange w:id="28" w:author="Barnhart, Katheryn" w:date="2023-01-27T15:44:00Z">
              <w:tcPr>
                <w:tcW w:w="3150" w:type="dxa"/>
                <w:tcBorders>
                  <w:top w:val="single" w:sz="6" w:space="0" w:color="auto"/>
                  <w:left w:val="nil"/>
                  <w:bottom w:val="single" w:sz="6" w:space="0" w:color="auto"/>
                  <w:right w:val="single" w:sz="4" w:space="0" w:color="auto"/>
                </w:tcBorders>
                <w:shd w:val="clear" w:color="auto" w:fill="C5E0B3" w:themeFill="accent6" w:themeFillTint="66"/>
              </w:tcPr>
            </w:tcPrChange>
          </w:tcPr>
          <w:p w14:paraId="35B06970" w14:textId="1E5A9E3A" w:rsidR="009662B9" w:rsidDel="002B5DDC" w:rsidRDefault="009662B9" w:rsidP="00623CE5">
            <w:pPr>
              <w:spacing w:after="0" w:line="240" w:lineRule="auto"/>
              <w:jc w:val="center"/>
              <w:textAlignment w:val="baseline"/>
              <w:rPr>
                <w:rFonts w:ascii="Times New Roman" w:eastAsia="Times New Roman" w:hAnsi="Times New Roman" w:cs="Times New Roman"/>
                <w:sz w:val="24"/>
                <w:szCs w:val="24"/>
              </w:rPr>
            </w:pPr>
            <w:ins w:id="29" w:author="Barnhart, Katheryn" w:date="2023-01-19T14:41:00Z">
              <w:r>
                <w:rPr>
                  <w:rFonts w:ascii="Calibri" w:eastAsia="Times New Roman" w:hAnsi="Calibri" w:cs="Calibri"/>
                </w:rPr>
                <w:t>Quarterly check-in with outcome leads to ensure communication needs related to indicator processes are being met, including the publication of these materials on the Status and Trends page</w:t>
              </w:r>
            </w:ins>
          </w:p>
        </w:tc>
        <w:tc>
          <w:tcPr>
            <w:tcW w:w="4230" w:type="dxa"/>
            <w:tcBorders>
              <w:top w:val="nil"/>
              <w:left w:val="single" w:sz="4" w:space="0" w:color="auto"/>
              <w:bottom w:val="single" w:sz="6" w:space="0" w:color="auto"/>
              <w:right w:val="single" w:sz="6" w:space="0" w:color="auto"/>
            </w:tcBorders>
            <w:shd w:val="clear" w:color="auto" w:fill="auto"/>
            <w:hideMark/>
            <w:tcPrChange w:id="30"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C5E0B3" w:themeFill="accent6" w:themeFillTint="66"/>
                <w:hideMark/>
              </w:tcPr>
            </w:tcPrChange>
          </w:tcPr>
          <w:p w14:paraId="1E4ECA8C" w14:textId="27D87294"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del w:id="31" w:author="Barnhart, Katheryn" w:date="2023-01-17T15:00:00Z">
              <w:r w:rsidDel="002B5DDC">
                <w:rPr>
                  <w:rFonts w:ascii="Times New Roman" w:eastAsia="Times New Roman" w:hAnsi="Times New Roman" w:cs="Times New Roman"/>
                  <w:sz w:val="24"/>
                  <w:szCs w:val="24"/>
                </w:rPr>
                <w:delText>Actions taken. Remodeled website and have begun cataloging indicator-specific SOPs for updates</w:delText>
              </w:r>
            </w:del>
          </w:p>
        </w:tc>
        <w:tc>
          <w:tcPr>
            <w:tcW w:w="1980" w:type="dxa"/>
            <w:tcBorders>
              <w:top w:val="nil"/>
              <w:left w:val="nil"/>
              <w:bottom w:val="single" w:sz="6" w:space="0" w:color="auto"/>
              <w:right w:val="single" w:sz="6" w:space="0" w:color="auto"/>
            </w:tcBorders>
            <w:shd w:val="clear" w:color="auto" w:fill="auto"/>
            <w:tcPrChange w:id="32" w:author="Barnhart, Katheryn" w:date="2023-01-27T15:44:00Z">
              <w:tcPr>
                <w:tcW w:w="1980" w:type="dxa"/>
                <w:gridSpan w:val="2"/>
                <w:tcBorders>
                  <w:top w:val="nil"/>
                  <w:left w:val="nil"/>
                  <w:bottom w:val="single" w:sz="6" w:space="0" w:color="auto"/>
                  <w:right w:val="single" w:sz="6" w:space="0" w:color="auto"/>
                </w:tcBorders>
                <w:shd w:val="clear" w:color="auto" w:fill="C5E0B3" w:themeFill="accent6" w:themeFillTint="66"/>
              </w:tcPr>
            </w:tcPrChange>
          </w:tcPr>
          <w:p w14:paraId="4190CC47" w14:textId="52004236" w:rsidR="009662B9" w:rsidRPr="000B2EE4"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t>Ongoing</w:t>
            </w:r>
          </w:p>
        </w:tc>
      </w:tr>
      <w:tr w:rsidR="00BE660A" w:rsidRPr="00623CE5" w14:paraId="39C7C394" w14:textId="719293A0" w:rsidTr="00866C68">
        <w:tblPrEx>
          <w:tblPrExChange w:id="33" w:author="Barnhart, Katheryn" w:date="2023-01-27T15:44:00Z">
            <w:tblPrEx>
              <w:tblW w:w="17182" w:type="dxa"/>
            </w:tblPrEx>
          </w:tblPrExChange>
        </w:tblPrEx>
        <w:trPr>
          <w:trPrChange w:id="34"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35"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235F2275" w14:textId="77777777" w:rsidR="009662B9" w:rsidRPr="00623CE5" w:rsidRDefault="009662B9" w:rsidP="00623CE5">
            <w:pPr>
              <w:spacing w:after="0" w:line="240" w:lineRule="auto"/>
              <w:textAlignment w:val="baseline"/>
              <w:rPr>
                <w:rFonts w:ascii="Times New Roman" w:eastAsia="Times New Roman" w:hAnsi="Times New Roman" w:cs="Times New Roman"/>
                <w:sz w:val="24"/>
                <w:szCs w:val="24"/>
              </w:rPr>
            </w:pPr>
            <w:r w:rsidRPr="00623CE5">
              <w:rPr>
                <w:rFonts w:ascii="Calibri" w:eastAsia="Times New Roman" w:hAnsi="Calibri" w:cs="Calibri"/>
              </w:rPr>
              <w:t>2 </w:t>
            </w:r>
          </w:p>
        </w:tc>
        <w:tc>
          <w:tcPr>
            <w:tcW w:w="3776" w:type="dxa"/>
            <w:tcBorders>
              <w:top w:val="nil"/>
              <w:left w:val="nil"/>
              <w:bottom w:val="single" w:sz="6" w:space="0" w:color="auto"/>
              <w:right w:val="single" w:sz="6" w:space="0" w:color="auto"/>
            </w:tcBorders>
            <w:shd w:val="clear" w:color="auto" w:fill="auto"/>
            <w:hideMark/>
            <w:tcPrChange w:id="36"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13B9BA53" w14:textId="4B35951F" w:rsidR="009662B9" w:rsidRPr="0016510D" w:rsidRDefault="009662B9" w:rsidP="00623CE5">
            <w:pPr>
              <w:spacing w:after="0" w:line="240" w:lineRule="auto"/>
              <w:textAlignment w:val="baseline"/>
              <w:rPr>
                <w:rFonts w:ascii="Times New Roman" w:eastAsia="Times New Roman" w:hAnsi="Times New Roman" w:cs="Times New Roman"/>
                <w:sz w:val="24"/>
                <w:szCs w:val="24"/>
              </w:rPr>
            </w:pPr>
            <w:commentRangeStart w:id="37"/>
            <w:del w:id="38" w:author="Barnhart, Katheryn" w:date="2023-01-17T15:22:00Z">
              <w:r w:rsidRPr="0016510D" w:rsidDel="006A0D64">
                <w:rPr>
                  <w:rFonts w:ascii="Calibri" w:eastAsia="Times New Roman" w:hAnsi="Calibri" w:cs="Calibri"/>
                </w:rPr>
                <w:delText>Share and collaborate on plans related to development of any revised/new indicators, including …</w:delText>
              </w:r>
            </w:del>
            <w:ins w:id="39" w:author="Barnhart, Katheryn" w:date="2023-01-17T15:22:00Z">
              <w:r>
                <w:rPr>
                  <w:rFonts w:ascii="Calibri" w:eastAsia="Times New Roman" w:hAnsi="Calibri" w:cs="Calibri"/>
                </w:rPr>
                <w:t>Identify in</w:t>
              </w:r>
            </w:ins>
            <w:ins w:id="40" w:author="Barnhart, Katheryn" w:date="2023-01-17T15:23:00Z">
              <w:r>
                <w:rPr>
                  <w:rFonts w:ascii="Calibri" w:eastAsia="Times New Roman" w:hAnsi="Calibri" w:cs="Calibri"/>
                </w:rPr>
                <w:t>dicators of priority for development, identify needs</w:t>
              </w:r>
            </w:ins>
            <w:ins w:id="41" w:author="Barnhart, Katheryn" w:date="2023-01-19T14:37:00Z">
              <w:r>
                <w:rPr>
                  <w:rFonts w:ascii="Calibri" w:eastAsia="Times New Roman" w:hAnsi="Calibri" w:cs="Calibri"/>
                </w:rPr>
                <w:t xml:space="preserve"> for developing them</w:t>
              </w:r>
            </w:ins>
            <w:ins w:id="42" w:author="Barnhart, Katheryn" w:date="2023-01-17T15:23:00Z">
              <w:r>
                <w:rPr>
                  <w:rFonts w:ascii="Calibri" w:eastAsia="Times New Roman" w:hAnsi="Calibri" w:cs="Calibri"/>
                </w:rPr>
                <w:t xml:space="preserve">, and work to address </w:t>
              </w:r>
            </w:ins>
            <w:ins w:id="43" w:author="Barnhart, Katheryn" w:date="2023-01-19T14:37:00Z">
              <w:r>
                <w:rPr>
                  <w:rFonts w:ascii="Calibri" w:eastAsia="Times New Roman" w:hAnsi="Calibri" w:cs="Calibri"/>
                </w:rPr>
                <w:t xml:space="preserve">these </w:t>
              </w:r>
            </w:ins>
            <w:ins w:id="44" w:author="Barnhart, Katheryn" w:date="2023-01-17T15:23:00Z">
              <w:r>
                <w:rPr>
                  <w:rFonts w:ascii="Calibri" w:eastAsia="Times New Roman" w:hAnsi="Calibri" w:cs="Calibri"/>
                </w:rPr>
                <w:t>needs by 2025</w:t>
              </w:r>
            </w:ins>
            <w:r w:rsidRPr="0016510D">
              <w:rPr>
                <w:rFonts w:ascii="Calibri" w:eastAsia="Times New Roman" w:hAnsi="Calibri" w:cs="Calibri"/>
              </w:rPr>
              <w:t>  </w:t>
            </w:r>
            <w:commentRangeEnd w:id="37"/>
            <w:r>
              <w:rPr>
                <w:rStyle w:val="CommentReference"/>
              </w:rPr>
              <w:commentReference w:id="37"/>
            </w:r>
          </w:p>
        </w:tc>
        <w:tc>
          <w:tcPr>
            <w:tcW w:w="900" w:type="dxa"/>
            <w:tcBorders>
              <w:top w:val="single" w:sz="6" w:space="0" w:color="auto"/>
              <w:left w:val="nil"/>
              <w:bottom w:val="single" w:sz="6" w:space="0" w:color="auto"/>
              <w:right w:val="single" w:sz="4" w:space="0" w:color="auto"/>
            </w:tcBorders>
            <w:shd w:val="clear" w:color="auto" w:fill="auto"/>
            <w:tcPrChange w:id="45"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42BF4814" w14:textId="6370779B" w:rsidR="009662B9" w:rsidRPr="00623CE5"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t>1</w:t>
            </w:r>
          </w:p>
        </w:tc>
        <w:tc>
          <w:tcPr>
            <w:tcW w:w="900" w:type="dxa"/>
            <w:tcBorders>
              <w:top w:val="nil"/>
              <w:left w:val="single" w:sz="4" w:space="0" w:color="auto"/>
              <w:bottom w:val="single" w:sz="6" w:space="0" w:color="auto"/>
              <w:right w:val="single" w:sz="6" w:space="0" w:color="auto"/>
            </w:tcBorders>
            <w:shd w:val="clear" w:color="auto" w:fill="auto"/>
            <w:hideMark/>
            <w:tcPrChange w:id="46"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572DB122" w14:textId="69DC47E7"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C </w:t>
            </w:r>
          </w:p>
        </w:tc>
        <w:tc>
          <w:tcPr>
            <w:tcW w:w="1620" w:type="dxa"/>
            <w:tcBorders>
              <w:top w:val="nil"/>
              <w:left w:val="nil"/>
              <w:bottom w:val="single" w:sz="6" w:space="0" w:color="auto"/>
              <w:right w:val="single" w:sz="6" w:space="0" w:color="auto"/>
            </w:tcBorders>
            <w:shd w:val="clear" w:color="auto" w:fill="auto"/>
            <w:hideMark/>
            <w:tcPrChange w:id="47"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0EF13AEC" w14:textId="623A7441" w:rsidR="009662B9" w:rsidRPr="00967E0A" w:rsidRDefault="009662B9">
            <w:pPr>
              <w:spacing w:after="0" w:line="240" w:lineRule="auto"/>
              <w:jc w:val="center"/>
              <w:textAlignment w:val="baseline"/>
              <w:rPr>
                <w:rFonts w:ascii="Times New Roman" w:eastAsia="Times New Roman" w:hAnsi="Times New Roman" w:cs="Times New Roman"/>
                <w:sz w:val="24"/>
                <w:szCs w:val="24"/>
              </w:rPr>
            </w:pPr>
            <w:ins w:id="48" w:author="Barnhart, Katheryn" w:date="2023-01-19T14:37:00Z">
              <w:r>
                <w:rPr>
                  <w:rFonts w:ascii="Calibri" w:eastAsia="Times New Roman" w:hAnsi="Calibri" w:cs="Calibri"/>
                </w:rPr>
                <w:t>Katheryn Barnhart</w:t>
              </w:r>
            </w:ins>
            <w:ins w:id="49" w:author="Barnhart, Katheryn" w:date="2023-01-19T14:38:00Z">
              <w:r>
                <w:rPr>
                  <w:rFonts w:ascii="Calibri" w:eastAsia="Times New Roman" w:hAnsi="Calibri" w:cs="Calibri"/>
                </w:rPr>
                <w:t xml:space="preserve"> and </w:t>
              </w:r>
            </w:ins>
            <w:ins w:id="50" w:author="Barnhart, Katheryn" w:date="2023-01-19T14:37:00Z">
              <w:r>
                <w:rPr>
                  <w:rFonts w:ascii="Calibri" w:eastAsia="Times New Roman" w:hAnsi="Calibri" w:cs="Calibri"/>
                </w:rPr>
                <w:t xml:space="preserve">Doug </w:t>
              </w:r>
            </w:ins>
            <w:ins w:id="51" w:author="Barnhart, Katheryn" w:date="2023-01-19T14:38:00Z">
              <w:r>
                <w:rPr>
                  <w:rFonts w:ascii="Calibri" w:eastAsia="Times New Roman" w:hAnsi="Calibri" w:cs="Calibri"/>
                </w:rPr>
                <w:t xml:space="preserve">Bell, </w:t>
              </w:r>
            </w:ins>
            <w:ins w:id="52" w:author="Barnhart, Katheryn" w:date="2023-01-19T14:50:00Z">
              <w:r w:rsidR="001E6C6F">
                <w:rPr>
                  <w:rFonts w:ascii="Calibri" w:eastAsia="Times New Roman" w:hAnsi="Calibri" w:cs="Calibri"/>
                </w:rPr>
                <w:t xml:space="preserve">Breck Sullivan, </w:t>
              </w:r>
            </w:ins>
            <w:ins w:id="53" w:author="Barnhart, Katheryn" w:date="2023-01-19T14:55:00Z">
              <w:r w:rsidR="007454A5">
                <w:rPr>
                  <w:rFonts w:ascii="Calibri" w:eastAsia="Times New Roman" w:hAnsi="Calibri" w:cs="Calibri"/>
                </w:rPr>
                <w:t xml:space="preserve">Doreen Vetter, </w:t>
              </w:r>
            </w:ins>
            <w:ins w:id="54" w:author="Barnhart, Katheryn" w:date="2023-01-19T14:38:00Z">
              <w:r>
                <w:rPr>
                  <w:rFonts w:ascii="Calibri" w:eastAsia="Times New Roman" w:hAnsi="Calibri" w:cs="Calibri"/>
                </w:rPr>
                <w:t xml:space="preserve">with </w:t>
              </w:r>
            </w:ins>
            <w:r w:rsidRPr="00EE2F67">
              <w:rPr>
                <w:rFonts w:ascii="Calibri" w:eastAsia="Times New Roman" w:hAnsi="Calibri" w:cs="Calibri"/>
              </w:rPr>
              <w:t>GIT coordinators and staffers</w:t>
            </w:r>
          </w:p>
        </w:tc>
        <w:tc>
          <w:tcPr>
            <w:tcW w:w="3150" w:type="dxa"/>
            <w:tcBorders>
              <w:top w:val="single" w:sz="6" w:space="0" w:color="auto"/>
              <w:left w:val="nil"/>
              <w:bottom w:val="single" w:sz="6" w:space="0" w:color="auto"/>
              <w:right w:val="single" w:sz="4" w:space="0" w:color="auto"/>
            </w:tcBorders>
            <w:shd w:val="clear" w:color="auto" w:fill="auto"/>
            <w:tcPrChange w:id="55"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16E7187E" w14:textId="77777777" w:rsidR="009662B9" w:rsidRPr="001E6C6F" w:rsidRDefault="009662B9" w:rsidP="00623CE5">
            <w:pPr>
              <w:spacing w:after="0" w:line="240" w:lineRule="auto"/>
              <w:jc w:val="center"/>
              <w:textAlignment w:val="baseline"/>
              <w:rPr>
                <w:rFonts w:ascii="Calibri" w:eastAsia="Times New Roman" w:hAnsi="Calibri" w:cs="Calibri"/>
                <w:rPrChange w:id="56" w:author="Barnhart, Katheryn" w:date="2023-01-19T14:42: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Change w:id="57"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576E33D8" w14:textId="4BC9C714" w:rsidR="009662B9" w:rsidRPr="000B2EE4" w:rsidRDefault="009662B9" w:rsidP="00623CE5">
            <w:pPr>
              <w:spacing w:after="0" w:line="240" w:lineRule="auto"/>
              <w:jc w:val="center"/>
              <w:textAlignment w:val="baseline"/>
              <w:rPr>
                <w:rFonts w:ascii="Times New Roman" w:eastAsia="Times New Roman" w:hAnsi="Times New Roman" w:cs="Times New Roman"/>
                <w:i/>
                <w:iCs/>
                <w:sz w:val="24"/>
                <w:szCs w:val="24"/>
              </w:rPr>
            </w:pPr>
            <w:r w:rsidRPr="000B2EE4">
              <w:rPr>
                <w:rFonts w:ascii="Calibri" w:eastAsia="Times New Roman" w:hAnsi="Calibri" w:cs="Calibri"/>
                <w:i/>
                <w:iCs/>
              </w:rPr>
              <w:t> </w:t>
            </w:r>
          </w:p>
        </w:tc>
        <w:tc>
          <w:tcPr>
            <w:tcW w:w="1980" w:type="dxa"/>
            <w:tcBorders>
              <w:top w:val="nil"/>
              <w:left w:val="nil"/>
              <w:bottom w:val="single" w:sz="6" w:space="0" w:color="auto"/>
              <w:right w:val="single" w:sz="6" w:space="0" w:color="auto"/>
            </w:tcBorders>
            <w:shd w:val="clear" w:color="auto" w:fill="auto"/>
            <w:tcPrChange w:id="58"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04960CE1" w14:textId="1A6D88E3" w:rsidR="009662B9" w:rsidRPr="00623CE5" w:rsidRDefault="009662B9" w:rsidP="00623CE5">
            <w:pPr>
              <w:spacing w:after="0" w:line="240" w:lineRule="auto"/>
              <w:jc w:val="center"/>
              <w:textAlignment w:val="baseline"/>
              <w:rPr>
                <w:rFonts w:ascii="Calibri" w:eastAsia="Times New Roman" w:hAnsi="Calibri" w:cs="Calibri"/>
              </w:rPr>
            </w:pPr>
            <w:ins w:id="59" w:author="Barnhart, Katheryn" w:date="2023-01-19T14:39:00Z">
              <w:r>
                <w:rPr>
                  <w:rFonts w:ascii="Calibri" w:eastAsia="Times New Roman" w:hAnsi="Calibri" w:cs="Calibri"/>
                </w:rPr>
                <w:t>End of 2023</w:t>
              </w:r>
            </w:ins>
          </w:p>
        </w:tc>
      </w:tr>
      <w:tr w:rsidR="00BE660A" w:rsidRPr="00623CE5" w14:paraId="16819A3A" w14:textId="77777777" w:rsidTr="00866C68">
        <w:tblPrEx>
          <w:tblPrExChange w:id="60" w:author="Barnhart, Katheryn" w:date="2023-01-27T15:44:00Z">
            <w:tblPrEx>
              <w:tblW w:w="17182" w:type="dxa"/>
            </w:tblPrEx>
          </w:tblPrExChange>
        </w:tblPrEx>
        <w:trPr>
          <w:ins w:id="61" w:author="Barnhart, Katheryn" w:date="2023-01-17T15:24:00Z"/>
          <w:trPrChange w:id="62"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63"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tcPr>
            </w:tcPrChange>
          </w:tcPr>
          <w:p w14:paraId="1B94678E" w14:textId="77777777" w:rsidR="009662B9" w:rsidRPr="00623CE5" w:rsidRDefault="009662B9" w:rsidP="00623CE5">
            <w:pPr>
              <w:spacing w:after="0" w:line="240" w:lineRule="auto"/>
              <w:textAlignment w:val="baseline"/>
              <w:rPr>
                <w:ins w:id="64" w:author="Barnhart, Katheryn" w:date="2023-01-17T15:24:00Z"/>
                <w:rFonts w:ascii="Calibri" w:eastAsia="Times New Roman" w:hAnsi="Calibri" w:cs="Calibri"/>
              </w:rPr>
            </w:pPr>
          </w:p>
        </w:tc>
        <w:tc>
          <w:tcPr>
            <w:tcW w:w="3776" w:type="dxa"/>
            <w:tcBorders>
              <w:top w:val="nil"/>
              <w:left w:val="nil"/>
              <w:bottom w:val="single" w:sz="6" w:space="0" w:color="auto"/>
              <w:right w:val="single" w:sz="6" w:space="0" w:color="auto"/>
            </w:tcBorders>
            <w:shd w:val="clear" w:color="auto" w:fill="auto"/>
            <w:tcPrChange w:id="65"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tcPr>
            </w:tcPrChange>
          </w:tcPr>
          <w:p w14:paraId="27556E02" w14:textId="0EF0F9BD" w:rsidR="009662B9" w:rsidRPr="0016510D" w:rsidDel="006A0D64" w:rsidRDefault="009662B9" w:rsidP="00623CE5">
            <w:pPr>
              <w:spacing w:after="0" w:line="240" w:lineRule="auto"/>
              <w:textAlignment w:val="baseline"/>
              <w:rPr>
                <w:ins w:id="66" w:author="Barnhart, Katheryn" w:date="2023-01-17T15:24:00Z"/>
                <w:rFonts w:ascii="Calibri" w:eastAsia="Times New Roman" w:hAnsi="Calibri" w:cs="Calibri"/>
              </w:rPr>
            </w:pPr>
            <w:ins w:id="67" w:author="Barnhart, Katheryn" w:date="2023-01-17T15:24:00Z">
              <w:r>
                <w:rPr>
                  <w:rFonts w:ascii="Calibri" w:eastAsia="Times New Roman" w:hAnsi="Calibri" w:cs="Calibri"/>
                </w:rPr>
                <w:t>Identify priority outcomes for tracking with indicators</w:t>
              </w:r>
            </w:ins>
            <w:ins w:id="68" w:author="Barnhart, Katheryn" w:date="2023-01-19T14:38:00Z">
              <w:r>
                <w:rPr>
                  <w:rFonts w:ascii="Calibri" w:eastAsia="Times New Roman" w:hAnsi="Calibri" w:cs="Calibri"/>
                </w:rPr>
                <w:t xml:space="preserve"> based upon 2025 small group discussions and </w:t>
              </w:r>
            </w:ins>
            <w:ins w:id="69" w:author="Barnhart, Katheryn" w:date="2023-01-19T14:39:00Z">
              <w:r>
                <w:rPr>
                  <w:rFonts w:ascii="Calibri" w:eastAsia="Times New Roman" w:hAnsi="Calibri" w:cs="Calibri"/>
                </w:rPr>
                <w:t>SRS Biennial Meeting</w:t>
              </w:r>
            </w:ins>
          </w:p>
        </w:tc>
        <w:tc>
          <w:tcPr>
            <w:tcW w:w="900" w:type="dxa"/>
            <w:tcBorders>
              <w:top w:val="single" w:sz="6" w:space="0" w:color="auto"/>
              <w:left w:val="nil"/>
              <w:bottom w:val="single" w:sz="6" w:space="0" w:color="auto"/>
              <w:right w:val="single" w:sz="4" w:space="0" w:color="auto"/>
            </w:tcBorders>
            <w:shd w:val="clear" w:color="auto" w:fill="auto"/>
            <w:tcPrChange w:id="70"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1369F7C7" w14:textId="14D788A2" w:rsidR="009662B9" w:rsidRDefault="009662B9" w:rsidP="006A0D64">
            <w:pPr>
              <w:spacing w:after="0" w:line="240" w:lineRule="auto"/>
              <w:jc w:val="center"/>
              <w:textAlignment w:val="baseline"/>
              <w:rPr>
                <w:ins w:id="71"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tcPrChange w:id="72"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635357D8" w14:textId="5243D808" w:rsidR="009662B9" w:rsidRPr="00623CE5" w:rsidRDefault="009662B9" w:rsidP="006A0D64">
            <w:pPr>
              <w:spacing w:after="0" w:line="240" w:lineRule="auto"/>
              <w:jc w:val="center"/>
              <w:textAlignment w:val="baseline"/>
              <w:rPr>
                <w:ins w:id="73" w:author="Barnhart, Katheryn" w:date="2023-01-17T15:24:00Z"/>
                <w:rFonts w:ascii="Calibri" w:eastAsia="Times New Roman" w:hAnsi="Calibri" w:cs="Calibri"/>
              </w:rPr>
            </w:pPr>
          </w:p>
        </w:tc>
        <w:tc>
          <w:tcPr>
            <w:tcW w:w="1620" w:type="dxa"/>
            <w:tcBorders>
              <w:top w:val="nil"/>
              <w:left w:val="nil"/>
              <w:bottom w:val="single" w:sz="6" w:space="0" w:color="auto"/>
              <w:right w:val="single" w:sz="6" w:space="0" w:color="auto"/>
            </w:tcBorders>
            <w:shd w:val="clear" w:color="auto" w:fill="auto"/>
            <w:tcPrChange w:id="74"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tcPr>
            </w:tcPrChange>
          </w:tcPr>
          <w:p w14:paraId="0F5DEF69" w14:textId="79BB39EB" w:rsidR="009662B9" w:rsidRPr="00EE2F67" w:rsidRDefault="009662B9" w:rsidP="006A0D64">
            <w:pPr>
              <w:spacing w:after="0" w:line="240" w:lineRule="auto"/>
              <w:jc w:val="center"/>
              <w:textAlignment w:val="baseline"/>
              <w:rPr>
                <w:ins w:id="75" w:author="Barnhart, Katheryn" w:date="2023-01-17T15:24:00Z"/>
                <w:rFonts w:ascii="Calibri" w:eastAsia="Times New Roman" w:hAnsi="Calibri" w:cs="Calibri"/>
              </w:rPr>
            </w:pPr>
            <w:ins w:id="76" w:author="Barnhart, Katheryn" w:date="2023-01-19T14:39:00Z">
              <w:r>
                <w:rPr>
                  <w:rFonts w:ascii="Calibri" w:eastAsia="Times New Roman" w:hAnsi="Calibri" w:cs="Calibri"/>
                </w:rPr>
                <w:t>Katheryn Barnhart</w:t>
              </w:r>
            </w:ins>
          </w:p>
        </w:tc>
        <w:tc>
          <w:tcPr>
            <w:tcW w:w="3150" w:type="dxa"/>
            <w:tcBorders>
              <w:top w:val="single" w:sz="6" w:space="0" w:color="auto"/>
              <w:left w:val="nil"/>
              <w:bottom w:val="single" w:sz="6" w:space="0" w:color="auto"/>
              <w:right w:val="single" w:sz="4" w:space="0" w:color="auto"/>
            </w:tcBorders>
            <w:shd w:val="clear" w:color="auto" w:fill="auto"/>
            <w:tcPrChange w:id="77"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4A0B3C8" w14:textId="77777777" w:rsidR="009662B9" w:rsidRDefault="001E6C6F">
            <w:pPr>
              <w:pStyle w:val="ListParagraph"/>
              <w:numPr>
                <w:ilvl w:val="0"/>
                <w:numId w:val="33"/>
              </w:numPr>
              <w:spacing w:after="0" w:line="240" w:lineRule="auto"/>
              <w:ind w:left="272" w:hanging="182"/>
              <w:textAlignment w:val="baseline"/>
              <w:rPr>
                <w:ins w:id="78" w:author="Barnhart, Katheryn" w:date="2023-01-19T14:50:00Z"/>
                <w:rFonts w:ascii="Calibri" w:eastAsia="Times New Roman" w:hAnsi="Calibri" w:cs="Calibri"/>
              </w:rPr>
              <w:pPrChange w:id="79" w:author="Barnhart, Katheryn" w:date="2023-01-27T15:27:00Z">
                <w:pPr>
                  <w:pStyle w:val="ListParagraph"/>
                  <w:numPr>
                    <w:numId w:val="33"/>
                  </w:numPr>
                  <w:spacing w:after="0" w:line="240" w:lineRule="auto"/>
                  <w:ind w:hanging="360"/>
                  <w:jc w:val="center"/>
                  <w:textAlignment w:val="baseline"/>
                </w:pPr>
              </w:pPrChange>
            </w:pPr>
            <w:ins w:id="80" w:author="Barnhart, Katheryn" w:date="2023-01-19T14:42:00Z">
              <w:r w:rsidRPr="001E6C6F">
                <w:rPr>
                  <w:rFonts w:ascii="Calibri" w:eastAsia="Times New Roman" w:hAnsi="Calibri" w:cs="Calibri"/>
                  <w:rPrChange w:id="81" w:author="Barnhart, Katheryn" w:date="2023-01-19T14:50:00Z">
                    <w:rPr/>
                  </w:rPrChange>
                </w:rPr>
                <w:t>Pres</w:t>
              </w:r>
            </w:ins>
            <w:ins w:id="82" w:author="Barnhart, Katheryn" w:date="2023-01-19T14:49:00Z">
              <w:r w:rsidRPr="001E6C6F">
                <w:rPr>
                  <w:rFonts w:ascii="Calibri" w:eastAsia="Times New Roman" w:hAnsi="Calibri" w:cs="Calibri"/>
                  <w:rPrChange w:id="83" w:author="Barnhart, Katheryn" w:date="2023-01-19T14:50:00Z">
                    <w:rPr/>
                  </w:rPrChange>
                </w:rPr>
                <w:t>entation to/with 2025 small group</w:t>
              </w:r>
            </w:ins>
            <w:ins w:id="84" w:author="Barnhart, Katheryn" w:date="2023-01-19T14:50:00Z">
              <w:r w:rsidRPr="001E6C6F">
                <w:rPr>
                  <w:rFonts w:ascii="Calibri" w:eastAsia="Times New Roman" w:hAnsi="Calibri" w:cs="Calibri"/>
                  <w:rPrChange w:id="85" w:author="Barnhart, Katheryn" w:date="2023-01-19T14:50:00Z">
                    <w:rPr/>
                  </w:rPrChange>
                </w:rPr>
                <w:t xml:space="preserve"> in February 2023</w:t>
              </w:r>
            </w:ins>
          </w:p>
          <w:p w14:paraId="297AB806" w14:textId="19E56DAC" w:rsidR="001E6C6F" w:rsidRPr="001E6C6F" w:rsidRDefault="001E6C6F">
            <w:pPr>
              <w:pStyle w:val="ListParagraph"/>
              <w:numPr>
                <w:ilvl w:val="0"/>
                <w:numId w:val="33"/>
              </w:numPr>
              <w:spacing w:after="0" w:line="240" w:lineRule="auto"/>
              <w:ind w:left="272" w:hanging="182"/>
              <w:textAlignment w:val="baseline"/>
              <w:rPr>
                <w:ins w:id="86" w:author="Barnhart, Katheryn" w:date="2023-01-19T14:40:00Z"/>
                <w:rFonts w:ascii="Calibri" w:eastAsia="Times New Roman" w:hAnsi="Calibri" w:cs="Calibri"/>
                <w:rPrChange w:id="87" w:author="Barnhart, Katheryn" w:date="2023-01-19T14:50:00Z">
                  <w:rPr>
                    <w:ins w:id="88" w:author="Barnhart, Katheryn" w:date="2023-01-19T14:40:00Z"/>
                    <w:rFonts w:ascii="Calibri" w:eastAsia="Times New Roman" w:hAnsi="Calibri" w:cs="Calibri"/>
                    <w:i/>
                    <w:iCs/>
                  </w:rPr>
                </w:rPrChange>
              </w:rPr>
              <w:pPrChange w:id="89" w:author="Barnhart, Katheryn" w:date="2023-01-27T15:27:00Z">
                <w:pPr>
                  <w:spacing w:after="0" w:line="240" w:lineRule="auto"/>
                  <w:jc w:val="center"/>
                  <w:textAlignment w:val="baseline"/>
                </w:pPr>
              </w:pPrChange>
            </w:pPr>
            <w:ins w:id="90" w:author="Barnhart, Katheryn" w:date="2023-01-19T14:50:00Z">
              <w:r>
                <w:rPr>
                  <w:rFonts w:ascii="Calibri" w:eastAsia="Times New Roman" w:hAnsi="Calibri" w:cs="Calibri"/>
                </w:rPr>
                <w:t>Lead conversation at 2023 SRS Biennial Meeting</w:t>
              </w:r>
            </w:ins>
          </w:p>
        </w:tc>
        <w:tc>
          <w:tcPr>
            <w:tcW w:w="4230" w:type="dxa"/>
            <w:tcBorders>
              <w:top w:val="nil"/>
              <w:left w:val="single" w:sz="4" w:space="0" w:color="auto"/>
              <w:bottom w:val="single" w:sz="6" w:space="0" w:color="auto"/>
              <w:right w:val="single" w:sz="6" w:space="0" w:color="auto"/>
            </w:tcBorders>
            <w:shd w:val="clear" w:color="auto" w:fill="auto"/>
            <w:tcPrChange w:id="91"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tcPr>
            </w:tcPrChange>
          </w:tcPr>
          <w:p w14:paraId="21B63EE0" w14:textId="3AA36587" w:rsidR="009662B9" w:rsidRPr="000B2EE4" w:rsidRDefault="009662B9" w:rsidP="006A0D64">
            <w:pPr>
              <w:spacing w:after="0" w:line="240" w:lineRule="auto"/>
              <w:jc w:val="center"/>
              <w:textAlignment w:val="baseline"/>
              <w:rPr>
                <w:ins w:id="92" w:author="Barnhart, Katheryn" w:date="2023-01-17T15:24:00Z"/>
                <w:rFonts w:ascii="Calibri" w:eastAsia="Times New Roman" w:hAnsi="Calibri" w:cs="Calibri"/>
                <w:i/>
                <w:iCs/>
              </w:rPr>
            </w:pPr>
          </w:p>
        </w:tc>
        <w:tc>
          <w:tcPr>
            <w:tcW w:w="1980" w:type="dxa"/>
            <w:tcBorders>
              <w:top w:val="nil"/>
              <w:left w:val="nil"/>
              <w:bottom w:val="single" w:sz="6" w:space="0" w:color="auto"/>
              <w:right w:val="single" w:sz="6" w:space="0" w:color="auto"/>
            </w:tcBorders>
            <w:shd w:val="clear" w:color="auto" w:fill="auto"/>
            <w:tcPrChange w:id="93"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6796E5E6" w14:textId="68ACDF65" w:rsidR="009662B9" w:rsidRPr="00623CE5" w:rsidRDefault="007454A5" w:rsidP="006A0D64">
            <w:pPr>
              <w:spacing w:after="0" w:line="240" w:lineRule="auto"/>
              <w:jc w:val="center"/>
              <w:textAlignment w:val="baseline"/>
              <w:rPr>
                <w:ins w:id="94" w:author="Barnhart, Katheryn" w:date="2023-01-17T15:24:00Z"/>
                <w:rFonts w:ascii="Calibri" w:eastAsia="Times New Roman" w:hAnsi="Calibri" w:cs="Calibri"/>
              </w:rPr>
            </w:pPr>
            <w:ins w:id="95" w:author="Barnhart, Katheryn" w:date="2023-01-19T14:53:00Z">
              <w:r>
                <w:rPr>
                  <w:rFonts w:ascii="Calibri" w:eastAsia="Times New Roman" w:hAnsi="Calibri" w:cs="Calibri"/>
                </w:rPr>
                <w:t xml:space="preserve">February 2023, </w:t>
              </w:r>
            </w:ins>
            <w:ins w:id="96" w:author="Barnhart, Katheryn" w:date="2023-01-19T14:39:00Z">
              <w:r w:rsidR="009662B9">
                <w:rPr>
                  <w:rFonts w:ascii="Calibri" w:eastAsia="Times New Roman" w:hAnsi="Calibri" w:cs="Calibri"/>
                </w:rPr>
                <w:t>May 2023</w:t>
              </w:r>
            </w:ins>
          </w:p>
        </w:tc>
      </w:tr>
      <w:tr w:rsidR="001E6C6F" w:rsidRPr="00623CE5" w14:paraId="3C8E2110" w14:textId="77777777" w:rsidTr="00866C68">
        <w:tblPrEx>
          <w:tblPrExChange w:id="97" w:author="Barnhart, Katheryn" w:date="2023-01-27T15:44:00Z">
            <w:tblPrEx>
              <w:tblW w:w="17182" w:type="dxa"/>
            </w:tblPrEx>
          </w:tblPrExChange>
        </w:tblPrEx>
        <w:trPr>
          <w:ins w:id="98" w:author="Barnhart, Katheryn" w:date="2023-01-19T14:52:00Z"/>
          <w:trPrChange w:id="99"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100"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tcPr>
            </w:tcPrChange>
          </w:tcPr>
          <w:p w14:paraId="1661C392" w14:textId="77777777" w:rsidR="001E6C6F" w:rsidRPr="00623CE5" w:rsidRDefault="001E6C6F" w:rsidP="00623CE5">
            <w:pPr>
              <w:spacing w:after="0" w:line="240" w:lineRule="auto"/>
              <w:textAlignment w:val="baseline"/>
              <w:rPr>
                <w:ins w:id="101" w:author="Barnhart, Katheryn" w:date="2023-01-19T14:52:00Z"/>
                <w:rFonts w:ascii="Calibri" w:eastAsia="Times New Roman" w:hAnsi="Calibri" w:cs="Calibri"/>
              </w:rPr>
            </w:pPr>
          </w:p>
        </w:tc>
        <w:tc>
          <w:tcPr>
            <w:tcW w:w="3776" w:type="dxa"/>
            <w:tcBorders>
              <w:top w:val="nil"/>
              <w:left w:val="nil"/>
              <w:bottom w:val="single" w:sz="6" w:space="0" w:color="auto"/>
              <w:right w:val="single" w:sz="6" w:space="0" w:color="auto"/>
            </w:tcBorders>
            <w:shd w:val="clear" w:color="auto" w:fill="auto"/>
            <w:tcPrChange w:id="102"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tcPr>
            </w:tcPrChange>
          </w:tcPr>
          <w:p w14:paraId="3F986BED" w14:textId="7B42259E" w:rsidR="001E6C6F" w:rsidRDefault="007454A5" w:rsidP="00623CE5">
            <w:pPr>
              <w:spacing w:after="0" w:line="240" w:lineRule="auto"/>
              <w:textAlignment w:val="baseline"/>
              <w:rPr>
                <w:ins w:id="103" w:author="Barnhart, Katheryn" w:date="2023-01-19T14:52:00Z"/>
                <w:rFonts w:ascii="Calibri" w:eastAsia="Times New Roman" w:hAnsi="Calibri" w:cs="Calibri"/>
              </w:rPr>
            </w:pPr>
            <w:ins w:id="104" w:author="Barnhart, Katheryn" w:date="2023-01-19T14:52:00Z">
              <w:r>
                <w:rPr>
                  <w:rFonts w:ascii="Calibri" w:eastAsia="Times New Roman" w:hAnsi="Calibri" w:cs="Calibri"/>
                </w:rPr>
                <w:t>Identify indicator needs from SSRF database</w:t>
              </w:r>
            </w:ins>
          </w:p>
        </w:tc>
        <w:tc>
          <w:tcPr>
            <w:tcW w:w="900" w:type="dxa"/>
            <w:tcBorders>
              <w:top w:val="single" w:sz="6" w:space="0" w:color="auto"/>
              <w:left w:val="nil"/>
              <w:bottom w:val="single" w:sz="6" w:space="0" w:color="auto"/>
              <w:right w:val="single" w:sz="4" w:space="0" w:color="auto"/>
            </w:tcBorders>
            <w:shd w:val="clear" w:color="auto" w:fill="auto"/>
            <w:tcPrChange w:id="105"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557147EA" w14:textId="77777777" w:rsidR="001E6C6F" w:rsidRDefault="001E6C6F" w:rsidP="006A0D64">
            <w:pPr>
              <w:spacing w:after="0" w:line="240" w:lineRule="auto"/>
              <w:jc w:val="center"/>
              <w:textAlignment w:val="baseline"/>
              <w:rPr>
                <w:ins w:id="106" w:author="Barnhart, Katheryn" w:date="2023-01-19T14:52: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tcPrChange w:id="107"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75E0B1DF" w14:textId="77777777" w:rsidR="001E6C6F" w:rsidRDefault="001E6C6F" w:rsidP="006A0D64">
            <w:pPr>
              <w:spacing w:after="0" w:line="240" w:lineRule="auto"/>
              <w:jc w:val="center"/>
              <w:textAlignment w:val="baseline"/>
              <w:rPr>
                <w:ins w:id="108" w:author="Barnhart, Katheryn" w:date="2023-01-19T14:52:00Z"/>
                <w:rFonts w:ascii="Calibri" w:eastAsia="Times New Roman" w:hAnsi="Calibri" w:cs="Calibri"/>
              </w:rPr>
            </w:pPr>
          </w:p>
        </w:tc>
        <w:tc>
          <w:tcPr>
            <w:tcW w:w="1620" w:type="dxa"/>
            <w:tcBorders>
              <w:top w:val="nil"/>
              <w:left w:val="nil"/>
              <w:bottom w:val="single" w:sz="6" w:space="0" w:color="auto"/>
              <w:right w:val="single" w:sz="6" w:space="0" w:color="auto"/>
            </w:tcBorders>
            <w:shd w:val="clear" w:color="auto" w:fill="auto"/>
            <w:tcPrChange w:id="109"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tcPr>
            </w:tcPrChange>
          </w:tcPr>
          <w:p w14:paraId="4814BE5C" w14:textId="399ED0EC" w:rsidR="001E6C6F" w:rsidRDefault="007454A5" w:rsidP="006A0D64">
            <w:pPr>
              <w:spacing w:after="0" w:line="240" w:lineRule="auto"/>
              <w:jc w:val="center"/>
              <w:textAlignment w:val="baseline"/>
              <w:rPr>
                <w:ins w:id="110" w:author="Barnhart, Katheryn" w:date="2023-01-19T14:52:00Z"/>
                <w:rFonts w:ascii="Calibri" w:eastAsia="Times New Roman" w:hAnsi="Calibri" w:cs="Calibri"/>
              </w:rPr>
            </w:pPr>
            <w:ins w:id="111" w:author="Barnhart, Katheryn" w:date="2023-01-19T14:52:00Z">
              <w:r>
                <w:rPr>
                  <w:rFonts w:ascii="Calibri" w:eastAsia="Times New Roman" w:hAnsi="Calibri" w:cs="Calibri"/>
                </w:rPr>
                <w:t>Breck Sullivan</w:t>
              </w:r>
            </w:ins>
          </w:p>
        </w:tc>
        <w:tc>
          <w:tcPr>
            <w:tcW w:w="3150" w:type="dxa"/>
            <w:tcBorders>
              <w:top w:val="single" w:sz="6" w:space="0" w:color="auto"/>
              <w:left w:val="nil"/>
              <w:bottom w:val="single" w:sz="6" w:space="0" w:color="auto"/>
              <w:right w:val="single" w:sz="4" w:space="0" w:color="auto"/>
            </w:tcBorders>
            <w:shd w:val="clear" w:color="auto" w:fill="auto"/>
            <w:tcPrChange w:id="112"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5ED79D1F" w14:textId="3E95F9EE" w:rsidR="001E6C6F" w:rsidRPr="001E6C6F" w:rsidRDefault="007454A5">
            <w:pPr>
              <w:pStyle w:val="ListParagraph"/>
              <w:spacing w:after="0" w:line="240" w:lineRule="auto"/>
              <w:ind w:left="182"/>
              <w:textAlignment w:val="baseline"/>
              <w:rPr>
                <w:ins w:id="113" w:author="Barnhart, Katheryn" w:date="2023-01-19T14:52:00Z"/>
                <w:rFonts w:ascii="Calibri" w:eastAsia="Times New Roman" w:hAnsi="Calibri" w:cs="Calibri"/>
              </w:rPr>
              <w:pPrChange w:id="114" w:author="Barnhart, Katheryn" w:date="2023-01-19T14:52:00Z">
                <w:pPr>
                  <w:pStyle w:val="ListParagraph"/>
                  <w:spacing w:after="0" w:line="240" w:lineRule="auto"/>
                  <w:textAlignment w:val="baseline"/>
                </w:pPr>
              </w:pPrChange>
            </w:pPr>
            <w:ins w:id="115" w:author="Barnhart, Katheryn" w:date="2023-01-19T14:52:00Z">
              <w:r>
                <w:rPr>
                  <w:rFonts w:ascii="Calibri" w:eastAsia="Times New Roman" w:hAnsi="Calibri" w:cs="Calibri"/>
                </w:rPr>
                <w:t>Creation of document with identified indicators needs</w:t>
              </w:r>
            </w:ins>
            <w:ins w:id="116" w:author="Barnhart, Katheryn" w:date="2023-01-19T14:53:00Z">
              <w:r>
                <w:rPr>
                  <w:rFonts w:ascii="Calibri" w:eastAsia="Times New Roman" w:hAnsi="Calibri" w:cs="Calibri"/>
                </w:rPr>
                <w:t>, sorted by outcome</w:t>
              </w:r>
            </w:ins>
          </w:p>
        </w:tc>
        <w:tc>
          <w:tcPr>
            <w:tcW w:w="4230" w:type="dxa"/>
            <w:tcBorders>
              <w:top w:val="nil"/>
              <w:left w:val="single" w:sz="4" w:space="0" w:color="auto"/>
              <w:bottom w:val="single" w:sz="6" w:space="0" w:color="auto"/>
              <w:right w:val="single" w:sz="6" w:space="0" w:color="auto"/>
            </w:tcBorders>
            <w:shd w:val="clear" w:color="auto" w:fill="auto"/>
            <w:tcPrChange w:id="117"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tcPr>
            </w:tcPrChange>
          </w:tcPr>
          <w:p w14:paraId="10B395F7" w14:textId="77777777" w:rsidR="001E6C6F" w:rsidRPr="000B2EE4" w:rsidRDefault="001E6C6F" w:rsidP="006A0D64">
            <w:pPr>
              <w:spacing w:after="0" w:line="240" w:lineRule="auto"/>
              <w:jc w:val="center"/>
              <w:textAlignment w:val="baseline"/>
              <w:rPr>
                <w:ins w:id="118" w:author="Barnhart, Katheryn" w:date="2023-01-19T14:52:00Z"/>
                <w:rFonts w:ascii="Calibri" w:eastAsia="Times New Roman" w:hAnsi="Calibri" w:cs="Calibri"/>
                <w:i/>
                <w:iCs/>
              </w:rPr>
            </w:pPr>
          </w:p>
        </w:tc>
        <w:tc>
          <w:tcPr>
            <w:tcW w:w="1980" w:type="dxa"/>
            <w:tcBorders>
              <w:top w:val="nil"/>
              <w:left w:val="nil"/>
              <w:bottom w:val="single" w:sz="6" w:space="0" w:color="auto"/>
              <w:right w:val="single" w:sz="6" w:space="0" w:color="auto"/>
            </w:tcBorders>
            <w:shd w:val="clear" w:color="auto" w:fill="auto"/>
            <w:tcPrChange w:id="119"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548CE731" w14:textId="318CFA95" w:rsidR="001E6C6F" w:rsidRPr="00623CE5" w:rsidRDefault="007454A5" w:rsidP="006A0D64">
            <w:pPr>
              <w:spacing w:after="0" w:line="240" w:lineRule="auto"/>
              <w:jc w:val="center"/>
              <w:textAlignment w:val="baseline"/>
              <w:rPr>
                <w:ins w:id="120" w:author="Barnhart, Katheryn" w:date="2023-01-19T14:52:00Z"/>
                <w:rFonts w:ascii="Calibri" w:eastAsia="Times New Roman" w:hAnsi="Calibri" w:cs="Calibri"/>
              </w:rPr>
            </w:pPr>
            <w:ins w:id="121" w:author="Barnhart, Katheryn" w:date="2023-01-19T14:53:00Z">
              <w:r>
                <w:rPr>
                  <w:rFonts w:ascii="Calibri" w:eastAsia="Times New Roman" w:hAnsi="Calibri" w:cs="Calibri"/>
                </w:rPr>
                <w:t>February 2023</w:t>
              </w:r>
            </w:ins>
          </w:p>
        </w:tc>
      </w:tr>
      <w:tr w:rsidR="00BE660A" w:rsidRPr="00623CE5" w14:paraId="7FC478C1" w14:textId="77777777" w:rsidTr="00866C68">
        <w:tblPrEx>
          <w:tblPrExChange w:id="122" w:author="Barnhart, Katheryn" w:date="2023-01-27T15:44:00Z">
            <w:tblPrEx>
              <w:tblW w:w="17182" w:type="dxa"/>
            </w:tblPrEx>
          </w:tblPrExChange>
        </w:tblPrEx>
        <w:trPr>
          <w:ins w:id="123" w:author="Barnhart, Katheryn" w:date="2023-01-19T14:38:00Z"/>
          <w:trPrChange w:id="124"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125"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tcPr>
            </w:tcPrChange>
          </w:tcPr>
          <w:p w14:paraId="1BDD3B14" w14:textId="77777777" w:rsidR="009662B9" w:rsidRPr="00623CE5" w:rsidRDefault="009662B9" w:rsidP="00623CE5">
            <w:pPr>
              <w:spacing w:after="0" w:line="240" w:lineRule="auto"/>
              <w:textAlignment w:val="baseline"/>
              <w:rPr>
                <w:ins w:id="126" w:author="Barnhart, Katheryn" w:date="2023-01-19T14:38:00Z"/>
                <w:rFonts w:ascii="Calibri" w:eastAsia="Times New Roman" w:hAnsi="Calibri" w:cs="Calibri"/>
              </w:rPr>
            </w:pPr>
          </w:p>
        </w:tc>
        <w:tc>
          <w:tcPr>
            <w:tcW w:w="3776" w:type="dxa"/>
            <w:tcBorders>
              <w:top w:val="nil"/>
              <w:left w:val="nil"/>
              <w:bottom w:val="single" w:sz="6" w:space="0" w:color="auto"/>
              <w:right w:val="single" w:sz="6" w:space="0" w:color="auto"/>
            </w:tcBorders>
            <w:shd w:val="clear" w:color="auto" w:fill="auto"/>
            <w:tcPrChange w:id="127"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tcPr>
            </w:tcPrChange>
          </w:tcPr>
          <w:p w14:paraId="11304051" w14:textId="63F568D1" w:rsidR="009662B9" w:rsidRDefault="007454A5" w:rsidP="00623CE5">
            <w:pPr>
              <w:spacing w:after="0" w:line="240" w:lineRule="auto"/>
              <w:textAlignment w:val="baseline"/>
              <w:rPr>
                <w:ins w:id="128" w:author="Barnhart, Katheryn" w:date="2023-01-19T14:38:00Z"/>
                <w:rFonts w:ascii="Calibri" w:eastAsia="Times New Roman" w:hAnsi="Calibri" w:cs="Calibri"/>
              </w:rPr>
            </w:pPr>
            <w:ins w:id="129" w:author="Barnhart, Katheryn" w:date="2023-01-19T14:54:00Z">
              <w:r>
                <w:rPr>
                  <w:rFonts w:ascii="Calibri" w:eastAsia="Times New Roman" w:hAnsi="Calibri" w:cs="Calibri"/>
                </w:rPr>
                <w:t>I</w:t>
              </w:r>
            </w:ins>
            <w:ins w:id="130" w:author="Barnhart, Katheryn" w:date="2023-01-19T14:51:00Z">
              <w:r w:rsidR="001E6C6F">
                <w:rPr>
                  <w:rFonts w:ascii="Calibri" w:eastAsia="Times New Roman" w:hAnsi="Calibri" w:cs="Calibri"/>
                </w:rPr>
                <w:t>dentify where indicator needs are not already represented</w:t>
              </w:r>
            </w:ins>
          </w:p>
        </w:tc>
        <w:tc>
          <w:tcPr>
            <w:tcW w:w="900" w:type="dxa"/>
            <w:tcBorders>
              <w:top w:val="single" w:sz="6" w:space="0" w:color="auto"/>
              <w:left w:val="nil"/>
              <w:bottom w:val="single" w:sz="6" w:space="0" w:color="auto"/>
              <w:right w:val="single" w:sz="4" w:space="0" w:color="auto"/>
            </w:tcBorders>
            <w:shd w:val="clear" w:color="auto" w:fill="auto"/>
            <w:tcPrChange w:id="131"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032012EF" w14:textId="7742B005" w:rsidR="009662B9" w:rsidRDefault="009662B9" w:rsidP="006A0D64">
            <w:pPr>
              <w:spacing w:after="0" w:line="240" w:lineRule="auto"/>
              <w:jc w:val="center"/>
              <w:textAlignment w:val="baseline"/>
              <w:rPr>
                <w:ins w:id="132" w:author="Barnhart, Katheryn" w:date="2023-01-19T14:38: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tcPrChange w:id="133"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00831473" w14:textId="77777777" w:rsidR="009662B9" w:rsidRDefault="009662B9" w:rsidP="006A0D64">
            <w:pPr>
              <w:spacing w:after="0" w:line="240" w:lineRule="auto"/>
              <w:jc w:val="center"/>
              <w:textAlignment w:val="baseline"/>
              <w:rPr>
                <w:ins w:id="134" w:author="Barnhart, Katheryn" w:date="2023-01-19T14:38:00Z"/>
                <w:rFonts w:ascii="Calibri" w:eastAsia="Times New Roman" w:hAnsi="Calibri" w:cs="Calibri"/>
              </w:rPr>
            </w:pPr>
          </w:p>
        </w:tc>
        <w:tc>
          <w:tcPr>
            <w:tcW w:w="1620" w:type="dxa"/>
            <w:tcBorders>
              <w:top w:val="nil"/>
              <w:left w:val="nil"/>
              <w:bottom w:val="single" w:sz="6" w:space="0" w:color="auto"/>
              <w:right w:val="single" w:sz="6" w:space="0" w:color="auto"/>
            </w:tcBorders>
            <w:shd w:val="clear" w:color="auto" w:fill="auto"/>
            <w:tcPrChange w:id="135"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tcPr>
            </w:tcPrChange>
          </w:tcPr>
          <w:p w14:paraId="3FB4270B" w14:textId="37B6E5AC" w:rsidR="009662B9" w:rsidRPr="00EE2F67" w:rsidRDefault="001E6C6F" w:rsidP="006A0D64">
            <w:pPr>
              <w:spacing w:after="0" w:line="240" w:lineRule="auto"/>
              <w:jc w:val="center"/>
              <w:textAlignment w:val="baseline"/>
              <w:rPr>
                <w:ins w:id="136" w:author="Barnhart, Katheryn" w:date="2023-01-19T14:38:00Z"/>
                <w:rFonts w:ascii="Calibri" w:eastAsia="Times New Roman" w:hAnsi="Calibri" w:cs="Calibri"/>
              </w:rPr>
            </w:pPr>
            <w:ins w:id="137" w:author="Barnhart, Katheryn" w:date="2023-01-19T14:51:00Z">
              <w:r>
                <w:rPr>
                  <w:rFonts w:ascii="Calibri" w:eastAsia="Times New Roman" w:hAnsi="Calibri" w:cs="Calibri"/>
                </w:rPr>
                <w:t>Katheryn Barnhart, GIT coordinators</w:t>
              </w:r>
            </w:ins>
          </w:p>
        </w:tc>
        <w:tc>
          <w:tcPr>
            <w:tcW w:w="3150" w:type="dxa"/>
            <w:tcBorders>
              <w:top w:val="single" w:sz="6" w:space="0" w:color="auto"/>
              <w:left w:val="nil"/>
              <w:bottom w:val="single" w:sz="6" w:space="0" w:color="auto"/>
              <w:right w:val="single" w:sz="4" w:space="0" w:color="auto"/>
            </w:tcBorders>
            <w:shd w:val="clear" w:color="auto" w:fill="auto"/>
            <w:tcPrChange w:id="138"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680D3F8B" w14:textId="3DE442BE" w:rsidR="009662B9" w:rsidRPr="001E6C6F" w:rsidRDefault="007454A5">
            <w:pPr>
              <w:pStyle w:val="ListParagraph"/>
              <w:spacing w:after="0" w:line="240" w:lineRule="auto"/>
              <w:ind w:left="182"/>
              <w:textAlignment w:val="baseline"/>
              <w:rPr>
                <w:ins w:id="139" w:author="Barnhart, Katheryn" w:date="2023-01-19T14:40:00Z"/>
                <w:rFonts w:ascii="Calibri" w:eastAsia="Times New Roman" w:hAnsi="Calibri" w:cs="Calibri"/>
                <w:rPrChange w:id="140" w:author="Barnhart, Katheryn" w:date="2023-01-19T14:51:00Z">
                  <w:rPr>
                    <w:ins w:id="141" w:author="Barnhart, Katheryn" w:date="2023-01-19T14:40:00Z"/>
                    <w:rFonts w:ascii="Calibri" w:eastAsia="Times New Roman" w:hAnsi="Calibri" w:cs="Calibri"/>
                    <w:i/>
                    <w:iCs/>
                  </w:rPr>
                </w:rPrChange>
              </w:rPr>
              <w:pPrChange w:id="142" w:author="Barnhart, Katheryn" w:date="2023-01-19T14:53:00Z">
                <w:pPr>
                  <w:spacing w:after="0" w:line="240" w:lineRule="auto"/>
                  <w:jc w:val="center"/>
                  <w:textAlignment w:val="baseline"/>
                </w:pPr>
              </w:pPrChange>
            </w:pPr>
            <w:ins w:id="143" w:author="Barnhart, Katheryn" w:date="2023-01-19T14:53:00Z">
              <w:r>
                <w:rPr>
                  <w:rFonts w:ascii="Calibri" w:eastAsia="Times New Roman" w:hAnsi="Calibri" w:cs="Calibri"/>
                </w:rPr>
                <w:t>STWG discussion with coordinators. Use materials from Breck</w:t>
              </w:r>
            </w:ins>
            <w:ins w:id="144" w:author="Barnhart, Katheryn" w:date="2023-01-19T14:54:00Z">
              <w:r>
                <w:rPr>
                  <w:rFonts w:ascii="Calibri" w:eastAsia="Times New Roman" w:hAnsi="Calibri" w:cs="Calibri"/>
                </w:rPr>
                <w:t xml:space="preserve"> and ask coordinators to “fill in the blanks” for where needs are not already identified</w:t>
              </w:r>
            </w:ins>
            <w:ins w:id="145" w:author="Barnhart, Katheryn" w:date="2023-01-19T14:55:00Z">
              <w:r>
                <w:rPr>
                  <w:rFonts w:ascii="Calibri" w:eastAsia="Times New Roman" w:hAnsi="Calibri" w:cs="Calibri"/>
                </w:rPr>
                <w:t>, including what type of work would be required to address needs</w:t>
              </w:r>
            </w:ins>
          </w:p>
        </w:tc>
        <w:tc>
          <w:tcPr>
            <w:tcW w:w="4230" w:type="dxa"/>
            <w:tcBorders>
              <w:top w:val="nil"/>
              <w:left w:val="single" w:sz="4" w:space="0" w:color="auto"/>
              <w:bottom w:val="single" w:sz="6" w:space="0" w:color="auto"/>
              <w:right w:val="single" w:sz="6" w:space="0" w:color="auto"/>
            </w:tcBorders>
            <w:shd w:val="clear" w:color="auto" w:fill="auto"/>
            <w:tcPrChange w:id="146"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tcPr>
            </w:tcPrChange>
          </w:tcPr>
          <w:p w14:paraId="7D4AA25C" w14:textId="63F278B2" w:rsidR="009662B9" w:rsidRPr="000B2EE4" w:rsidRDefault="009662B9" w:rsidP="006A0D64">
            <w:pPr>
              <w:spacing w:after="0" w:line="240" w:lineRule="auto"/>
              <w:jc w:val="center"/>
              <w:textAlignment w:val="baseline"/>
              <w:rPr>
                <w:ins w:id="147" w:author="Barnhart, Katheryn" w:date="2023-01-19T14:38:00Z"/>
                <w:rFonts w:ascii="Calibri" w:eastAsia="Times New Roman" w:hAnsi="Calibri" w:cs="Calibri"/>
                <w:i/>
                <w:iCs/>
              </w:rPr>
            </w:pPr>
          </w:p>
        </w:tc>
        <w:tc>
          <w:tcPr>
            <w:tcW w:w="1980" w:type="dxa"/>
            <w:tcBorders>
              <w:top w:val="nil"/>
              <w:left w:val="nil"/>
              <w:bottom w:val="single" w:sz="6" w:space="0" w:color="auto"/>
              <w:right w:val="single" w:sz="6" w:space="0" w:color="auto"/>
            </w:tcBorders>
            <w:shd w:val="clear" w:color="auto" w:fill="auto"/>
            <w:tcPrChange w:id="148"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33439A8F" w14:textId="38FB0F20" w:rsidR="009662B9" w:rsidRPr="00623CE5" w:rsidRDefault="007454A5" w:rsidP="006A0D64">
            <w:pPr>
              <w:spacing w:after="0" w:line="240" w:lineRule="auto"/>
              <w:jc w:val="center"/>
              <w:textAlignment w:val="baseline"/>
              <w:rPr>
                <w:ins w:id="149" w:author="Barnhart, Katheryn" w:date="2023-01-19T14:38:00Z"/>
                <w:rFonts w:ascii="Calibri" w:eastAsia="Times New Roman" w:hAnsi="Calibri" w:cs="Calibri"/>
              </w:rPr>
            </w:pPr>
            <w:ins w:id="150" w:author="Barnhart, Katheryn" w:date="2023-01-19T14:54:00Z">
              <w:r>
                <w:rPr>
                  <w:rFonts w:ascii="Calibri" w:eastAsia="Times New Roman" w:hAnsi="Calibri" w:cs="Calibri"/>
                </w:rPr>
                <w:t>March 2023</w:t>
              </w:r>
            </w:ins>
          </w:p>
        </w:tc>
      </w:tr>
      <w:tr w:rsidR="007454A5" w:rsidRPr="00623CE5" w14:paraId="01E6BE75" w14:textId="77777777" w:rsidTr="00866C68">
        <w:tblPrEx>
          <w:tblPrExChange w:id="151" w:author="Barnhart, Katheryn" w:date="2023-01-27T15:44:00Z">
            <w:tblPrEx>
              <w:tblW w:w="17182" w:type="dxa"/>
            </w:tblPrEx>
          </w:tblPrExChange>
        </w:tblPrEx>
        <w:trPr>
          <w:ins w:id="152" w:author="Barnhart, Katheryn" w:date="2023-01-19T14:54:00Z"/>
          <w:trPrChange w:id="153"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154"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tcPr>
            </w:tcPrChange>
          </w:tcPr>
          <w:p w14:paraId="05111275" w14:textId="77777777" w:rsidR="007454A5" w:rsidRPr="00623CE5" w:rsidRDefault="007454A5" w:rsidP="00623CE5">
            <w:pPr>
              <w:spacing w:after="0" w:line="240" w:lineRule="auto"/>
              <w:textAlignment w:val="baseline"/>
              <w:rPr>
                <w:ins w:id="155" w:author="Barnhart, Katheryn" w:date="2023-01-19T14:54:00Z"/>
                <w:rFonts w:ascii="Calibri" w:eastAsia="Times New Roman" w:hAnsi="Calibri" w:cs="Calibri"/>
              </w:rPr>
            </w:pPr>
          </w:p>
        </w:tc>
        <w:tc>
          <w:tcPr>
            <w:tcW w:w="3776" w:type="dxa"/>
            <w:tcBorders>
              <w:top w:val="nil"/>
              <w:left w:val="nil"/>
              <w:bottom w:val="single" w:sz="6" w:space="0" w:color="auto"/>
              <w:right w:val="single" w:sz="6" w:space="0" w:color="auto"/>
            </w:tcBorders>
            <w:shd w:val="clear" w:color="auto" w:fill="auto"/>
            <w:tcPrChange w:id="156"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tcPr>
            </w:tcPrChange>
          </w:tcPr>
          <w:p w14:paraId="7AFDD064" w14:textId="79656743" w:rsidR="007454A5" w:rsidRDefault="007454A5" w:rsidP="00623CE5">
            <w:pPr>
              <w:spacing w:after="0" w:line="240" w:lineRule="auto"/>
              <w:textAlignment w:val="baseline"/>
              <w:rPr>
                <w:ins w:id="157" w:author="Barnhart, Katheryn" w:date="2023-01-19T14:54:00Z"/>
                <w:rFonts w:ascii="Calibri" w:eastAsia="Times New Roman" w:hAnsi="Calibri" w:cs="Calibri"/>
              </w:rPr>
            </w:pPr>
            <w:ins w:id="158" w:author="Barnhart, Katheryn" w:date="2023-01-19T14:56:00Z">
              <w:r>
                <w:rPr>
                  <w:rFonts w:ascii="Calibri" w:eastAsia="Times New Roman" w:hAnsi="Calibri" w:cs="Calibri"/>
                </w:rPr>
                <w:t>Develop recommendations for how to address indicator needs based upon the suggested work needed to fill gaps</w:t>
              </w:r>
            </w:ins>
          </w:p>
        </w:tc>
        <w:tc>
          <w:tcPr>
            <w:tcW w:w="900" w:type="dxa"/>
            <w:tcBorders>
              <w:top w:val="single" w:sz="6" w:space="0" w:color="auto"/>
              <w:left w:val="nil"/>
              <w:bottom w:val="single" w:sz="6" w:space="0" w:color="auto"/>
              <w:right w:val="single" w:sz="4" w:space="0" w:color="auto"/>
            </w:tcBorders>
            <w:shd w:val="clear" w:color="auto" w:fill="auto"/>
            <w:tcPrChange w:id="159"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6308DE0" w14:textId="77777777" w:rsidR="007454A5" w:rsidRDefault="007454A5" w:rsidP="006A0D64">
            <w:pPr>
              <w:spacing w:after="0" w:line="240" w:lineRule="auto"/>
              <w:jc w:val="center"/>
              <w:textAlignment w:val="baseline"/>
              <w:rPr>
                <w:ins w:id="160" w:author="Barnhart, Katheryn" w:date="2023-01-19T14:5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tcPrChange w:id="161"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3FBFCCD3" w14:textId="77777777" w:rsidR="007454A5" w:rsidRDefault="007454A5" w:rsidP="006A0D64">
            <w:pPr>
              <w:spacing w:after="0" w:line="240" w:lineRule="auto"/>
              <w:jc w:val="center"/>
              <w:textAlignment w:val="baseline"/>
              <w:rPr>
                <w:ins w:id="162" w:author="Barnhart, Katheryn" w:date="2023-01-19T14:54:00Z"/>
                <w:rFonts w:ascii="Calibri" w:eastAsia="Times New Roman" w:hAnsi="Calibri" w:cs="Calibri"/>
              </w:rPr>
            </w:pPr>
          </w:p>
        </w:tc>
        <w:tc>
          <w:tcPr>
            <w:tcW w:w="1620" w:type="dxa"/>
            <w:tcBorders>
              <w:top w:val="nil"/>
              <w:left w:val="nil"/>
              <w:bottom w:val="single" w:sz="6" w:space="0" w:color="auto"/>
              <w:right w:val="single" w:sz="6" w:space="0" w:color="auto"/>
            </w:tcBorders>
            <w:shd w:val="clear" w:color="auto" w:fill="auto"/>
            <w:tcPrChange w:id="163"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tcPr>
            </w:tcPrChange>
          </w:tcPr>
          <w:p w14:paraId="3C219DA2" w14:textId="03D610D1" w:rsidR="007454A5" w:rsidRDefault="007454A5" w:rsidP="006A0D64">
            <w:pPr>
              <w:spacing w:after="0" w:line="240" w:lineRule="auto"/>
              <w:jc w:val="center"/>
              <w:textAlignment w:val="baseline"/>
              <w:rPr>
                <w:ins w:id="164" w:author="Barnhart, Katheryn" w:date="2023-01-19T14:54:00Z"/>
                <w:rFonts w:ascii="Calibri" w:eastAsia="Times New Roman" w:hAnsi="Calibri" w:cs="Calibri"/>
              </w:rPr>
            </w:pPr>
            <w:ins w:id="165" w:author="Barnhart, Katheryn" w:date="2023-01-19T14:55:00Z">
              <w:r>
                <w:rPr>
                  <w:rFonts w:ascii="Calibri" w:eastAsia="Times New Roman" w:hAnsi="Calibri" w:cs="Calibri"/>
                </w:rPr>
                <w:t>Katheryn Barnhart, Doreen Vetter</w:t>
              </w:r>
            </w:ins>
          </w:p>
        </w:tc>
        <w:tc>
          <w:tcPr>
            <w:tcW w:w="3150" w:type="dxa"/>
            <w:tcBorders>
              <w:top w:val="single" w:sz="6" w:space="0" w:color="auto"/>
              <w:left w:val="nil"/>
              <w:bottom w:val="single" w:sz="6" w:space="0" w:color="auto"/>
              <w:right w:val="single" w:sz="4" w:space="0" w:color="auto"/>
            </w:tcBorders>
            <w:shd w:val="clear" w:color="auto" w:fill="auto"/>
            <w:tcPrChange w:id="166"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0A927AA" w14:textId="6025C091" w:rsidR="007454A5" w:rsidRDefault="007454A5" w:rsidP="007454A5">
            <w:pPr>
              <w:pStyle w:val="ListParagraph"/>
              <w:spacing w:after="0" w:line="240" w:lineRule="auto"/>
              <w:ind w:left="182"/>
              <w:textAlignment w:val="baseline"/>
              <w:rPr>
                <w:ins w:id="167" w:author="Barnhart, Katheryn" w:date="2023-01-19T14:54:00Z"/>
                <w:rFonts w:ascii="Calibri" w:eastAsia="Times New Roman" w:hAnsi="Calibri" w:cs="Calibri"/>
              </w:rPr>
            </w:pPr>
            <w:ins w:id="168" w:author="Barnhart, Katheryn" w:date="2023-01-19T14:56:00Z">
              <w:r>
                <w:rPr>
                  <w:rFonts w:ascii="Calibri" w:eastAsia="Times New Roman" w:hAnsi="Calibri" w:cs="Calibri"/>
                </w:rPr>
                <w:t xml:space="preserve">Individual coordination resulting in a </w:t>
              </w:r>
            </w:ins>
            <w:ins w:id="169" w:author="Barnhart, Katheryn" w:date="2023-01-19T14:57:00Z">
              <w:r>
                <w:rPr>
                  <w:rFonts w:ascii="Calibri" w:eastAsia="Times New Roman" w:hAnsi="Calibri" w:cs="Calibri"/>
                </w:rPr>
                <w:t>living document of indicator needs and recommended work/funding opportunities to address them</w:t>
              </w:r>
            </w:ins>
          </w:p>
        </w:tc>
        <w:tc>
          <w:tcPr>
            <w:tcW w:w="4230" w:type="dxa"/>
            <w:tcBorders>
              <w:top w:val="nil"/>
              <w:left w:val="single" w:sz="4" w:space="0" w:color="auto"/>
              <w:bottom w:val="single" w:sz="6" w:space="0" w:color="auto"/>
              <w:right w:val="single" w:sz="6" w:space="0" w:color="auto"/>
            </w:tcBorders>
            <w:shd w:val="clear" w:color="auto" w:fill="auto"/>
            <w:tcPrChange w:id="170"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tcPr>
            </w:tcPrChange>
          </w:tcPr>
          <w:p w14:paraId="2463A077" w14:textId="77777777" w:rsidR="007454A5" w:rsidRPr="000B2EE4" w:rsidRDefault="007454A5" w:rsidP="006A0D64">
            <w:pPr>
              <w:spacing w:after="0" w:line="240" w:lineRule="auto"/>
              <w:jc w:val="center"/>
              <w:textAlignment w:val="baseline"/>
              <w:rPr>
                <w:ins w:id="171" w:author="Barnhart, Katheryn" w:date="2023-01-19T14:54:00Z"/>
                <w:rFonts w:ascii="Calibri" w:eastAsia="Times New Roman" w:hAnsi="Calibri" w:cs="Calibri"/>
                <w:i/>
                <w:iCs/>
              </w:rPr>
            </w:pPr>
          </w:p>
        </w:tc>
        <w:tc>
          <w:tcPr>
            <w:tcW w:w="1980" w:type="dxa"/>
            <w:tcBorders>
              <w:top w:val="nil"/>
              <w:left w:val="nil"/>
              <w:bottom w:val="single" w:sz="6" w:space="0" w:color="auto"/>
              <w:right w:val="single" w:sz="6" w:space="0" w:color="auto"/>
            </w:tcBorders>
            <w:shd w:val="clear" w:color="auto" w:fill="auto"/>
            <w:tcPrChange w:id="172"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1D0FCAE0" w14:textId="34BFBE71" w:rsidR="007454A5" w:rsidRDefault="007454A5" w:rsidP="006A0D64">
            <w:pPr>
              <w:spacing w:after="0" w:line="240" w:lineRule="auto"/>
              <w:jc w:val="center"/>
              <w:textAlignment w:val="baseline"/>
              <w:rPr>
                <w:ins w:id="173" w:author="Barnhart, Katheryn" w:date="2023-01-19T14:54:00Z"/>
                <w:rFonts w:ascii="Calibri" w:eastAsia="Times New Roman" w:hAnsi="Calibri" w:cs="Calibri"/>
              </w:rPr>
            </w:pPr>
            <w:ins w:id="174" w:author="Barnhart, Katheryn" w:date="2023-01-19T14:57:00Z">
              <w:r>
                <w:rPr>
                  <w:rFonts w:ascii="Calibri" w:eastAsia="Times New Roman" w:hAnsi="Calibri" w:cs="Calibri"/>
                </w:rPr>
                <w:t>April 2023</w:t>
              </w:r>
            </w:ins>
          </w:p>
        </w:tc>
      </w:tr>
      <w:tr w:rsidR="007454A5" w:rsidRPr="00623CE5" w14:paraId="73C9C87F" w14:textId="77777777" w:rsidTr="00866C68">
        <w:tblPrEx>
          <w:tblPrExChange w:id="175" w:author="Barnhart, Katheryn" w:date="2023-01-27T15:44:00Z">
            <w:tblPrEx>
              <w:tblW w:w="17182" w:type="dxa"/>
            </w:tblPrEx>
          </w:tblPrExChange>
        </w:tblPrEx>
        <w:trPr>
          <w:ins w:id="176" w:author="Barnhart, Katheryn" w:date="2023-01-19T14:57:00Z"/>
          <w:trPrChange w:id="177"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178"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tcPr>
            </w:tcPrChange>
          </w:tcPr>
          <w:p w14:paraId="59CABB3F" w14:textId="477F0F9D" w:rsidR="007454A5" w:rsidRPr="00623CE5" w:rsidRDefault="00BE660A" w:rsidP="00623CE5">
            <w:pPr>
              <w:spacing w:after="0" w:line="240" w:lineRule="auto"/>
              <w:textAlignment w:val="baseline"/>
              <w:rPr>
                <w:ins w:id="179" w:author="Barnhart, Katheryn" w:date="2023-01-19T14:57:00Z"/>
                <w:rFonts w:ascii="Calibri" w:eastAsia="Times New Roman" w:hAnsi="Calibri" w:cs="Calibri"/>
              </w:rPr>
            </w:pPr>
            <w:ins w:id="180" w:author="Barnhart, Katheryn" w:date="2023-01-27T13:26:00Z">
              <w:r>
                <w:rPr>
                  <w:rFonts w:ascii="Calibri" w:eastAsia="Times New Roman" w:hAnsi="Calibri" w:cs="Calibri"/>
                </w:rPr>
                <w:t>3</w:t>
              </w:r>
            </w:ins>
          </w:p>
        </w:tc>
        <w:tc>
          <w:tcPr>
            <w:tcW w:w="3776" w:type="dxa"/>
            <w:tcBorders>
              <w:top w:val="nil"/>
              <w:left w:val="nil"/>
              <w:bottom w:val="single" w:sz="6" w:space="0" w:color="auto"/>
              <w:right w:val="single" w:sz="6" w:space="0" w:color="auto"/>
            </w:tcBorders>
            <w:shd w:val="clear" w:color="auto" w:fill="auto"/>
            <w:tcPrChange w:id="181"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tcPr>
            </w:tcPrChange>
          </w:tcPr>
          <w:p w14:paraId="517E4C32" w14:textId="2ABA1B3A" w:rsidR="007454A5" w:rsidRDefault="00BE660A" w:rsidP="00623CE5">
            <w:pPr>
              <w:spacing w:after="0" w:line="240" w:lineRule="auto"/>
              <w:textAlignment w:val="baseline"/>
              <w:rPr>
                <w:ins w:id="182" w:author="Barnhart, Katheryn" w:date="2023-01-19T14:57:00Z"/>
                <w:rFonts w:ascii="Calibri" w:eastAsia="Times New Roman" w:hAnsi="Calibri" w:cs="Calibri"/>
              </w:rPr>
            </w:pPr>
            <w:ins w:id="183" w:author="Barnhart, Katheryn" w:date="2023-01-27T13:26:00Z">
              <w:r>
                <w:rPr>
                  <w:rFonts w:ascii="Calibri" w:eastAsia="Times New Roman" w:hAnsi="Calibri" w:cs="Calibri"/>
                </w:rPr>
                <w:t xml:space="preserve">Utilizing indicator resource needs document from 2, work to address needs of indicators not already identified as “priority” </w:t>
              </w:r>
            </w:ins>
          </w:p>
        </w:tc>
        <w:tc>
          <w:tcPr>
            <w:tcW w:w="900" w:type="dxa"/>
            <w:tcBorders>
              <w:top w:val="single" w:sz="6" w:space="0" w:color="auto"/>
              <w:left w:val="nil"/>
              <w:bottom w:val="single" w:sz="6" w:space="0" w:color="auto"/>
              <w:right w:val="single" w:sz="4" w:space="0" w:color="auto"/>
            </w:tcBorders>
            <w:shd w:val="clear" w:color="auto" w:fill="auto"/>
            <w:tcPrChange w:id="184"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53DF653" w14:textId="3598D122" w:rsidR="007454A5" w:rsidRDefault="00BE660A" w:rsidP="006A0D64">
            <w:pPr>
              <w:spacing w:after="0" w:line="240" w:lineRule="auto"/>
              <w:jc w:val="center"/>
              <w:textAlignment w:val="baseline"/>
              <w:rPr>
                <w:ins w:id="185" w:author="Barnhart, Katheryn" w:date="2023-01-19T14:57:00Z"/>
                <w:rFonts w:ascii="Calibri" w:eastAsia="Times New Roman" w:hAnsi="Calibri" w:cs="Calibri"/>
              </w:rPr>
            </w:pPr>
            <w:ins w:id="186" w:author="Barnhart, Katheryn" w:date="2023-01-27T13:27:00Z">
              <w:r>
                <w:rPr>
                  <w:rFonts w:ascii="Calibri" w:eastAsia="Times New Roman" w:hAnsi="Calibri" w:cs="Calibri"/>
                </w:rPr>
                <w:t>1</w:t>
              </w:r>
            </w:ins>
          </w:p>
        </w:tc>
        <w:tc>
          <w:tcPr>
            <w:tcW w:w="900" w:type="dxa"/>
            <w:tcBorders>
              <w:top w:val="nil"/>
              <w:left w:val="single" w:sz="4" w:space="0" w:color="auto"/>
              <w:bottom w:val="single" w:sz="6" w:space="0" w:color="auto"/>
              <w:right w:val="single" w:sz="6" w:space="0" w:color="auto"/>
            </w:tcBorders>
            <w:shd w:val="clear" w:color="auto" w:fill="auto"/>
            <w:tcPrChange w:id="187"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651FB806" w14:textId="038D9754" w:rsidR="007454A5" w:rsidRDefault="00BE660A" w:rsidP="006A0D64">
            <w:pPr>
              <w:spacing w:after="0" w:line="240" w:lineRule="auto"/>
              <w:jc w:val="center"/>
              <w:textAlignment w:val="baseline"/>
              <w:rPr>
                <w:ins w:id="188" w:author="Barnhart, Katheryn" w:date="2023-01-19T14:57:00Z"/>
                <w:rFonts w:ascii="Calibri" w:eastAsia="Times New Roman" w:hAnsi="Calibri" w:cs="Calibri"/>
              </w:rPr>
            </w:pPr>
            <w:ins w:id="189" w:author="Barnhart, Katheryn" w:date="2023-01-27T13:27:00Z">
              <w:r>
                <w:rPr>
                  <w:rFonts w:ascii="Calibri" w:eastAsia="Times New Roman" w:hAnsi="Calibri" w:cs="Calibri"/>
                </w:rPr>
                <w:t>C</w:t>
              </w:r>
            </w:ins>
          </w:p>
        </w:tc>
        <w:tc>
          <w:tcPr>
            <w:tcW w:w="1620" w:type="dxa"/>
            <w:tcBorders>
              <w:top w:val="nil"/>
              <w:left w:val="nil"/>
              <w:bottom w:val="single" w:sz="6" w:space="0" w:color="auto"/>
              <w:right w:val="single" w:sz="6" w:space="0" w:color="auto"/>
            </w:tcBorders>
            <w:shd w:val="clear" w:color="auto" w:fill="auto"/>
            <w:tcPrChange w:id="190"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tcPr>
            </w:tcPrChange>
          </w:tcPr>
          <w:p w14:paraId="0CE3B159" w14:textId="0DB697A6" w:rsidR="007454A5" w:rsidRDefault="00BE660A" w:rsidP="006A0D64">
            <w:pPr>
              <w:spacing w:after="0" w:line="240" w:lineRule="auto"/>
              <w:jc w:val="center"/>
              <w:textAlignment w:val="baseline"/>
              <w:rPr>
                <w:ins w:id="191" w:author="Barnhart, Katheryn" w:date="2023-01-19T14:57:00Z"/>
                <w:rFonts w:ascii="Calibri" w:eastAsia="Times New Roman" w:hAnsi="Calibri" w:cs="Calibri"/>
              </w:rPr>
            </w:pPr>
            <w:ins w:id="192" w:author="Barnhart, Katheryn" w:date="2023-01-27T13:27:00Z">
              <w:r>
                <w:rPr>
                  <w:rFonts w:ascii="Calibri" w:eastAsia="Times New Roman" w:hAnsi="Calibri" w:cs="Calibri"/>
                </w:rPr>
                <w:t>Katheryn Barnhart, Doug Bell</w:t>
              </w:r>
            </w:ins>
          </w:p>
        </w:tc>
        <w:tc>
          <w:tcPr>
            <w:tcW w:w="3150" w:type="dxa"/>
            <w:tcBorders>
              <w:top w:val="single" w:sz="6" w:space="0" w:color="auto"/>
              <w:left w:val="nil"/>
              <w:bottom w:val="single" w:sz="6" w:space="0" w:color="auto"/>
              <w:right w:val="single" w:sz="4" w:space="0" w:color="auto"/>
            </w:tcBorders>
            <w:shd w:val="clear" w:color="auto" w:fill="auto"/>
            <w:tcPrChange w:id="193"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1E58F83C" w14:textId="77777777" w:rsidR="007454A5" w:rsidRDefault="00BE660A">
            <w:pPr>
              <w:pStyle w:val="ListParagraph"/>
              <w:numPr>
                <w:ilvl w:val="0"/>
                <w:numId w:val="33"/>
              </w:numPr>
              <w:spacing w:after="0" w:line="240" w:lineRule="auto"/>
              <w:ind w:left="360" w:hanging="180"/>
              <w:textAlignment w:val="baseline"/>
              <w:rPr>
                <w:ins w:id="194" w:author="Barnhart, Katheryn" w:date="2023-01-27T13:28:00Z"/>
                <w:rFonts w:ascii="Calibri" w:eastAsia="Times New Roman" w:hAnsi="Calibri" w:cs="Calibri"/>
              </w:rPr>
              <w:pPrChange w:id="195" w:author="Barnhart, Katheryn" w:date="2023-01-27T15:26:00Z">
                <w:pPr>
                  <w:pStyle w:val="ListParagraph"/>
                  <w:numPr>
                    <w:numId w:val="33"/>
                  </w:numPr>
                  <w:spacing w:after="0" w:line="240" w:lineRule="auto"/>
                  <w:ind w:hanging="360"/>
                  <w:textAlignment w:val="baseline"/>
                </w:pPr>
              </w:pPrChange>
            </w:pPr>
            <w:ins w:id="196" w:author="Barnhart, Katheryn" w:date="2023-01-27T13:27:00Z">
              <w:r>
                <w:rPr>
                  <w:rFonts w:ascii="Calibri" w:eastAsia="Times New Roman" w:hAnsi="Calibri" w:cs="Calibri"/>
                </w:rPr>
                <w:t xml:space="preserve">Semi-annual </w:t>
              </w:r>
            </w:ins>
            <w:ins w:id="197" w:author="Barnhart, Katheryn" w:date="2023-01-27T13:28:00Z">
              <w:r>
                <w:rPr>
                  <w:rFonts w:ascii="Calibri" w:eastAsia="Times New Roman" w:hAnsi="Calibri" w:cs="Calibri"/>
                </w:rPr>
                <w:t xml:space="preserve">report outs to the workgroup on progress made to move outcomes into the “progress tracked” bucket of outcome </w:t>
              </w:r>
              <w:proofErr w:type="gramStart"/>
              <w:r>
                <w:rPr>
                  <w:rFonts w:ascii="Calibri" w:eastAsia="Times New Roman" w:hAnsi="Calibri" w:cs="Calibri"/>
                </w:rPr>
                <w:t>attainability</w:t>
              </w:r>
              <w:proofErr w:type="gramEnd"/>
            </w:ins>
          </w:p>
          <w:p w14:paraId="16175DC7" w14:textId="49944847" w:rsidR="000B072E" w:rsidRDefault="000B072E">
            <w:pPr>
              <w:pStyle w:val="ListParagraph"/>
              <w:numPr>
                <w:ilvl w:val="0"/>
                <w:numId w:val="33"/>
              </w:numPr>
              <w:spacing w:after="0" w:line="240" w:lineRule="auto"/>
              <w:ind w:left="360" w:hanging="180"/>
              <w:textAlignment w:val="baseline"/>
              <w:rPr>
                <w:ins w:id="198" w:author="Barnhart, Katheryn" w:date="2023-01-19T14:57:00Z"/>
                <w:rFonts w:ascii="Calibri" w:eastAsia="Times New Roman" w:hAnsi="Calibri" w:cs="Calibri"/>
              </w:rPr>
              <w:pPrChange w:id="199" w:author="Barnhart, Katheryn" w:date="2023-01-27T15:26:00Z">
                <w:pPr>
                  <w:pStyle w:val="ListParagraph"/>
                  <w:spacing w:after="0" w:line="240" w:lineRule="auto"/>
                  <w:ind w:left="182"/>
                  <w:textAlignment w:val="baseline"/>
                </w:pPr>
              </w:pPrChange>
            </w:pPr>
            <w:ins w:id="200" w:author="Barnhart, Katheryn" w:date="2023-01-27T13:28:00Z">
              <w:r>
                <w:rPr>
                  <w:rFonts w:ascii="Calibri" w:eastAsia="Times New Roman" w:hAnsi="Calibri" w:cs="Calibri"/>
                </w:rPr>
                <w:lastRenderedPageBreak/>
                <w:t>Quarterly meetings with outcome representativ</w:t>
              </w:r>
            </w:ins>
            <w:ins w:id="201" w:author="Barnhart, Katheryn" w:date="2023-01-27T13:29:00Z">
              <w:r>
                <w:rPr>
                  <w:rFonts w:ascii="Calibri" w:eastAsia="Times New Roman" w:hAnsi="Calibri" w:cs="Calibri"/>
                </w:rPr>
                <w:t>es working toward indicator development to share barriers</w:t>
              </w:r>
            </w:ins>
            <w:ins w:id="202" w:author="Barnhart, Katheryn" w:date="2023-01-27T15:28:00Z">
              <w:r w:rsidR="00FE14EC">
                <w:rPr>
                  <w:rFonts w:ascii="Calibri" w:eastAsia="Times New Roman" w:hAnsi="Calibri" w:cs="Calibri"/>
                </w:rPr>
                <w:t xml:space="preserve"> to success/successes</w:t>
              </w:r>
            </w:ins>
          </w:p>
        </w:tc>
        <w:tc>
          <w:tcPr>
            <w:tcW w:w="4230" w:type="dxa"/>
            <w:tcBorders>
              <w:top w:val="nil"/>
              <w:left w:val="single" w:sz="4" w:space="0" w:color="auto"/>
              <w:bottom w:val="single" w:sz="6" w:space="0" w:color="auto"/>
              <w:right w:val="single" w:sz="6" w:space="0" w:color="auto"/>
            </w:tcBorders>
            <w:shd w:val="clear" w:color="auto" w:fill="auto"/>
            <w:tcPrChange w:id="203"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tcPr>
            </w:tcPrChange>
          </w:tcPr>
          <w:p w14:paraId="197568D9" w14:textId="77777777" w:rsidR="007454A5" w:rsidRPr="000B2EE4" w:rsidRDefault="007454A5" w:rsidP="006A0D64">
            <w:pPr>
              <w:spacing w:after="0" w:line="240" w:lineRule="auto"/>
              <w:jc w:val="center"/>
              <w:textAlignment w:val="baseline"/>
              <w:rPr>
                <w:ins w:id="204" w:author="Barnhart, Katheryn" w:date="2023-01-19T14:57:00Z"/>
                <w:rFonts w:ascii="Calibri" w:eastAsia="Times New Roman" w:hAnsi="Calibri" w:cs="Calibri"/>
                <w:i/>
                <w:iCs/>
              </w:rPr>
            </w:pPr>
          </w:p>
        </w:tc>
        <w:tc>
          <w:tcPr>
            <w:tcW w:w="1980" w:type="dxa"/>
            <w:tcBorders>
              <w:top w:val="nil"/>
              <w:left w:val="nil"/>
              <w:bottom w:val="single" w:sz="6" w:space="0" w:color="auto"/>
              <w:right w:val="single" w:sz="6" w:space="0" w:color="auto"/>
            </w:tcBorders>
            <w:shd w:val="clear" w:color="auto" w:fill="auto"/>
            <w:tcPrChange w:id="205"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4844003C" w14:textId="3674EA3E" w:rsidR="007454A5" w:rsidRDefault="00FE14EC" w:rsidP="006A0D64">
            <w:pPr>
              <w:spacing w:after="0" w:line="240" w:lineRule="auto"/>
              <w:jc w:val="center"/>
              <w:textAlignment w:val="baseline"/>
              <w:rPr>
                <w:ins w:id="206" w:author="Barnhart, Katheryn" w:date="2023-01-19T14:57:00Z"/>
                <w:rFonts w:ascii="Calibri" w:eastAsia="Times New Roman" w:hAnsi="Calibri" w:cs="Calibri"/>
              </w:rPr>
            </w:pPr>
            <w:ins w:id="207" w:author="Barnhart, Katheryn" w:date="2023-01-27T15:27:00Z">
              <w:r>
                <w:rPr>
                  <w:rFonts w:ascii="Calibri" w:eastAsia="Times New Roman" w:hAnsi="Calibri" w:cs="Calibri"/>
                </w:rPr>
                <w:t>Ongoing through 2023 with goal to complete all by 2025</w:t>
              </w:r>
            </w:ins>
          </w:p>
        </w:tc>
      </w:tr>
      <w:tr w:rsidR="00BE660A" w:rsidRPr="00623CE5" w:rsidDel="006A0D64" w14:paraId="0FC7DDD8" w14:textId="77777777" w:rsidTr="00866C68">
        <w:tblPrEx>
          <w:tblPrExChange w:id="208" w:author="Barnhart, Katheryn" w:date="2023-01-27T15:44:00Z">
            <w:tblPrEx>
              <w:tblW w:w="17182" w:type="dxa"/>
            </w:tblPrEx>
          </w:tblPrExChange>
        </w:tblPrEx>
        <w:trPr>
          <w:del w:id="209" w:author="Barnhart, Katheryn" w:date="2023-01-17T15:24:00Z"/>
          <w:trPrChange w:id="210"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211"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3FA6E400" w14:textId="6042C4C8" w:rsidR="009662B9" w:rsidRPr="00623CE5" w:rsidDel="006A0D64" w:rsidRDefault="009662B9" w:rsidP="00623CE5">
            <w:pPr>
              <w:spacing w:after="0" w:line="240" w:lineRule="auto"/>
              <w:ind w:left="360"/>
              <w:textAlignment w:val="baseline"/>
              <w:rPr>
                <w:del w:id="212" w:author="Barnhart, Katheryn" w:date="2023-01-17T15:24:00Z"/>
                <w:rFonts w:ascii="Times New Roman" w:eastAsia="Times New Roman" w:hAnsi="Times New Roman" w:cs="Times New Roman"/>
                <w:sz w:val="24"/>
                <w:szCs w:val="24"/>
              </w:rPr>
            </w:pPr>
            <w:del w:id="213" w:author="Barnhart, Katheryn" w:date="2023-01-17T15:24:00Z">
              <w:r w:rsidRPr="00623CE5" w:rsidDel="006A0D64">
                <w:rPr>
                  <w:rFonts w:ascii="Calibri" w:eastAsia="Times New Roman" w:hAnsi="Calibri" w:cs="Calibri"/>
                </w:rPr>
                <w:delText> </w:delText>
              </w:r>
            </w:del>
          </w:p>
        </w:tc>
        <w:tc>
          <w:tcPr>
            <w:tcW w:w="3776" w:type="dxa"/>
            <w:tcBorders>
              <w:top w:val="nil"/>
              <w:left w:val="nil"/>
              <w:bottom w:val="single" w:sz="6" w:space="0" w:color="auto"/>
              <w:right w:val="single" w:sz="6" w:space="0" w:color="auto"/>
            </w:tcBorders>
            <w:shd w:val="clear" w:color="auto" w:fill="auto"/>
            <w:hideMark/>
            <w:tcPrChange w:id="214"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0085A8AC" w14:textId="7491B2E9" w:rsidR="009662B9" w:rsidRPr="0016510D" w:rsidDel="006A0D64" w:rsidRDefault="009662B9" w:rsidP="00623CE5">
            <w:pPr>
              <w:numPr>
                <w:ilvl w:val="0"/>
                <w:numId w:val="1"/>
              </w:numPr>
              <w:spacing w:after="0" w:line="240" w:lineRule="auto"/>
              <w:ind w:left="360" w:firstLine="0"/>
              <w:textAlignment w:val="baseline"/>
              <w:rPr>
                <w:del w:id="215" w:author="Barnhart, Katheryn" w:date="2023-01-17T15:24:00Z"/>
                <w:rFonts w:ascii="Calibri" w:eastAsia="Times New Roman" w:hAnsi="Calibri" w:cs="Calibri"/>
              </w:rPr>
            </w:pPr>
            <w:del w:id="216" w:author="Barnhart, Katheryn" w:date="2023-01-17T15:24:00Z">
              <w:r w:rsidRPr="0016510D" w:rsidDel="006A0D64">
                <w:rPr>
                  <w:rFonts w:ascii="Calibri" w:eastAsia="Times New Roman" w:hAnsi="Calibri" w:cs="Calibri"/>
                </w:rPr>
                <w:delText>Climate Resiliency Monitoring and Assessment</w:delText>
              </w:r>
            </w:del>
          </w:p>
        </w:tc>
        <w:tc>
          <w:tcPr>
            <w:tcW w:w="900" w:type="dxa"/>
            <w:tcBorders>
              <w:top w:val="single" w:sz="6" w:space="0" w:color="auto"/>
              <w:left w:val="nil"/>
              <w:bottom w:val="single" w:sz="6" w:space="0" w:color="auto"/>
              <w:right w:val="single" w:sz="4" w:space="0" w:color="auto"/>
            </w:tcBorders>
            <w:shd w:val="clear" w:color="auto" w:fill="auto"/>
            <w:tcPrChange w:id="217"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208E8F6F" w14:textId="148996F3" w:rsidR="009662B9" w:rsidRPr="00623CE5" w:rsidDel="006A0D64" w:rsidRDefault="009662B9" w:rsidP="00623CE5">
            <w:pPr>
              <w:spacing w:after="0" w:line="240" w:lineRule="auto"/>
              <w:jc w:val="center"/>
              <w:textAlignment w:val="baseline"/>
              <w:rPr>
                <w:del w:id="218"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219"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22A48BB4" w14:textId="635C150F" w:rsidR="009662B9" w:rsidRPr="00623CE5" w:rsidDel="006A0D64" w:rsidRDefault="009662B9" w:rsidP="00623CE5">
            <w:pPr>
              <w:spacing w:after="0" w:line="240" w:lineRule="auto"/>
              <w:jc w:val="center"/>
              <w:textAlignment w:val="baseline"/>
              <w:rPr>
                <w:del w:id="220" w:author="Barnhart, Katheryn" w:date="2023-01-17T15:24:00Z"/>
                <w:rFonts w:ascii="Times New Roman" w:eastAsia="Times New Roman" w:hAnsi="Times New Roman" w:cs="Times New Roman"/>
                <w:sz w:val="24"/>
                <w:szCs w:val="24"/>
              </w:rPr>
            </w:pPr>
            <w:del w:id="221" w:author="Barnhart, Katheryn" w:date="2023-01-17T15:24:00Z">
              <w:r w:rsidRPr="00623CE5" w:rsidDel="006A0D64">
                <w:rPr>
                  <w:rFonts w:ascii="Calibri" w:eastAsia="Times New Roman" w:hAnsi="Calibri" w:cs="Calibri"/>
                </w:rPr>
                <w:delText> </w:delText>
              </w:r>
            </w:del>
          </w:p>
        </w:tc>
        <w:tc>
          <w:tcPr>
            <w:tcW w:w="1620" w:type="dxa"/>
            <w:tcBorders>
              <w:top w:val="nil"/>
              <w:left w:val="nil"/>
              <w:bottom w:val="single" w:sz="6" w:space="0" w:color="auto"/>
              <w:right w:val="single" w:sz="6" w:space="0" w:color="auto"/>
            </w:tcBorders>
            <w:shd w:val="clear" w:color="auto" w:fill="auto"/>
            <w:hideMark/>
            <w:tcPrChange w:id="222"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1D903B3B" w14:textId="7CE51A6D" w:rsidR="009662B9" w:rsidRPr="00623CE5" w:rsidDel="006A0D64" w:rsidRDefault="009662B9" w:rsidP="00623CE5">
            <w:pPr>
              <w:spacing w:after="0" w:line="240" w:lineRule="auto"/>
              <w:jc w:val="center"/>
              <w:textAlignment w:val="baseline"/>
              <w:rPr>
                <w:del w:id="223" w:author="Barnhart, Katheryn" w:date="2023-01-17T15:24:00Z"/>
                <w:rFonts w:ascii="Times New Roman" w:eastAsia="Times New Roman" w:hAnsi="Times New Roman" w:cs="Times New Roman"/>
                <w:sz w:val="24"/>
                <w:szCs w:val="24"/>
              </w:rPr>
            </w:pPr>
            <w:del w:id="224" w:author="Barnhart, Katheryn" w:date="2023-01-17T15:24:00Z">
              <w:r w:rsidDel="006A0D64">
                <w:rPr>
                  <w:rFonts w:ascii="Calibri" w:eastAsia="Times New Roman" w:hAnsi="Calibri" w:cs="Calibri"/>
                </w:rPr>
                <w:delText>Julie Reichert-Nguyen</w:delText>
              </w:r>
              <w:r w:rsidRPr="00623CE5" w:rsidDel="006A0D64">
                <w:rPr>
                  <w:rFonts w:ascii="Calibri" w:eastAsia="Times New Roman" w:hAnsi="Calibri" w:cs="Calibri"/>
                </w:rPr>
                <w:delText> </w:delText>
              </w:r>
            </w:del>
          </w:p>
        </w:tc>
        <w:tc>
          <w:tcPr>
            <w:tcW w:w="3150" w:type="dxa"/>
            <w:tcBorders>
              <w:top w:val="single" w:sz="6" w:space="0" w:color="auto"/>
              <w:left w:val="nil"/>
              <w:bottom w:val="single" w:sz="6" w:space="0" w:color="auto"/>
              <w:right w:val="single" w:sz="4" w:space="0" w:color="auto"/>
            </w:tcBorders>
            <w:shd w:val="clear" w:color="auto" w:fill="auto"/>
            <w:tcPrChange w:id="225"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63226F0" w14:textId="77777777" w:rsidR="009662B9" w:rsidRPr="001E6C6F" w:rsidDel="006A0D64" w:rsidRDefault="009662B9" w:rsidP="000B2EE4">
            <w:pPr>
              <w:spacing w:after="0" w:line="240" w:lineRule="auto"/>
              <w:textAlignment w:val="baseline"/>
              <w:rPr>
                <w:rFonts w:ascii="Calibri" w:eastAsia="Times New Roman" w:hAnsi="Calibri" w:cs="Calibri"/>
                <w:rPrChange w:id="226"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Change w:id="227"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413D064F" w14:textId="5F4BB380" w:rsidR="009662B9" w:rsidRPr="000B2EE4" w:rsidDel="006A0D64" w:rsidRDefault="009662B9" w:rsidP="00623CE5">
            <w:pPr>
              <w:spacing w:after="0" w:line="240" w:lineRule="auto"/>
              <w:jc w:val="center"/>
              <w:textAlignment w:val="baseline"/>
              <w:rPr>
                <w:del w:id="228" w:author="Barnhart, Katheryn" w:date="2023-01-17T15:24:00Z"/>
                <w:rFonts w:ascii="Times New Roman" w:eastAsia="Times New Roman" w:hAnsi="Times New Roman" w:cs="Times New Roman"/>
                <w:i/>
                <w:iCs/>
                <w:sz w:val="24"/>
                <w:szCs w:val="24"/>
              </w:rPr>
            </w:pPr>
            <w:del w:id="229" w:author="Barnhart, Katheryn" w:date="2023-01-17T15:24:00Z">
              <w:r w:rsidRPr="000B2EE4" w:rsidDel="006A0D64">
                <w:rPr>
                  <w:rFonts w:ascii="Calibri" w:eastAsia="Times New Roman" w:hAnsi="Calibri" w:cs="Calibri"/>
                  <w:i/>
                  <w:iCs/>
                </w:rPr>
                <w:delText> </w:delText>
              </w:r>
              <w:r w:rsidDel="006A0D64">
                <w:rPr>
                  <w:rFonts w:ascii="Calibri" w:eastAsia="Times New Roman" w:hAnsi="Calibri" w:cs="Calibri"/>
                  <w:i/>
                  <w:iCs/>
                </w:rPr>
                <w:delText>Support request to MB. Tidal Bay Water Temperature Indicator proposed</w:delText>
              </w:r>
            </w:del>
          </w:p>
        </w:tc>
        <w:tc>
          <w:tcPr>
            <w:tcW w:w="1980" w:type="dxa"/>
            <w:tcBorders>
              <w:top w:val="nil"/>
              <w:left w:val="nil"/>
              <w:bottom w:val="single" w:sz="6" w:space="0" w:color="auto"/>
              <w:right w:val="single" w:sz="6" w:space="0" w:color="auto"/>
            </w:tcBorders>
            <w:shd w:val="clear" w:color="auto" w:fill="auto"/>
            <w:tcPrChange w:id="230"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361A3CA6" w14:textId="53129F60" w:rsidR="009662B9" w:rsidRPr="00623CE5" w:rsidDel="006A0D64" w:rsidRDefault="009662B9" w:rsidP="00623CE5">
            <w:pPr>
              <w:spacing w:after="0" w:line="240" w:lineRule="auto"/>
              <w:jc w:val="center"/>
              <w:textAlignment w:val="baseline"/>
              <w:rPr>
                <w:del w:id="231" w:author="Barnhart, Katheryn" w:date="2023-01-17T15:24:00Z"/>
                <w:rFonts w:ascii="Calibri" w:eastAsia="Times New Roman" w:hAnsi="Calibri" w:cs="Calibri"/>
              </w:rPr>
            </w:pPr>
            <w:del w:id="232" w:author="Barnhart, Katheryn" w:date="2023-01-17T15:24:00Z">
              <w:r w:rsidRPr="009C5EFC" w:rsidDel="006A0D64">
                <w:rPr>
                  <w:rFonts w:ascii="Calibri" w:eastAsia="Times New Roman" w:hAnsi="Calibri" w:cs="Calibri"/>
                  <w:color w:val="FF0000"/>
                </w:rPr>
                <w:delText>March 2022 (Water temp ind)</w:delText>
              </w:r>
            </w:del>
          </w:p>
        </w:tc>
      </w:tr>
      <w:tr w:rsidR="009E6944" w:rsidRPr="00623CE5" w:rsidDel="006A0D64" w14:paraId="611C5D67" w14:textId="77777777" w:rsidTr="00866C68">
        <w:trPr>
          <w:del w:id="233" w:author="Barnhart, Katheryn" w:date="2023-01-17T15:24:00Z"/>
        </w:trPr>
        <w:tc>
          <w:tcPr>
            <w:tcW w:w="806" w:type="dxa"/>
            <w:tcBorders>
              <w:top w:val="nil"/>
              <w:left w:val="single" w:sz="6" w:space="0" w:color="auto"/>
              <w:bottom w:val="single" w:sz="6" w:space="0" w:color="auto"/>
              <w:right w:val="single" w:sz="6" w:space="0" w:color="auto"/>
            </w:tcBorders>
            <w:shd w:val="clear" w:color="auto" w:fill="auto"/>
          </w:tcPr>
          <w:p w14:paraId="131E6DA3" w14:textId="1847890B" w:rsidR="009662B9" w:rsidRPr="00623CE5" w:rsidDel="006A0D64" w:rsidRDefault="009662B9" w:rsidP="00623CE5">
            <w:pPr>
              <w:spacing w:after="0" w:line="240" w:lineRule="auto"/>
              <w:ind w:left="360"/>
              <w:textAlignment w:val="baseline"/>
              <w:rPr>
                <w:del w:id="234" w:author="Barnhart, Katheryn" w:date="2023-01-17T15:24:00Z"/>
                <w:rFonts w:ascii="Calibri" w:eastAsia="Times New Roman" w:hAnsi="Calibri" w:cs="Calibri"/>
              </w:rPr>
            </w:pPr>
          </w:p>
        </w:tc>
        <w:tc>
          <w:tcPr>
            <w:tcW w:w="3776" w:type="dxa"/>
            <w:tcBorders>
              <w:top w:val="nil"/>
              <w:left w:val="nil"/>
              <w:bottom w:val="single" w:sz="6" w:space="0" w:color="auto"/>
              <w:right w:val="single" w:sz="6" w:space="0" w:color="auto"/>
            </w:tcBorders>
            <w:shd w:val="clear" w:color="auto" w:fill="auto"/>
          </w:tcPr>
          <w:p w14:paraId="1160D32B" w14:textId="2AF715CF" w:rsidR="009662B9" w:rsidRPr="0016510D" w:rsidDel="006A0D64" w:rsidRDefault="009662B9" w:rsidP="00623CE5">
            <w:pPr>
              <w:numPr>
                <w:ilvl w:val="0"/>
                <w:numId w:val="1"/>
              </w:numPr>
              <w:spacing w:after="0" w:line="240" w:lineRule="auto"/>
              <w:ind w:left="360" w:firstLine="0"/>
              <w:textAlignment w:val="baseline"/>
              <w:rPr>
                <w:del w:id="235" w:author="Barnhart, Katheryn" w:date="2023-01-17T15:24:00Z"/>
                <w:rFonts w:ascii="Calibri" w:eastAsia="Times New Roman" w:hAnsi="Calibri" w:cs="Calibri"/>
              </w:rPr>
            </w:pPr>
            <w:del w:id="236" w:author="Barnhart, Katheryn" w:date="2023-01-17T15:24:00Z">
              <w:r w:rsidRPr="0016510D" w:rsidDel="006A0D64">
                <w:rPr>
                  <w:rFonts w:ascii="Calibri" w:eastAsia="Times New Roman" w:hAnsi="Calibri" w:cs="Calibri"/>
                </w:rPr>
                <w:delText>Climate Adaptation</w:delText>
              </w:r>
            </w:del>
          </w:p>
        </w:tc>
        <w:tc>
          <w:tcPr>
            <w:tcW w:w="900" w:type="dxa"/>
            <w:tcBorders>
              <w:top w:val="single" w:sz="6" w:space="0" w:color="auto"/>
              <w:left w:val="nil"/>
              <w:bottom w:val="single" w:sz="6" w:space="0" w:color="auto"/>
              <w:right w:val="single" w:sz="4" w:space="0" w:color="auto"/>
            </w:tcBorders>
            <w:shd w:val="clear" w:color="auto" w:fill="auto"/>
          </w:tcPr>
          <w:p w14:paraId="52319847" w14:textId="640C6297" w:rsidR="009662B9" w:rsidRPr="00623CE5" w:rsidDel="006A0D64" w:rsidRDefault="009662B9" w:rsidP="00623CE5">
            <w:pPr>
              <w:spacing w:after="0" w:line="240" w:lineRule="auto"/>
              <w:jc w:val="center"/>
              <w:textAlignment w:val="baseline"/>
              <w:rPr>
                <w:del w:id="237"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tcPr>
          <w:p w14:paraId="4A91E100" w14:textId="4A2F2421" w:rsidR="009662B9" w:rsidRPr="00623CE5" w:rsidDel="006A0D64" w:rsidRDefault="009662B9" w:rsidP="00623CE5">
            <w:pPr>
              <w:spacing w:after="0" w:line="240" w:lineRule="auto"/>
              <w:jc w:val="center"/>
              <w:textAlignment w:val="baseline"/>
              <w:rPr>
                <w:del w:id="238" w:author="Barnhart, Katheryn" w:date="2023-01-17T15:24:00Z"/>
                <w:rFonts w:ascii="Calibri" w:eastAsia="Times New Roman" w:hAnsi="Calibri" w:cs="Calibri"/>
              </w:rPr>
            </w:pPr>
          </w:p>
        </w:tc>
        <w:tc>
          <w:tcPr>
            <w:tcW w:w="1620" w:type="dxa"/>
            <w:tcBorders>
              <w:top w:val="nil"/>
              <w:left w:val="nil"/>
              <w:bottom w:val="single" w:sz="6" w:space="0" w:color="auto"/>
              <w:right w:val="single" w:sz="6" w:space="0" w:color="auto"/>
            </w:tcBorders>
            <w:shd w:val="clear" w:color="auto" w:fill="auto"/>
          </w:tcPr>
          <w:p w14:paraId="5971A8AC" w14:textId="1F623CD9" w:rsidR="009662B9" w:rsidDel="006A0D64" w:rsidRDefault="009662B9" w:rsidP="00623CE5">
            <w:pPr>
              <w:spacing w:after="0" w:line="240" w:lineRule="auto"/>
              <w:jc w:val="center"/>
              <w:textAlignment w:val="baseline"/>
              <w:rPr>
                <w:del w:id="239" w:author="Barnhart, Katheryn" w:date="2023-01-17T15:24:00Z"/>
                <w:rFonts w:ascii="Calibri" w:eastAsia="Times New Roman" w:hAnsi="Calibri" w:cs="Calibri"/>
              </w:rPr>
            </w:pPr>
            <w:del w:id="240" w:author="Barnhart, Katheryn" w:date="2023-01-17T15:24:00Z">
              <w:r w:rsidDel="006A0D64">
                <w:rPr>
                  <w:rFonts w:ascii="Calibri" w:eastAsia="Times New Roman" w:hAnsi="Calibri" w:cs="Calibri"/>
                </w:rPr>
                <w:delText>Julie Reichert-Nguyen</w:delText>
              </w:r>
              <w:r w:rsidRPr="00623CE5" w:rsidDel="006A0D64">
                <w:rPr>
                  <w:rFonts w:ascii="Calibri" w:eastAsia="Times New Roman" w:hAnsi="Calibri" w:cs="Calibri"/>
                </w:rPr>
                <w:delText> </w:delText>
              </w:r>
            </w:del>
          </w:p>
        </w:tc>
        <w:tc>
          <w:tcPr>
            <w:tcW w:w="3150" w:type="dxa"/>
            <w:tcBorders>
              <w:top w:val="single" w:sz="6" w:space="0" w:color="auto"/>
              <w:left w:val="nil"/>
              <w:bottom w:val="single" w:sz="6" w:space="0" w:color="auto"/>
              <w:right w:val="single" w:sz="4" w:space="0" w:color="auto"/>
            </w:tcBorders>
            <w:shd w:val="clear" w:color="auto" w:fill="auto"/>
          </w:tcPr>
          <w:p w14:paraId="08C2101F" w14:textId="77777777" w:rsidR="009662B9" w:rsidRPr="001E6C6F" w:rsidDel="006A0D64" w:rsidRDefault="009662B9" w:rsidP="000B2EE4">
            <w:pPr>
              <w:spacing w:after="0" w:line="240" w:lineRule="auto"/>
              <w:textAlignment w:val="baseline"/>
              <w:rPr>
                <w:rFonts w:ascii="Calibri" w:eastAsia="Times New Roman" w:hAnsi="Calibri" w:cs="Calibri"/>
                <w:rPrChange w:id="241"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tcPr>
          <w:p w14:paraId="7860A8FF" w14:textId="6E031ED0" w:rsidR="009662B9" w:rsidRPr="000B2EE4" w:rsidDel="006A0D64" w:rsidRDefault="009662B9" w:rsidP="00623CE5">
            <w:pPr>
              <w:spacing w:after="0" w:line="240" w:lineRule="auto"/>
              <w:jc w:val="center"/>
              <w:textAlignment w:val="baseline"/>
              <w:rPr>
                <w:del w:id="242" w:author="Barnhart, Katheryn" w:date="2023-01-17T15:24:00Z"/>
                <w:rFonts w:ascii="Calibri" w:eastAsia="Times New Roman" w:hAnsi="Calibri" w:cs="Calibri"/>
                <w:i/>
                <w:iCs/>
              </w:rPr>
            </w:pPr>
          </w:p>
        </w:tc>
        <w:tc>
          <w:tcPr>
            <w:tcW w:w="1980" w:type="dxa"/>
            <w:tcBorders>
              <w:top w:val="nil"/>
              <w:left w:val="nil"/>
              <w:bottom w:val="single" w:sz="6" w:space="0" w:color="auto"/>
              <w:right w:val="single" w:sz="6" w:space="0" w:color="auto"/>
            </w:tcBorders>
            <w:shd w:val="clear" w:color="auto" w:fill="auto"/>
          </w:tcPr>
          <w:p w14:paraId="2EA9C6B8" w14:textId="2AF6213B" w:rsidR="009662B9" w:rsidRPr="00623CE5" w:rsidDel="006A0D64" w:rsidRDefault="009662B9" w:rsidP="00623CE5">
            <w:pPr>
              <w:spacing w:after="0" w:line="240" w:lineRule="auto"/>
              <w:jc w:val="center"/>
              <w:textAlignment w:val="baseline"/>
              <w:rPr>
                <w:del w:id="243" w:author="Barnhart, Katheryn" w:date="2023-01-17T15:24:00Z"/>
                <w:rFonts w:ascii="Calibri" w:eastAsia="Times New Roman" w:hAnsi="Calibri" w:cs="Calibri"/>
              </w:rPr>
            </w:pPr>
            <w:del w:id="244" w:author="Barnhart, Katheryn" w:date="2023-01-17T15:24:00Z">
              <w:r w:rsidDel="006A0D64">
                <w:rPr>
                  <w:rFonts w:ascii="Calibri" w:eastAsia="Times New Roman" w:hAnsi="Calibri" w:cs="Calibri"/>
                </w:rPr>
                <w:delText>TBD</w:delText>
              </w:r>
            </w:del>
          </w:p>
        </w:tc>
      </w:tr>
      <w:tr w:rsidR="00BE660A" w:rsidRPr="00623CE5" w:rsidDel="006A0D64" w14:paraId="6077888B" w14:textId="77777777" w:rsidTr="00866C68">
        <w:tblPrEx>
          <w:tblPrExChange w:id="245" w:author="Barnhart, Katheryn" w:date="2023-01-27T15:44:00Z">
            <w:tblPrEx>
              <w:tblW w:w="17182" w:type="dxa"/>
            </w:tblPrEx>
          </w:tblPrExChange>
        </w:tblPrEx>
        <w:trPr>
          <w:del w:id="246" w:author="Barnhart, Katheryn" w:date="2023-01-17T15:24:00Z"/>
          <w:trPrChange w:id="247"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248"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5F923EAE" w14:textId="52362F56" w:rsidR="009662B9" w:rsidRPr="00623CE5" w:rsidDel="006A0D64" w:rsidRDefault="009662B9" w:rsidP="00623CE5">
            <w:pPr>
              <w:spacing w:after="0" w:line="240" w:lineRule="auto"/>
              <w:ind w:left="360"/>
              <w:textAlignment w:val="baseline"/>
              <w:rPr>
                <w:del w:id="249" w:author="Barnhart, Katheryn" w:date="2023-01-17T15:24:00Z"/>
                <w:rFonts w:ascii="Times New Roman" w:eastAsia="Times New Roman" w:hAnsi="Times New Roman" w:cs="Times New Roman"/>
                <w:sz w:val="24"/>
                <w:szCs w:val="24"/>
              </w:rPr>
            </w:pPr>
            <w:del w:id="250" w:author="Barnhart, Katheryn" w:date="2023-01-17T15:24:00Z">
              <w:r w:rsidRPr="00623CE5" w:rsidDel="006A0D64">
                <w:rPr>
                  <w:rFonts w:ascii="Calibri" w:eastAsia="Times New Roman" w:hAnsi="Calibri" w:cs="Calibri"/>
                </w:rPr>
                <w:delText> </w:delText>
              </w:r>
            </w:del>
          </w:p>
        </w:tc>
        <w:tc>
          <w:tcPr>
            <w:tcW w:w="3776" w:type="dxa"/>
            <w:tcBorders>
              <w:top w:val="nil"/>
              <w:left w:val="nil"/>
              <w:bottom w:val="single" w:sz="6" w:space="0" w:color="auto"/>
              <w:right w:val="single" w:sz="6" w:space="0" w:color="auto"/>
            </w:tcBorders>
            <w:shd w:val="clear" w:color="auto" w:fill="auto"/>
            <w:hideMark/>
            <w:tcPrChange w:id="251"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087B8EC7" w14:textId="65B53047" w:rsidR="009662B9" w:rsidRPr="0016510D" w:rsidDel="006A0D64" w:rsidRDefault="009662B9" w:rsidP="00623CE5">
            <w:pPr>
              <w:numPr>
                <w:ilvl w:val="0"/>
                <w:numId w:val="2"/>
              </w:numPr>
              <w:spacing w:after="0" w:line="240" w:lineRule="auto"/>
              <w:ind w:left="360" w:firstLine="0"/>
              <w:textAlignment w:val="baseline"/>
              <w:rPr>
                <w:del w:id="252" w:author="Barnhart, Katheryn" w:date="2023-01-17T15:24:00Z"/>
                <w:rFonts w:ascii="Calibri" w:eastAsia="Times New Roman" w:hAnsi="Calibri" w:cs="Calibri"/>
              </w:rPr>
            </w:pPr>
            <w:del w:id="253" w:author="Barnhart, Katheryn" w:date="2023-01-17T15:24:00Z">
              <w:r w:rsidRPr="0016510D" w:rsidDel="006A0D64">
                <w:rPr>
                  <w:rFonts w:ascii="Calibri" w:eastAsia="Times New Roman" w:hAnsi="Calibri" w:cs="Calibri"/>
                </w:rPr>
                <w:delText>Local Leadership </w:delText>
              </w:r>
            </w:del>
          </w:p>
        </w:tc>
        <w:tc>
          <w:tcPr>
            <w:tcW w:w="900" w:type="dxa"/>
            <w:tcBorders>
              <w:top w:val="single" w:sz="6" w:space="0" w:color="auto"/>
              <w:left w:val="nil"/>
              <w:bottom w:val="single" w:sz="6" w:space="0" w:color="auto"/>
              <w:right w:val="single" w:sz="4" w:space="0" w:color="auto"/>
            </w:tcBorders>
            <w:shd w:val="clear" w:color="auto" w:fill="auto"/>
            <w:tcPrChange w:id="254"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00497829" w14:textId="730A0EE6" w:rsidR="009662B9" w:rsidRPr="00623CE5" w:rsidDel="006A0D64" w:rsidRDefault="009662B9" w:rsidP="00623CE5">
            <w:pPr>
              <w:spacing w:after="0" w:line="240" w:lineRule="auto"/>
              <w:jc w:val="center"/>
              <w:textAlignment w:val="baseline"/>
              <w:rPr>
                <w:del w:id="255"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256"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07211B8C" w14:textId="350E62AD" w:rsidR="009662B9" w:rsidRPr="00623CE5" w:rsidDel="006A0D64" w:rsidRDefault="009662B9" w:rsidP="00623CE5">
            <w:pPr>
              <w:spacing w:after="0" w:line="240" w:lineRule="auto"/>
              <w:jc w:val="center"/>
              <w:textAlignment w:val="baseline"/>
              <w:rPr>
                <w:del w:id="257" w:author="Barnhart, Katheryn" w:date="2023-01-17T15:24:00Z"/>
                <w:rFonts w:ascii="Times New Roman" w:eastAsia="Times New Roman" w:hAnsi="Times New Roman" w:cs="Times New Roman"/>
                <w:sz w:val="24"/>
                <w:szCs w:val="24"/>
              </w:rPr>
            </w:pPr>
            <w:del w:id="258" w:author="Barnhart, Katheryn" w:date="2023-01-17T15:24:00Z">
              <w:r w:rsidRPr="00623CE5" w:rsidDel="006A0D64">
                <w:rPr>
                  <w:rFonts w:ascii="Calibri" w:eastAsia="Times New Roman" w:hAnsi="Calibri" w:cs="Calibri"/>
                </w:rPr>
                <w:delText> </w:delText>
              </w:r>
            </w:del>
          </w:p>
        </w:tc>
        <w:tc>
          <w:tcPr>
            <w:tcW w:w="1620" w:type="dxa"/>
            <w:tcBorders>
              <w:top w:val="nil"/>
              <w:left w:val="nil"/>
              <w:bottom w:val="single" w:sz="6" w:space="0" w:color="auto"/>
              <w:right w:val="single" w:sz="6" w:space="0" w:color="auto"/>
            </w:tcBorders>
            <w:shd w:val="clear" w:color="auto" w:fill="auto"/>
            <w:hideMark/>
            <w:tcPrChange w:id="259"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1C2A86A1" w14:textId="662096D8" w:rsidR="009662B9" w:rsidRPr="00623CE5" w:rsidDel="006A0D64" w:rsidRDefault="009662B9" w:rsidP="00623CE5">
            <w:pPr>
              <w:spacing w:after="0" w:line="240" w:lineRule="auto"/>
              <w:jc w:val="center"/>
              <w:textAlignment w:val="baseline"/>
              <w:rPr>
                <w:del w:id="260" w:author="Barnhart, Katheryn" w:date="2023-01-17T15:24:00Z"/>
                <w:rFonts w:ascii="Times New Roman" w:eastAsia="Times New Roman" w:hAnsi="Times New Roman" w:cs="Times New Roman"/>
                <w:sz w:val="24"/>
                <w:szCs w:val="24"/>
              </w:rPr>
            </w:pPr>
            <w:del w:id="261" w:author="Barnhart, Katheryn" w:date="2023-01-17T15:24:00Z">
              <w:r w:rsidDel="006A0D64">
                <w:rPr>
                  <w:rFonts w:ascii="Calibri" w:eastAsia="Times New Roman" w:hAnsi="Calibri" w:cs="Calibri"/>
                </w:rPr>
                <w:delText>Laura Cattell Noll</w:delText>
              </w:r>
              <w:r w:rsidRPr="00623CE5" w:rsidDel="006A0D64">
                <w:rPr>
                  <w:rFonts w:ascii="Calibri" w:eastAsia="Times New Roman" w:hAnsi="Calibri" w:cs="Calibri"/>
                </w:rPr>
                <w:delText> </w:delText>
              </w:r>
            </w:del>
          </w:p>
        </w:tc>
        <w:tc>
          <w:tcPr>
            <w:tcW w:w="3150" w:type="dxa"/>
            <w:tcBorders>
              <w:top w:val="single" w:sz="6" w:space="0" w:color="auto"/>
              <w:left w:val="nil"/>
              <w:bottom w:val="single" w:sz="6" w:space="0" w:color="auto"/>
              <w:right w:val="single" w:sz="4" w:space="0" w:color="auto"/>
            </w:tcBorders>
            <w:shd w:val="clear" w:color="auto" w:fill="auto"/>
            <w:tcPrChange w:id="262"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1A1C39DC" w14:textId="77777777" w:rsidR="009662B9" w:rsidRPr="001E6C6F" w:rsidDel="006A0D64" w:rsidRDefault="009662B9" w:rsidP="000B2EE4">
            <w:pPr>
              <w:spacing w:after="0" w:line="240" w:lineRule="auto"/>
              <w:textAlignment w:val="baseline"/>
              <w:rPr>
                <w:rFonts w:ascii="Calibri" w:eastAsia="Times New Roman" w:hAnsi="Calibri" w:cs="Calibri"/>
                <w:rPrChange w:id="263"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Change w:id="264"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267B8DE1" w14:textId="1883FA0B" w:rsidR="009662B9" w:rsidRPr="000B2EE4" w:rsidDel="006A0D64" w:rsidRDefault="009662B9" w:rsidP="00623CE5">
            <w:pPr>
              <w:spacing w:after="0" w:line="240" w:lineRule="auto"/>
              <w:jc w:val="center"/>
              <w:textAlignment w:val="baseline"/>
              <w:rPr>
                <w:del w:id="265" w:author="Barnhart, Katheryn" w:date="2023-01-17T15:24:00Z"/>
                <w:rFonts w:ascii="Times New Roman" w:eastAsia="Times New Roman" w:hAnsi="Times New Roman" w:cs="Times New Roman"/>
                <w:i/>
                <w:iCs/>
                <w:sz w:val="24"/>
                <w:szCs w:val="24"/>
              </w:rPr>
            </w:pPr>
            <w:del w:id="266" w:author="Barnhart, Katheryn" w:date="2023-01-17T15:24:00Z">
              <w:r w:rsidRPr="000B2EE4" w:rsidDel="006A0D64">
                <w:rPr>
                  <w:rFonts w:ascii="Calibri" w:eastAsia="Times New Roman" w:hAnsi="Calibri" w:cs="Calibri"/>
                  <w:i/>
                  <w:iCs/>
                </w:rPr>
                <w:delText> </w:delText>
              </w:r>
              <w:r w:rsidRPr="00C80779" w:rsidDel="006A0D64">
                <w:rPr>
                  <w:rFonts w:ascii="Calibri" w:eastAsia="Times New Roman" w:hAnsi="Calibri" w:cs="Calibri"/>
                  <w:i/>
                  <w:iCs/>
                </w:rPr>
                <w:delText>I</w:delText>
              </w:r>
              <w:r w:rsidDel="006A0D64">
                <w:rPr>
                  <w:rFonts w:ascii="Calibri" w:eastAsia="Times New Roman" w:hAnsi="Calibri" w:cs="Calibri"/>
                  <w:i/>
                  <w:iCs/>
                </w:rPr>
                <w:delText>ndicators approved by STWG</w:delText>
              </w:r>
            </w:del>
          </w:p>
        </w:tc>
        <w:tc>
          <w:tcPr>
            <w:tcW w:w="1980" w:type="dxa"/>
            <w:tcBorders>
              <w:top w:val="nil"/>
              <w:left w:val="nil"/>
              <w:bottom w:val="single" w:sz="6" w:space="0" w:color="auto"/>
              <w:right w:val="single" w:sz="6" w:space="0" w:color="auto"/>
            </w:tcBorders>
            <w:shd w:val="clear" w:color="auto" w:fill="auto"/>
            <w:tcPrChange w:id="267"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29876938" w14:textId="5C56B395" w:rsidR="009662B9" w:rsidRPr="00623CE5" w:rsidDel="006A0D64" w:rsidRDefault="009662B9" w:rsidP="00623CE5">
            <w:pPr>
              <w:spacing w:after="0" w:line="240" w:lineRule="auto"/>
              <w:jc w:val="center"/>
              <w:textAlignment w:val="baseline"/>
              <w:rPr>
                <w:del w:id="268" w:author="Barnhart, Katheryn" w:date="2023-01-17T15:24:00Z"/>
                <w:rFonts w:ascii="Calibri" w:eastAsia="Times New Roman" w:hAnsi="Calibri" w:cs="Calibri"/>
              </w:rPr>
            </w:pPr>
            <w:del w:id="269" w:author="Barnhart, Katheryn" w:date="2023-01-17T15:24:00Z">
              <w:r w:rsidDel="006A0D64">
                <w:rPr>
                  <w:rFonts w:ascii="Calibri" w:eastAsia="Times New Roman" w:hAnsi="Calibri" w:cs="Calibri"/>
                </w:rPr>
                <w:delText>December 2022</w:delText>
              </w:r>
            </w:del>
          </w:p>
        </w:tc>
      </w:tr>
      <w:tr w:rsidR="00866C68" w:rsidRPr="00623CE5" w:rsidDel="006A0D64" w14:paraId="07EBCB8F" w14:textId="77777777" w:rsidTr="00866C68">
        <w:trPr>
          <w:del w:id="270" w:author="Barnhart, Katheryn" w:date="2023-01-17T15:24:00Z"/>
        </w:trPr>
        <w:tc>
          <w:tcPr>
            <w:tcW w:w="806" w:type="dxa"/>
            <w:tcBorders>
              <w:top w:val="nil"/>
              <w:left w:val="single" w:sz="6" w:space="0" w:color="auto"/>
              <w:bottom w:val="single" w:sz="6" w:space="0" w:color="auto"/>
              <w:right w:val="single" w:sz="6" w:space="0" w:color="auto"/>
            </w:tcBorders>
            <w:shd w:val="clear" w:color="auto" w:fill="auto"/>
            <w:hideMark/>
          </w:tcPr>
          <w:p w14:paraId="03C5B76D" w14:textId="18B675C1" w:rsidR="009662B9" w:rsidRPr="00623CE5" w:rsidDel="006A0D64" w:rsidRDefault="009662B9" w:rsidP="00623CE5">
            <w:pPr>
              <w:spacing w:after="0" w:line="240" w:lineRule="auto"/>
              <w:ind w:left="360"/>
              <w:textAlignment w:val="baseline"/>
              <w:rPr>
                <w:del w:id="271" w:author="Barnhart, Katheryn" w:date="2023-01-17T15:24:00Z"/>
                <w:rFonts w:ascii="Times New Roman" w:eastAsia="Times New Roman" w:hAnsi="Times New Roman" w:cs="Times New Roman"/>
                <w:sz w:val="24"/>
                <w:szCs w:val="24"/>
              </w:rPr>
            </w:pPr>
            <w:del w:id="272" w:author="Barnhart, Katheryn" w:date="2023-01-17T15:24:00Z">
              <w:r w:rsidRPr="00623CE5" w:rsidDel="006A0D64">
                <w:rPr>
                  <w:rFonts w:ascii="Calibri" w:eastAsia="Times New Roman" w:hAnsi="Calibri" w:cs="Calibri"/>
                </w:rPr>
                <w:delText> </w:delText>
              </w:r>
            </w:del>
          </w:p>
        </w:tc>
        <w:tc>
          <w:tcPr>
            <w:tcW w:w="3776" w:type="dxa"/>
            <w:tcBorders>
              <w:top w:val="nil"/>
              <w:left w:val="nil"/>
              <w:bottom w:val="single" w:sz="6" w:space="0" w:color="auto"/>
              <w:right w:val="single" w:sz="6" w:space="0" w:color="auto"/>
            </w:tcBorders>
            <w:shd w:val="clear" w:color="auto" w:fill="auto"/>
            <w:hideMark/>
          </w:tcPr>
          <w:p w14:paraId="531A8DAA" w14:textId="10CF0C61" w:rsidR="009662B9" w:rsidRPr="0016510D" w:rsidDel="006A0D64" w:rsidRDefault="009662B9" w:rsidP="00623CE5">
            <w:pPr>
              <w:numPr>
                <w:ilvl w:val="0"/>
                <w:numId w:val="3"/>
              </w:numPr>
              <w:spacing w:after="0" w:line="240" w:lineRule="auto"/>
              <w:ind w:left="360" w:firstLine="0"/>
              <w:textAlignment w:val="baseline"/>
              <w:rPr>
                <w:del w:id="273" w:author="Barnhart, Katheryn" w:date="2023-01-17T15:24:00Z"/>
                <w:rFonts w:ascii="Calibri" w:eastAsia="Times New Roman" w:hAnsi="Calibri" w:cs="Calibri"/>
              </w:rPr>
            </w:pPr>
            <w:del w:id="274" w:author="Barnhart, Katheryn" w:date="2023-01-17T15:24:00Z">
              <w:r w:rsidRPr="0016510D" w:rsidDel="006A0D64">
                <w:rPr>
                  <w:rFonts w:ascii="Calibri" w:eastAsia="Times New Roman" w:hAnsi="Calibri" w:cs="Calibri"/>
                </w:rPr>
                <w:delText>Stream Health </w:delText>
              </w:r>
            </w:del>
          </w:p>
        </w:tc>
        <w:tc>
          <w:tcPr>
            <w:tcW w:w="900" w:type="dxa"/>
            <w:tcBorders>
              <w:top w:val="single" w:sz="6" w:space="0" w:color="auto"/>
              <w:left w:val="nil"/>
              <w:bottom w:val="single" w:sz="6" w:space="0" w:color="auto"/>
              <w:right w:val="single" w:sz="4" w:space="0" w:color="auto"/>
            </w:tcBorders>
            <w:shd w:val="clear" w:color="auto" w:fill="auto"/>
          </w:tcPr>
          <w:p w14:paraId="3DDD2C14" w14:textId="721AA42D" w:rsidR="009662B9" w:rsidRPr="00623CE5" w:rsidDel="006A0D64" w:rsidRDefault="009662B9" w:rsidP="00623CE5">
            <w:pPr>
              <w:spacing w:after="0" w:line="240" w:lineRule="auto"/>
              <w:jc w:val="center"/>
              <w:textAlignment w:val="baseline"/>
              <w:rPr>
                <w:del w:id="275"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
          <w:p w14:paraId="3CB98E05" w14:textId="7B13D8E7" w:rsidR="009662B9" w:rsidRPr="00623CE5" w:rsidDel="006A0D64" w:rsidRDefault="009662B9" w:rsidP="00623CE5">
            <w:pPr>
              <w:spacing w:after="0" w:line="240" w:lineRule="auto"/>
              <w:jc w:val="center"/>
              <w:textAlignment w:val="baseline"/>
              <w:rPr>
                <w:del w:id="276" w:author="Barnhart, Katheryn" w:date="2023-01-17T15:24:00Z"/>
                <w:rFonts w:ascii="Times New Roman" w:eastAsia="Times New Roman" w:hAnsi="Times New Roman" w:cs="Times New Roman"/>
                <w:sz w:val="24"/>
                <w:szCs w:val="24"/>
              </w:rPr>
            </w:pPr>
            <w:del w:id="277" w:author="Barnhart, Katheryn" w:date="2023-01-17T15:24:00Z">
              <w:r w:rsidRPr="00623CE5" w:rsidDel="006A0D64">
                <w:rPr>
                  <w:rFonts w:ascii="Calibri" w:eastAsia="Times New Roman" w:hAnsi="Calibri" w:cs="Calibri"/>
                </w:rPr>
                <w:delText> </w:delText>
              </w:r>
            </w:del>
          </w:p>
        </w:tc>
        <w:tc>
          <w:tcPr>
            <w:tcW w:w="1620" w:type="dxa"/>
            <w:tcBorders>
              <w:top w:val="nil"/>
              <w:left w:val="nil"/>
              <w:bottom w:val="single" w:sz="6" w:space="0" w:color="auto"/>
              <w:right w:val="single" w:sz="6" w:space="0" w:color="auto"/>
            </w:tcBorders>
            <w:shd w:val="clear" w:color="auto" w:fill="auto"/>
            <w:hideMark/>
          </w:tcPr>
          <w:p w14:paraId="358A38CC" w14:textId="5A52B771" w:rsidR="009662B9" w:rsidRPr="00623CE5" w:rsidDel="006A0D64" w:rsidRDefault="009662B9" w:rsidP="00623CE5">
            <w:pPr>
              <w:spacing w:after="0" w:line="240" w:lineRule="auto"/>
              <w:jc w:val="center"/>
              <w:textAlignment w:val="baseline"/>
              <w:rPr>
                <w:del w:id="278" w:author="Barnhart, Katheryn" w:date="2023-01-17T15:24:00Z"/>
                <w:rFonts w:ascii="Times New Roman" w:eastAsia="Times New Roman" w:hAnsi="Times New Roman" w:cs="Times New Roman"/>
                <w:sz w:val="24"/>
                <w:szCs w:val="24"/>
              </w:rPr>
            </w:pPr>
            <w:del w:id="279" w:author="Barnhart, Katheryn" w:date="2023-01-17T15:24:00Z">
              <w:r w:rsidDel="006A0D64">
                <w:rPr>
                  <w:rFonts w:ascii="Calibri" w:eastAsia="Times New Roman" w:hAnsi="Calibri" w:cs="Calibri"/>
                </w:rPr>
                <w:delText>Chris Guy</w:delText>
              </w:r>
              <w:r w:rsidRPr="00623CE5" w:rsidDel="006A0D64">
                <w:rPr>
                  <w:rFonts w:ascii="Calibri" w:eastAsia="Times New Roman" w:hAnsi="Calibri" w:cs="Calibri"/>
                </w:rPr>
                <w:delText xml:space="preserve"> and </w:delText>
              </w:r>
              <w:r w:rsidDel="006A0D64">
                <w:rPr>
                  <w:rFonts w:ascii="Calibri" w:eastAsia="Times New Roman" w:hAnsi="Calibri" w:cs="Calibri"/>
                </w:rPr>
                <w:delText>Katlyn Fuentes</w:delText>
              </w:r>
            </w:del>
          </w:p>
        </w:tc>
        <w:tc>
          <w:tcPr>
            <w:tcW w:w="3150" w:type="dxa"/>
            <w:tcBorders>
              <w:top w:val="single" w:sz="6" w:space="0" w:color="auto"/>
              <w:left w:val="nil"/>
              <w:bottom w:val="single" w:sz="6" w:space="0" w:color="auto"/>
              <w:right w:val="single" w:sz="4" w:space="0" w:color="auto"/>
            </w:tcBorders>
            <w:shd w:val="clear" w:color="auto" w:fill="auto"/>
          </w:tcPr>
          <w:p w14:paraId="54A7C3E5" w14:textId="77777777" w:rsidR="009662B9" w:rsidRPr="001E6C6F" w:rsidDel="006A0D64" w:rsidRDefault="009662B9" w:rsidP="000B2EE4">
            <w:pPr>
              <w:spacing w:after="0" w:line="240" w:lineRule="auto"/>
              <w:textAlignment w:val="baseline"/>
              <w:rPr>
                <w:rFonts w:ascii="Calibri" w:eastAsia="Times New Roman" w:hAnsi="Calibri" w:cs="Calibri"/>
                <w:rPrChange w:id="280"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
          <w:p w14:paraId="12B1C1EE" w14:textId="23216EE3" w:rsidR="009662B9" w:rsidRPr="000B2EE4" w:rsidDel="006A0D64" w:rsidRDefault="009662B9" w:rsidP="00623CE5">
            <w:pPr>
              <w:spacing w:after="0" w:line="240" w:lineRule="auto"/>
              <w:jc w:val="center"/>
              <w:textAlignment w:val="baseline"/>
              <w:rPr>
                <w:del w:id="281" w:author="Barnhart, Katheryn" w:date="2023-01-17T15:24:00Z"/>
                <w:rFonts w:ascii="Times New Roman" w:eastAsia="Times New Roman" w:hAnsi="Times New Roman" w:cs="Times New Roman"/>
                <w:i/>
                <w:iCs/>
                <w:sz w:val="24"/>
                <w:szCs w:val="24"/>
              </w:rPr>
            </w:pPr>
            <w:del w:id="282" w:author="Barnhart, Katheryn" w:date="2023-01-17T15:24:00Z">
              <w:r w:rsidDel="006A0D64">
                <w:rPr>
                  <w:rFonts w:ascii="Calibri" w:eastAsia="Times New Roman" w:hAnsi="Calibri" w:cs="Calibri"/>
                  <w:i/>
                  <w:iCs/>
                </w:rPr>
                <w:delText>Indicator developed; work to refine</w:delText>
              </w:r>
            </w:del>
          </w:p>
        </w:tc>
        <w:tc>
          <w:tcPr>
            <w:tcW w:w="1980" w:type="dxa"/>
            <w:tcBorders>
              <w:top w:val="nil"/>
              <w:left w:val="nil"/>
              <w:bottom w:val="single" w:sz="6" w:space="0" w:color="auto"/>
              <w:right w:val="single" w:sz="6" w:space="0" w:color="auto"/>
            </w:tcBorders>
            <w:shd w:val="clear" w:color="auto" w:fill="auto"/>
          </w:tcPr>
          <w:p w14:paraId="01073415" w14:textId="012DEA36" w:rsidR="009662B9" w:rsidRPr="00623CE5" w:rsidDel="006A0D64" w:rsidRDefault="009662B9" w:rsidP="00623CE5">
            <w:pPr>
              <w:spacing w:after="0" w:line="240" w:lineRule="auto"/>
              <w:jc w:val="center"/>
              <w:textAlignment w:val="baseline"/>
              <w:rPr>
                <w:del w:id="283" w:author="Barnhart, Katheryn" w:date="2023-01-17T15:24:00Z"/>
                <w:rFonts w:ascii="Calibri" w:eastAsia="Times New Roman" w:hAnsi="Calibri" w:cs="Calibri"/>
              </w:rPr>
            </w:pPr>
            <w:del w:id="284" w:author="Barnhart, Katheryn" w:date="2023-01-17T15:24:00Z">
              <w:r w:rsidDel="006A0D64">
                <w:rPr>
                  <w:rFonts w:ascii="Calibri" w:eastAsia="Times New Roman" w:hAnsi="Calibri" w:cs="Calibri"/>
                </w:rPr>
                <w:delText>April 2022</w:delText>
              </w:r>
            </w:del>
          </w:p>
        </w:tc>
      </w:tr>
      <w:tr w:rsidR="00BE660A" w:rsidRPr="00623CE5" w:rsidDel="006A0D64" w14:paraId="1C474A66" w14:textId="77777777" w:rsidTr="00866C68">
        <w:tblPrEx>
          <w:tblPrExChange w:id="285" w:author="Barnhart, Katheryn" w:date="2023-01-27T15:44:00Z">
            <w:tblPrEx>
              <w:tblW w:w="17182" w:type="dxa"/>
            </w:tblPrEx>
          </w:tblPrExChange>
        </w:tblPrEx>
        <w:trPr>
          <w:del w:id="286" w:author="Barnhart, Katheryn" w:date="2023-01-17T15:24:00Z"/>
          <w:trPrChange w:id="287"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288"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10F1A29F" w14:textId="74203D78" w:rsidR="009662B9" w:rsidRPr="00623CE5" w:rsidDel="006A0D64" w:rsidRDefault="009662B9" w:rsidP="00623CE5">
            <w:pPr>
              <w:spacing w:after="0" w:line="240" w:lineRule="auto"/>
              <w:ind w:left="360"/>
              <w:textAlignment w:val="baseline"/>
              <w:rPr>
                <w:del w:id="289" w:author="Barnhart, Katheryn" w:date="2023-01-17T15:24:00Z"/>
                <w:rFonts w:ascii="Times New Roman" w:eastAsia="Times New Roman" w:hAnsi="Times New Roman" w:cs="Times New Roman"/>
                <w:sz w:val="24"/>
                <w:szCs w:val="24"/>
              </w:rPr>
            </w:pPr>
            <w:del w:id="290" w:author="Barnhart, Katheryn" w:date="2023-01-17T15:24:00Z">
              <w:r w:rsidRPr="00623CE5" w:rsidDel="006A0D64">
                <w:rPr>
                  <w:rFonts w:ascii="Calibri" w:eastAsia="Times New Roman" w:hAnsi="Calibri" w:cs="Calibri"/>
                </w:rPr>
                <w:delText> </w:delText>
              </w:r>
            </w:del>
          </w:p>
        </w:tc>
        <w:tc>
          <w:tcPr>
            <w:tcW w:w="3776" w:type="dxa"/>
            <w:tcBorders>
              <w:top w:val="nil"/>
              <w:left w:val="nil"/>
              <w:bottom w:val="single" w:sz="6" w:space="0" w:color="auto"/>
              <w:right w:val="single" w:sz="6" w:space="0" w:color="auto"/>
            </w:tcBorders>
            <w:shd w:val="clear" w:color="auto" w:fill="auto"/>
            <w:hideMark/>
            <w:tcPrChange w:id="291"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20F871E0" w14:textId="08A35EEB" w:rsidR="009662B9" w:rsidRPr="0016510D" w:rsidDel="006A0D64" w:rsidRDefault="009662B9" w:rsidP="00623CE5">
            <w:pPr>
              <w:numPr>
                <w:ilvl w:val="0"/>
                <w:numId w:val="4"/>
              </w:numPr>
              <w:spacing w:after="0" w:line="240" w:lineRule="auto"/>
              <w:ind w:left="360" w:firstLine="0"/>
              <w:textAlignment w:val="baseline"/>
              <w:rPr>
                <w:del w:id="292" w:author="Barnhart, Katheryn" w:date="2023-01-17T15:24:00Z"/>
                <w:rFonts w:ascii="Calibri" w:eastAsia="Times New Roman" w:hAnsi="Calibri" w:cs="Calibri"/>
              </w:rPr>
            </w:pPr>
            <w:del w:id="293" w:author="Barnhart, Katheryn" w:date="2023-01-17T15:24:00Z">
              <w:r w:rsidRPr="0016510D" w:rsidDel="006A0D64">
                <w:rPr>
                  <w:rFonts w:ascii="Calibri" w:eastAsia="Times New Roman" w:hAnsi="Calibri" w:cs="Calibri"/>
                </w:rPr>
                <w:delText>Tree Canopy </w:delText>
              </w:r>
            </w:del>
          </w:p>
        </w:tc>
        <w:tc>
          <w:tcPr>
            <w:tcW w:w="900" w:type="dxa"/>
            <w:tcBorders>
              <w:top w:val="single" w:sz="6" w:space="0" w:color="auto"/>
              <w:left w:val="nil"/>
              <w:bottom w:val="single" w:sz="6" w:space="0" w:color="auto"/>
              <w:right w:val="single" w:sz="4" w:space="0" w:color="auto"/>
            </w:tcBorders>
            <w:shd w:val="clear" w:color="auto" w:fill="auto"/>
            <w:tcPrChange w:id="294"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C096902" w14:textId="7E7D01EF" w:rsidR="009662B9" w:rsidRPr="00623CE5" w:rsidDel="006A0D64" w:rsidRDefault="009662B9" w:rsidP="00623CE5">
            <w:pPr>
              <w:spacing w:after="0" w:line="240" w:lineRule="auto"/>
              <w:jc w:val="center"/>
              <w:textAlignment w:val="baseline"/>
              <w:rPr>
                <w:del w:id="295"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296"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7635561E" w14:textId="11A1AC17" w:rsidR="009662B9" w:rsidRPr="00623CE5" w:rsidDel="006A0D64" w:rsidRDefault="009662B9" w:rsidP="00623CE5">
            <w:pPr>
              <w:spacing w:after="0" w:line="240" w:lineRule="auto"/>
              <w:jc w:val="center"/>
              <w:textAlignment w:val="baseline"/>
              <w:rPr>
                <w:del w:id="297" w:author="Barnhart, Katheryn" w:date="2023-01-17T15:24:00Z"/>
                <w:rFonts w:ascii="Times New Roman" w:eastAsia="Times New Roman" w:hAnsi="Times New Roman" w:cs="Times New Roman"/>
                <w:sz w:val="24"/>
                <w:szCs w:val="24"/>
              </w:rPr>
            </w:pPr>
            <w:del w:id="298" w:author="Barnhart, Katheryn" w:date="2023-01-17T15:24:00Z">
              <w:r w:rsidRPr="00623CE5" w:rsidDel="006A0D64">
                <w:rPr>
                  <w:rFonts w:ascii="Calibri" w:eastAsia="Times New Roman" w:hAnsi="Calibri" w:cs="Calibri"/>
                </w:rPr>
                <w:delText> </w:delText>
              </w:r>
            </w:del>
          </w:p>
        </w:tc>
        <w:tc>
          <w:tcPr>
            <w:tcW w:w="1620" w:type="dxa"/>
            <w:tcBorders>
              <w:top w:val="nil"/>
              <w:left w:val="nil"/>
              <w:bottom w:val="single" w:sz="6" w:space="0" w:color="auto"/>
              <w:right w:val="single" w:sz="6" w:space="0" w:color="auto"/>
            </w:tcBorders>
            <w:shd w:val="clear" w:color="auto" w:fill="auto"/>
            <w:hideMark/>
            <w:tcPrChange w:id="299"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7735C27E" w14:textId="5D155E51" w:rsidR="009662B9" w:rsidRPr="00623CE5" w:rsidDel="006A0D64" w:rsidRDefault="009662B9" w:rsidP="00623CE5">
            <w:pPr>
              <w:spacing w:after="0" w:line="240" w:lineRule="auto"/>
              <w:jc w:val="center"/>
              <w:textAlignment w:val="baseline"/>
              <w:rPr>
                <w:del w:id="300" w:author="Barnhart, Katheryn" w:date="2023-01-17T15:24:00Z"/>
                <w:rFonts w:ascii="Times New Roman" w:eastAsia="Times New Roman" w:hAnsi="Times New Roman" w:cs="Times New Roman"/>
                <w:sz w:val="24"/>
                <w:szCs w:val="24"/>
              </w:rPr>
            </w:pPr>
            <w:del w:id="301" w:author="Barnhart, Katheryn" w:date="2023-01-17T15:24:00Z">
              <w:r w:rsidRPr="00623CE5" w:rsidDel="006A0D64">
                <w:rPr>
                  <w:rFonts w:ascii="Calibri" w:eastAsia="Times New Roman" w:hAnsi="Calibri" w:cs="Calibri"/>
                </w:rPr>
                <w:delText>Julie Mawhorter </w:delText>
              </w:r>
            </w:del>
          </w:p>
        </w:tc>
        <w:tc>
          <w:tcPr>
            <w:tcW w:w="3150" w:type="dxa"/>
            <w:tcBorders>
              <w:top w:val="single" w:sz="6" w:space="0" w:color="auto"/>
              <w:left w:val="nil"/>
              <w:bottom w:val="single" w:sz="6" w:space="0" w:color="auto"/>
              <w:right w:val="single" w:sz="4" w:space="0" w:color="auto"/>
            </w:tcBorders>
            <w:shd w:val="clear" w:color="auto" w:fill="auto"/>
            <w:tcPrChange w:id="302"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6D52B4B7" w14:textId="77777777" w:rsidR="009662B9" w:rsidRPr="001E6C6F" w:rsidDel="006A0D64" w:rsidRDefault="009662B9" w:rsidP="000B2EE4">
            <w:pPr>
              <w:spacing w:after="0" w:line="240" w:lineRule="auto"/>
              <w:textAlignment w:val="baseline"/>
              <w:rPr>
                <w:rFonts w:ascii="Calibri" w:eastAsia="Times New Roman" w:hAnsi="Calibri" w:cs="Calibri"/>
                <w:rPrChange w:id="303"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Change w:id="304"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647356E1" w14:textId="4B4D3E0F" w:rsidR="009662B9" w:rsidRPr="000B2EE4" w:rsidDel="006A0D64" w:rsidRDefault="009662B9" w:rsidP="00623CE5">
            <w:pPr>
              <w:spacing w:after="0" w:line="240" w:lineRule="auto"/>
              <w:jc w:val="center"/>
              <w:textAlignment w:val="baseline"/>
              <w:rPr>
                <w:del w:id="305" w:author="Barnhart, Katheryn" w:date="2023-01-17T15:24:00Z"/>
                <w:rFonts w:ascii="Times New Roman" w:eastAsia="Times New Roman" w:hAnsi="Times New Roman" w:cs="Times New Roman"/>
                <w:i/>
                <w:iCs/>
                <w:sz w:val="24"/>
                <w:szCs w:val="24"/>
              </w:rPr>
            </w:pPr>
            <w:del w:id="306" w:author="Barnhart, Katheryn" w:date="2023-01-17T15:24:00Z">
              <w:r w:rsidDel="006A0D64">
                <w:rPr>
                  <w:rFonts w:ascii="Calibri" w:eastAsia="Times New Roman" w:hAnsi="Calibri" w:cs="Calibri"/>
                  <w:i/>
                  <w:iCs/>
                </w:rPr>
                <w:delText>Indicator not approved by GIT. Re-entering approval cycle with modified indicators</w:delText>
              </w:r>
            </w:del>
          </w:p>
        </w:tc>
        <w:tc>
          <w:tcPr>
            <w:tcW w:w="1980" w:type="dxa"/>
            <w:tcBorders>
              <w:top w:val="nil"/>
              <w:left w:val="nil"/>
              <w:bottom w:val="single" w:sz="6" w:space="0" w:color="auto"/>
              <w:right w:val="single" w:sz="6" w:space="0" w:color="auto"/>
            </w:tcBorders>
            <w:shd w:val="clear" w:color="auto" w:fill="auto"/>
            <w:tcPrChange w:id="307"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352E90D4" w14:textId="3FFB4F33" w:rsidR="009662B9" w:rsidRPr="00623CE5" w:rsidDel="006A0D64" w:rsidRDefault="009662B9" w:rsidP="00623CE5">
            <w:pPr>
              <w:spacing w:after="0" w:line="240" w:lineRule="auto"/>
              <w:jc w:val="center"/>
              <w:textAlignment w:val="baseline"/>
              <w:rPr>
                <w:del w:id="308" w:author="Barnhart, Katheryn" w:date="2023-01-17T15:24:00Z"/>
                <w:rFonts w:ascii="Calibri" w:eastAsia="Times New Roman" w:hAnsi="Calibri" w:cs="Calibri"/>
              </w:rPr>
            </w:pPr>
            <w:del w:id="309" w:author="Barnhart, Katheryn" w:date="2023-01-17T15:24:00Z">
              <w:r w:rsidDel="006A0D64">
                <w:rPr>
                  <w:rFonts w:ascii="Calibri" w:eastAsia="Times New Roman" w:hAnsi="Calibri" w:cs="Calibri"/>
                </w:rPr>
                <w:delText>December 2022</w:delText>
              </w:r>
            </w:del>
          </w:p>
        </w:tc>
      </w:tr>
      <w:tr w:rsidR="00BE660A" w:rsidRPr="00623CE5" w:rsidDel="006A0D64" w14:paraId="7AC456B0" w14:textId="77777777" w:rsidTr="00866C68">
        <w:tblPrEx>
          <w:tblPrExChange w:id="310" w:author="Barnhart, Katheryn" w:date="2023-01-27T15:44:00Z">
            <w:tblPrEx>
              <w:tblW w:w="17182" w:type="dxa"/>
            </w:tblPrEx>
          </w:tblPrExChange>
        </w:tblPrEx>
        <w:trPr>
          <w:del w:id="311" w:author="Barnhart, Katheryn" w:date="2023-01-17T15:24:00Z"/>
          <w:trPrChange w:id="312"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313"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16241579" w14:textId="22C54F4D" w:rsidR="009662B9" w:rsidRPr="00623CE5" w:rsidDel="006A0D64" w:rsidRDefault="009662B9" w:rsidP="00623CE5">
            <w:pPr>
              <w:spacing w:after="0" w:line="240" w:lineRule="auto"/>
              <w:ind w:left="360"/>
              <w:textAlignment w:val="baseline"/>
              <w:rPr>
                <w:del w:id="314" w:author="Barnhart, Katheryn" w:date="2023-01-17T15:24:00Z"/>
                <w:rFonts w:ascii="Times New Roman" w:eastAsia="Times New Roman" w:hAnsi="Times New Roman" w:cs="Times New Roman"/>
                <w:sz w:val="24"/>
                <w:szCs w:val="24"/>
              </w:rPr>
            </w:pPr>
            <w:del w:id="315" w:author="Barnhart, Katheryn" w:date="2023-01-17T15:24:00Z">
              <w:r w:rsidRPr="00623CE5" w:rsidDel="006A0D64">
                <w:rPr>
                  <w:rFonts w:ascii="Calibri" w:eastAsia="Times New Roman" w:hAnsi="Calibri" w:cs="Calibri"/>
                </w:rPr>
                <w:delText> </w:delText>
              </w:r>
            </w:del>
          </w:p>
        </w:tc>
        <w:tc>
          <w:tcPr>
            <w:tcW w:w="3776" w:type="dxa"/>
            <w:tcBorders>
              <w:top w:val="nil"/>
              <w:left w:val="nil"/>
              <w:bottom w:val="single" w:sz="6" w:space="0" w:color="auto"/>
              <w:right w:val="single" w:sz="6" w:space="0" w:color="auto"/>
            </w:tcBorders>
            <w:shd w:val="clear" w:color="auto" w:fill="auto"/>
            <w:hideMark/>
            <w:tcPrChange w:id="316"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01587397" w14:textId="7A0965F7" w:rsidR="009662B9" w:rsidRPr="0016510D" w:rsidDel="006A0D64" w:rsidRDefault="009662B9" w:rsidP="00623CE5">
            <w:pPr>
              <w:numPr>
                <w:ilvl w:val="0"/>
                <w:numId w:val="5"/>
              </w:numPr>
              <w:spacing w:after="0" w:line="240" w:lineRule="auto"/>
              <w:ind w:left="360" w:firstLine="0"/>
              <w:textAlignment w:val="baseline"/>
              <w:rPr>
                <w:del w:id="317" w:author="Barnhart, Katheryn" w:date="2023-01-17T15:24:00Z"/>
                <w:rFonts w:ascii="Calibri" w:eastAsia="Times New Roman" w:hAnsi="Calibri" w:cs="Calibri"/>
              </w:rPr>
            </w:pPr>
            <w:del w:id="318" w:author="Barnhart, Katheryn" w:date="2023-01-17T15:24:00Z">
              <w:r w:rsidRPr="0016510D" w:rsidDel="006A0D64">
                <w:rPr>
                  <w:rFonts w:ascii="Calibri" w:eastAsia="Times New Roman" w:hAnsi="Calibri" w:cs="Calibri"/>
                </w:rPr>
                <w:delText>Brook Trout </w:delText>
              </w:r>
            </w:del>
          </w:p>
        </w:tc>
        <w:tc>
          <w:tcPr>
            <w:tcW w:w="900" w:type="dxa"/>
            <w:tcBorders>
              <w:top w:val="single" w:sz="6" w:space="0" w:color="auto"/>
              <w:left w:val="nil"/>
              <w:bottom w:val="single" w:sz="6" w:space="0" w:color="auto"/>
              <w:right w:val="single" w:sz="4" w:space="0" w:color="auto"/>
            </w:tcBorders>
            <w:shd w:val="clear" w:color="auto" w:fill="auto"/>
            <w:tcPrChange w:id="319"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161B7EDD" w14:textId="5599B143" w:rsidR="009662B9" w:rsidRPr="00623CE5" w:rsidDel="006A0D64" w:rsidRDefault="009662B9" w:rsidP="00623CE5">
            <w:pPr>
              <w:spacing w:after="0" w:line="240" w:lineRule="auto"/>
              <w:jc w:val="center"/>
              <w:textAlignment w:val="baseline"/>
              <w:rPr>
                <w:del w:id="320"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321"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395716E9" w14:textId="13F48AA1" w:rsidR="009662B9" w:rsidRPr="00623CE5" w:rsidDel="006A0D64" w:rsidRDefault="009662B9" w:rsidP="00623CE5">
            <w:pPr>
              <w:spacing w:after="0" w:line="240" w:lineRule="auto"/>
              <w:jc w:val="center"/>
              <w:textAlignment w:val="baseline"/>
              <w:rPr>
                <w:del w:id="322" w:author="Barnhart, Katheryn" w:date="2023-01-17T15:24:00Z"/>
                <w:rFonts w:ascii="Times New Roman" w:eastAsia="Times New Roman" w:hAnsi="Times New Roman" w:cs="Times New Roman"/>
                <w:sz w:val="24"/>
                <w:szCs w:val="24"/>
              </w:rPr>
            </w:pPr>
            <w:del w:id="323" w:author="Barnhart, Katheryn" w:date="2023-01-17T15:24:00Z">
              <w:r w:rsidRPr="00623CE5" w:rsidDel="006A0D64">
                <w:rPr>
                  <w:rFonts w:ascii="Calibri" w:eastAsia="Times New Roman" w:hAnsi="Calibri" w:cs="Calibri"/>
                </w:rPr>
                <w:delText> </w:delText>
              </w:r>
            </w:del>
          </w:p>
        </w:tc>
        <w:tc>
          <w:tcPr>
            <w:tcW w:w="1620" w:type="dxa"/>
            <w:tcBorders>
              <w:top w:val="nil"/>
              <w:left w:val="nil"/>
              <w:bottom w:val="single" w:sz="6" w:space="0" w:color="auto"/>
              <w:right w:val="single" w:sz="6" w:space="0" w:color="auto"/>
            </w:tcBorders>
            <w:shd w:val="clear" w:color="auto" w:fill="auto"/>
            <w:hideMark/>
            <w:tcPrChange w:id="324"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5D16C52E" w14:textId="60D6A1D4" w:rsidR="009662B9" w:rsidRPr="00623CE5" w:rsidDel="006A0D64" w:rsidRDefault="009662B9" w:rsidP="00623CE5">
            <w:pPr>
              <w:spacing w:after="0" w:line="240" w:lineRule="auto"/>
              <w:jc w:val="center"/>
              <w:textAlignment w:val="baseline"/>
              <w:rPr>
                <w:del w:id="325" w:author="Barnhart, Katheryn" w:date="2023-01-17T15:24:00Z"/>
                <w:rFonts w:ascii="Times New Roman" w:eastAsia="Times New Roman" w:hAnsi="Times New Roman" w:cs="Times New Roman"/>
                <w:sz w:val="24"/>
                <w:szCs w:val="24"/>
              </w:rPr>
            </w:pPr>
            <w:del w:id="326" w:author="Barnhart, Katheryn" w:date="2023-01-17T15:24:00Z">
              <w:r w:rsidDel="006A0D64">
                <w:rPr>
                  <w:rFonts w:ascii="Calibri" w:eastAsia="Times New Roman" w:hAnsi="Calibri" w:cs="Calibri"/>
                </w:rPr>
                <w:delText>Chris Guy</w:delText>
              </w:r>
              <w:r w:rsidRPr="00623CE5" w:rsidDel="006A0D64">
                <w:rPr>
                  <w:rFonts w:ascii="Calibri" w:eastAsia="Times New Roman" w:hAnsi="Calibri" w:cs="Calibri"/>
                </w:rPr>
                <w:delText xml:space="preserve"> and </w:delText>
              </w:r>
              <w:r w:rsidDel="006A0D64">
                <w:rPr>
                  <w:rFonts w:ascii="Calibri" w:eastAsia="Times New Roman" w:hAnsi="Calibri" w:cs="Calibri"/>
                </w:rPr>
                <w:delText>Katlyn Fuentes</w:delText>
              </w:r>
            </w:del>
          </w:p>
        </w:tc>
        <w:tc>
          <w:tcPr>
            <w:tcW w:w="3150" w:type="dxa"/>
            <w:tcBorders>
              <w:top w:val="single" w:sz="6" w:space="0" w:color="auto"/>
              <w:left w:val="nil"/>
              <w:bottom w:val="single" w:sz="6" w:space="0" w:color="auto"/>
              <w:right w:val="single" w:sz="4" w:space="0" w:color="auto"/>
            </w:tcBorders>
            <w:shd w:val="clear" w:color="auto" w:fill="auto"/>
            <w:tcPrChange w:id="327"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67BC209" w14:textId="77777777" w:rsidR="009662B9" w:rsidRPr="001E6C6F" w:rsidDel="006A0D64" w:rsidRDefault="009662B9" w:rsidP="000B2EE4">
            <w:pPr>
              <w:spacing w:after="0" w:line="240" w:lineRule="auto"/>
              <w:textAlignment w:val="baseline"/>
              <w:rPr>
                <w:rFonts w:ascii="Calibri" w:eastAsia="Times New Roman" w:hAnsi="Calibri" w:cs="Calibri"/>
                <w:rPrChange w:id="328"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Change w:id="329"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4D976787" w14:textId="282D8CB5" w:rsidR="009662B9" w:rsidRPr="000B2EE4" w:rsidDel="006A0D64" w:rsidRDefault="009662B9" w:rsidP="00623CE5">
            <w:pPr>
              <w:spacing w:after="0" w:line="240" w:lineRule="auto"/>
              <w:jc w:val="center"/>
              <w:textAlignment w:val="baseline"/>
              <w:rPr>
                <w:del w:id="330" w:author="Barnhart, Katheryn" w:date="2023-01-17T15:24:00Z"/>
                <w:rFonts w:ascii="Times New Roman" w:eastAsia="Times New Roman" w:hAnsi="Times New Roman" w:cs="Times New Roman"/>
                <w:i/>
                <w:iCs/>
                <w:sz w:val="24"/>
                <w:szCs w:val="24"/>
              </w:rPr>
            </w:pPr>
            <w:del w:id="331" w:author="Barnhart, Katheryn" w:date="2023-01-17T15:24:00Z">
              <w:r w:rsidDel="006A0D64">
                <w:rPr>
                  <w:rFonts w:ascii="Calibri" w:eastAsia="Times New Roman" w:hAnsi="Calibri" w:cs="Calibri"/>
                  <w:i/>
                  <w:iCs/>
                </w:rPr>
                <w:delText>Indicator to be developed from current GIT funding project</w:delText>
              </w:r>
              <w:r w:rsidRPr="000B2EE4" w:rsidDel="006A0D64">
                <w:rPr>
                  <w:rFonts w:ascii="Calibri" w:eastAsia="Times New Roman" w:hAnsi="Calibri" w:cs="Calibri"/>
                  <w:i/>
                  <w:iCs/>
                </w:rPr>
                <w:delText> </w:delText>
              </w:r>
            </w:del>
          </w:p>
        </w:tc>
        <w:tc>
          <w:tcPr>
            <w:tcW w:w="1980" w:type="dxa"/>
            <w:tcBorders>
              <w:top w:val="nil"/>
              <w:left w:val="nil"/>
              <w:bottom w:val="single" w:sz="6" w:space="0" w:color="auto"/>
              <w:right w:val="single" w:sz="6" w:space="0" w:color="auto"/>
            </w:tcBorders>
            <w:shd w:val="clear" w:color="auto" w:fill="auto"/>
            <w:tcPrChange w:id="332"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2B08310E" w14:textId="3BFCA85C" w:rsidR="009662B9" w:rsidRPr="00623CE5" w:rsidDel="006A0D64" w:rsidRDefault="009662B9" w:rsidP="00623CE5">
            <w:pPr>
              <w:spacing w:after="0" w:line="240" w:lineRule="auto"/>
              <w:jc w:val="center"/>
              <w:textAlignment w:val="baseline"/>
              <w:rPr>
                <w:del w:id="333" w:author="Barnhart, Katheryn" w:date="2023-01-17T15:24:00Z"/>
                <w:rFonts w:ascii="Calibri" w:eastAsia="Times New Roman" w:hAnsi="Calibri" w:cs="Calibri"/>
              </w:rPr>
            </w:pPr>
            <w:del w:id="334" w:author="Barnhart, Katheryn" w:date="2023-01-17T15:24:00Z">
              <w:r w:rsidDel="006A0D64">
                <w:rPr>
                  <w:rFonts w:ascii="Calibri" w:eastAsia="Times New Roman" w:hAnsi="Calibri" w:cs="Calibri"/>
                </w:rPr>
                <w:delText>2023</w:delText>
              </w:r>
            </w:del>
          </w:p>
        </w:tc>
      </w:tr>
      <w:tr w:rsidR="00BE660A" w:rsidRPr="00623CE5" w:rsidDel="006A0D64" w14:paraId="53A443F5" w14:textId="77777777" w:rsidTr="00866C68">
        <w:tblPrEx>
          <w:tblPrExChange w:id="335" w:author="Barnhart, Katheryn" w:date="2023-01-27T15:44:00Z">
            <w:tblPrEx>
              <w:tblW w:w="17182" w:type="dxa"/>
            </w:tblPrEx>
          </w:tblPrExChange>
        </w:tblPrEx>
        <w:trPr>
          <w:del w:id="336" w:author="Barnhart, Katheryn" w:date="2023-01-17T15:24:00Z"/>
          <w:trPrChange w:id="337"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338"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6A947897" w14:textId="304DD194" w:rsidR="009662B9" w:rsidRPr="00623CE5" w:rsidDel="006A0D64" w:rsidRDefault="009662B9" w:rsidP="00623CE5">
            <w:pPr>
              <w:spacing w:after="0" w:line="240" w:lineRule="auto"/>
              <w:ind w:left="360"/>
              <w:textAlignment w:val="baseline"/>
              <w:rPr>
                <w:del w:id="339" w:author="Barnhart, Katheryn" w:date="2023-01-17T15:24:00Z"/>
                <w:rFonts w:ascii="Times New Roman" w:eastAsia="Times New Roman" w:hAnsi="Times New Roman" w:cs="Times New Roman"/>
                <w:sz w:val="24"/>
                <w:szCs w:val="24"/>
              </w:rPr>
            </w:pPr>
            <w:del w:id="340" w:author="Barnhart, Katheryn" w:date="2023-01-17T15:24:00Z">
              <w:r w:rsidRPr="00623CE5" w:rsidDel="006A0D64">
                <w:rPr>
                  <w:rFonts w:ascii="Calibri" w:eastAsia="Times New Roman" w:hAnsi="Calibri" w:cs="Calibri"/>
                </w:rPr>
                <w:delText> </w:delText>
              </w:r>
            </w:del>
          </w:p>
        </w:tc>
        <w:tc>
          <w:tcPr>
            <w:tcW w:w="3776" w:type="dxa"/>
            <w:tcBorders>
              <w:top w:val="nil"/>
              <w:left w:val="nil"/>
              <w:bottom w:val="single" w:sz="6" w:space="0" w:color="auto"/>
              <w:right w:val="single" w:sz="6" w:space="0" w:color="auto"/>
            </w:tcBorders>
            <w:shd w:val="clear" w:color="auto" w:fill="auto"/>
            <w:hideMark/>
            <w:tcPrChange w:id="341"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5CE3323D" w14:textId="74D88352" w:rsidR="009662B9" w:rsidRPr="0016510D" w:rsidDel="006A0D64" w:rsidRDefault="009662B9" w:rsidP="00623CE5">
            <w:pPr>
              <w:numPr>
                <w:ilvl w:val="0"/>
                <w:numId w:val="6"/>
              </w:numPr>
              <w:spacing w:after="0" w:line="240" w:lineRule="auto"/>
              <w:ind w:left="360" w:firstLine="0"/>
              <w:textAlignment w:val="baseline"/>
              <w:rPr>
                <w:del w:id="342" w:author="Barnhart, Katheryn" w:date="2023-01-17T15:24:00Z"/>
                <w:rFonts w:ascii="Calibri" w:eastAsia="Times New Roman" w:hAnsi="Calibri" w:cs="Calibri"/>
              </w:rPr>
            </w:pPr>
            <w:del w:id="343" w:author="Barnhart, Katheryn" w:date="2023-01-17T15:24:00Z">
              <w:r w:rsidRPr="0016510D" w:rsidDel="006A0D64">
                <w:rPr>
                  <w:rFonts w:ascii="Calibri" w:eastAsia="Times New Roman" w:hAnsi="Calibri" w:cs="Calibri"/>
                </w:rPr>
                <w:delText>Black Duck (Habitat-based indicator) and Wetlands</w:delText>
              </w:r>
            </w:del>
          </w:p>
        </w:tc>
        <w:tc>
          <w:tcPr>
            <w:tcW w:w="900" w:type="dxa"/>
            <w:tcBorders>
              <w:top w:val="single" w:sz="6" w:space="0" w:color="auto"/>
              <w:left w:val="nil"/>
              <w:bottom w:val="single" w:sz="6" w:space="0" w:color="auto"/>
              <w:right w:val="single" w:sz="4" w:space="0" w:color="auto"/>
            </w:tcBorders>
            <w:shd w:val="clear" w:color="auto" w:fill="auto"/>
            <w:tcPrChange w:id="344"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4C0DF5C" w14:textId="3132D2FB" w:rsidR="009662B9" w:rsidRPr="00623CE5" w:rsidDel="006A0D64" w:rsidRDefault="009662B9" w:rsidP="00623CE5">
            <w:pPr>
              <w:spacing w:after="0" w:line="240" w:lineRule="auto"/>
              <w:jc w:val="center"/>
              <w:textAlignment w:val="baseline"/>
              <w:rPr>
                <w:del w:id="345"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346"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130B31E5" w14:textId="4CF560C0" w:rsidR="009662B9" w:rsidRPr="00623CE5" w:rsidDel="006A0D64" w:rsidRDefault="009662B9" w:rsidP="00623CE5">
            <w:pPr>
              <w:spacing w:after="0" w:line="240" w:lineRule="auto"/>
              <w:jc w:val="center"/>
              <w:textAlignment w:val="baseline"/>
              <w:rPr>
                <w:del w:id="347" w:author="Barnhart, Katheryn" w:date="2023-01-17T15:24:00Z"/>
                <w:rFonts w:ascii="Times New Roman" w:eastAsia="Times New Roman" w:hAnsi="Times New Roman" w:cs="Times New Roman"/>
                <w:sz w:val="24"/>
                <w:szCs w:val="24"/>
              </w:rPr>
            </w:pPr>
            <w:del w:id="348" w:author="Barnhart, Katheryn" w:date="2023-01-17T15:24:00Z">
              <w:r w:rsidRPr="00623CE5" w:rsidDel="006A0D64">
                <w:rPr>
                  <w:rFonts w:ascii="Calibri" w:eastAsia="Times New Roman" w:hAnsi="Calibri" w:cs="Calibri"/>
                </w:rPr>
                <w:delText> </w:delText>
              </w:r>
            </w:del>
          </w:p>
        </w:tc>
        <w:tc>
          <w:tcPr>
            <w:tcW w:w="1620" w:type="dxa"/>
            <w:tcBorders>
              <w:top w:val="nil"/>
              <w:left w:val="nil"/>
              <w:bottom w:val="single" w:sz="6" w:space="0" w:color="auto"/>
              <w:right w:val="single" w:sz="6" w:space="0" w:color="auto"/>
            </w:tcBorders>
            <w:shd w:val="clear" w:color="auto" w:fill="auto"/>
            <w:hideMark/>
            <w:tcPrChange w:id="349"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2F85C89A" w14:textId="3467042B" w:rsidR="009662B9" w:rsidRPr="00623CE5" w:rsidDel="006A0D64" w:rsidRDefault="009662B9" w:rsidP="00623CE5">
            <w:pPr>
              <w:spacing w:after="0" w:line="240" w:lineRule="auto"/>
              <w:jc w:val="center"/>
              <w:textAlignment w:val="baseline"/>
              <w:rPr>
                <w:del w:id="350" w:author="Barnhart, Katheryn" w:date="2023-01-17T15:24:00Z"/>
                <w:rFonts w:ascii="Times New Roman" w:eastAsia="Times New Roman" w:hAnsi="Times New Roman" w:cs="Times New Roman"/>
                <w:sz w:val="24"/>
                <w:szCs w:val="24"/>
              </w:rPr>
            </w:pPr>
            <w:del w:id="351" w:author="Barnhart, Katheryn" w:date="2023-01-17T15:24:00Z">
              <w:r w:rsidDel="006A0D64">
                <w:rPr>
                  <w:rFonts w:ascii="Calibri" w:eastAsia="Times New Roman" w:hAnsi="Calibri" w:cs="Calibri"/>
                </w:rPr>
                <w:delText>Chris Guy</w:delText>
              </w:r>
              <w:r w:rsidRPr="00623CE5" w:rsidDel="006A0D64">
                <w:rPr>
                  <w:rFonts w:ascii="Calibri" w:eastAsia="Times New Roman" w:hAnsi="Calibri" w:cs="Calibri"/>
                </w:rPr>
                <w:delText xml:space="preserve"> and </w:delText>
              </w:r>
              <w:r w:rsidDel="006A0D64">
                <w:rPr>
                  <w:rFonts w:ascii="Calibri" w:eastAsia="Times New Roman" w:hAnsi="Calibri" w:cs="Calibri"/>
                </w:rPr>
                <w:delText>Katlyn Fuentes</w:delText>
              </w:r>
            </w:del>
          </w:p>
        </w:tc>
        <w:tc>
          <w:tcPr>
            <w:tcW w:w="3150" w:type="dxa"/>
            <w:tcBorders>
              <w:top w:val="single" w:sz="6" w:space="0" w:color="auto"/>
              <w:left w:val="nil"/>
              <w:bottom w:val="single" w:sz="6" w:space="0" w:color="auto"/>
              <w:right w:val="single" w:sz="4" w:space="0" w:color="auto"/>
            </w:tcBorders>
            <w:shd w:val="clear" w:color="auto" w:fill="auto"/>
            <w:tcPrChange w:id="352"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34F44285" w14:textId="77777777" w:rsidR="009662B9" w:rsidRPr="001E6C6F" w:rsidDel="006A0D64" w:rsidRDefault="009662B9" w:rsidP="000B2EE4">
            <w:pPr>
              <w:spacing w:after="0" w:line="240" w:lineRule="auto"/>
              <w:textAlignment w:val="baseline"/>
              <w:rPr>
                <w:rFonts w:ascii="Calibri" w:eastAsia="Times New Roman" w:hAnsi="Calibri" w:cs="Calibri"/>
                <w:rPrChange w:id="353"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Change w:id="354"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3A6D8E71" w14:textId="305E83D5" w:rsidR="009662B9" w:rsidRPr="000B2EE4" w:rsidDel="006A0D64" w:rsidRDefault="009662B9" w:rsidP="00623CE5">
            <w:pPr>
              <w:spacing w:after="0" w:line="240" w:lineRule="auto"/>
              <w:jc w:val="center"/>
              <w:textAlignment w:val="baseline"/>
              <w:rPr>
                <w:del w:id="355" w:author="Barnhart, Katheryn" w:date="2023-01-17T15:24:00Z"/>
                <w:rFonts w:ascii="Times New Roman" w:eastAsia="Times New Roman" w:hAnsi="Times New Roman" w:cs="Times New Roman"/>
                <w:i/>
                <w:iCs/>
                <w:sz w:val="24"/>
                <w:szCs w:val="24"/>
              </w:rPr>
            </w:pPr>
            <w:del w:id="356" w:author="Barnhart, Katheryn" w:date="2023-01-17T15:24:00Z">
              <w:r w:rsidRPr="000B2EE4" w:rsidDel="006A0D64">
                <w:rPr>
                  <w:rFonts w:ascii="Calibri" w:eastAsia="Times New Roman" w:hAnsi="Calibri" w:cs="Calibri"/>
                  <w:i/>
                  <w:iCs/>
                </w:rPr>
                <w:delText> </w:delText>
              </w:r>
              <w:r w:rsidDel="006A0D64">
                <w:rPr>
                  <w:rFonts w:ascii="Calibri" w:eastAsia="Times New Roman" w:hAnsi="Calibri" w:cs="Calibri"/>
                  <w:i/>
                  <w:iCs/>
                </w:rPr>
                <w:delText>Tool developed. Plans to leverage contract work for updating indicator</w:delText>
              </w:r>
            </w:del>
          </w:p>
        </w:tc>
        <w:tc>
          <w:tcPr>
            <w:tcW w:w="1980" w:type="dxa"/>
            <w:tcBorders>
              <w:top w:val="nil"/>
              <w:left w:val="nil"/>
              <w:bottom w:val="single" w:sz="6" w:space="0" w:color="auto"/>
              <w:right w:val="single" w:sz="6" w:space="0" w:color="auto"/>
            </w:tcBorders>
            <w:shd w:val="clear" w:color="auto" w:fill="auto"/>
            <w:tcPrChange w:id="357"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0C1199AE" w14:textId="7E4FFBEB" w:rsidR="009662B9" w:rsidRPr="00623CE5" w:rsidDel="006A0D64" w:rsidRDefault="009662B9" w:rsidP="00623CE5">
            <w:pPr>
              <w:spacing w:after="0" w:line="240" w:lineRule="auto"/>
              <w:jc w:val="center"/>
              <w:textAlignment w:val="baseline"/>
              <w:rPr>
                <w:del w:id="358" w:author="Barnhart, Katheryn" w:date="2023-01-17T15:24:00Z"/>
                <w:rFonts w:ascii="Calibri" w:eastAsia="Times New Roman" w:hAnsi="Calibri" w:cs="Calibri"/>
              </w:rPr>
            </w:pPr>
            <w:del w:id="359" w:author="Barnhart, Katheryn" w:date="2023-01-17T15:24:00Z">
              <w:r w:rsidDel="006A0D64">
                <w:rPr>
                  <w:rFonts w:ascii="Calibri" w:eastAsia="Times New Roman" w:hAnsi="Calibri" w:cs="Calibri"/>
                </w:rPr>
                <w:delText>April 2023</w:delText>
              </w:r>
            </w:del>
          </w:p>
        </w:tc>
      </w:tr>
      <w:tr w:rsidR="00BE660A" w:rsidRPr="00623CE5" w:rsidDel="006A0D64" w14:paraId="44C3C73A" w14:textId="77777777" w:rsidTr="00866C68">
        <w:tblPrEx>
          <w:tblPrExChange w:id="360" w:author="Barnhart, Katheryn" w:date="2023-01-27T15:44:00Z">
            <w:tblPrEx>
              <w:tblW w:w="17182" w:type="dxa"/>
            </w:tblPrEx>
          </w:tblPrExChange>
        </w:tblPrEx>
        <w:trPr>
          <w:del w:id="361" w:author="Barnhart, Katheryn" w:date="2023-01-17T15:24:00Z"/>
          <w:trPrChange w:id="362"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363"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tcPr>
            </w:tcPrChange>
          </w:tcPr>
          <w:p w14:paraId="7849A841" w14:textId="1EEC80AF" w:rsidR="009662B9" w:rsidRPr="00623CE5" w:rsidDel="006A0D64" w:rsidRDefault="009662B9" w:rsidP="00623CE5">
            <w:pPr>
              <w:spacing w:after="0" w:line="240" w:lineRule="auto"/>
              <w:ind w:left="360"/>
              <w:textAlignment w:val="baseline"/>
              <w:rPr>
                <w:del w:id="364" w:author="Barnhart, Katheryn" w:date="2023-01-17T15:24:00Z"/>
                <w:rFonts w:ascii="Calibri" w:eastAsia="Times New Roman" w:hAnsi="Calibri" w:cs="Calibri"/>
              </w:rPr>
            </w:pPr>
          </w:p>
        </w:tc>
        <w:tc>
          <w:tcPr>
            <w:tcW w:w="3776" w:type="dxa"/>
            <w:tcBorders>
              <w:top w:val="nil"/>
              <w:left w:val="nil"/>
              <w:bottom w:val="single" w:sz="6" w:space="0" w:color="auto"/>
              <w:right w:val="single" w:sz="6" w:space="0" w:color="auto"/>
            </w:tcBorders>
            <w:shd w:val="clear" w:color="auto" w:fill="auto"/>
            <w:tcPrChange w:id="365"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tcPr>
            </w:tcPrChange>
          </w:tcPr>
          <w:p w14:paraId="3CC8C90A" w14:textId="251AD4A9" w:rsidR="009662B9" w:rsidRPr="0016510D" w:rsidDel="006A0D64" w:rsidRDefault="009662B9" w:rsidP="00623CE5">
            <w:pPr>
              <w:numPr>
                <w:ilvl w:val="0"/>
                <w:numId w:val="6"/>
              </w:numPr>
              <w:spacing w:after="0" w:line="240" w:lineRule="auto"/>
              <w:ind w:left="360" w:firstLine="0"/>
              <w:textAlignment w:val="baseline"/>
              <w:rPr>
                <w:del w:id="366" w:author="Barnhart, Katheryn" w:date="2023-01-17T15:24:00Z"/>
                <w:rFonts w:ascii="Calibri" w:eastAsia="Times New Roman" w:hAnsi="Calibri" w:cs="Calibri"/>
              </w:rPr>
            </w:pPr>
            <w:del w:id="367" w:author="Barnhart, Katheryn" w:date="2023-01-17T15:24:00Z">
              <w:r w:rsidRPr="0016510D" w:rsidDel="006A0D64">
                <w:rPr>
                  <w:rFonts w:ascii="Calibri" w:eastAsia="Times New Roman" w:hAnsi="Calibri" w:cs="Calibri"/>
                </w:rPr>
                <w:delText>Wetlands</w:delText>
              </w:r>
            </w:del>
          </w:p>
        </w:tc>
        <w:tc>
          <w:tcPr>
            <w:tcW w:w="900" w:type="dxa"/>
            <w:tcBorders>
              <w:top w:val="single" w:sz="6" w:space="0" w:color="auto"/>
              <w:left w:val="nil"/>
              <w:bottom w:val="single" w:sz="6" w:space="0" w:color="auto"/>
              <w:right w:val="single" w:sz="4" w:space="0" w:color="auto"/>
            </w:tcBorders>
            <w:shd w:val="clear" w:color="auto" w:fill="auto"/>
            <w:tcPrChange w:id="368"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5ABFF639" w14:textId="115D10B8" w:rsidR="009662B9" w:rsidRPr="00623CE5" w:rsidDel="006A0D64" w:rsidRDefault="009662B9" w:rsidP="00623CE5">
            <w:pPr>
              <w:spacing w:after="0" w:line="240" w:lineRule="auto"/>
              <w:jc w:val="center"/>
              <w:textAlignment w:val="baseline"/>
              <w:rPr>
                <w:del w:id="369"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tcPrChange w:id="370"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7DD54F2F" w14:textId="3A571499" w:rsidR="009662B9" w:rsidRPr="00623CE5" w:rsidDel="006A0D64" w:rsidRDefault="009662B9" w:rsidP="00623CE5">
            <w:pPr>
              <w:spacing w:after="0" w:line="240" w:lineRule="auto"/>
              <w:jc w:val="center"/>
              <w:textAlignment w:val="baseline"/>
              <w:rPr>
                <w:del w:id="371" w:author="Barnhart, Katheryn" w:date="2023-01-17T15:24:00Z"/>
                <w:rFonts w:ascii="Calibri" w:eastAsia="Times New Roman" w:hAnsi="Calibri" w:cs="Calibri"/>
              </w:rPr>
            </w:pPr>
          </w:p>
        </w:tc>
        <w:tc>
          <w:tcPr>
            <w:tcW w:w="1620" w:type="dxa"/>
            <w:tcBorders>
              <w:top w:val="nil"/>
              <w:left w:val="nil"/>
              <w:bottom w:val="single" w:sz="6" w:space="0" w:color="auto"/>
              <w:right w:val="single" w:sz="6" w:space="0" w:color="auto"/>
            </w:tcBorders>
            <w:shd w:val="clear" w:color="auto" w:fill="auto"/>
            <w:tcPrChange w:id="372"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tcPr>
            </w:tcPrChange>
          </w:tcPr>
          <w:p w14:paraId="7B4BB402" w14:textId="56352C28" w:rsidR="009662B9" w:rsidDel="006A0D64" w:rsidRDefault="009662B9" w:rsidP="00623CE5">
            <w:pPr>
              <w:spacing w:after="0" w:line="240" w:lineRule="auto"/>
              <w:jc w:val="center"/>
              <w:textAlignment w:val="baseline"/>
              <w:rPr>
                <w:del w:id="373" w:author="Barnhart, Katheryn" w:date="2023-01-17T15:24:00Z"/>
                <w:rFonts w:ascii="Calibri" w:eastAsia="Times New Roman" w:hAnsi="Calibri" w:cs="Calibri"/>
              </w:rPr>
            </w:pPr>
            <w:del w:id="374" w:author="Barnhart, Katheryn" w:date="2023-01-17T15:24:00Z">
              <w:r w:rsidDel="006A0D64">
                <w:rPr>
                  <w:rFonts w:ascii="Calibri" w:eastAsia="Times New Roman" w:hAnsi="Calibri" w:cs="Calibri"/>
                </w:rPr>
                <w:delText>Chris Guy</w:delText>
              </w:r>
              <w:r w:rsidRPr="00623CE5" w:rsidDel="006A0D64">
                <w:rPr>
                  <w:rFonts w:ascii="Calibri" w:eastAsia="Times New Roman" w:hAnsi="Calibri" w:cs="Calibri"/>
                </w:rPr>
                <w:delText xml:space="preserve"> and </w:delText>
              </w:r>
              <w:r w:rsidDel="006A0D64">
                <w:rPr>
                  <w:rFonts w:ascii="Calibri" w:eastAsia="Times New Roman" w:hAnsi="Calibri" w:cs="Calibri"/>
                </w:rPr>
                <w:delText>Katlyn Fuentes</w:delText>
              </w:r>
            </w:del>
          </w:p>
        </w:tc>
        <w:tc>
          <w:tcPr>
            <w:tcW w:w="3150" w:type="dxa"/>
            <w:tcBorders>
              <w:top w:val="single" w:sz="6" w:space="0" w:color="auto"/>
              <w:left w:val="nil"/>
              <w:bottom w:val="single" w:sz="6" w:space="0" w:color="auto"/>
              <w:right w:val="single" w:sz="4" w:space="0" w:color="auto"/>
            </w:tcBorders>
            <w:shd w:val="clear" w:color="auto" w:fill="auto"/>
            <w:tcPrChange w:id="375"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DE75324" w14:textId="77777777" w:rsidR="009662B9" w:rsidRPr="001E6C6F" w:rsidDel="006A0D64" w:rsidRDefault="009662B9" w:rsidP="000B2EE4">
            <w:pPr>
              <w:spacing w:after="0" w:line="240" w:lineRule="auto"/>
              <w:textAlignment w:val="baseline"/>
              <w:rPr>
                <w:rFonts w:ascii="Calibri" w:eastAsia="Times New Roman" w:hAnsi="Calibri" w:cs="Calibri"/>
                <w:rPrChange w:id="376"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tcPrChange w:id="377"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tcPr>
            </w:tcPrChange>
          </w:tcPr>
          <w:p w14:paraId="2245AD56" w14:textId="77366C58" w:rsidR="009662B9" w:rsidRPr="000B2EE4" w:rsidDel="006A0D64" w:rsidRDefault="009662B9" w:rsidP="00623CE5">
            <w:pPr>
              <w:spacing w:after="0" w:line="240" w:lineRule="auto"/>
              <w:jc w:val="center"/>
              <w:textAlignment w:val="baseline"/>
              <w:rPr>
                <w:del w:id="378" w:author="Barnhart, Katheryn" w:date="2023-01-17T15:24:00Z"/>
                <w:rFonts w:ascii="Calibri" w:eastAsia="Times New Roman" w:hAnsi="Calibri" w:cs="Calibri"/>
                <w:i/>
                <w:iCs/>
              </w:rPr>
            </w:pPr>
            <w:del w:id="379" w:author="Barnhart, Katheryn" w:date="2023-01-17T15:24:00Z">
              <w:r w:rsidDel="006A0D64">
                <w:rPr>
                  <w:rFonts w:ascii="Calibri" w:eastAsia="Times New Roman" w:hAnsi="Calibri" w:cs="Calibri"/>
                  <w:i/>
                  <w:iCs/>
                </w:rPr>
                <w:delText>Tool in development through contract. Discussion needed to determine plan for future update</w:delText>
              </w:r>
              <w:r w:rsidRPr="00EB007B" w:rsidDel="006A0D64">
                <w:rPr>
                  <w:rFonts w:ascii="Calibri" w:eastAsia="Times New Roman" w:hAnsi="Calibri" w:cs="Calibri"/>
                  <w:i/>
                  <w:iCs/>
                </w:rPr>
                <w:delText> </w:delText>
              </w:r>
            </w:del>
          </w:p>
        </w:tc>
        <w:tc>
          <w:tcPr>
            <w:tcW w:w="1980" w:type="dxa"/>
            <w:tcBorders>
              <w:top w:val="nil"/>
              <w:left w:val="nil"/>
              <w:bottom w:val="single" w:sz="6" w:space="0" w:color="auto"/>
              <w:right w:val="single" w:sz="6" w:space="0" w:color="auto"/>
            </w:tcBorders>
            <w:shd w:val="clear" w:color="auto" w:fill="auto"/>
            <w:tcPrChange w:id="380"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56EBD1AE" w14:textId="1C2BA2C9" w:rsidR="009662B9" w:rsidRPr="00623CE5" w:rsidDel="006A0D64" w:rsidRDefault="009662B9" w:rsidP="00623CE5">
            <w:pPr>
              <w:spacing w:after="0" w:line="240" w:lineRule="auto"/>
              <w:jc w:val="center"/>
              <w:textAlignment w:val="baseline"/>
              <w:rPr>
                <w:del w:id="381" w:author="Barnhart, Katheryn" w:date="2023-01-17T15:24:00Z"/>
                <w:rFonts w:ascii="Calibri" w:eastAsia="Times New Roman" w:hAnsi="Calibri" w:cs="Calibri"/>
              </w:rPr>
            </w:pPr>
            <w:del w:id="382" w:author="Barnhart, Katheryn" w:date="2023-01-17T15:24:00Z">
              <w:r w:rsidDel="006A0D64">
                <w:rPr>
                  <w:rFonts w:ascii="Calibri" w:eastAsia="Times New Roman" w:hAnsi="Calibri" w:cs="Calibri"/>
                </w:rPr>
                <w:delText>April 2023</w:delText>
              </w:r>
            </w:del>
          </w:p>
        </w:tc>
      </w:tr>
      <w:tr w:rsidR="00BE660A" w:rsidRPr="00623CE5" w:rsidDel="006A0D64" w14:paraId="4F4A31EB" w14:textId="77777777" w:rsidTr="00866C68">
        <w:tblPrEx>
          <w:tblPrExChange w:id="383" w:author="Barnhart, Katheryn" w:date="2023-01-27T15:44:00Z">
            <w:tblPrEx>
              <w:tblW w:w="17182" w:type="dxa"/>
            </w:tblPrEx>
          </w:tblPrExChange>
        </w:tblPrEx>
        <w:trPr>
          <w:del w:id="384" w:author="Barnhart, Katheryn" w:date="2023-01-17T15:24:00Z"/>
          <w:trPrChange w:id="385"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386"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14770369" w14:textId="729764C1" w:rsidR="009662B9" w:rsidRPr="00623CE5" w:rsidDel="006A0D64" w:rsidRDefault="009662B9" w:rsidP="00623CE5">
            <w:pPr>
              <w:spacing w:after="0" w:line="240" w:lineRule="auto"/>
              <w:ind w:left="360"/>
              <w:textAlignment w:val="baseline"/>
              <w:rPr>
                <w:del w:id="387" w:author="Barnhart, Katheryn" w:date="2023-01-17T15:24:00Z"/>
                <w:rFonts w:ascii="Times New Roman" w:eastAsia="Times New Roman" w:hAnsi="Times New Roman" w:cs="Times New Roman"/>
                <w:sz w:val="24"/>
                <w:szCs w:val="24"/>
              </w:rPr>
            </w:pPr>
            <w:del w:id="388" w:author="Barnhart, Katheryn" w:date="2023-01-17T15:24:00Z">
              <w:r w:rsidRPr="00623CE5" w:rsidDel="006A0D64">
                <w:rPr>
                  <w:rFonts w:ascii="Calibri" w:eastAsia="Times New Roman" w:hAnsi="Calibri" w:cs="Calibri"/>
                </w:rPr>
                <w:delText> </w:delText>
              </w:r>
            </w:del>
          </w:p>
        </w:tc>
        <w:tc>
          <w:tcPr>
            <w:tcW w:w="3776" w:type="dxa"/>
            <w:tcBorders>
              <w:top w:val="nil"/>
              <w:left w:val="nil"/>
              <w:bottom w:val="single" w:sz="6" w:space="0" w:color="auto"/>
              <w:right w:val="single" w:sz="6" w:space="0" w:color="auto"/>
            </w:tcBorders>
            <w:shd w:val="clear" w:color="auto" w:fill="auto"/>
            <w:hideMark/>
            <w:tcPrChange w:id="389"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34CA7CA8" w14:textId="66765DEF" w:rsidR="009662B9" w:rsidRPr="0016510D" w:rsidDel="006A0D64" w:rsidRDefault="009662B9" w:rsidP="00623CE5">
            <w:pPr>
              <w:numPr>
                <w:ilvl w:val="0"/>
                <w:numId w:val="7"/>
              </w:numPr>
              <w:spacing w:after="0" w:line="240" w:lineRule="auto"/>
              <w:ind w:left="360" w:firstLine="0"/>
              <w:textAlignment w:val="baseline"/>
              <w:rPr>
                <w:del w:id="390" w:author="Barnhart, Katheryn" w:date="2023-01-17T15:24:00Z"/>
                <w:rFonts w:ascii="Calibri" w:eastAsia="Times New Roman" w:hAnsi="Calibri" w:cs="Calibri"/>
              </w:rPr>
            </w:pPr>
            <w:del w:id="391" w:author="Barnhart, Katheryn" w:date="2023-01-17T15:24:00Z">
              <w:r w:rsidRPr="0016510D" w:rsidDel="006A0D64">
                <w:rPr>
                  <w:rFonts w:ascii="Calibri" w:eastAsia="Times New Roman" w:hAnsi="Calibri" w:cs="Calibri"/>
                </w:rPr>
                <w:delText>Water Quality Standards Attainment (addition to current indicator) </w:delText>
              </w:r>
            </w:del>
          </w:p>
        </w:tc>
        <w:tc>
          <w:tcPr>
            <w:tcW w:w="900" w:type="dxa"/>
            <w:tcBorders>
              <w:top w:val="single" w:sz="6" w:space="0" w:color="auto"/>
              <w:left w:val="nil"/>
              <w:bottom w:val="single" w:sz="6" w:space="0" w:color="auto"/>
              <w:right w:val="single" w:sz="4" w:space="0" w:color="auto"/>
            </w:tcBorders>
            <w:shd w:val="clear" w:color="auto" w:fill="auto"/>
            <w:tcPrChange w:id="392"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2542C1EF" w14:textId="65FE8FFC" w:rsidR="009662B9" w:rsidRPr="00623CE5" w:rsidDel="006A0D64" w:rsidRDefault="009662B9" w:rsidP="00623CE5">
            <w:pPr>
              <w:spacing w:after="0" w:line="240" w:lineRule="auto"/>
              <w:jc w:val="center"/>
              <w:textAlignment w:val="baseline"/>
              <w:rPr>
                <w:del w:id="393"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394"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571D04A2" w14:textId="37D03A06" w:rsidR="009662B9" w:rsidRPr="00623CE5" w:rsidDel="006A0D64" w:rsidRDefault="009662B9" w:rsidP="00623CE5">
            <w:pPr>
              <w:spacing w:after="0" w:line="240" w:lineRule="auto"/>
              <w:jc w:val="center"/>
              <w:textAlignment w:val="baseline"/>
              <w:rPr>
                <w:del w:id="395" w:author="Barnhart, Katheryn" w:date="2023-01-17T15:24:00Z"/>
                <w:rFonts w:ascii="Times New Roman" w:eastAsia="Times New Roman" w:hAnsi="Times New Roman" w:cs="Times New Roman"/>
                <w:sz w:val="24"/>
                <w:szCs w:val="24"/>
              </w:rPr>
            </w:pPr>
            <w:del w:id="396" w:author="Barnhart, Katheryn" w:date="2023-01-17T15:24:00Z">
              <w:r w:rsidRPr="00623CE5" w:rsidDel="006A0D64">
                <w:rPr>
                  <w:rFonts w:ascii="Calibri" w:eastAsia="Times New Roman" w:hAnsi="Calibri" w:cs="Calibri"/>
                </w:rPr>
                <w:delText> </w:delText>
              </w:r>
            </w:del>
          </w:p>
        </w:tc>
        <w:tc>
          <w:tcPr>
            <w:tcW w:w="1620" w:type="dxa"/>
            <w:tcBorders>
              <w:top w:val="nil"/>
              <w:left w:val="nil"/>
              <w:bottom w:val="single" w:sz="6" w:space="0" w:color="auto"/>
              <w:right w:val="single" w:sz="6" w:space="0" w:color="auto"/>
            </w:tcBorders>
            <w:shd w:val="clear" w:color="auto" w:fill="auto"/>
            <w:hideMark/>
            <w:tcPrChange w:id="397"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0F479F42" w14:textId="43AF15EA" w:rsidR="009662B9" w:rsidRPr="00623CE5" w:rsidDel="006A0D64" w:rsidRDefault="009662B9" w:rsidP="00623CE5">
            <w:pPr>
              <w:spacing w:after="0" w:line="240" w:lineRule="auto"/>
              <w:jc w:val="center"/>
              <w:textAlignment w:val="baseline"/>
              <w:rPr>
                <w:del w:id="398" w:author="Barnhart, Katheryn" w:date="2023-01-17T15:24:00Z"/>
                <w:rFonts w:ascii="Times New Roman" w:eastAsia="Times New Roman" w:hAnsi="Times New Roman" w:cs="Times New Roman"/>
                <w:sz w:val="24"/>
                <w:szCs w:val="24"/>
              </w:rPr>
            </w:pPr>
            <w:del w:id="399" w:author="Barnhart, Katheryn" w:date="2023-01-17T15:24:00Z">
              <w:r w:rsidRPr="00623CE5" w:rsidDel="006A0D64">
                <w:rPr>
                  <w:rFonts w:ascii="Calibri" w:eastAsia="Times New Roman" w:hAnsi="Calibri" w:cs="Calibri"/>
                </w:rPr>
                <w:delText>Peter Tango and Qian Zhang</w:delText>
              </w:r>
              <w:r w:rsidDel="006A0D64">
                <w:rPr>
                  <w:rFonts w:ascii="Calibri" w:eastAsia="Times New Roman" w:hAnsi="Calibri" w:cs="Calibri"/>
                </w:rPr>
                <w:delText>, Breck Sullivan</w:delText>
              </w:r>
            </w:del>
          </w:p>
        </w:tc>
        <w:tc>
          <w:tcPr>
            <w:tcW w:w="3150" w:type="dxa"/>
            <w:tcBorders>
              <w:top w:val="single" w:sz="6" w:space="0" w:color="auto"/>
              <w:left w:val="nil"/>
              <w:bottom w:val="single" w:sz="6" w:space="0" w:color="auto"/>
              <w:right w:val="single" w:sz="4" w:space="0" w:color="auto"/>
            </w:tcBorders>
            <w:shd w:val="clear" w:color="auto" w:fill="auto"/>
            <w:tcPrChange w:id="400"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1315E7F" w14:textId="77777777" w:rsidR="009662B9" w:rsidRPr="001E6C6F" w:rsidDel="006A0D64" w:rsidRDefault="009662B9" w:rsidP="000B2EE4">
            <w:pPr>
              <w:spacing w:after="0" w:line="240" w:lineRule="auto"/>
              <w:textAlignment w:val="baseline"/>
              <w:rPr>
                <w:rFonts w:ascii="Calibri" w:eastAsia="Times New Roman" w:hAnsi="Calibri" w:cs="Calibri"/>
                <w:rPrChange w:id="401"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Change w:id="402"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49B569BD" w14:textId="3C5DAFE3" w:rsidR="009662B9" w:rsidRPr="00FC0195" w:rsidDel="006A0D64" w:rsidRDefault="009662B9" w:rsidP="00623CE5">
            <w:pPr>
              <w:spacing w:after="0" w:line="240" w:lineRule="auto"/>
              <w:jc w:val="center"/>
              <w:textAlignment w:val="baseline"/>
              <w:rPr>
                <w:del w:id="403" w:author="Barnhart, Katheryn" w:date="2023-01-17T15:24:00Z"/>
                <w:rFonts w:ascii="Calibri" w:eastAsia="Times New Roman" w:hAnsi="Calibri" w:cs="Calibri"/>
                <w:i/>
                <w:iCs/>
              </w:rPr>
            </w:pPr>
            <w:del w:id="404" w:author="Barnhart, Katheryn" w:date="2023-01-17T15:24:00Z">
              <w:r w:rsidRPr="00FC0195" w:rsidDel="006A0D64">
                <w:rPr>
                  <w:rFonts w:ascii="Calibri" w:eastAsia="Times New Roman" w:hAnsi="Calibri" w:cs="Calibri"/>
                  <w:i/>
                  <w:iCs/>
                </w:rPr>
                <w:delText xml:space="preserve">Metric under revision after presentation to STWG  </w:delText>
              </w:r>
            </w:del>
          </w:p>
        </w:tc>
        <w:tc>
          <w:tcPr>
            <w:tcW w:w="1980" w:type="dxa"/>
            <w:tcBorders>
              <w:top w:val="nil"/>
              <w:left w:val="nil"/>
              <w:bottom w:val="single" w:sz="6" w:space="0" w:color="auto"/>
              <w:right w:val="single" w:sz="6" w:space="0" w:color="auto"/>
            </w:tcBorders>
            <w:shd w:val="clear" w:color="auto" w:fill="auto"/>
            <w:tcPrChange w:id="405"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07CC2B47" w14:textId="0F786A8C" w:rsidR="009662B9" w:rsidRPr="00623CE5" w:rsidDel="006A0D64" w:rsidRDefault="009662B9" w:rsidP="00623CE5">
            <w:pPr>
              <w:spacing w:after="0" w:line="240" w:lineRule="auto"/>
              <w:jc w:val="center"/>
              <w:textAlignment w:val="baseline"/>
              <w:rPr>
                <w:del w:id="406" w:author="Barnhart, Katheryn" w:date="2023-01-17T15:24:00Z"/>
                <w:rFonts w:ascii="Calibri" w:eastAsia="Times New Roman" w:hAnsi="Calibri" w:cs="Calibri"/>
              </w:rPr>
            </w:pPr>
            <w:del w:id="407" w:author="Barnhart, Katheryn" w:date="2023-01-17T15:24:00Z">
              <w:r w:rsidDel="006A0D64">
                <w:rPr>
                  <w:rFonts w:ascii="Calibri" w:eastAsia="Times New Roman" w:hAnsi="Calibri" w:cs="Calibri"/>
                </w:rPr>
                <w:delText>Late 2022</w:delText>
              </w:r>
            </w:del>
          </w:p>
        </w:tc>
      </w:tr>
      <w:tr w:rsidR="00866C68" w:rsidRPr="00623CE5" w:rsidDel="006A0D64" w14:paraId="425AC12E" w14:textId="77777777" w:rsidTr="00866C68">
        <w:trPr>
          <w:del w:id="408" w:author="Barnhart, Katheryn" w:date="2023-01-17T15:24:00Z"/>
        </w:trPr>
        <w:tc>
          <w:tcPr>
            <w:tcW w:w="806" w:type="dxa"/>
            <w:tcBorders>
              <w:top w:val="nil"/>
              <w:left w:val="single" w:sz="6" w:space="0" w:color="auto"/>
              <w:bottom w:val="single" w:sz="6" w:space="0" w:color="auto"/>
              <w:right w:val="single" w:sz="6" w:space="0" w:color="auto"/>
            </w:tcBorders>
            <w:shd w:val="clear" w:color="auto" w:fill="auto"/>
            <w:hideMark/>
          </w:tcPr>
          <w:p w14:paraId="39A897A6" w14:textId="3663A4CA" w:rsidR="009662B9" w:rsidRPr="00623CE5" w:rsidDel="006A0D64" w:rsidRDefault="009662B9" w:rsidP="00623CE5">
            <w:pPr>
              <w:spacing w:after="0" w:line="240" w:lineRule="auto"/>
              <w:ind w:left="360"/>
              <w:textAlignment w:val="baseline"/>
              <w:rPr>
                <w:del w:id="409" w:author="Barnhart, Katheryn" w:date="2023-01-17T15:24:00Z"/>
                <w:rFonts w:ascii="Times New Roman" w:eastAsia="Times New Roman" w:hAnsi="Times New Roman" w:cs="Times New Roman"/>
                <w:sz w:val="24"/>
                <w:szCs w:val="24"/>
              </w:rPr>
            </w:pPr>
            <w:del w:id="410" w:author="Barnhart, Katheryn" w:date="2023-01-17T15:24:00Z">
              <w:r w:rsidRPr="00623CE5" w:rsidDel="006A0D64">
                <w:rPr>
                  <w:rFonts w:ascii="Calibri" w:eastAsia="Times New Roman" w:hAnsi="Calibri" w:cs="Calibri"/>
                </w:rPr>
                <w:delText> </w:delText>
              </w:r>
            </w:del>
          </w:p>
        </w:tc>
        <w:tc>
          <w:tcPr>
            <w:tcW w:w="3776" w:type="dxa"/>
            <w:tcBorders>
              <w:top w:val="nil"/>
              <w:left w:val="nil"/>
              <w:bottom w:val="single" w:sz="6" w:space="0" w:color="auto"/>
              <w:right w:val="single" w:sz="6" w:space="0" w:color="auto"/>
            </w:tcBorders>
            <w:shd w:val="clear" w:color="auto" w:fill="auto"/>
            <w:hideMark/>
          </w:tcPr>
          <w:p w14:paraId="13CE893C" w14:textId="00C62217" w:rsidR="009662B9" w:rsidRPr="0016510D" w:rsidDel="006A0D64" w:rsidRDefault="009662B9" w:rsidP="00623CE5">
            <w:pPr>
              <w:numPr>
                <w:ilvl w:val="0"/>
                <w:numId w:val="8"/>
              </w:numPr>
              <w:spacing w:after="0" w:line="240" w:lineRule="auto"/>
              <w:ind w:left="360" w:firstLine="0"/>
              <w:textAlignment w:val="baseline"/>
              <w:rPr>
                <w:del w:id="411" w:author="Barnhart, Katheryn" w:date="2023-01-17T15:24:00Z"/>
                <w:rFonts w:ascii="Calibri" w:eastAsia="Times New Roman" w:hAnsi="Calibri" w:cs="Calibri"/>
              </w:rPr>
            </w:pPr>
            <w:del w:id="412" w:author="Barnhart, Katheryn" w:date="2023-01-17T15:24:00Z">
              <w:r w:rsidRPr="0016510D" w:rsidDel="006A0D64">
                <w:rPr>
                  <w:rFonts w:ascii="Calibri" w:eastAsia="Times New Roman" w:hAnsi="Calibri" w:cs="Calibri"/>
                </w:rPr>
                <w:delText>Healthy Watersheds </w:delText>
              </w:r>
            </w:del>
          </w:p>
        </w:tc>
        <w:tc>
          <w:tcPr>
            <w:tcW w:w="900" w:type="dxa"/>
            <w:tcBorders>
              <w:top w:val="single" w:sz="6" w:space="0" w:color="auto"/>
              <w:left w:val="nil"/>
              <w:bottom w:val="single" w:sz="6" w:space="0" w:color="auto"/>
              <w:right w:val="single" w:sz="4" w:space="0" w:color="auto"/>
            </w:tcBorders>
            <w:shd w:val="clear" w:color="auto" w:fill="auto"/>
          </w:tcPr>
          <w:p w14:paraId="3B9811B8" w14:textId="4C167C89" w:rsidR="009662B9" w:rsidRPr="00623CE5" w:rsidDel="006A0D64" w:rsidRDefault="009662B9" w:rsidP="00623CE5">
            <w:pPr>
              <w:spacing w:after="0" w:line="240" w:lineRule="auto"/>
              <w:jc w:val="center"/>
              <w:textAlignment w:val="baseline"/>
              <w:rPr>
                <w:del w:id="413"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
          <w:p w14:paraId="757372AC" w14:textId="44B00463" w:rsidR="009662B9" w:rsidRPr="00623CE5" w:rsidDel="006A0D64" w:rsidRDefault="009662B9" w:rsidP="00623CE5">
            <w:pPr>
              <w:spacing w:after="0" w:line="240" w:lineRule="auto"/>
              <w:jc w:val="center"/>
              <w:textAlignment w:val="baseline"/>
              <w:rPr>
                <w:del w:id="414" w:author="Barnhart, Katheryn" w:date="2023-01-17T15:24:00Z"/>
                <w:rFonts w:ascii="Times New Roman" w:eastAsia="Times New Roman" w:hAnsi="Times New Roman" w:cs="Times New Roman"/>
                <w:sz w:val="24"/>
                <w:szCs w:val="24"/>
              </w:rPr>
            </w:pPr>
            <w:del w:id="415" w:author="Barnhart, Katheryn" w:date="2023-01-17T15:24:00Z">
              <w:r w:rsidRPr="00623CE5" w:rsidDel="006A0D64">
                <w:rPr>
                  <w:rFonts w:ascii="Calibri" w:eastAsia="Times New Roman" w:hAnsi="Calibri" w:cs="Calibri"/>
                </w:rPr>
                <w:delText> </w:delText>
              </w:r>
            </w:del>
          </w:p>
        </w:tc>
        <w:tc>
          <w:tcPr>
            <w:tcW w:w="1620" w:type="dxa"/>
            <w:tcBorders>
              <w:top w:val="nil"/>
              <w:left w:val="nil"/>
              <w:bottom w:val="single" w:sz="6" w:space="0" w:color="auto"/>
              <w:right w:val="single" w:sz="6" w:space="0" w:color="auto"/>
            </w:tcBorders>
            <w:shd w:val="clear" w:color="auto" w:fill="auto"/>
            <w:hideMark/>
          </w:tcPr>
          <w:p w14:paraId="6903334F" w14:textId="6DB1A3A0" w:rsidR="009662B9" w:rsidRPr="00623CE5" w:rsidDel="006A0D64" w:rsidRDefault="009662B9" w:rsidP="00623CE5">
            <w:pPr>
              <w:spacing w:after="0" w:line="240" w:lineRule="auto"/>
              <w:jc w:val="center"/>
              <w:textAlignment w:val="baseline"/>
              <w:rPr>
                <w:del w:id="416" w:author="Barnhart, Katheryn" w:date="2023-01-17T15:24:00Z"/>
                <w:rFonts w:ascii="Times New Roman" w:eastAsia="Times New Roman" w:hAnsi="Times New Roman" w:cs="Times New Roman"/>
                <w:sz w:val="24"/>
                <w:szCs w:val="24"/>
              </w:rPr>
            </w:pPr>
            <w:del w:id="417" w:author="Barnhart, Katheryn" w:date="2023-01-17T15:24:00Z">
              <w:r w:rsidRPr="00623CE5" w:rsidDel="006A0D64">
                <w:rPr>
                  <w:rFonts w:ascii="Calibri" w:eastAsia="Times New Roman" w:hAnsi="Calibri" w:cs="Calibri"/>
                </w:rPr>
                <w:delText>Renee Thompson </w:delText>
              </w:r>
            </w:del>
          </w:p>
        </w:tc>
        <w:tc>
          <w:tcPr>
            <w:tcW w:w="3150" w:type="dxa"/>
            <w:tcBorders>
              <w:top w:val="single" w:sz="6" w:space="0" w:color="auto"/>
              <w:left w:val="nil"/>
              <w:bottom w:val="single" w:sz="6" w:space="0" w:color="auto"/>
              <w:right w:val="single" w:sz="4" w:space="0" w:color="auto"/>
            </w:tcBorders>
            <w:shd w:val="clear" w:color="auto" w:fill="auto"/>
          </w:tcPr>
          <w:p w14:paraId="7C239F19" w14:textId="77777777" w:rsidR="009662B9" w:rsidRPr="001E6C6F" w:rsidDel="006A0D64" w:rsidRDefault="009662B9" w:rsidP="000B2EE4">
            <w:pPr>
              <w:spacing w:after="0" w:line="240" w:lineRule="auto"/>
              <w:textAlignment w:val="baseline"/>
              <w:rPr>
                <w:rFonts w:ascii="Calibri" w:eastAsia="Times New Roman" w:hAnsi="Calibri" w:cs="Calibri"/>
                <w:rPrChange w:id="418"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
          <w:p w14:paraId="3AD43D3C" w14:textId="267546A3" w:rsidR="009662B9" w:rsidRPr="00AE2C83" w:rsidDel="006A0D64" w:rsidRDefault="009662B9" w:rsidP="00623CE5">
            <w:pPr>
              <w:spacing w:after="0" w:line="240" w:lineRule="auto"/>
              <w:jc w:val="center"/>
              <w:textAlignment w:val="baseline"/>
              <w:rPr>
                <w:del w:id="419" w:author="Barnhart, Katheryn" w:date="2023-01-17T15:24:00Z"/>
                <w:rFonts w:ascii="Times New Roman" w:eastAsia="Times New Roman" w:hAnsi="Times New Roman" w:cs="Times New Roman"/>
                <w:sz w:val="24"/>
                <w:szCs w:val="24"/>
              </w:rPr>
            </w:pPr>
            <w:del w:id="420" w:author="Barnhart, Katheryn" w:date="2023-01-17T15:24:00Z">
              <w:r w:rsidDel="006A0D64">
                <w:rPr>
                  <w:rFonts w:ascii="Calibri" w:eastAsia="Times New Roman" w:hAnsi="Calibri" w:cs="Calibri"/>
                  <w:i/>
                  <w:iCs/>
                </w:rPr>
                <w:delText xml:space="preserve">Drafted the </w:delText>
              </w:r>
              <w:r w:rsidDel="006A0D64">
                <w:fldChar w:fldCharType="begin"/>
              </w:r>
              <w:r w:rsidDel="006A0D64">
                <w:delInstrText xml:space="preserve"> HYPERLINK "https://gcc02.safelinks.protection.outlook.com/?url=https%3A%2F%2Fgis.chesapeakebay.net%2Fhealthywatersheds%2Fassessment%2F&amp;data=04%7C01%7CBarnhart.Katheryn%40epa.gov%7C0ec8dca34195459c4af208d9c0ab8a5a%7C88b378b367484867acf976aacbeca6a7%7C0%7C0%7C637752666005508988%7CUnknown%7CTWFpbGZsb3d8eyJWIjoiMC4wLjAwMDAiLCJQIjoiV2luMzIiLCJBTiI6Ik1haWwiLCJXVCI6Mn0%3D%7C2000&amp;sdata=iV3Jl%2BhUcC2eslOTyUxC3T%2Bo9IFl6DBSmLtC25WgNEg%3D&amp;reserved=0" </w:delInstrText>
              </w:r>
              <w:r w:rsidDel="006A0D64">
                <w:fldChar w:fldCharType="separate"/>
              </w:r>
              <w:r w:rsidDel="006A0D64">
                <w:rPr>
                  <w:rStyle w:val="Hyperlink"/>
                  <w:rFonts w:ascii="Calibri" w:eastAsia="Times New Roman" w:hAnsi="Calibri" w:cs="Calibri"/>
                  <w:i/>
                  <w:iCs/>
                </w:rPr>
                <w:delText>Chesapeake Healthy Watersheds Assessment </w:delText>
              </w:r>
              <w:r w:rsidDel="006A0D64">
                <w:rPr>
                  <w:rStyle w:val="Hyperlink"/>
                  <w:rFonts w:ascii="Calibri" w:eastAsia="Times New Roman" w:hAnsi="Calibri" w:cs="Calibri"/>
                  <w:i/>
                  <w:iCs/>
                </w:rPr>
                <w:fldChar w:fldCharType="end"/>
              </w:r>
              <w:r w:rsidDel="006A0D64">
                <w:rPr>
                  <w:rFonts w:ascii="Calibri" w:eastAsia="Times New Roman" w:hAnsi="Calibri" w:cs="Calibri"/>
                  <w:i/>
                  <w:iCs/>
                </w:rPr>
                <w:delText>. Discussion needed for how to incorporate results as indicators on ChesapeakeProgress</w:delText>
              </w:r>
            </w:del>
          </w:p>
        </w:tc>
        <w:tc>
          <w:tcPr>
            <w:tcW w:w="1980" w:type="dxa"/>
            <w:tcBorders>
              <w:top w:val="nil"/>
              <w:left w:val="nil"/>
              <w:bottom w:val="single" w:sz="6" w:space="0" w:color="auto"/>
              <w:right w:val="single" w:sz="6" w:space="0" w:color="auto"/>
            </w:tcBorders>
            <w:shd w:val="clear" w:color="auto" w:fill="auto"/>
          </w:tcPr>
          <w:p w14:paraId="5818974A" w14:textId="1DC051F8" w:rsidR="009662B9" w:rsidRPr="00623CE5" w:rsidDel="006A0D64" w:rsidRDefault="009662B9" w:rsidP="00623CE5">
            <w:pPr>
              <w:spacing w:after="0" w:line="240" w:lineRule="auto"/>
              <w:jc w:val="center"/>
              <w:textAlignment w:val="baseline"/>
              <w:rPr>
                <w:del w:id="421" w:author="Barnhart, Katheryn" w:date="2023-01-17T15:24:00Z"/>
                <w:rFonts w:ascii="Calibri" w:eastAsia="Times New Roman" w:hAnsi="Calibri" w:cs="Calibri"/>
              </w:rPr>
            </w:pPr>
            <w:del w:id="422" w:author="Barnhart, Katheryn" w:date="2023-01-17T15:24:00Z">
              <w:r w:rsidDel="006A0D64">
                <w:rPr>
                  <w:rFonts w:ascii="Calibri" w:eastAsia="Times New Roman" w:hAnsi="Calibri" w:cs="Calibri"/>
                </w:rPr>
                <w:delText>2023</w:delText>
              </w:r>
            </w:del>
          </w:p>
        </w:tc>
      </w:tr>
      <w:tr w:rsidR="00BE660A" w:rsidRPr="00623CE5" w:rsidDel="006A0D64" w14:paraId="68BD2511" w14:textId="77777777" w:rsidTr="00866C68">
        <w:tblPrEx>
          <w:tblPrExChange w:id="423" w:author="Barnhart, Katheryn" w:date="2023-01-27T15:44:00Z">
            <w:tblPrEx>
              <w:tblW w:w="17182" w:type="dxa"/>
            </w:tblPrEx>
          </w:tblPrExChange>
        </w:tblPrEx>
        <w:trPr>
          <w:del w:id="424" w:author="Barnhart, Katheryn" w:date="2023-01-17T15:24:00Z"/>
          <w:trPrChange w:id="425"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426"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125279EB" w14:textId="6C1A2B8D" w:rsidR="009662B9" w:rsidRPr="00623CE5" w:rsidDel="006A0D64" w:rsidRDefault="009662B9" w:rsidP="00623CE5">
            <w:pPr>
              <w:spacing w:after="0" w:line="240" w:lineRule="auto"/>
              <w:ind w:left="360"/>
              <w:textAlignment w:val="baseline"/>
              <w:rPr>
                <w:del w:id="427" w:author="Barnhart, Katheryn" w:date="2023-01-17T15:24:00Z"/>
                <w:rFonts w:ascii="Times New Roman" w:eastAsia="Times New Roman" w:hAnsi="Times New Roman" w:cs="Times New Roman"/>
                <w:sz w:val="24"/>
                <w:szCs w:val="24"/>
              </w:rPr>
            </w:pPr>
            <w:del w:id="428" w:author="Barnhart, Katheryn" w:date="2023-01-17T15:24:00Z">
              <w:r w:rsidRPr="00623CE5" w:rsidDel="006A0D64">
                <w:rPr>
                  <w:rFonts w:ascii="Calibri" w:eastAsia="Times New Roman" w:hAnsi="Calibri" w:cs="Calibri"/>
                </w:rPr>
                <w:delText> </w:delText>
              </w:r>
            </w:del>
          </w:p>
        </w:tc>
        <w:tc>
          <w:tcPr>
            <w:tcW w:w="3776" w:type="dxa"/>
            <w:tcBorders>
              <w:top w:val="nil"/>
              <w:left w:val="nil"/>
              <w:bottom w:val="single" w:sz="6" w:space="0" w:color="auto"/>
              <w:right w:val="single" w:sz="6" w:space="0" w:color="auto"/>
            </w:tcBorders>
            <w:shd w:val="clear" w:color="auto" w:fill="auto"/>
            <w:hideMark/>
            <w:tcPrChange w:id="429"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011BF0C9" w14:textId="4C892061" w:rsidR="009662B9" w:rsidRPr="0016510D" w:rsidDel="006A0D64" w:rsidRDefault="009662B9" w:rsidP="00623CE5">
            <w:pPr>
              <w:numPr>
                <w:ilvl w:val="0"/>
                <w:numId w:val="9"/>
              </w:numPr>
              <w:spacing w:after="0" w:line="240" w:lineRule="auto"/>
              <w:ind w:left="360" w:firstLine="0"/>
              <w:textAlignment w:val="baseline"/>
              <w:rPr>
                <w:del w:id="430" w:author="Barnhart, Katheryn" w:date="2023-01-17T15:24:00Z"/>
                <w:rFonts w:ascii="Calibri" w:eastAsia="Times New Roman" w:hAnsi="Calibri" w:cs="Calibri"/>
              </w:rPr>
            </w:pPr>
            <w:del w:id="431" w:author="Barnhart, Katheryn" w:date="2023-01-17T15:24:00Z">
              <w:r w:rsidRPr="0016510D" w:rsidDel="006A0D64">
                <w:rPr>
                  <w:rFonts w:ascii="Calibri" w:eastAsia="Times New Roman" w:hAnsi="Calibri" w:cs="Calibri"/>
                </w:rPr>
                <w:delText>Forage Fish </w:delText>
              </w:r>
            </w:del>
          </w:p>
        </w:tc>
        <w:tc>
          <w:tcPr>
            <w:tcW w:w="900" w:type="dxa"/>
            <w:tcBorders>
              <w:top w:val="single" w:sz="6" w:space="0" w:color="auto"/>
              <w:left w:val="nil"/>
              <w:bottom w:val="single" w:sz="6" w:space="0" w:color="auto"/>
              <w:right w:val="single" w:sz="4" w:space="0" w:color="auto"/>
            </w:tcBorders>
            <w:shd w:val="clear" w:color="auto" w:fill="auto"/>
            <w:tcPrChange w:id="432"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34D3D723" w14:textId="43AC064D" w:rsidR="009662B9" w:rsidRPr="00623CE5" w:rsidDel="006A0D64" w:rsidRDefault="009662B9" w:rsidP="00623CE5">
            <w:pPr>
              <w:spacing w:after="0" w:line="240" w:lineRule="auto"/>
              <w:jc w:val="center"/>
              <w:textAlignment w:val="baseline"/>
              <w:rPr>
                <w:del w:id="433"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434"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27F0FC47" w14:textId="2BE884E1" w:rsidR="009662B9" w:rsidRPr="00623CE5" w:rsidDel="006A0D64" w:rsidRDefault="009662B9" w:rsidP="00623CE5">
            <w:pPr>
              <w:spacing w:after="0" w:line="240" w:lineRule="auto"/>
              <w:jc w:val="center"/>
              <w:textAlignment w:val="baseline"/>
              <w:rPr>
                <w:del w:id="435" w:author="Barnhart, Katheryn" w:date="2023-01-17T15:24:00Z"/>
                <w:rFonts w:ascii="Times New Roman" w:eastAsia="Times New Roman" w:hAnsi="Times New Roman" w:cs="Times New Roman"/>
                <w:sz w:val="24"/>
                <w:szCs w:val="24"/>
              </w:rPr>
            </w:pPr>
            <w:del w:id="436" w:author="Barnhart, Katheryn" w:date="2023-01-17T15:24:00Z">
              <w:r w:rsidRPr="00623CE5" w:rsidDel="006A0D64">
                <w:rPr>
                  <w:rFonts w:ascii="Calibri" w:eastAsia="Times New Roman" w:hAnsi="Calibri" w:cs="Calibri"/>
                </w:rPr>
                <w:delText> </w:delText>
              </w:r>
            </w:del>
          </w:p>
        </w:tc>
        <w:tc>
          <w:tcPr>
            <w:tcW w:w="1620" w:type="dxa"/>
            <w:tcBorders>
              <w:top w:val="nil"/>
              <w:left w:val="nil"/>
              <w:bottom w:val="single" w:sz="6" w:space="0" w:color="auto"/>
              <w:right w:val="single" w:sz="6" w:space="0" w:color="auto"/>
            </w:tcBorders>
            <w:shd w:val="clear" w:color="auto" w:fill="auto"/>
            <w:hideMark/>
            <w:tcPrChange w:id="437"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630AFE8B" w14:textId="2AA2BB80" w:rsidR="009662B9" w:rsidRPr="00623CE5" w:rsidDel="006A0D64" w:rsidRDefault="009662B9" w:rsidP="00623CE5">
            <w:pPr>
              <w:spacing w:after="0" w:line="240" w:lineRule="auto"/>
              <w:jc w:val="center"/>
              <w:textAlignment w:val="baseline"/>
              <w:rPr>
                <w:del w:id="438" w:author="Barnhart, Katheryn" w:date="2023-01-17T15:24:00Z"/>
                <w:rFonts w:ascii="Times New Roman" w:eastAsia="Times New Roman" w:hAnsi="Times New Roman" w:cs="Times New Roman"/>
                <w:sz w:val="24"/>
                <w:szCs w:val="24"/>
              </w:rPr>
            </w:pPr>
            <w:del w:id="439" w:author="Barnhart, Katheryn" w:date="2023-01-17T15:24:00Z">
              <w:r w:rsidRPr="00623CE5" w:rsidDel="006A0D64">
                <w:rPr>
                  <w:rFonts w:ascii="Calibri" w:eastAsia="Times New Roman" w:hAnsi="Calibri" w:cs="Calibri"/>
                </w:rPr>
                <w:delText>Bruce Vogt </w:delText>
              </w:r>
              <w:r w:rsidDel="006A0D64">
                <w:rPr>
                  <w:rFonts w:ascii="Calibri" w:eastAsia="Times New Roman" w:hAnsi="Calibri" w:cs="Calibri"/>
                </w:rPr>
                <w:delText>and Justin Shapiro</w:delText>
              </w:r>
            </w:del>
          </w:p>
        </w:tc>
        <w:tc>
          <w:tcPr>
            <w:tcW w:w="3150" w:type="dxa"/>
            <w:tcBorders>
              <w:top w:val="single" w:sz="6" w:space="0" w:color="auto"/>
              <w:left w:val="nil"/>
              <w:bottom w:val="single" w:sz="6" w:space="0" w:color="auto"/>
              <w:right w:val="single" w:sz="4" w:space="0" w:color="auto"/>
            </w:tcBorders>
            <w:shd w:val="clear" w:color="auto" w:fill="auto"/>
            <w:tcPrChange w:id="440"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4487C969" w14:textId="77777777" w:rsidR="009662B9" w:rsidRPr="001E6C6F" w:rsidDel="006A0D64" w:rsidRDefault="009662B9" w:rsidP="000B2EE4">
            <w:pPr>
              <w:spacing w:after="0" w:line="240" w:lineRule="auto"/>
              <w:textAlignment w:val="baseline"/>
              <w:rPr>
                <w:rFonts w:ascii="Calibri" w:eastAsia="Times New Roman" w:hAnsi="Calibri" w:cs="Calibri"/>
                <w:rPrChange w:id="441"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Change w:id="442"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37D3FC2A" w14:textId="4F63D8FA" w:rsidR="009662B9" w:rsidRPr="000B2EE4" w:rsidDel="006A0D64" w:rsidRDefault="009662B9" w:rsidP="00623CE5">
            <w:pPr>
              <w:spacing w:after="0" w:line="240" w:lineRule="auto"/>
              <w:jc w:val="center"/>
              <w:textAlignment w:val="baseline"/>
              <w:rPr>
                <w:del w:id="443" w:author="Barnhart, Katheryn" w:date="2023-01-17T15:24:00Z"/>
                <w:rFonts w:ascii="Times New Roman" w:eastAsia="Times New Roman" w:hAnsi="Times New Roman" w:cs="Times New Roman"/>
                <w:i/>
                <w:iCs/>
                <w:sz w:val="24"/>
                <w:szCs w:val="24"/>
              </w:rPr>
            </w:pPr>
            <w:del w:id="444" w:author="Barnhart, Katheryn" w:date="2023-01-17T15:24:00Z">
              <w:r w:rsidRPr="000B2EE4" w:rsidDel="006A0D64">
                <w:rPr>
                  <w:rFonts w:ascii="Calibri" w:eastAsia="Times New Roman" w:hAnsi="Calibri" w:cs="Calibri"/>
                  <w:i/>
                  <w:iCs/>
                </w:rPr>
                <w:delText> </w:delText>
              </w:r>
              <w:r w:rsidDel="006A0D64">
                <w:rPr>
                  <w:rFonts w:ascii="Calibri" w:eastAsia="Times New Roman" w:hAnsi="Calibri" w:cs="Calibri"/>
                  <w:i/>
                  <w:iCs/>
                </w:rPr>
                <w:delText>In progress – suite of five indicators. Three metrics available for development into indicators and are slated for discussion in early 2023</w:delText>
              </w:r>
            </w:del>
          </w:p>
        </w:tc>
        <w:tc>
          <w:tcPr>
            <w:tcW w:w="1980" w:type="dxa"/>
            <w:tcBorders>
              <w:top w:val="nil"/>
              <w:left w:val="nil"/>
              <w:bottom w:val="single" w:sz="6" w:space="0" w:color="auto"/>
              <w:right w:val="single" w:sz="6" w:space="0" w:color="auto"/>
            </w:tcBorders>
            <w:shd w:val="clear" w:color="auto" w:fill="auto"/>
            <w:tcPrChange w:id="445"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0082D8FF" w14:textId="41512736" w:rsidR="009662B9" w:rsidRPr="00623CE5" w:rsidDel="006A0D64" w:rsidRDefault="009662B9" w:rsidP="00623CE5">
            <w:pPr>
              <w:spacing w:after="0" w:line="240" w:lineRule="auto"/>
              <w:jc w:val="center"/>
              <w:textAlignment w:val="baseline"/>
              <w:rPr>
                <w:del w:id="446" w:author="Barnhart, Katheryn" w:date="2023-01-17T15:24:00Z"/>
                <w:rFonts w:ascii="Calibri" w:eastAsia="Times New Roman" w:hAnsi="Calibri" w:cs="Calibri"/>
              </w:rPr>
            </w:pPr>
            <w:del w:id="447" w:author="Barnhart, Katheryn" w:date="2023-01-17T15:24:00Z">
              <w:r w:rsidDel="006A0D64">
                <w:rPr>
                  <w:rFonts w:ascii="Calibri" w:eastAsia="Times New Roman" w:hAnsi="Calibri" w:cs="Calibri"/>
                </w:rPr>
                <w:delText>2023</w:delText>
              </w:r>
            </w:del>
          </w:p>
        </w:tc>
      </w:tr>
      <w:tr w:rsidR="00866C68" w:rsidRPr="00623CE5" w:rsidDel="006A0D64" w14:paraId="0348FF5F" w14:textId="77777777" w:rsidTr="00866C68">
        <w:trPr>
          <w:del w:id="448" w:author="Barnhart, Katheryn" w:date="2023-01-17T15:24:00Z"/>
        </w:trPr>
        <w:tc>
          <w:tcPr>
            <w:tcW w:w="806" w:type="dxa"/>
            <w:tcBorders>
              <w:top w:val="nil"/>
              <w:left w:val="single" w:sz="6" w:space="0" w:color="auto"/>
              <w:bottom w:val="single" w:sz="6" w:space="0" w:color="auto"/>
              <w:right w:val="single" w:sz="6" w:space="0" w:color="auto"/>
            </w:tcBorders>
            <w:shd w:val="clear" w:color="auto" w:fill="auto"/>
          </w:tcPr>
          <w:p w14:paraId="1E455620" w14:textId="58253022" w:rsidR="009662B9" w:rsidRPr="00623CE5" w:rsidDel="006A0D64" w:rsidRDefault="009662B9" w:rsidP="00623CE5">
            <w:pPr>
              <w:spacing w:after="0" w:line="240" w:lineRule="auto"/>
              <w:ind w:left="360"/>
              <w:textAlignment w:val="baseline"/>
              <w:rPr>
                <w:del w:id="449" w:author="Barnhart, Katheryn" w:date="2023-01-17T15:24:00Z"/>
                <w:rFonts w:ascii="Calibri" w:eastAsia="Times New Roman" w:hAnsi="Calibri" w:cs="Calibri"/>
              </w:rPr>
            </w:pPr>
          </w:p>
        </w:tc>
        <w:tc>
          <w:tcPr>
            <w:tcW w:w="3776" w:type="dxa"/>
            <w:tcBorders>
              <w:top w:val="nil"/>
              <w:left w:val="nil"/>
              <w:bottom w:val="single" w:sz="6" w:space="0" w:color="auto"/>
              <w:right w:val="single" w:sz="6" w:space="0" w:color="auto"/>
            </w:tcBorders>
            <w:shd w:val="clear" w:color="auto" w:fill="auto"/>
          </w:tcPr>
          <w:p w14:paraId="6505D9CC" w14:textId="15A61246" w:rsidR="009662B9" w:rsidRPr="0016510D" w:rsidDel="006A0D64" w:rsidRDefault="009662B9" w:rsidP="00623CE5">
            <w:pPr>
              <w:numPr>
                <w:ilvl w:val="0"/>
                <w:numId w:val="9"/>
              </w:numPr>
              <w:spacing w:after="0" w:line="240" w:lineRule="auto"/>
              <w:ind w:left="360" w:firstLine="0"/>
              <w:textAlignment w:val="baseline"/>
              <w:rPr>
                <w:del w:id="450" w:author="Barnhart, Katheryn" w:date="2023-01-17T15:24:00Z"/>
                <w:rFonts w:ascii="Calibri" w:eastAsia="Times New Roman" w:hAnsi="Calibri" w:cs="Calibri"/>
              </w:rPr>
            </w:pPr>
            <w:del w:id="451" w:author="Barnhart, Katheryn" w:date="2023-01-17T15:24:00Z">
              <w:r w:rsidRPr="0016510D" w:rsidDel="006A0D64">
                <w:rPr>
                  <w:rFonts w:ascii="Calibri" w:eastAsia="Times New Roman" w:hAnsi="Calibri" w:cs="Calibri"/>
                </w:rPr>
                <w:delText>Fish Habitat</w:delText>
              </w:r>
            </w:del>
          </w:p>
        </w:tc>
        <w:tc>
          <w:tcPr>
            <w:tcW w:w="900" w:type="dxa"/>
            <w:tcBorders>
              <w:top w:val="single" w:sz="6" w:space="0" w:color="auto"/>
              <w:left w:val="nil"/>
              <w:bottom w:val="single" w:sz="6" w:space="0" w:color="auto"/>
              <w:right w:val="single" w:sz="4" w:space="0" w:color="auto"/>
            </w:tcBorders>
            <w:shd w:val="clear" w:color="auto" w:fill="auto"/>
          </w:tcPr>
          <w:p w14:paraId="69568020" w14:textId="1F17D5CF" w:rsidR="009662B9" w:rsidRPr="00623CE5" w:rsidDel="006A0D64" w:rsidRDefault="009662B9" w:rsidP="00623CE5">
            <w:pPr>
              <w:spacing w:after="0" w:line="240" w:lineRule="auto"/>
              <w:jc w:val="center"/>
              <w:textAlignment w:val="baseline"/>
              <w:rPr>
                <w:del w:id="452"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tcPr>
          <w:p w14:paraId="2C815CF9" w14:textId="70721986" w:rsidR="009662B9" w:rsidRPr="00623CE5" w:rsidDel="006A0D64" w:rsidRDefault="009662B9" w:rsidP="00623CE5">
            <w:pPr>
              <w:spacing w:after="0" w:line="240" w:lineRule="auto"/>
              <w:jc w:val="center"/>
              <w:textAlignment w:val="baseline"/>
              <w:rPr>
                <w:del w:id="453" w:author="Barnhart, Katheryn" w:date="2023-01-17T15:24:00Z"/>
                <w:rFonts w:ascii="Calibri" w:eastAsia="Times New Roman" w:hAnsi="Calibri" w:cs="Calibri"/>
              </w:rPr>
            </w:pPr>
          </w:p>
        </w:tc>
        <w:tc>
          <w:tcPr>
            <w:tcW w:w="1620" w:type="dxa"/>
            <w:tcBorders>
              <w:top w:val="nil"/>
              <w:left w:val="nil"/>
              <w:bottom w:val="single" w:sz="6" w:space="0" w:color="auto"/>
              <w:right w:val="single" w:sz="6" w:space="0" w:color="auto"/>
            </w:tcBorders>
            <w:shd w:val="clear" w:color="auto" w:fill="auto"/>
          </w:tcPr>
          <w:p w14:paraId="79D88B94" w14:textId="0CAE3134" w:rsidR="009662B9" w:rsidRPr="00623CE5" w:rsidDel="006A0D64" w:rsidRDefault="009662B9" w:rsidP="00623CE5">
            <w:pPr>
              <w:spacing w:after="0" w:line="240" w:lineRule="auto"/>
              <w:jc w:val="center"/>
              <w:textAlignment w:val="baseline"/>
              <w:rPr>
                <w:del w:id="454" w:author="Barnhart, Katheryn" w:date="2023-01-17T15:24:00Z"/>
                <w:rFonts w:ascii="Calibri" w:eastAsia="Times New Roman" w:hAnsi="Calibri" w:cs="Calibri"/>
              </w:rPr>
            </w:pPr>
            <w:del w:id="455" w:author="Barnhart, Katheryn" w:date="2023-01-17T15:24:00Z">
              <w:r w:rsidDel="006A0D64">
                <w:rPr>
                  <w:rFonts w:ascii="Calibri" w:eastAsia="Times New Roman" w:hAnsi="Calibri" w:cs="Calibri"/>
                </w:rPr>
                <w:delText>Gina Hunt</w:delText>
              </w:r>
              <w:r w:rsidRPr="00623CE5" w:rsidDel="006A0D64">
                <w:rPr>
                  <w:rFonts w:ascii="Calibri" w:eastAsia="Times New Roman" w:hAnsi="Calibri" w:cs="Calibri"/>
                </w:rPr>
                <w:delText> </w:delText>
              </w:r>
              <w:r w:rsidDel="006A0D64">
                <w:rPr>
                  <w:rFonts w:ascii="Calibri" w:eastAsia="Times New Roman" w:hAnsi="Calibri" w:cs="Calibri"/>
                </w:rPr>
                <w:delText>and Justin Shapiro</w:delText>
              </w:r>
            </w:del>
          </w:p>
        </w:tc>
        <w:tc>
          <w:tcPr>
            <w:tcW w:w="3150" w:type="dxa"/>
            <w:tcBorders>
              <w:top w:val="single" w:sz="6" w:space="0" w:color="auto"/>
              <w:left w:val="nil"/>
              <w:bottom w:val="single" w:sz="6" w:space="0" w:color="auto"/>
              <w:right w:val="single" w:sz="4" w:space="0" w:color="auto"/>
            </w:tcBorders>
            <w:shd w:val="clear" w:color="auto" w:fill="auto"/>
          </w:tcPr>
          <w:p w14:paraId="31DE50EE" w14:textId="77777777" w:rsidR="009662B9" w:rsidRPr="001E6C6F" w:rsidDel="006A0D64" w:rsidRDefault="009662B9" w:rsidP="000B2EE4">
            <w:pPr>
              <w:spacing w:after="0" w:line="240" w:lineRule="auto"/>
              <w:textAlignment w:val="baseline"/>
              <w:rPr>
                <w:rFonts w:ascii="Calibri" w:eastAsia="Times New Roman" w:hAnsi="Calibri" w:cs="Calibri"/>
                <w:rPrChange w:id="456"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tcPr>
          <w:p w14:paraId="036FA5C7" w14:textId="356D0179" w:rsidR="009662B9" w:rsidRPr="000B2EE4" w:rsidDel="006A0D64" w:rsidRDefault="009662B9" w:rsidP="00623CE5">
            <w:pPr>
              <w:spacing w:after="0" w:line="240" w:lineRule="auto"/>
              <w:jc w:val="center"/>
              <w:textAlignment w:val="baseline"/>
              <w:rPr>
                <w:del w:id="457" w:author="Barnhart, Katheryn" w:date="2023-01-17T15:24:00Z"/>
                <w:rFonts w:ascii="Calibri" w:eastAsia="Times New Roman" w:hAnsi="Calibri" w:cs="Calibri"/>
                <w:i/>
                <w:iCs/>
              </w:rPr>
            </w:pPr>
            <w:del w:id="458" w:author="Barnhart, Katheryn" w:date="2023-01-17T15:24:00Z">
              <w:r w:rsidRPr="00CD5CB3" w:rsidDel="006A0D64">
                <w:rPr>
                  <w:rFonts w:ascii="Calibri" w:eastAsia="Times New Roman" w:hAnsi="Calibri" w:cs="Calibri"/>
                  <w:i/>
                  <w:iCs/>
                </w:rPr>
                <w:delText>develop</w:delText>
              </w:r>
              <w:r w:rsidDel="006A0D64">
                <w:rPr>
                  <w:rFonts w:ascii="Calibri" w:eastAsia="Times New Roman" w:hAnsi="Calibri" w:cs="Calibri"/>
                  <w:i/>
                  <w:iCs/>
                </w:rPr>
                <w:delText>ing</w:delText>
              </w:r>
              <w:r w:rsidRPr="00CD5CB3" w:rsidDel="006A0D64">
                <w:rPr>
                  <w:rFonts w:ascii="Calibri" w:eastAsia="Times New Roman" w:hAnsi="Calibri" w:cs="Calibri"/>
                  <w:i/>
                  <w:iCs/>
                </w:rPr>
                <w:delText xml:space="preserve"> a suite of indicators that evaluate habitat condition and living resource responses.  </w:delText>
              </w:r>
            </w:del>
          </w:p>
        </w:tc>
        <w:tc>
          <w:tcPr>
            <w:tcW w:w="1980" w:type="dxa"/>
            <w:tcBorders>
              <w:top w:val="nil"/>
              <w:left w:val="nil"/>
              <w:bottom w:val="single" w:sz="6" w:space="0" w:color="auto"/>
              <w:right w:val="single" w:sz="6" w:space="0" w:color="auto"/>
            </w:tcBorders>
            <w:shd w:val="clear" w:color="auto" w:fill="auto"/>
          </w:tcPr>
          <w:p w14:paraId="35B32ADC" w14:textId="2D869AB0" w:rsidR="009662B9" w:rsidRPr="00623CE5" w:rsidDel="006A0D64" w:rsidRDefault="009662B9" w:rsidP="00623CE5">
            <w:pPr>
              <w:spacing w:after="0" w:line="240" w:lineRule="auto"/>
              <w:jc w:val="center"/>
              <w:textAlignment w:val="baseline"/>
              <w:rPr>
                <w:del w:id="459" w:author="Barnhart, Katheryn" w:date="2023-01-17T15:24:00Z"/>
                <w:rFonts w:ascii="Calibri" w:eastAsia="Times New Roman" w:hAnsi="Calibri" w:cs="Calibri"/>
              </w:rPr>
            </w:pPr>
            <w:del w:id="460" w:author="Barnhart, Katheryn" w:date="2023-01-17T15:24:00Z">
              <w:r w:rsidDel="006A0D64">
                <w:rPr>
                  <w:rFonts w:ascii="Calibri" w:eastAsia="Times New Roman" w:hAnsi="Calibri" w:cs="Calibri"/>
                </w:rPr>
                <w:delText>TBD</w:delText>
              </w:r>
            </w:del>
          </w:p>
        </w:tc>
      </w:tr>
      <w:tr w:rsidR="00866C68" w:rsidRPr="00623CE5" w:rsidDel="006A0D64" w14:paraId="7665D356" w14:textId="77777777" w:rsidTr="00866C68">
        <w:trPr>
          <w:del w:id="461" w:author="Barnhart, Katheryn" w:date="2023-01-17T15:24:00Z"/>
        </w:trPr>
        <w:tc>
          <w:tcPr>
            <w:tcW w:w="806" w:type="dxa"/>
            <w:tcBorders>
              <w:top w:val="nil"/>
              <w:left w:val="single" w:sz="6" w:space="0" w:color="auto"/>
              <w:bottom w:val="single" w:sz="6" w:space="0" w:color="auto"/>
              <w:right w:val="single" w:sz="6" w:space="0" w:color="auto"/>
            </w:tcBorders>
            <w:shd w:val="clear" w:color="auto" w:fill="auto"/>
          </w:tcPr>
          <w:p w14:paraId="3FEB2AEF" w14:textId="4F91BF58" w:rsidR="009662B9" w:rsidRPr="00623CE5" w:rsidDel="006A0D64" w:rsidRDefault="009662B9" w:rsidP="00623CE5">
            <w:pPr>
              <w:spacing w:after="0" w:line="240" w:lineRule="auto"/>
              <w:ind w:left="360"/>
              <w:textAlignment w:val="baseline"/>
              <w:rPr>
                <w:del w:id="462" w:author="Barnhart, Katheryn" w:date="2023-01-17T15:24:00Z"/>
                <w:rFonts w:ascii="Calibri" w:eastAsia="Times New Roman" w:hAnsi="Calibri" w:cs="Calibri"/>
              </w:rPr>
            </w:pPr>
          </w:p>
        </w:tc>
        <w:tc>
          <w:tcPr>
            <w:tcW w:w="3776" w:type="dxa"/>
            <w:tcBorders>
              <w:top w:val="nil"/>
              <w:left w:val="nil"/>
              <w:bottom w:val="single" w:sz="6" w:space="0" w:color="auto"/>
              <w:right w:val="single" w:sz="6" w:space="0" w:color="auto"/>
            </w:tcBorders>
            <w:shd w:val="clear" w:color="auto" w:fill="auto"/>
          </w:tcPr>
          <w:p w14:paraId="3BDAD7E9" w14:textId="654C542A" w:rsidR="009662B9" w:rsidRPr="0016510D" w:rsidDel="006A0D64" w:rsidRDefault="009662B9" w:rsidP="00623CE5">
            <w:pPr>
              <w:numPr>
                <w:ilvl w:val="0"/>
                <w:numId w:val="9"/>
              </w:numPr>
              <w:spacing w:after="0" w:line="240" w:lineRule="auto"/>
              <w:ind w:left="360" w:firstLine="0"/>
              <w:textAlignment w:val="baseline"/>
              <w:rPr>
                <w:del w:id="463" w:author="Barnhart, Katheryn" w:date="2023-01-17T15:24:00Z"/>
                <w:rFonts w:ascii="Calibri" w:eastAsia="Times New Roman" w:hAnsi="Calibri" w:cs="Calibri"/>
              </w:rPr>
            </w:pPr>
            <w:del w:id="464" w:author="Barnhart, Katheryn" w:date="2023-01-17T15:24:00Z">
              <w:r w:rsidRPr="0016510D" w:rsidDel="006A0D64">
                <w:rPr>
                  <w:rFonts w:ascii="Calibri" w:eastAsia="Times New Roman" w:hAnsi="Calibri" w:cs="Calibri"/>
                </w:rPr>
                <w:delText>Toxic Contaminants Research</w:delText>
              </w:r>
            </w:del>
          </w:p>
        </w:tc>
        <w:tc>
          <w:tcPr>
            <w:tcW w:w="900" w:type="dxa"/>
            <w:tcBorders>
              <w:top w:val="single" w:sz="6" w:space="0" w:color="auto"/>
              <w:left w:val="nil"/>
              <w:bottom w:val="single" w:sz="6" w:space="0" w:color="auto"/>
              <w:right w:val="single" w:sz="4" w:space="0" w:color="auto"/>
            </w:tcBorders>
            <w:shd w:val="clear" w:color="auto" w:fill="auto"/>
          </w:tcPr>
          <w:p w14:paraId="25807D94" w14:textId="3C45AB7F" w:rsidR="009662B9" w:rsidRPr="00623CE5" w:rsidDel="006A0D64" w:rsidRDefault="009662B9" w:rsidP="00623CE5">
            <w:pPr>
              <w:spacing w:after="0" w:line="240" w:lineRule="auto"/>
              <w:jc w:val="center"/>
              <w:textAlignment w:val="baseline"/>
              <w:rPr>
                <w:del w:id="465"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tcPr>
          <w:p w14:paraId="5599CB40" w14:textId="57D0F19D" w:rsidR="009662B9" w:rsidRPr="00623CE5" w:rsidDel="006A0D64" w:rsidRDefault="009662B9" w:rsidP="00623CE5">
            <w:pPr>
              <w:spacing w:after="0" w:line="240" w:lineRule="auto"/>
              <w:jc w:val="center"/>
              <w:textAlignment w:val="baseline"/>
              <w:rPr>
                <w:del w:id="466" w:author="Barnhart, Katheryn" w:date="2023-01-17T15:24:00Z"/>
                <w:rFonts w:ascii="Calibri" w:eastAsia="Times New Roman" w:hAnsi="Calibri" w:cs="Calibri"/>
              </w:rPr>
            </w:pPr>
          </w:p>
        </w:tc>
        <w:tc>
          <w:tcPr>
            <w:tcW w:w="1620" w:type="dxa"/>
            <w:tcBorders>
              <w:top w:val="nil"/>
              <w:left w:val="nil"/>
              <w:bottom w:val="single" w:sz="6" w:space="0" w:color="auto"/>
              <w:right w:val="single" w:sz="6" w:space="0" w:color="auto"/>
            </w:tcBorders>
            <w:shd w:val="clear" w:color="auto" w:fill="auto"/>
          </w:tcPr>
          <w:p w14:paraId="08174CA4" w14:textId="64CA1793" w:rsidR="009662B9" w:rsidDel="006A0D64" w:rsidRDefault="009662B9" w:rsidP="00623CE5">
            <w:pPr>
              <w:spacing w:after="0" w:line="240" w:lineRule="auto"/>
              <w:jc w:val="center"/>
              <w:textAlignment w:val="baseline"/>
              <w:rPr>
                <w:del w:id="467" w:author="Barnhart, Katheryn" w:date="2023-01-17T15:24:00Z"/>
                <w:rFonts w:ascii="Calibri" w:eastAsia="Times New Roman" w:hAnsi="Calibri" w:cs="Calibri"/>
              </w:rPr>
            </w:pPr>
            <w:del w:id="468" w:author="Barnhart, Katheryn" w:date="2023-01-17T15:24:00Z">
              <w:r w:rsidDel="006A0D64">
                <w:rPr>
                  <w:rFonts w:ascii="Calibri" w:eastAsia="Times New Roman" w:hAnsi="Calibri" w:cs="Calibri"/>
                </w:rPr>
                <w:delText>Greg Allen and Hilary Swartwood</w:delText>
              </w:r>
            </w:del>
          </w:p>
        </w:tc>
        <w:tc>
          <w:tcPr>
            <w:tcW w:w="3150" w:type="dxa"/>
            <w:tcBorders>
              <w:top w:val="single" w:sz="6" w:space="0" w:color="auto"/>
              <w:left w:val="nil"/>
              <w:bottom w:val="single" w:sz="6" w:space="0" w:color="auto"/>
              <w:right w:val="single" w:sz="4" w:space="0" w:color="auto"/>
            </w:tcBorders>
            <w:shd w:val="clear" w:color="auto" w:fill="auto"/>
          </w:tcPr>
          <w:p w14:paraId="6ABB724B" w14:textId="77777777" w:rsidR="009662B9" w:rsidRPr="001E6C6F" w:rsidDel="006A0D64" w:rsidRDefault="009662B9" w:rsidP="000B2EE4">
            <w:pPr>
              <w:spacing w:after="0" w:line="240" w:lineRule="auto"/>
              <w:textAlignment w:val="baseline"/>
              <w:rPr>
                <w:rFonts w:ascii="Calibri" w:eastAsia="Times New Roman" w:hAnsi="Calibri" w:cs="Calibri"/>
                <w:rPrChange w:id="469"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tcPr>
          <w:p w14:paraId="00E3E2C2" w14:textId="26497287" w:rsidR="009662B9" w:rsidRPr="000B2EE4" w:rsidDel="006A0D64" w:rsidRDefault="009662B9" w:rsidP="00623CE5">
            <w:pPr>
              <w:spacing w:after="0" w:line="240" w:lineRule="auto"/>
              <w:jc w:val="center"/>
              <w:textAlignment w:val="baseline"/>
              <w:rPr>
                <w:del w:id="470" w:author="Barnhart, Katheryn" w:date="2023-01-17T15:24:00Z"/>
                <w:rFonts w:ascii="Calibri" w:eastAsia="Times New Roman" w:hAnsi="Calibri" w:cs="Calibri"/>
                <w:i/>
                <w:iCs/>
              </w:rPr>
            </w:pPr>
            <w:del w:id="471" w:author="Barnhart, Katheryn" w:date="2023-01-17T15:24:00Z">
              <w:r w:rsidDel="006A0D64">
                <w:rPr>
                  <w:rFonts w:ascii="Calibri" w:eastAsia="Times New Roman" w:hAnsi="Calibri" w:cs="Calibri"/>
                  <w:i/>
                  <w:iCs/>
                </w:rPr>
                <w:delText>Conversations in progress for baseline, but have not occurred since late 2021</w:delText>
              </w:r>
            </w:del>
          </w:p>
        </w:tc>
        <w:tc>
          <w:tcPr>
            <w:tcW w:w="1980" w:type="dxa"/>
            <w:tcBorders>
              <w:top w:val="nil"/>
              <w:left w:val="nil"/>
              <w:bottom w:val="single" w:sz="6" w:space="0" w:color="auto"/>
              <w:right w:val="single" w:sz="6" w:space="0" w:color="auto"/>
            </w:tcBorders>
            <w:shd w:val="clear" w:color="auto" w:fill="auto"/>
          </w:tcPr>
          <w:p w14:paraId="0ED90220" w14:textId="1BD54D19" w:rsidR="009662B9" w:rsidRPr="00623CE5" w:rsidDel="006A0D64" w:rsidRDefault="009662B9" w:rsidP="00623CE5">
            <w:pPr>
              <w:spacing w:after="0" w:line="240" w:lineRule="auto"/>
              <w:jc w:val="center"/>
              <w:textAlignment w:val="baseline"/>
              <w:rPr>
                <w:del w:id="472" w:author="Barnhart, Katheryn" w:date="2023-01-17T15:24:00Z"/>
                <w:rFonts w:ascii="Calibri" w:eastAsia="Times New Roman" w:hAnsi="Calibri" w:cs="Calibri"/>
              </w:rPr>
            </w:pPr>
            <w:del w:id="473" w:author="Barnhart, Katheryn" w:date="2023-01-17T15:24:00Z">
              <w:r w:rsidRPr="009C5EFC" w:rsidDel="006A0D64">
                <w:rPr>
                  <w:rFonts w:ascii="Calibri" w:eastAsia="Times New Roman" w:hAnsi="Calibri" w:cs="Calibri"/>
                  <w:color w:val="FF0000"/>
                </w:rPr>
                <w:delText>2022</w:delText>
              </w:r>
            </w:del>
          </w:p>
        </w:tc>
      </w:tr>
      <w:tr w:rsidR="00866C68" w:rsidRPr="00623CE5" w:rsidDel="006A0D64" w14:paraId="22B30316" w14:textId="77777777" w:rsidTr="00866C68">
        <w:trPr>
          <w:del w:id="474" w:author="Barnhart, Katheryn" w:date="2023-01-17T15:24:00Z"/>
        </w:trPr>
        <w:tc>
          <w:tcPr>
            <w:tcW w:w="806" w:type="dxa"/>
            <w:tcBorders>
              <w:top w:val="nil"/>
              <w:left w:val="single" w:sz="6" w:space="0" w:color="auto"/>
              <w:bottom w:val="single" w:sz="6" w:space="0" w:color="auto"/>
              <w:right w:val="single" w:sz="6" w:space="0" w:color="auto"/>
            </w:tcBorders>
            <w:shd w:val="clear" w:color="auto" w:fill="auto"/>
          </w:tcPr>
          <w:p w14:paraId="5347ABFC" w14:textId="2BA178DC" w:rsidR="009662B9" w:rsidRPr="00623CE5" w:rsidDel="006A0D64" w:rsidRDefault="009662B9" w:rsidP="00623CE5">
            <w:pPr>
              <w:spacing w:after="0" w:line="240" w:lineRule="auto"/>
              <w:ind w:left="360"/>
              <w:textAlignment w:val="baseline"/>
              <w:rPr>
                <w:del w:id="475" w:author="Barnhart, Katheryn" w:date="2023-01-17T15:24:00Z"/>
                <w:rFonts w:ascii="Calibri" w:eastAsia="Times New Roman" w:hAnsi="Calibri" w:cs="Calibri"/>
              </w:rPr>
            </w:pPr>
          </w:p>
        </w:tc>
        <w:tc>
          <w:tcPr>
            <w:tcW w:w="3776" w:type="dxa"/>
            <w:tcBorders>
              <w:top w:val="nil"/>
              <w:left w:val="nil"/>
              <w:bottom w:val="single" w:sz="6" w:space="0" w:color="auto"/>
              <w:right w:val="single" w:sz="6" w:space="0" w:color="auto"/>
            </w:tcBorders>
            <w:shd w:val="clear" w:color="auto" w:fill="auto"/>
          </w:tcPr>
          <w:p w14:paraId="7F9DCD77" w14:textId="4506889A" w:rsidR="009662B9" w:rsidRPr="0016510D" w:rsidDel="006A0D64" w:rsidRDefault="009662B9" w:rsidP="00623CE5">
            <w:pPr>
              <w:numPr>
                <w:ilvl w:val="0"/>
                <w:numId w:val="9"/>
              </w:numPr>
              <w:spacing w:after="0" w:line="240" w:lineRule="auto"/>
              <w:ind w:left="360" w:firstLine="0"/>
              <w:textAlignment w:val="baseline"/>
              <w:rPr>
                <w:del w:id="476" w:author="Barnhart, Katheryn" w:date="2023-01-17T15:24:00Z"/>
                <w:rFonts w:ascii="Calibri" w:eastAsia="Times New Roman" w:hAnsi="Calibri" w:cs="Calibri"/>
              </w:rPr>
            </w:pPr>
            <w:del w:id="477" w:author="Barnhart, Katheryn" w:date="2023-01-17T15:24:00Z">
              <w:r w:rsidRPr="0016510D" w:rsidDel="006A0D64">
                <w:rPr>
                  <w:rFonts w:ascii="Calibri" w:eastAsia="Times New Roman" w:hAnsi="Calibri" w:cs="Calibri"/>
                </w:rPr>
                <w:delText>Land Use Options Evaluation</w:delText>
              </w:r>
            </w:del>
          </w:p>
        </w:tc>
        <w:tc>
          <w:tcPr>
            <w:tcW w:w="900" w:type="dxa"/>
            <w:tcBorders>
              <w:top w:val="single" w:sz="6" w:space="0" w:color="auto"/>
              <w:left w:val="nil"/>
              <w:bottom w:val="single" w:sz="6" w:space="0" w:color="auto"/>
              <w:right w:val="single" w:sz="4" w:space="0" w:color="auto"/>
            </w:tcBorders>
            <w:shd w:val="clear" w:color="auto" w:fill="auto"/>
          </w:tcPr>
          <w:p w14:paraId="386F3A5F" w14:textId="26B34F31" w:rsidR="009662B9" w:rsidRPr="00623CE5" w:rsidDel="006A0D64" w:rsidRDefault="009662B9" w:rsidP="00623CE5">
            <w:pPr>
              <w:spacing w:after="0" w:line="240" w:lineRule="auto"/>
              <w:jc w:val="center"/>
              <w:textAlignment w:val="baseline"/>
              <w:rPr>
                <w:del w:id="478"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tcPr>
          <w:p w14:paraId="63E05626" w14:textId="47F1DD12" w:rsidR="009662B9" w:rsidRPr="00623CE5" w:rsidDel="006A0D64" w:rsidRDefault="009662B9" w:rsidP="00623CE5">
            <w:pPr>
              <w:spacing w:after="0" w:line="240" w:lineRule="auto"/>
              <w:jc w:val="center"/>
              <w:textAlignment w:val="baseline"/>
              <w:rPr>
                <w:del w:id="479" w:author="Barnhart, Katheryn" w:date="2023-01-17T15:24:00Z"/>
                <w:rFonts w:ascii="Calibri" w:eastAsia="Times New Roman" w:hAnsi="Calibri" w:cs="Calibri"/>
              </w:rPr>
            </w:pPr>
          </w:p>
        </w:tc>
        <w:tc>
          <w:tcPr>
            <w:tcW w:w="1620" w:type="dxa"/>
            <w:tcBorders>
              <w:top w:val="nil"/>
              <w:left w:val="nil"/>
              <w:bottom w:val="single" w:sz="6" w:space="0" w:color="auto"/>
              <w:right w:val="single" w:sz="6" w:space="0" w:color="auto"/>
            </w:tcBorders>
            <w:shd w:val="clear" w:color="auto" w:fill="auto"/>
          </w:tcPr>
          <w:p w14:paraId="3055DCD4" w14:textId="31225EAF" w:rsidR="009662B9" w:rsidDel="006A0D64" w:rsidRDefault="009662B9" w:rsidP="00623CE5">
            <w:pPr>
              <w:spacing w:after="0" w:line="240" w:lineRule="auto"/>
              <w:jc w:val="center"/>
              <w:textAlignment w:val="baseline"/>
              <w:rPr>
                <w:del w:id="480" w:author="Barnhart, Katheryn" w:date="2023-01-17T15:24:00Z"/>
                <w:rFonts w:ascii="Calibri" w:eastAsia="Times New Roman" w:hAnsi="Calibri" w:cs="Calibri"/>
              </w:rPr>
            </w:pPr>
            <w:del w:id="481" w:author="Barnhart, Katheryn" w:date="2023-01-17T15:24:00Z">
              <w:r w:rsidDel="006A0D64">
                <w:rPr>
                  <w:rFonts w:ascii="Calibri" w:eastAsia="Times New Roman" w:hAnsi="Calibri" w:cs="Calibri"/>
                </w:rPr>
                <w:delText>Renee Thompson</w:delText>
              </w:r>
            </w:del>
          </w:p>
        </w:tc>
        <w:tc>
          <w:tcPr>
            <w:tcW w:w="3150" w:type="dxa"/>
            <w:tcBorders>
              <w:top w:val="single" w:sz="6" w:space="0" w:color="auto"/>
              <w:left w:val="nil"/>
              <w:bottom w:val="single" w:sz="6" w:space="0" w:color="auto"/>
              <w:right w:val="single" w:sz="4" w:space="0" w:color="auto"/>
            </w:tcBorders>
            <w:shd w:val="clear" w:color="auto" w:fill="auto"/>
          </w:tcPr>
          <w:p w14:paraId="6928A3F2" w14:textId="77777777" w:rsidR="009662B9" w:rsidRPr="001E6C6F" w:rsidDel="006A0D64" w:rsidRDefault="009662B9" w:rsidP="000B2EE4">
            <w:pPr>
              <w:spacing w:after="0" w:line="240" w:lineRule="auto"/>
              <w:textAlignment w:val="baseline"/>
              <w:rPr>
                <w:rFonts w:ascii="Calibri" w:eastAsia="Times New Roman" w:hAnsi="Calibri" w:cs="Calibri"/>
                <w:rPrChange w:id="482"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tcPr>
          <w:p w14:paraId="69056F81" w14:textId="462088B0" w:rsidR="009662B9" w:rsidRPr="000B2EE4" w:rsidDel="006A0D64" w:rsidRDefault="009662B9" w:rsidP="00623CE5">
            <w:pPr>
              <w:spacing w:after="0" w:line="240" w:lineRule="auto"/>
              <w:jc w:val="center"/>
              <w:textAlignment w:val="baseline"/>
              <w:rPr>
                <w:del w:id="483" w:author="Barnhart, Katheryn" w:date="2023-01-17T15:24:00Z"/>
                <w:rFonts w:ascii="Calibri" w:eastAsia="Times New Roman" w:hAnsi="Calibri" w:cs="Calibri"/>
                <w:i/>
                <w:iCs/>
              </w:rPr>
            </w:pPr>
            <w:del w:id="484" w:author="Barnhart, Katheryn" w:date="2023-01-17T15:24:00Z">
              <w:r w:rsidDel="006A0D64">
                <w:rPr>
                  <w:rFonts w:ascii="Calibri" w:eastAsia="Times New Roman" w:hAnsi="Calibri" w:cs="Calibri"/>
                  <w:i/>
                  <w:iCs/>
                </w:rPr>
                <w:delText>Hinges on indicator development for Land Use Methods and Metrics</w:delText>
              </w:r>
            </w:del>
          </w:p>
        </w:tc>
        <w:tc>
          <w:tcPr>
            <w:tcW w:w="1980" w:type="dxa"/>
            <w:tcBorders>
              <w:top w:val="nil"/>
              <w:left w:val="nil"/>
              <w:bottom w:val="single" w:sz="6" w:space="0" w:color="auto"/>
              <w:right w:val="single" w:sz="6" w:space="0" w:color="auto"/>
            </w:tcBorders>
            <w:shd w:val="clear" w:color="auto" w:fill="auto"/>
          </w:tcPr>
          <w:p w14:paraId="67503E89" w14:textId="263BCCAA" w:rsidR="009662B9" w:rsidRPr="00623CE5" w:rsidDel="006A0D64" w:rsidRDefault="009662B9" w:rsidP="00623CE5">
            <w:pPr>
              <w:spacing w:after="0" w:line="240" w:lineRule="auto"/>
              <w:jc w:val="center"/>
              <w:textAlignment w:val="baseline"/>
              <w:rPr>
                <w:del w:id="485" w:author="Barnhart, Katheryn" w:date="2023-01-17T15:24:00Z"/>
                <w:rFonts w:ascii="Calibri" w:eastAsia="Times New Roman" w:hAnsi="Calibri" w:cs="Calibri"/>
              </w:rPr>
            </w:pPr>
            <w:del w:id="486" w:author="Barnhart, Katheryn" w:date="2023-01-17T15:24:00Z">
              <w:r w:rsidDel="006A0D64">
                <w:rPr>
                  <w:rFonts w:ascii="Calibri" w:eastAsia="Times New Roman" w:hAnsi="Calibri" w:cs="Calibri"/>
                </w:rPr>
                <w:delText>TBD</w:delText>
              </w:r>
            </w:del>
          </w:p>
        </w:tc>
      </w:tr>
      <w:tr w:rsidR="00BE660A" w:rsidRPr="00623CE5" w:rsidDel="006A0D64" w14:paraId="414946B0" w14:textId="77777777" w:rsidTr="00866C68">
        <w:tblPrEx>
          <w:tblPrExChange w:id="487" w:author="Barnhart, Katheryn" w:date="2023-01-27T15:44:00Z">
            <w:tblPrEx>
              <w:tblW w:w="17182" w:type="dxa"/>
            </w:tblPrEx>
          </w:tblPrExChange>
        </w:tblPrEx>
        <w:trPr>
          <w:del w:id="488" w:author="Barnhart, Katheryn" w:date="2023-01-17T15:24:00Z"/>
          <w:trPrChange w:id="489"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490" w:author="Barnhart, Katheryn" w:date="2023-01-27T15:44:00Z">
              <w:tcPr>
                <w:tcW w:w="806" w:type="dxa"/>
                <w:tcBorders>
                  <w:top w:val="nil"/>
                  <w:left w:val="single" w:sz="6" w:space="0" w:color="auto"/>
                  <w:bottom w:val="single" w:sz="6" w:space="0" w:color="auto"/>
                  <w:right w:val="single" w:sz="6" w:space="0" w:color="auto"/>
                </w:tcBorders>
                <w:shd w:val="clear" w:color="auto" w:fill="C5E0B3" w:themeFill="accent6" w:themeFillTint="66"/>
              </w:tcPr>
            </w:tcPrChange>
          </w:tcPr>
          <w:p w14:paraId="3FA01114" w14:textId="027345FD" w:rsidR="009662B9" w:rsidRPr="00623CE5" w:rsidDel="006A0D64" w:rsidRDefault="009662B9" w:rsidP="00623CE5">
            <w:pPr>
              <w:spacing w:after="0" w:line="240" w:lineRule="auto"/>
              <w:ind w:left="360"/>
              <w:textAlignment w:val="baseline"/>
              <w:rPr>
                <w:del w:id="491" w:author="Barnhart, Katheryn" w:date="2023-01-17T15:24:00Z"/>
                <w:rFonts w:ascii="Calibri" w:eastAsia="Times New Roman" w:hAnsi="Calibri" w:cs="Calibri"/>
              </w:rPr>
            </w:pPr>
          </w:p>
        </w:tc>
        <w:tc>
          <w:tcPr>
            <w:tcW w:w="3776" w:type="dxa"/>
            <w:tcBorders>
              <w:top w:val="nil"/>
              <w:left w:val="nil"/>
              <w:bottom w:val="single" w:sz="6" w:space="0" w:color="auto"/>
              <w:right w:val="single" w:sz="6" w:space="0" w:color="auto"/>
            </w:tcBorders>
            <w:shd w:val="clear" w:color="auto" w:fill="auto"/>
            <w:tcPrChange w:id="492" w:author="Barnhart, Katheryn" w:date="2023-01-27T15:44:00Z">
              <w:tcPr>
                <w:tcW w:w="3776" w:type="dxa"/>
                <w:tcBorders>
                  <w:top w:val="nil"/>
                  <w:left w:val="nil"/>
                  <w:bottom w:val="single" w:sz="6" w:space="0" w:color="auto"/>
                  <w:right w:val="single" w:sz="6" w:space="0" w:color="auto"/>
                </w:tcBorders>
                <w:shd w:val="clear" w:color="auto" w:fill="C5E0B3" w:themeFill="accent6" w:themeFillTint="66"/>
              </w:tcPr>
            </w:tcPrChange>
          </w:tcPr>
          <w:p w14:paraId="7ABC0700" w14:textId="00FFA07D" w:rsidR="009662B9" w:rsidRPr="0016510D" w:rsidDel="006A0D64" w:rsidRDefault="009662B9" w:rsidP="00623CE5">
            <w:pPr>
              <w:numPr>
                <w:ilvl w:val="0"/>
                <w:numId w:val="9"/>
              </w:numPr>
              <w:spacing w:after="0" w:line="240" w:lineRule="auto"/>
              <w:ind w:left="360" w:firstLine="0"/>
              <w:textAlignment w:val="baseline"/>
              <w:rPr>
                <w:del w:id="493" w:author="Barnhart, Katheryn" w:date="2023-01-17T15:24:00Z"/>
                <w:rFonts w:ascii="Calibri" w:eastAsia="Times New Roman" w:hAnsi="Calibri" w:cs="Calibri"/>
              </w:rPr>
            </w:pPr>
            <w:del w:id="494" w:author="Barnhart, Katheryn" w:date="2023-01-17T15:24:00Z">
              <w:r w:rsidRPr="0016510D" w:rsidDel="006A0D64">
                <w:rPr>
                  <w:rFonts w:ascii="Calibri" w:eastAsia="Times New Roman" w:hAnsi="Calibri" w:cs="Calibri"/>
                </w:rPr>
                <w:delText>Land Use Methods and Metrics</w:delText>
              </w:r>
            </w:del>
          </w:p>
        </w:tc>
        <w:tc>
          <w:tcPr>
            <w:tcW w:w="900" w:type="dxa"/>
            <w:tcBorders>
              <w:top w:val="single" w:sz="6" w:space="0" w:color="auto"/>
              <w:left w:val="nil"/>
              <w:bottom w:val="single" w:sz="6" w:space="0" w:color="auto"/>
              <w:right w:val="single" w:sz="4" w:space="0" w:color="auto"/>
            </w:tcBorders>
            <w:shd w:val="clear" w:color="auto" w:fill="auto"/>
            <w:tcPrChange w:id="495" w:author="Barnhart, Katheryn" w:date="2023-01-27T15:44:00Z">
              <w:tcPr>
                <w:tcW w:w="900" w:type="dxa"/>
                <w:tcBorders>
                  <w:top w:val="single" w:sz="6" w:space="0" w:color="auto"/>
                  <w:left w:val="nil"/>
                  <w:bottom w:val="single" w:sz="6" w:space="0" w:color="auto"/>
                  <w:right w:val="single" w:sz="4" w:space="0" w:color="auto"/>
                </w:tcBorders>
                <w:shd w:val="clear" w:color="auto" w:fill="C5E0B3" w:themeFill="accent6" w:themeFillTint="66"/>
              </w:tcPr>
            </w:tcPrChange>
          </w:tcPr>
          <w:p w14:paraId="2DB1E6FB" w14:textId="69BC8D03" w:rsidR="009662B9" w:rsidRPr="00623CE5" w:rsidDel="006A0D64" w:rsidRDefault="009662B9" w:rsidP="00623CE5">
            <w:pPr>
              <w:spacing w:after="0" w:line="240" w:lineRule="auto"/>
              <w:jc w:val="center"/>
              <w:textAlignment w:val="baseline"/>
              <w:rPr>
                <w:del w:id="496"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tcPrChange w:id="497" w:author="Barnhart, Katheryn" w:date="2023-01-27T15:44:00Z">
              <w:tcPr>
                <w:tcW w:w="900" w:type="dxa"/>
                <w:tcBorders>
                  <w:top w:val="nil"/>
                  <w:left w:val="single" w:sz="4" w:space="0" w:color="auto"/>
                  <w:bottom w:val="single" w:sz="6" w:space="0" w:color="auto"/>
                  <w:right w:val="single" w:sz="6" w:space="0" w:color="auto"/>
                </w:tcBorders>
                <w:shd w:val="clear" w:color="auto" w:fill="C5E0B3" w:themeFill="accent6" w:themeFillTint="66"/>
              </w:tcPr>
            </w:tcPrChange>
          </w:tcPr>
          <w:p w14:paraId="1A6589EE" w14:textId="017A8F60" w:rsidR="009662B9" w:rsidRPr="00623CE5" w:rsidDel="006A0D64" w:rsidRDefault="009662B9" w:rsidP="00623CE5">
            <w:pPr>
              <w:spacing w:after="0" w:line="240" w:lineRule="auto"/>
              <w:jc w:val="center"/>
              <w:textAlignment w:val="baseline"/>
              <w:rPr>
                <w:del w:id="498" w:author="Barnhart, Katheryn" w:date="2023-01-17T15:24:00Z"/>
                <w:rFonts w:ascii="Calibri" w:eastAsia="Times New Roman" w:hAnsi="Calibri" w:cs="Calibri"/>
              </w:rPr>
            </w:pPr>
          </w:p>
        </w:tc>
        <w:tc>
          <w:tcPr>
            <w:tcW w:w="1620" w:type="dxa"/>
            <w:tcBorders>
              <w:top w:val="nil"/>
              <w:left w:val="nil"/>
              <w:bottom w:val="single" w:sz="6" w:space="0" w:color="auto"/>
              <w:right w:val="single" w:sz="6" w:space="0" w:color="auto"/>
            </w:tcBorders>
            <w:shd w:val="clear" w:color="auto" w:fill="auto"/>
            <w:tcPrChange w:id="499" w:author="Barnhart, Katheryn" w:date="2023-01-27T15:44:00Z">
              <w:tcPr>
                <w:tcW w:w="1620" w:type="dxa"/>
                <w:tcBorders>
                  <w:top w:val="nil"/>
                  <w:left w:val="nil"/>
                  <w:bottom w:val="single" w:sz="6" w:space="0" w:color="auto"/>
                  <w:right w:val="single" w:sz="6" w:space="0" w:color="auto"/>
                </w:tcBorders>
                <w:shd w:val="clear" w:color="auto" w:fill="C5E0B3" w:themeFill="accent6" w:themeFillTint="66"/>
              </w:tcPr>
            </w:tcPrChange>
          </w:tcPr>
          <w:p w14:paraId="44693DE9" w14:textId="4EDA552E" w:rsidR="009662B9" w:rsidDel="006A0D64" w:rsidRDefault="009662B9" w:rsidP="00623CE5">
            <w:pPr>
              <w:spacing w:after="0" w:line="240" w:lineRule="auto"/>
              <w:jc w:val="center"/>
              <w:textAlignment w:val="baseline"/>
              <w:rPr>
                <w:del w:id="500" w:author="Barnhart, Katheryn" w:date="2023-01-17T15:24:00Z"/>
                <w:rFonts w:ascii="Calibri" w:eastAsia="Times New Roman" w:hAnsi="Calibri" w:cs="Calibri"/>
              </w:rPr>
            </w:pPr>
            <w:del w:id="501" w:author="Barnhart, Katheryn" w:date="2023-01-17T15:24:00Z">
              <w:r w:rsidDel="006A0D64">
                <w:rPr>
                  <w:rFonts w:ascii="Calibri" w:eastAsia="Times New Roman" w:hAnsi="Calibri" w:cs="Calibri"/>
                </w:rPr>
                <w:delText>Peter Claggett</w:delText>
              </w:r>
            </w:del>
          </w:p>
        </w:tc>
        <w:tc>
          <w:tcPr>
            <w:tcW w:w="3150" w:type="dxa"/>
            <w:tcBorders>
              <w:top w:val="single" w:sz="6" w:space="0" w:color="auto"/>
              <w:left w:val="nil"/>
              <w:bottom w:val="single" w:sz="6" w:space="0" w:color="auto"/>
              <w:right w:val="single" w:sz="4" w:space="0" w:color="auto"/>
            </w:tcBorders>
            <w:shd w:val="clear" w:color="auto" w:fill="auto"/>
            <w:tcPrChange w:id="502" w:author="Barnhart, Katheryn" w:date="2023-01-27T15:44:00Z">
              <w:tcPr>
                <w:tcW w:w="3150" w:type="dxa"/>
                <w:tcBorders>
                  <w:top w:val="single" w:sz="6" w:space="0" w:color="auto"/>
                  <w:left w:val="nil"/>
                  <w:bottom w:val="single" w:sz="6" w:space="0" w:color="auto"/>
                  <w:right w:val="single" w:sz="4" w:space="0" w:color="auto"/>
                </w:tcBorders>
                <w:shd w:val="clear" w:color="auto" w:fill="C5E0B3" w:themeFill="accent6" w:themeFillTint="66"/>
              </w:tcPr>
            </w:tcPrChange>
          </w:tcPr>
          <w:p w14:paraId="2D05F25E" w14:textId="77777777" w:rsidR="009662B9" w:rsidRPr="001E6C6F" w:rsidDel="006A0D64" w:rsidRDefault="009662B9" w:rsidP="000B2EE4">
            <w:pPr>
              <w:spacing w:after="0" w:line="240" w:lineRule="auto"/>
              <w:textAlignment w:val="baseline"/>
              <w:rPr>
                <w:rFonts w:ascii="Calibri" w:eastAsia="Times New Roman" w:hAnsi="Calibri" w:cs="Calibri"/>
                <w:rPrChange w:id="503"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tcPrChange w:id="504"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C5E0B3" w:themeFill="accent6" w:themeFillTint="66"/>
              </w:tcPr>
            </w:tcPrChange>
          </w:tcPr>
          <w:p w14:paraId="1478F44E" w14:textId="7A9E7BF2" w:rsidR="009662B9" w:rsidRPr="000B2EE4" w:rsidDel="006A0D64" w:rsidRDefault="009662B9" w:rsidP="00623CE5">
            <w:pPr>
              <w:spacing w:after="0" w:line="240" w:lineRule="auto"/>
              <w:jc w:val="center"/>
              <w:textAlignment w:val="baseline"/>
              <w:rPr>
                <w:del w:id="505" w:author="Barnhart, Katheryn" w:date="2023-01-17T15:24:00Z"/>
                <w:rFonts w:ascii="Calibri" w:eastAsia="Times New Roman" w:hAnsi="Calibri" w:cs="Calibri"/>
                <w:i/>
                <w:iCs/>
              </w:rPr>
            </w:pPr>
            <w:del w:id="506" w:author="Barnhart, Katheryn" w:date="2023-01-17T15:24:00Z">
              <w:r w:rsidDel="006A0D64">
                <w:rPr>
                  <w:rFonts w:ascii="Calibri" w:eastAsia="Times New Roman" w:hAnsi="Calibri" w:cs="Calibri"/>
                  <w:i/>
                  <w:iCs/>
                </w:rPr>
                <w:delText>Indicator approved. Peter working on documents for update</w:delText>
              </w:r>
            </w:del>
          </w:p>
        </w:tc>
        <w:tc>
          <w:tcPr>
            <w:tcW w:w="1980" w:type="dxa"/>
            <w:tcBorders>
              <w:top w:val="nil"/>
              <w:left w:val="nil"/>
              <w:bottom w:val="single" w:sz="6" w:space="0" w:color="auto"/>
              <w:right w:val="single" w:sz="6" w:space="0" w:color="auto"/>
            </w:tcBorders>
            <w:shd w:val="clear" w:color="auto" w:fill="auto"/>
            <w:tcPrChange w:id="507" w:author="Barnhart, Katheryn" w:date="2023-01-27T15:44:00Z">
              <w:tcPr>
                <w:tcW w:w="1980" w:type="dxa"/>
                <w:gridSpan w:val="2"/>
                <w:tcBorders>
                  <w:top w:val="nil"/>
                  <w:left w:val="nil"/>
                  <w:bottom w:val="single" w:sz="6" w:space="0" w:color="auto"/>
                  <w:right w:val="single" w:sz="6" w:space="0" w:color="auto"/>
                </w:tcBorders>
                <w:shd w:val="clear" w:color="auto" w:fill="C5E0B3" w:themeFill="accent6" w:themeFillTint="66"/>
              </w:tcPr>
            </w:tcPrChange>
          </w:tcPr>
          <w:p w14:paraId="0C848E67" w14:textId="3E0D3F8D" w:rsidR="009662B9" w:rsidRPr="00623CE5" w:rsidDel="006A0D64" w:rsidRDefault="009662B9" w:rsidP="00623CE5">
            <w:pPr>
              <w:spacing w:after="0" w:line="240" w:lineRule="auto"/>
              <w:jc w:val="center"/>
              <w:textAlignment w:val="baseline"/>
              <w:rPr>
                <w:del w:id="508" w:author="Barnhart, Katheryn" w:date="2023-01-17T15:24:00Z"/>
                <w:rFonts w:ascii="Calibri" w:eastAsia="Times New Roman" w:hAnsi="Calibri" w:cs="Calibri"/>
              </w:rPr>
            </w:pPr>
            <w:del w:id="509" w:author="Barnhart, Katheryn" w:date="2023-01-17T15:24:00Z">
              <w:r w:rsidDel="006A0D64">
                <w:rPr>
                  <w:rFonts w:ascii="Calibri" w:eastAsia="Times New Roman" w:hAnsi="Calibri" w:cs="Calibri"/>
                </w:rPr>
                <w:delText>End of 2022</w:delText>
              </w:r>
            </w:del>
          </w:p>
        </w:tc>
      </w:tr>
      <w:tr w:rsidR="00BE660A" w:rsidRPr="00623CE5" w:rsidDel="006A0D64" w14:paraId="33299499" w14:textId="77777777" w:rsidTr="00866C68">
        <w:tblPrEx>
          <w:tblPrExChange w:id="510" w:author="Barnhart, Katheryn" w:date="2023-01-27T15:44:00Z">
            <w:tblPrEx>
              <w:tblW w:w="17182" w:type="dxa"/>
            </w:tblPrEx>
          </w:tblPrExChange>
        </w:tblPrEx>
        <w:trPr>
          <w:del w:id="511" w:author="Barnhart, Katheryn" w:date="2023-01-17T15:24:00Z"/>
          <w:trPrChange w:id="512"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513"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2489AC0A" w14:textId="4B8107BB" w:rsidR="009662B9" w:rsidRPr="00623CE5" w:rsidDel="006A0D64" w:rsidRDefault="009662B9" w:rsidP="00623CE5">
            <w:pPr>
              <w:spacing w:after="0" w:line="240" w:lineRule="auto"/>
              <w:ind w:left="360"/>
              <w:textAlignment w:val="baseline"/>
              <w:rPr>
                <w:del w:id="514" w:author="Barnhart, Katheryn" w:date="2023-01-17T15:24:00Z"/>
                <w:rFonts w:ascii="Times New Roman" w:eastAsia="Times New Roman" w:hAnsi="Times New Roman" w:cs="Times New Roman"/>
                <w:sz w:val="24"/>
                <w:szCs w:val="24"/>
              </w:rPr>
            </w:pPr>
            <w:del w:id="515" w:author="Barnhart, Katheryn" w:date="2023-01-17T15:24:00Z">
              <w:r w:rsidRPr="00623CE5" w:rsidDel="006A0D64">
                <w:rPr>
                  <w:rFonts w:ascii="Calibri" w:eastAsia="Times New Roman" w:hAnsi="Calibri" w:cs="Calibri"/>
                </w:rPr>
                <w:delText> </w:delText>
              </w:r>
            </w:del>
          </w:p>
        </w:tc>
        <w:tc>
          <w:tcPr>
            <w:tcW w:w="3776" w:type="dxa"/>
            <w:tcBorders>
              <w:top w:val="nil"/>
              <w:left w:val="nil"/>
              <w:bottom w:val="single" w:sz="6" w:space="0" w:color="auto"/>
              <w:right w:val="single" w:sz="6" w:space="0" w:color="auto"/>
            </w:tcBorders>
            <w:shd w:val="clear" w:color="auto" w:fill="auto"/>
            <w:hideMark/>
            <w:tcPrChange w:id="516"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5099B986" w14:textId="506B7604" w:rsidR="009662B9" w:rsidRPr="0016510D" w:rsidDel="006A0D64" w:rsidRDefault="009662B9" w:rsidP="00623CE5">
            <w:pPr>
              <w:numPr>
                <w:ilvl w:val="0"/>
                <w:numId w:val="10"/>
              </w:numPr>
              <w:spacing w:after="0" w:line="240" w:lineRule="auto"/>
              <w:ind w:left="360" w:firstLine="0"/>
              <w:textAlignment w:val="baseline"/>
              <w:rPr>
                <w:del w:id="517" w:author="Barnhart, Katheryn" w:date="2023-01-17T15:24:00Z"/>
                <w:rFonts w:ascii="Calibri" w:eastAsia="Times New Roman" w:hAnsi="Calibri" w:cs="Calibri"/>
              </w:rPr>
            </w:pPr>
            <w:del w:id="518" w:author="Barnhart, Katheryn" w:date="2023-01-17T15:24:00Z">
              <w:r w:rsidRPr="0016510D" w:rsidDel="006A0D64">
                <w:rPr>
                  <w:rFonts w:ascii="Calibri" w:eastAsia="Times New Roman" w:hAnsi="Calibri" w:cs="Calibri"/>
                </w:rPr>
                <w:delText>Periodic evaluation of GIS needs related to indicators or envisioning status or trends of indicators </w:delText>
              </w:r>
            </w:del>
          </w:p>
        </w:tc>
        <w:tc>
          <w:tcPr>
            <w:tcW w:w="900" w:type="dxa"/>
            <w:tcBorders>
              <w:top w:val="single" w:sz="6" w:space="0" w:color="auto"/>
              <w:left w:val="nil"/>
              <w:bottom w:val="single" w:sz="6" w:space="0" w:color="auto"/>
              <w:right w:val="single" w:sz="4" w:space="0" w:color="auto"/>
            </w:tcBorders>
            <w:shd w:val="clear" w:color="auto" w:fill="auto"/>
            <w:tcPrChange w:id="519"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46F69D7D" w14:textId="459B4514" w:rsidR="009662B9" w:rsidRPr="00623CE5" w:rsidDel="006A0D64" w:rsidRDefault="009662B9" w:rsidP="00623CE5">
            <w:pPr>
              <w:spacing w:after="0" w:line="240" w:lineRule="auto"/>
              <w:jc w:val="center"/>
              <w:textAlignment w:val="baseline"/>
              <w:rPr>
                <w:del w:id="520"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521"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346F24DE" w14:textId="0EEB5396" w:rsidR="009662B9" w:rsidRPr="00623CE5" w:rsidDel="006A0D64" w:rsidRDefault="009662B9" w:rsidP="00623CE5">
            <w:pPr>
              <w:spacing w:after="0" w:line="240" w:lineRule="auto"/>
              <w:jc w:val="center"/>
              <w:textAlignment w:val="baseline"/>
              <w:rPr>
                <w:del w:id="522" w:author="Barnhart, Katheryn" w:date="2023-01-17T15:24:00Z"/>
                <w:rFonts w:ascii="Times New Roman" w:eastAsia="Times New Roman" w:hAnsi="Times New Roman" w:cs="Times New Roman"/>
                <w:sz w:val="24"/>
                <w:szCs w:val="24"/>
              </w:rPr>
            </w:pPr>
            <w:del w:id="523" w:author="Barnhart, Katheryn" w:date="2023-01-17T15:24:00Z">
              <w:r w:rsidRPr="00623CE5" w:rsidDel="006A0D64">
                <w:rPr>
                  <w:rFonts w:ascii="Calibri" w:eastAsia="Times New Roman" w:hAnsi="Calibri" w:cs="Calibri"/>
                </w:rPr>
                <w:delText> </w:delText>
              </w:r>
            </w:del>
          </w:p>
        </w:tc>
        <w:tc>
          <w:tcPr>
            <w:tcW w:w="1620" w:type="dxa"/>
            <w:tcBorders>
              <w:top w:val="nil"/>
              <w:left w:val="nil"/>
              <w:bottom w:val="single" w:sz="6" w:space="0" w:color="auto"/>
              <w:right w:val="single" w:sz="6" w:space="0" w:color="auto"/>
            </w:tcBorders>
            <w:shd w:val="clear" w:color="auto" w:fill="auto"/>
            <w:hideMark/>
            <w:tcPrChange w:id="524"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26E634AA" w14:textId="6D43859E" w:rsidR="009662B9" w:rsidRPr="000B482F" w:rsidDel="006A0D64" w:rsidRDefault="009662B9" w:rsidP="00623CE5">
            <w:pPr>
              <w:spacing w:after="0" w:line="240" w:lineRule="auto"/>
              <w:jc w:val="center"/>
              <w:textAlignment w:val="baseline"/>
              <w:rPr>
                <w:del w:id="525" w:author="Barnhart, Katheryn" w:date="2023-01-17T15:24:00Z"/>
                <w:rFonts w:ascii="Times New Roman" w:eastAsia="Times New Roman" w:hAnsi="Times New Roman" w:cs="Times New Roman"/>
                <w:sz w:val="24"/>
                <w:szCs w:val="24"/>
              </w:rPr>
            </w:pPr>
            <w:del w:id="526" w:author="Barnhart, Katheryn" w:date="2023-01-17T15:24:00Z">
              <w:r w:rsidDel="006A0D64">
                <w:rPr>
                  <w:rFonts w:ascii="Calibri" w:eastAsia="Times New Roman" w:hAnsi="Calibri" w:cs="Calibri"/>
                </w:rPr>
                <w:delText>Angie Wei</w:delText>
              </w:r>
              <w:r w:rsidRPr="00EE2F67" w:rsidDel="006A0D64">
                <w:rPr>
                  <w:rFonts w:ascii="Calibri" w:eastAsia="Times New Roman" w:hAnsi="Calibri" w:cs="Calibri"/>
                </w:rPr>
                <w:delText> </w:delText>
              </w:r>
            </w:del>
          </w:p>
        </w:tc>
        <w:tc>
          <w:tcPr>
            <w:tcW w:w="3150" w:type="dxa"/>
            <w:tcBorders>
              <w:top w:val="single" w:sz="6" w:space="0" w:color="auto"/>
              <w:left w:val="nil"/>
              <w:bottom w:val="single" w:sz="6" w:space="0" w:color="auto"/>
              <w:right w:val="single" w:sz="4" w:space="0" w:color="auto"/>
            </w:tcBorders>
            <w:shd w:val="clear" w:color="auto" w:fill="auto"/>
            <w:tcPrChange w:id="527"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43FB30C" w14:textId="77777777" w:rsidR="009662B9" w:rsidRPr="001E6C6F" w:rsidDel="006A0D64" w:rsidRDefault="009662B9" w:rsidP="000B2EE4">
            <w:pPr>
              <w:spacing w:after="0" w:line="240" w:lineRule="auto"/>
              <w:textAlignment w:val="baseline"/>
              <w:rPr>
                <w:rFonts w:ascii="Calibri" w:eastAsia="Times New Roman" w:hAnsi="Calibri" w:cs="Calibri"/>
                <w:rPrChange w:id="528"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Change w:id="529"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687F1354" w14:textId="3EA25265" w:rsidR="009662B9" w:rsidRPr="000B2EE4" w:rsidDel="006A0D64" w:rsidRDefault="009662B9" w:rsidP="00623CE5">
            <w:pPr>
              <w:spacing w:after="0" w:line="240" w:lineRule="auto"/>
              <w:jc w:val="center"/>
              <w:textAlignment w:val="baseline"/>
              <w:rPr>
                <w:del w:id="530" w:author="Barnhart, Katheryn" w:date="2023-01-17T15:24:00Z"/>
                <w:rFonts w:ascii="Times New Roman" w:eastAsia="Times New Roman" w:hAnsi="Times New Roman" w:cs="Times New Roman"/>
                <w:i/>
                <w:iCs/>
                <w:sz w:val="24"/>
                <w:szCs w:val="24"/>
              </w:rPr>
            </w:pPr>
            <w:del w:id="531" w:author="Barnhart, Katheryn" w:date="2023-01-17T15:24:00Z">
              <w:r w:rsidRPr="000B2EE4" w:rsidDel="006A0D64">
                <w:rPr>
                  <w:rFonts w:ascii="Calibri" w:eastAsia="Times New Roman" w:hAnsi="Calibri" w:cs="Calibri"/>
                  <w:i/>
                  <w:iCs/>
                </w:rPr>
                <w:delText> </w:delText>
              </w:r>
            </w:del>
          </w:p>
        </w:tc>
        <w:tc>
          <w:tcPr>
            <w:tcW w:w="1980" w:type="dxa"/>
            <w:tcBorders>
              <w:top w:val="nil"/>
              <w:left w:val="nil"/>
              <w:bottom w:val="single" w:sz="6" w:space="0" w:color="auto"/>
              <w:right w:val="single" w:sz="6" w:space="0" w:color="auto"/>
            </w:tcBorders>
            <w:shd w:val="clear" w:color="auto" w:fill="auto"/>
            <w:tcPrChange w:id="532"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44545B40" w14:textId="17B75FA3" w:rsidR="009662B9" w:rsidRPr="00623CE5" w:rsidDel="006A0D64" w:rsidRDefault="009662B9" w:rsidP="00623CE5">
            <w:pPr>
              <w:spacing w:after="0" w:line="240" w:lineRule="auto"/>
              <w:jc w:val="center"/>
              <w:textAlignment w:val="baseline"/>
              <w:rPr>
                <w:del w:id="533" w:author="Barnhart, Katheryn" w:date="2023-01-17T15:24:00Z"/>
                <w:rFonts w:ascii="Calibri" w:eastAsia="Times New Roman" w:hAnsi="Calibri" w:cs="Calibri"/>
              </w:rPr>
            </w:pPr>
            <w:del w:id="534" w:author="Barnhart, Katheryn" w:date="2023-01-17T15:24:00Z">
              <w:r w:rsidDel="006A0D64">
                <w:rPr>
                  <w:rFonts w:ascii="Calibri" w:eastAsia="Times New Roman" w:hAnsi="Calibri" w:cs="Calibri"/>
                </w:rPr>
                <w:delText>Ongoing</w:delText>
              </w:r>
            </w:del>
          </w:p>
        </w:tc>
      </w:tr>
      <w:tr w:rsidR="00BE660A" w:rsidRPr="00623CE5" w:rsidDel="006A0D64" w14:paraId="5D367012" w14:textId="77777777" w:rsidTr="00866C68">
        <w:tblPrEx>
          <w:tblPrExChange w:id="535" w:author="Barnhart, Katheryn" w:date="2023-01-27T15:44:00Z">
            <w:tblPrEx>
              <w:tblW w:w="17182" w:type="dxa"/>
            </w:tblPrEx>
          </w:tblPrExChange>
        </w:tblPrEx>
        <w:trPr>
          <w:del w:id="536" w:author="Barnhart, Katheryn" w:date="2023-01-17T15:24:00Z"/>
          <w:trPrChange w:id="537"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538"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tcPr>
            </w:tcPrChange>
          </w:tcPr>
          <w:p w14:paraId="1390A53C" w14:textId="5C18E81E" w:rsidR="009662B9" w:rsidRPr="00623CE5" w:rsidDel="006A0D64" w:rsidRDefault="009662B9" w:rsidP="00623CE5">
            <w:pPr>
              <w:spacing w:after="0" w:line="240" w:lineRule="auto"/>
              <w:ind w:left="360"/>
              <w:textAlignment w:val="baseline"/>
              <w:rPr>
                <w:del w:id="539" w:author="Barnhart, Katheryn" w:date="2023-01-17T15:24:00Z"/>
                <w:rFonts w:ascii="Calibri" w:eastAsia="Times New Roman" w:hAnsi="Calibri" w:cs="Calibri"/>
              </w:rPr>
            </w:pPr>
          </w:p>
        </w:tc>
        <w:tc>
          <w:tcPr>
            <w:tcW w:w="3776" w:type="dxa"/>
            <w:tcBorders>
              <w:top w:val="nil"/>
              <w:left w:val="nil"/>
              <w:bottom w:val="single" w:sz="6" w:space="0" w:color="auto"/>
              <w:right w:val="single" w:sz="6" w:space="0" w:color="auto"/>
            </w:tcBorders>
            <w:shd w:val="clear" w:color="auto" w:fill="auto"/>
            <w:tcPrChange w:id="540"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tcPr>
            </w:tcPrChange>
          </w:tcPr>
          <w:p w14:paraId="2F1FB72E" w14:textId="3E8529A6" w:rsidR="009662B9" w:rsidRPr="0016510D" w:rsidDel="006A0D64" w:rsidRDefault="009662B9" w:rsidP="00623CE5">
            <w:pPr>
              <w:numPr>
                <w:ilvl w:val="0"/>
                <w:numId w:val="10"/>
              </w:numPr>
              <w:spacing w:after="0" w:line="240" w:lineRule="auto"/>
              <w:ind w:left="360" w:firstLine="0"/>
              <w:textAlignment w:val="baseline"/>
              <w:rPr>
                <w:del w:id="541" w:author="Barnhart, Katheryn" w:date="2023-01-17T15:24:00Z"/>
                <w:rFonts w:ascii="Calibri" w:eastAsia="Times New Roman" w:hAnsi="Calibri" w:cs="Calibri"/>
              </w:rPr>
            </w:pPr>
            <w:del w:id="542" w:author="Barnhart, Katheryn" w:date="2023-01-17T15:24:00Z">
              <w:r w:rsidDel="006A0D64">
                <w:rPr>
                  <w:rFonts w:eastAsia="Times New Roman"/>
                </w:rPr>
                <w:delText>Explore use of tidal water quality trends as performance indicator or influencing factor indicator</w:delText>
              </w:r>
            </w:del>
          </w:p>
        </w:tc>
        <w:tc>
          <w:tcPr>
            <w:tcW w:w="900" w:type="dxa"/>
            <w:tcBorders>
              <w:top w:val="single" w:sz="6" w:space="0" w:color="auto"/>
              <w:left w:val="nil"/>
              <w:bottom w:val="single" w:sz="6" w:space="0" w:color="auto"/>
              <w:right w:val="single" w:sz="4" w:space="0" w:color="auto"/>
            </w:tcBorders>
            <w:shd w:val="clear" w:color="auto" w:fill="auto"/>
            <w:tcPrChange w:id="543"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6EC32504" w14:textId="159BA61D" w:rsidR="009662B9" w:rsidRPr="00623CE5" w:rsidDel="006A0D64" w:rsidRDefault="009662B9" w:rsidP="00623CE5">
            <w:pPr>
              <w:spacing w:after="0" w:line="240" w:lineRule="auto"/>
              <w:jc w:val="center"/>
              <w:textAlignment w:val="baseline"/>
              <w:rPr>
                <w:del w:id="544"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tcPrChange w:id="545"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4F700B54" w14:textId="0F407417" w:rsidR="009662B9" w:rsidRPr="00623CE5" w:rsidDel="006A0D64" w:rsidRDefault="009662B9" w:rsidP="00623CE5">
            <w:pPr>
              <w:spacing w:after="0" w:line="240" w:lineRule="auto"/>
              <w:jc w:val="center"/>
              <w:textAlignment w:val="baseline"/>
              <w:rPr>
                <w:del w:id="546" w:author="Barnhart, Katheryn" w:date="2023-01-17T15:24:00Z"/>
                <w:rFonts w:ascii="Calibri" w:eastAsia="Times New Roman" w:hAnsi="Calibri" w:cs="Calibri"/>
              </w:rPr>
            </w:pPr>
          </w:p>
        </w:tc>
        <w:tc>
          <w:tcPr>
            <w:tcW w:w="1620" w:type="dxa"/>
            <w:tcBorders>
              <w:top w:val="nil"/>
              <w:left w:val="nil"/>
              <w:bottom w:val="single" w:sz="6" w:space="0" w:color="auto"/>
              <w:right w:val="single" w:sz="6" w:space="0" w:color="auto"/>
            </w:tcBorders>
            <w:shd w:val="clear" w:color="auto" w:fill="auto"/>
            <w:tcPrChange w:id="547"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tcPr>
            </w:tcPrChange>
          </w:tcPr>
          <w:p w14:paraId="186F7F8B" w14:textId="70C4622D" w:rsidR="009662B9" w:rsidDel="006A0D64" w:rsidRDefault="009662B9" w:rsidP="00623CE5">
            <w:pPr>
              <w:spacing w:after="0" w:line="240" w:lineRule="auto"/>
              <w:jc w:val="center"/>
              <w:textAlignment w:val="baseline"/>
              <w:rPr>
                <w:del w:id="548" w:author="Barnhart, Katheryn" w:date="2023-01-17T15:24:00Z"/>
                <w:rFonts w:ascii="Calibri" w:eastAsia="Times New Roman" w:hAnsi="Calibri" w:cs="Calibri"/>
              </w:rPr>
            </w:pPr>
            <w:del w:id="549" w:author="Barnhart, Katheryn" w:date="2023-01-17T15:24:00Z">
              <w:r w:rsidDel="006A0D64">
                <w:rPr>
                  <w:rFonts w:ascii="Calibri" w:eastAsia="Times New Roman" w:hAnsi="Calibri" w:cs="Calibri"/>
                </w:rPr>
                <w:delText>Breck Sullivan</w:delText>
              </w:r>
            </w:del>
          </w:p>
        </w:tc>
        <w:tc>
          <w:tcPr>
            <w:tcW w:w="3150" w:type="dxa"/>
            <w:tcBorders>
              <w:top w:val="single" w:sz="6" w:space="0" w:color="auto"/>
              <w:left w:val="nil"/>
              <w:bottom w:val="single" w:sz="6" w:space="0" w:color="auto"/>
              <w:right w:val="single" w:sz="4" w:space="0" w:color="auto"/>
            </w:tcBorders>
            <w:shd w:val="clear" w:color="auto" w:fill="auto"/>
            <w:tcPrChange w:id="550"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1722A748" w14:textId="77777777" w:rsidR="009662B9" w:rsidRPr="001E6C6F" w:rsidDel="006A0D64" w:rsidRDefault="009662B9" w:rsidP="000B2EE4">
            <w:pPr>
              <w:spacing w:after="0" w:line="240" w:lineRule="auto"/>
              <w:textAlignment w:val="baseline"/>
              <w:rPr>
                <w:rFonts w:ascii="Calibri" w:eastAsia="Times New Roman" w:hAnsi="Calibri" w:cs="Calibri"/>
                <w:rPrChange w:id="551"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tcPrChange w:id="552"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tcPr>
            </w:tcPrChange>
          </w:tcPr>
          <w:p w14:paraId="087CABCD" w14:textId="796E4A3B" w:rsidR="009662B9" w:rsidRPr="00C80779" w:rsidDel="006A0D64" w:rsidRDefault="009662B9" w:rsidP="00623CE5">
            <w:pPr>
              <w:spacing w:after="0" w:line="240" w:lineRule="auto"/>
              <w:jc w:val="center"/>
              <w:textAlignment w:val="baseline"/>
              <w:rPr>
                <w:del w:id="553" w:author="Barnhart, Katheryn" w:date="2023-01-17T15:24:00Z"/>
                <w:rFonts w:ascii="Calibri" w:eastAsia="Times New Roman" w:hAnsi="Calibri" w:cs="Calibri"/>
                <w:i/>
                <w:iCs/>
              </w:rPr>
            </w:pPr>
          </w:p>
        </w:tc>
        <w:tc>
          <w:tcPr>
            <w:tcW w:w="1980" w:type="dxa"/>
            <w:tcBorders>
              <w:top w:val="nil"/>
              <w:left w:val="nil"/>
              <w:bottom w:val="single" w:sz="6" w:space="0" w:color="auto"/>
              <w:right w:val="single" w:sz="6" w:space="0" w:color="auto"/>
            </w:tcBorders>
            <w:shd w:val="clear" w:color="auto" w:fill="auto"/>
            <w:tcPrChange w:id="554"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31D782B5" w14:textId="1A16713A" w:rsidR="009662B9" w:rsidDel="006A0D64" w:rsidRDefault="009662B9" w:rsidP="00623CE5">
            <w:pPr>
              <w:spacing w:after="0" w:line="240" w:lineRule="auto"/>
              <w:jc w:val="center"/>
              <w:textAlignment w:val="baseline"/>
              <w:rPr>
                <w:del w:id="555" w:author="Barnhart, Katheryn" w:date="2023-01-17T15:24:00Z"/>
                <w:rFonts w:ascii="Calibri" w:eastAsia="Times New Roman" w:hAnsi="Calibri" w:cs="Calibri"/>
              </w:rPr>
            </w:pPr>
            <w:del w:id="556" w:author="Barnhart, Katheryn" w:date="2023-01-17T15:24:00Z">
              <w:r w:rsidDel="006A0D64">
                <w:rPr>
                  <w:rFonts w:ascii="Calibri" w:eastAsia="Times New Roman" w:hAnsi="Calibri" w:cs="Calibri"/>
                </w:rPr>
                <w:delText>TBD</w:delText>
              </w:r>
            </w:del>
          </w:p>
        </w:tc>
      </w:tr>
      <w:tr w:rsidR="00BE660A" w:rsidRPr="00623CE5" w:rsidDel="006A0D64" w14:paraId="0C764F1D" w14:textId="77777777" w:rsidTr="00866C68">
        <w:tblPrEx>
          <w:tblPrExChange w:id="557" w:author="Barnhart, Katheryn" w:date="2023-01-27T15:44:00Z">
            <w:tblPrEx>
              <w:tblW w:w="17182" w:type="dxa"/>
            </w:tblPrEx>
          </w:tblPrExChange>
        </w:tblPrEx>
        <w:trPr>
          <w:del w:id="558" w:author="Barnhart, Katheryn" w:date="2023-01-17T15:24:00Z"/>
          <w:trPrChange w:id="559"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560"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48C9F5EC" w14:textId="17C949F5" w:rsidR="009662B9" w:rsidRPr="00623CE5" w:rsidDel="006A0D64" w:rsidRDefault="009662B9" w:rsidP="00623CE5">
            <w:pPr>
              <w:spacing w:after="0" w:line="240" w:lineRule="auto"/>
              <w:ind w:left="360"/>
              <w:textAlignment w:val="baseline"/>
              <w:rPr>
                <w:del w:id="561" w:author="Barnhart, Katheryn" w:date="2023-01-17T15:24:00Z"/>
                <w:rFonts w:ascii="Times New Roman" w:eastAsia="Times New Roman" w:hAnsi="Times New Roman" w:cs="Times New Roman"/>
                <w:sz w:val="24"/>
                <w:szCs w:val="24"/>
              </w:rPr>
            </w:pPr>
            <w:del w:id="562" w:author="Barnhart, Katheryn" w:date="2023-01-17T15:24:00Z">
              <w:r w:rsidRPr="00623CE5" w:rsidDel="006A0D64">
                <w:rPr>
                  <w:rFonts w:ascii="Calibri" w:eastAsia="Times New Roman" w:hAnsi="Calibri" w:cs="Calibri"/>
                </w:rPr>
                <w:delText> </w:delText>
              </w:r>
            </w:del>
          </w:p>
        </w:tc>
        <w:tc>
          <w:tcPr>
            <w:tcW w:w="3776" w:type="dxa"/>
            <w:tcBorders>
              <w:top w:val="nil"/>
              <w:left w:val="nil"/>
              <w:bottom w:val="single" w:sz="6" w:space="0" w:color="auto"/>
              <w:right w:val="single" w:sz="6" w:space="0" w:color="auto"/>
            </w:tcBorders>
            <w:shd w:val="clear" w:color="auto" w:fill="auto"/>
            <w:hideMark/>
            <w:tcPrChange w:id="563"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06EC3787" w14:textId="1410ED14" w:rsidR="009662B9" w:rsidRPr="0016510D" w:rsidDel="006A0D64" w:rsidRDefault="009662B9" w:rsidP="00623CE5">
            <w:pPr>
              <w:numPr>
                <w:ilvl w:val="0"/>
                <w:numId w:val="11"/>
              </w:numPr>
              <w:spacing w:after="0" w:line="240" w:lineRule="auto"/>
              <w:ind w:left="360" w:firstLine="0"/>
              <w:textAlignment w:val="baseline"/>
              <w:rPr>
                <w:del w:id="564" w:author="Barnhart, Katheryn" w:date="2023-01-17T15:24:00Z"/>
                <w:rFonts w:ascii="Calibri" w:eastAsia="Times New Roman" w:hAnsi="Calibri" w:cs="Calibri"/>
              </w:rPr>
            </w:pPr>
            <w:del w:id="565" w:author="Barnhart, Katheryn" w:date="2023-01-17T15:24:00Z">
              <w:r w:rsidRPr="0016510D" w:rsidDel="006A0D64">
                <w:rPr>
                  <w:rFonts w:ascii="Calibri" w:eastAsia="Times New Roman" w:hAnsi="Calibri" w:cs="Calibri"/>
                </w:rPr>
                <w:delText>(other indicators to be added as needs are identified). </w:delText>
              </w:r>
            </w:del>
          </w:p>
        </w:tc>
        <w:tc>
          <w:tcPr>
            <w:tcW w:w="900" w:type="dxa"/>
            <w:tcBorders>
              <w:top w:val="single" w:sz="6" w:space="0" w:color="auto"/>
              <w:left w:val="nil"/>
              <w:bottom w:val="single" w:sz="6" w:space="0" w:color="auto"/>
              <w:right w:val="single" w:sz="4" w:space="0" w:color="auto"/>
            </w:tcBorders>
            <w:shd w:val="clear" w:color="auto" w:fill="auto"/>
            <w:tcPrChange w:id="566"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108B8232" w14:textId="6863D315" w:rsidR="009662B9" w:rsidRPr="00623CE5" w:rsidDel="006A0D64" w:rsidRDefault="009662B9" w:rsidP="00623CE5">
            <w:pPr>
              <w:spacing w:after="0" w:line="240" w:lineRule="auto"/>
              <w:jc w:val="center"/>
              <w:textAlignment w:val="baseline"/>
              <w:rPr>
                <w:del w:id="567" w:author="Barnhart, Katheryn" w:date="2023-01-17T15:24:00Z"/>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568"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2F1AF2E3" w14:textId="69515456" w:rsidR="009662B9" w:rsidRPr="00623CE5" w:rsidDel="006A0D64" w:rsidRDefault="009662B9" w:rsidP="00623CE5">
            <w:pPr>
              <w:spacing w:after="0" w:line="240" w:lineRule="auto"/>
              <w:jc w:val="center"/>
              <w:textAlignment w:val="baseline"/>
              <w:rPr>
                <w:del w:id="569" w:author="Barnhart, Katheryn" w:date="2023-01-17T15:24:00Z"/>
                <w:rFonts w:ascii="Times New Roman" w:eastAsia="Times New Roman" w:hAnsi="Times New Roman" w:cs="Times New Roman"/>
                <w:sz w:val="24"/>
                <w:szCs w:val="24"/>
              </w:rPr>
            </w:pPr>
            <w:del w:id="570" w:author="Barnhart, Katheryn" w:date="2023-01-17T15:24:00Z">
              <w:r w:rsidRPr="00623CE5" w:rsidDel="006A0D64">
                <w:rPr>
                  <w:rFonts w:ascii="Calibri" w:eastAsia="Times New Roman" w:hAnsi="Calibri" w:cs="Calibri"/>
                </w:rPr>
                <w:delText> </w:delText>
              </w:r>
            </w:del>
          </w:p>
        </w:tc>
        <w:tc>
          <w:tcPr>
            <w:tcW w:w="1620" w:type="dxa"/>
            <w:tcBorders>
              <w:top w:val="nil"/>
              <w:left w:val="nil"/>
              <w:bottom w:val="single" w:sz="6" w:space="0" w:color="auto"/>
              <w:right w:val="single" w:sz="6" w:space="0" w:color="auto"/>
            </w:tcBorders>
            <w:shd w:val="clear" w:color="auto" w:fill="auto"/>
            <w:hideMark/>
            <w:tcPrChange w:id="571"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37E4B4D3" w14:textId="311988FA" w:rsidR="009662B9" w:rsidRPr="00623CE5" w:rsidDel="006A0D64" w:rsidRDefault="009662B9" w:rsidP="00623CE5">
            <w:pPr>
              <w:spacing w:after="0" w:line="240" w:lineRule="auto"/>
              <w:jc w:val="center"/>
              <w:textAlignment w:val="baseline"/>
              <w:rPr>
                <w:del w:id="572" w:author="Barnhart, Katheryn" w:date="2023-01-17T15:24:00Z"/>
                <w:rFonts w:ascii="Times New Roman" w:eastAsia="Times New Roman" w:hAnsi="Times New Roman" w:cs="Times New Roman"/>
                <w:sz w:val="24"/>
                <w:szCs w:val="24"/>
              </w:rPr>
            </w:pPr>
            <w:del w:id="573" w:author="Barnhart, Katheryn" w:date="2023-01-17T15:24:00Z">
              <w:r w:rsidRPr="00623CE5" w:rsidDel="006A0D64">
                <w:rPr>
                  <w:rFonts w:ascii="Calibri" w:eastAsia="Times New Roman" w:hAnsi="Calibri" w:cs="Calibri"/>
                </w:rPr>
                <w:delText>----------------- </w:delText>
              </w:r>
            </w:del>
          </w:p>
        </w:tc>
        <w:tc>
          <w:tcPr>
            <w:tcW w:w="3150" w:type="dxa"/>
            <w:tcBorders>
              <w:top w:val="single" w:sz="6" w:space="0" w:color="auto"/>
              <w:left w:val="nil"/>
              <w:bottom w:val="single" w:sz="6" w:space="0" w:color="auto"/>
              <w:right w:val="single" w:sz="4" w:space="0" w:color="auto"/>
            </w:tcBorders>
            <w:shd w:val="clear" w:color="auto" w:fill="auto"/>
            <w:tcPrChange w:id="574"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44BF45E3" w14:textId="77777777" w:rsidR="009662B9" w:rsidRPr="001E6C6F" w:rsidDel="006A0D64" w:rsidRDefault="009662B9" w:rsidP="000B2EE4">
            <w:pPr>
              <w:spacing w:after="0" w:line="240" w:lineRule="auto"/>
              <w:textAlignment w:val="baseline"/>
              <w:rPr>
                <w:rFonts w:ascii="Calibri" w:eastAsia="Times New Roman" w:hAnsi="Calibri" w:cs="Calibri"/>
                <w:rPrChange w:id="575"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Change w:id="576"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5BF9CBA2" w14:textId="49650D62" w:rsidR="009662B9" w:rsidRPr="000B2EE4" w:rsidDel="006A0D64" w:rsidRDefault="009662B9" w:rsidP="00623CE5">
            <w:pPr>
              <w:spacing w:after="0" w:line="240" w:lineRule="auto"/>
              <w:jc w:val="center"/>
              <w:textAlignment w:val="baseline"/>
              <w:rPr>
                <w:del w:id="577" w:author="Barnhart, Katheryn" w:date="2023-01-17T15:24:00Z"/>
                <w:rFonts w:ascii="Times New Roman" w:eastAsia="Times New Roman" w:hAnsi="Times New Roman" w:cs="Times New Roman"/>
                <w:i/>
                <w:iCs/>
                <w:sz w:val="24"/>
                <w:szCs w:val="24"/>
              </w:rPr>
            </w:pPr>
            <w:del w:id="578" w:author="Barnhart, Katheryn" w:date="2023-01-17T15:24:00Z">
              <w:r w:rsidRPr="000B2EE4" w:rsidDel="006A0D64">
                <w:rPr>
                  <w:rFonts w:ascii="Calibri" w:eastAsia="Times New Roman" w:hAnsi="Calibri" w:cs="Calibri"/>
                  <w:i/>
                  <w:iCs/>
                </w:rPr>
                <w:delText> </w:delText>
              </w:r>
            </w:del>
          </w:p>
        </w:tc>
        <w:tc>
          <w:tcPr>
            <w:tcW w:w="1980" w:type="dxa"/>
            <w:tcBorders>
              <w:top w:val="nil"/>
              <w:left w:val="nil"/>
              <w:bottom w:val="single" w:sz="6" w:space="0" w:color="auto"/>
              <w:right w:val="single" w:sz="6" w:space="0" w:color="auto"/>
            </w:tcBorders>
            <w:shd w:val="clear" w:color="auto" w:fill="auto"/>
            <w:tcPrChange w:id="579"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1B30CF78" w14:textId="2D462259" w:rsidR="009662B9" w:rsidRPr="00623CE5" w:rsidDel="006A0D64" w:rsidRDefault="009662B9" w:rsidP="00623CE5">
            <w:pPr>
              <w:spacing w:after="0" w:line="240" w:lineRule="auto"/>
              <w:jc w:val="center"/>
              <w:textAlignment w:val="baseline"/>
              <w:rPr>
                <w:del w:id="580" w:author="Barnhart, Katheryn" w:date="2023-01-17T15:24:00Z"/>
                <w:rFonts w:ascii="Calibri" w:eastAsia="Times New Roman" w:hAnsi="Calibri" w:cs="Calibri"/>
              </w:rPr>
            </w:pPr>
          </w:p>
        </w:tc>
      </w:tr>
      <w:tr w:rsidR="00BE660A" w:rsidRPr="00623CE5" w:rsidDel="002B5DDC" w14:paraId="31C5C694" w14:textId="77777777" w:rsidTr="00866C68">
        <w:tblPrEx>
          <w:tblPrExChange w:id="581" w:author="Barnhart, Katheryn" w:date="2023-01-27T15:44:00Z">
            <w:tblPrEx>
              <w:tblW w:w="17182" w:type="dxa"/>
            </w:tblPrEx>
          </w:tblPrExChange>
        </w:tblPrEx>
        <w:trPr>
          <w:del w:id="582" w:author="Barnhart, Katheryn" w:date="2023-01-17T14:59:00Z"/>
          <w:trPrChange w:id="583"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584" w:author="Barnhart, Katheryn" w:date="2023-01-27T15:44:00Z">
              <w:tcPr>
                <w:tcW w:w="806" w:type="dxa"/>
                <w:tcBorders>
                  <w:top w:val="nil"/>
                  <w:left w:val="single" w:sz="6" w:space="0" w:color="auto"/>
                  <w:bottom w:val="single" w:sz="6" w:space="0" w:color="auto"/>
                  <w:right w:val="single" w:sz="6" w:space="0" w:color="auto"/>
                </w:tcBorders>
                <w:shd w:val="clear" w:color="auto" w:fill="C5E0B3" w:themeFill="accent6" w:themeFillTint="66"/>
              </w:tcPr>
            </w:tcPrChange>
          </w:tcPr>
          <w:p w14:paraId="432E0287" w14:textId="52A00C62" w:rsidR="009662B9" w:rsidRPr="00623CE5" w:rsidDel="002B5DDC" w:rsidRDefault="009662B9" w:rsidP="000B2EE4">
            <w:pPr>
              <w:spacing w:after="0" w:line="240" w:lineRule="auto"/>
              <w:textAlignment w:val="baseline"/>
              <w:rPr>
                <w:del w:id="585" w:author="Barnhart, Katheryn" w:date="2023-01-17T14:59:00Z"/>
                <w:rFonts w:ascii="Calibri" w:eastAsia="Times New Roman" w:hAnsi="Calibri" w:cs="Calibri"/>
              </w:rPr>
            </w:pPr>
            <w:del w:id="586" w:author="Barnhart, Katheryn" w:date="2023-01-17T14:59:00Z">
              <w:r w:rsidDel="002B5DDC">
                <w:rPr>
                  <w:rFonts w:ascii="Calibri" w:eastAsia="Times New Roman" w:hAnsi="Calibri" w:cs="Calibri"/>
                </w:rPr>
                <w:delText>3</w:delText>
              </w:r>
            </w:del>
          </w:p>
        </w:tc>
        <w:tc>
          <w:tcPr>
            <w:tcW w:w="3776" w:type="dxa"/>
            <w:tcBorders>
              <w:top w:val="nil"/>
              <w:left w:val="nil"/>
              <w:bottom w:val="single" w:sz="6" w:space="0" w:color="auto"/>
              <w:right w:val="single" w:sz="6" w:space="0" w:color="auto"/>
            </w:tcBorders>
            <w:shd w:val="clear" w:color="auto" w:fill="auto"/>
            <w:tcPrChange w:id="587" w:author="Barnhart, Katheryn" w:date="2023-01-27T15:44:00Z">
              <w:tcPr>
                <w:tcW w:w="3776" w:type="dxa"/>
                <w:tcBorders>
                  <w:top w:val="nil"/>
                  <w:left w:val="nil"/>
                  <w:bottom w:val="single" w:sz="6" w:space="0" w:color="auto"/>
                  <w:right w:val="single" w:sz="6" w:space="0" w:color="auto"/>
                </w:tcBorders>
                <w:shd w:val="clear" w:color="auto" w:fill="C5E0B3" w:themeFill="accent6" w:themeFillTint="66"/>
              </w:tcPr>
            </w:tcPrChange>
          </w:tcPr>
          <w:p w14:paraId="5723D506" w14:textId="2B851510" w:rsidR="009662B9" w:rsidRPr="0016510D" w:rsidDel="002B5DDC" w:rsidRDefault="009662B9" w:rsidP="000B2EE4">
            <w:pPr>
              <w:spacing w:after="0" w:line="240" w:lineRule="auto"/>
              <w:textAlignment w:val="baseline"/>
              <w:rPr>
                <w:del w:id="588" w:author="Barnhart, Katheryn" w:date="2023-01-17T14:59:00Z"/>
                <w:rFonts w:ascii="Calibri" w:eastAsia="Times New Roman" w:hAnsi="Calibri" w:cs="Calibri"/>
              </w:rPr>
            </w:pPr>
            <w:commentRangeStart w:id="589"/>
            <w:del w:id="590" w:author="Barnhart, Katheryn" w:date="2023-01-17T14:59:00Z">
              <w:r w:rsidRPr="0016510D" w:rsidDel="002B5DDC">
                <w:rPr>
                  <w:rFonts w:ascii="Calibri" w:eastAsia="Times New Roman" w:hAnsi="Calibri" w:cs="Calibri"/>
                </w:rPr>
                <w:delText>Develop list of possible indicators for outcomes with qualitative language</w:delText>
              </w:r>
              <w:commentRangeEnd w:id="589"/>
              <w:r w:rsidDel="002B5DDC">
                <w:rPr>
                  <w:rStyle w:val="CommentReference"/>
                </w:rPr>
                <w:commentReference w:id="589"/>
              </w:r>
            </w:del>
          </w:p>
        </w:tc>
        <w:tc>
          <w:tcPr>
            <w:tcW w:w="900" w:type="dxa"/>
            <w:tcBorders>
              <w:top w:val="single" w:sz="6" w:space="0" w:color="auto"/>
              <w:left w:val="nil"/>
              <w:bottom w:val="single" w:sz="6" w:space="0" w:color="auto"/>
              <w:right w:val="single" w:sz="4" w:space="0" w:color="auto"/>
            </w:tcBorders>
            <w:shd w:val="clear" w:color="auto" w:fill="auto"/>
            <w:tcPrChange w:id="591" w:author="Barnhart, Katheryn" w:date="2023-01-27T15:44:00Z">
              <w:tcPr>
                <w:tcW w:w="900" w:type="dxa"/>
                <w:tcBorders>
                  <w:top w:val="single" w:sz="6" w:space="0" w:color="auto"/>
                  <w:left w:val="nil"/>
                  <w:bottom w:val="single" w:sz="6" w:space="0" w:color="auto"/>
                  <w:right w:val="single" w:sz="4" w:space="0" w:color="auto"/>
                </w:tcBorders>
                <w:shd w:val="clear" w:color="auto" w:fill="C5E0B3" w:themeFill="accent6" w:themeFillTint="66"/>
              </w:tcPr>
            </w:tcPrChange>
          </w:tcPr>
          <w:p w14:paraId="6B3E8482" w14:textId="45B2AA42" w:rsidR="009662B9" w:rsidDel="002B5DDC" w:rsidRDefault="009662B9" w:rsidP="00623CE5">
            <w:pPr>
              <w:spacing w:after="0" w:line="240" w:lineRule="auto"/>
              <w:jc w:val="center"/>
              <w:textAlignment w:val="baseline"/>
              <w:rPr>
                <w:del w:id="592" w:author="Barnhart, Katheryn" w:date="2023-01-17T14:59:00Z"/>
                <w:rFonts w:ascii="Calibri" w:eastAsia="Times New Roman" w:hAnsi="Calibri" w:cs="Calibri"/>
              </w:rPr>
            </w:pPr>
            <w:del w:id="593" w:author="Barnhart, Katheryn" w:date="2023-01-17T14:59:00Z">
              <w:r w:rsidDel="002B5DDC">
                <w:rPr>
                  <w:rFonts w:ascii="Calibri" w:eastAsia="Times New Roman" w:hAnsi="Calibri" w:cs="Calibri"/>
                </w:rPr>
                <w:delText>1</w:delText>
              </w:r>
            </w:del>
          </w:p>
        </w:tc>
        <w:tc>
          <w:tcPr>
            <w:tcW w:w="900" w:type="dxa"/>
            <w:tcBorders>
              <w:top w:val="nil"/>
              <w:left w:val="single" w:sz="4" w:space="0" w:color="auto"/>
              <w:bottom w:val="single" w:sz="6" w:space="0" w:color="auto"/>
              <w:right w:val="single" w:sz="6" w:space="0" w:color="auto"/>
            </w:tcBorders>
            <w:shd w:val="clear" w:color="auto" w:fill="auto"/>
            <w:tcPrChange w:id="594" w:author="Barnhart, Katheryn" w:date="2023-01-27T15:44:00Z">
              <w:tcPr>
                <w:tcW w:w="900" w:type="dxa"/>
                <w:tcBorders>
                  <w:top w:val="nil"/>
                  <w:left w:val="single" w:sz="4" w:space="0" w:color="auto"/>
                  <w:bottom w:val="single" w:sz="6" w:space="0" w:color="auto"/>
                  <w:right w:val="single" w:sz="6" w:space="0" w:color="auto"/>
                </w:tcBorders>
                <w:shd w:val="clear" w:color="auto" w:fill="C5E0B3" w:themeFill="accent6" w:themeFillTint="66"/>
              </w:tcPr>
            </w:tcPrChange>
          </w:tcPr>
          <w:p w14:paraId="14B03B2C" w14:textId="4BE12898" w:rsidR="009662B9" w:rsidRPr="00623CE5" w:rsidDel="002B5DDC" w:rsidRDefault="009662B9" w:rsidP="00623CE5">
            <w:pPr>
              <w:spacing w:after="0" w:line="240" w:lineRule="auto"/>
              <w:jc w:val="center"/>
              <w:textAlignment w:val="baseline"/>
              <w:rPr>
                <w:del w:id="595" w:author="Barnhart, Katheryn" w:date="2023-01-17T14:59:00Z"/>
                <w:rFonts w:ascii="Calibri" w:eastAsia="Times New Roman" w:hAnsi="Calibri" w:cs="Calibri"/>
              </w:rPr>
            </w:pPr>
            <w:del w:id="596" w:author="Barnhart, Katheryn" w:date="2023-01-17T14:59:00Z">
              <w:r w:rsidDel="002B5DDC">
                <w:rPr>
                  <w:rFonts w:ascii="Calibri" w:eastAsia="Times New Roman" w:hAnsi="Calibri" w:cs="Calibri"/>
                </w:rPr>
                <w:delText>C</w:delText>
              </w:r>
            </w:del>
          </w:p>
        </w:tc>
        <w:tc>
          <w:tcPr>
            <w:tcW w:w="1620" w:type="dxa"/>
            <w:tcBorders>
              <w:top w:val="nil"/>
              <w:left w:val="nil"/>
              <w:bottom w:val="single" w:sz="6" w:space="0" w:color="auto"/>
              <w:right w:val="single" w:sz="6" w:space="0" w:color="auto"/>
            </w:tcBorders>
            <w:shd w:val="clear" w:color="auto" w:fill="auto"/>
            <w:tcPrChange w:id="597" w:author="Barnhart, Katheryn" w:date="2023-01-27T15:44:00Z">
              <w:tcPr>
                <w:tcW w:w="1620" w:type="dxa"/>
                <w:tcBorders>
                  <w:top w:val="nil"/>
                  <w:left w:val="nil"/>
                  <w:bottom w:val="single" w:sz="6" w:space="0" w:color="auto"/>
                  <w:right w:val="single" w:sz="6" w:space="0" w:color="auto"/>
                </w:tcBorders>
                <w:shd w:val="clear" w:color="auto" w:fill="C5E0B3" w:themeFill="accent6" w:themeFillTint="66"/>
              </w:tcPr>
            </w:tcPrChange>
          </w:tcPr>
          <w:p w14:paraId="47DAC15A" w14:textId="4473C0B7" w:rsidR="009662B9" w:rsidRPr="00623CE5" w:rsidDel="002B5DDC" w:rsidRDefault="009662B9" w:rsidP="00623CE5">
            <w:pPr>
              <w:spacing w:after="0" w:line="240" w:lineRule="auto"/>
              <w:jc w:val="center"/>
              <w:textAlignment w:val="baseline"/>
              <w:rPr>
                <w:del w:id="598" w:author="Barnhart, Katheryn" w:date="2023-01-17T14:59:00Z"/>
                <w:rFonts w:ascii="Calibri" w:eastAsia="Times New Roman" w:hAnsi="Calibri" w:cs="Calibri"/>
              </w:rPr>
            </w:pPr>
            <w:del w:id="599" w:author="Barnhart, Katheryn" w:date="2023-01-17T14:59:00Z">
              <w:r w:rsidDel="002B5DDC">
                <w:rPr>
                  <w:rFonts w:ascii="Calibri" w:eastAsia="Times New Roman" w:hAnsi="Calibri" w:cs="Calibri"/>
                </w:rPr>
                <w:delText>Katheryn Barnhart and Peter Tango</w:delText>
              </w:r>
            </w:del>
          </w:p>
        </w:tc>
        <w:tc>
          <w:tcPr>
            <w:tcW w:w="3150" w:type="dxa"/>
            <w:tcBorders>
              <w:top w:val="single" w:sz="6" w:space="0" w:color="auto"/>
              <w:left w:val="nil"/>
              <w:bottom w:val="single" w:sz="6" w:space="0" w:color="auto"/>
              <w:right w:val="single" w:sz="4" w:space="0" w:color="auto"/>
            </w:tcBorders>
            <w:shd w:val="clear" w:color="auto" w:fill="auto"/>
            <w:tcPrChange w:id="600" w:author="Barnhart, Katheryn" w:date="2023-01-27T15:44:00Z">
              <w:tcPr>
                <w:tcW w:w="3150" w:type="dxa"/>
                <w:tcBorders>
                  <w:top w:val="single" w:sz="6" w:space="0" w:color="auto"/>
                  <w:left w:val="nil"/>
                  <w:bottom w:val="single" w:sz="6" w:space="0" w:color="auto"/>
                  <w:right w:val="single" w:sz="4" w:space="0" w:color="auto"/>
                </w:tcBorders>
                <w:shd w:val="clear" w:color="auto" w:fill="C5E0B3" w:themeFill="accent6" w:themeFillTint="66"/>
              </w:tcPr>
            </w:tcPrChange>
          </w:tcPr>
          <w:p w14:paraId="40AB3936" w14:textId="77777777" w:rsidR="009662B9" w:rsidRPr="001E6C6F" w:rsidDel="002B5DDC" w:rsidRDefault="009662B9" w:rsidP="000B2EE4">
            <w:pPr>
              <w:spacing w:after="0" w:line="240" w:lineRule="auto"/>
              <w:textAlignment w:val="baseline"/>
              <w:rPr>
                <w:rFonts w:ascii="Calibri" w:eastAsia="Times New Roman" w:hAnsi="Calibri" w:cs="Calibri"/>
                <w:rPrChange w:id="601"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tcPrChange w:id="602"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C5E0B3" w:themeFill="accent6" w:themeFillTint="66"/>
              </w:tcPr>
            </w:tcPrChange>
          </w:tcPr>
          <w:p w14:paraId="2E3886A4" w14:textId="1C032B92" w:rsidR="009662B9" w:rsidRPr="00C80779" w:rsidDel="002B5DDC" w:rsidRDefault="009662B9" w:rsidP="00623CE5">
            <w:pPr>
              <w:spacing w:after="0" w:line="240" w:lineRule="auto"/>
              <w:jc w:val="center"/>
              <w:textAlignment w:val="baseline"/>
              <w:rPr>
                <w:del w:id="603" w:author="Barnhart, Katheryn" w:date="2023-01-17T14:59:00Z"/>
                <w:rFonts w:ascii="Calibri" w:eastAsia="Times New Roman" w:hAnsi="Calibri" w:cs="Calibri"/>
                <w:i/>
                <w:iCs/>
              </w:rPr>
            </w:pPr>
          </w:p>
        </w:tc>
        <w:tc>
          <w:tcPr>
            <w:tcW w:w="1980" w:type="dxa"/>
            <w:tcBorders>
              <w:top w:val="nil"/>
              <w:left w:val="nil"/>
              <w:bottom w:val="single" w:sz="6" w:space="0" w:color="auto"/>
              <w:right w:val="single" w:sz="6" w:space="0" w:color="auto"/>
            </w:tcBorders>
            <w:shd w:val="clear" w:color="auto" w:fill="auto"/>
            <w:tcPrChange w:id="604" w:author="Barnhart, Katheryn" w:date="2023-01-27T15:44:00Z">
              <w:tcPr>
                <w:tcW w:w="1980" w:type="dxa"/>
                <w:gridSpan w:val="2"/>
                <w:tcBorders>
                  <w:top w:val="nil"/>
                  <w:left w:val="nil"/>
                  <w:bottom w:val="single" w:sz="6" w:space="0" w:color="auto"/>
                  <w:right w:val="single" w:sz="6" w:space="0" w:color="auto"/>
                </w:tcBorders>
                <w:shd w:val="clear" w:color="auto" w:fill="C5E0B3" w:themeFill="accent6" w:themeFillTint="66"/>
              </w:tcPr>
            </w:tcPrChange>
          </w:tcPr>
          <w:p w14:paraId="49921F77" w14:textId="3EAF6486" w:rsidR="009662B9" w:rsidRPr="00623CE5" w:rsidDel="002B5DDC" w:rsidRDefault="009662B9" w:rsidP="00623CE5">
            <w:pPr>
              <w:spacing w:after="0" w:line="240" w:lineRule="auto"/>
              <w:jc w:val="center"/>
              <w:textAlignment w:val="baseline"/>
              <w:rPr>
                <w:del w:id="605" w:author="Barnhart, Katheryn" w:date="2023-01-17T14:59:00Z"/>
                <w:rFonts w:ascii="Calibri" w:eastAsia="Times New Roman" w:hAnsi="Calibri" w:cs="Calibri"/>
              </w:rPr>
            </w:pPr>
            <w:del w:id="606" w:author="Barnhart, Katheryn" w:date="2023-01-17T14:59:00Z">
              <w:r w:rsidDel="002B5DDC">
                <w:rPr>
                  <w:rFonts w:ascii="Calibri" w:eastAsia="Times New Roman" w:hAnsi="Calibri" w:cs="Calibri"/>
                </w:rPr>
                <w:delText>November 2021</w:delText>
              </w:r>
            </w:del>
          </w:p>
        </w:tc>
      </w:tr>
      <w:tr w:rsidR="00BE660A" w:rsidRPr="00623CE5" w14:paraId="7FA07741" w14:textId="22FB7873" w:rsidTr="00866C68">
        <w:tblPrEx>
          <w:tblPrExChange w:id="607" w:author="Barnhart, Katheryn" w:date="2023-01-27T15:44:00Z">
            <w:tblPrEx>
              <w:tblW w:w="17182" w:type="dxa"/>
            </w:tblPrEx>
          </w:tblPrExChange>
        </w:tblPrEx>
        <w:trPr>
          <w:trPrChange w:id="608"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609"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tcPr>
            </w:tcPrChange>
          </w:tcPr>
          <w:p w14:paraId="38DA7F20" w14:textId="4ABFD602" w:rsidR="009662B9" w:rsidRPr="00623CE5" w:rsidRDefault="009662B9" w:rsidP="000B2EE4">
            <w:pPr>
              <w:spacing w:after="0" w:line="240" w:lineRule="auto"/>
              <w:textAlignment w:val="baseline"/>
              <w:rPr>
                <w:rFonts w:ascii="Calibri" w:eastAsia="Times New Roman" w:hAnsi="Calibri" w:cs="Calibri"/>
              </w:rPr>
            </w:pPr>
            <w:r>
              <w:rPr>
                <w:rFonts w:ascii="Calibri" w:eastAsia="Times New Roman" w:hAnsi="Calibri" w:cs="Calibri"/>
              </w:rPr>
              <w:t>4</w:t>
            </w:r>
          </w:p>
        </w:tc>
        <w:tc>
          <w:tcPr>
            <w:tcW w:w="3776" w:type="dxa"/>
            <w:tcBorders>
              <w:top w:val="nil"/>
              <w:left w:val="nil"/>
              <w:bottom w:val="single" w:sz="6" w:space="0" w:color="auto"/>
              <w:right w:val="single" w:sz="6" w:space="0" w:color="auto"/>
            </w:tcBorders>
            <w:shd w:val="clear" w:color="auto" w:fill="auto"/>
            <w:tcPrChange w:id="610"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tcPr>
            </w:tcPrChange>
          </w:tcPr>
          <w:p w14:paraId="314BD25B" w14:textId="21B00CA8" w:rsidR="009662B9" w:rsidRPr="0016510D" w:rsidRDefault="009662B9">
            <w:pPr>
              <w:spacing w:after="0" w:line="240" w:lineRule="auto"/>
              <w:textAlignment w:val="baseline"/>
              <w:rPr>
                <w:rFonts w:ascii="Calibri" w:eastAsia="Times New Roman" w:hAnsi="Calibri" w:cs="Calibri"/>
              </w:rPr>
            </w:pPr>
            <w:commentRangeStart w:id="611"/>
            <w:r>
              <w:rPr>
                <w:rFonts w:ascii="Calibri" w:eastAsia="Times New Roman" w:hAnsi="Calibri" w:cs="Calibri"/>
              </w:rPr>
              <w:t>Relate current outcome indicators as influencing factors for one another</w:t>
            </w:r>
            <w:commentRangeEnd w:id="611"/>
            <w:r>
              <w:rPr>
                <w:rStyle w:val="CommentReference"/>
              </w:rPr>
              <w:commentReference w:id="611"/>
            </w:r>
          </w:p>
        </w:tc>
        <w:tc>
          <w:tcPr>
            <w:tcW w:w="900" w:type="dxa"/>
            <w:tcBorders>
              <w:top w:val="single" w:sz="6" w:space="0" w:color="auto"/>
              <w:left w:val="nil"/>
              <w:bottom w:val="single" w:sz="6" w:space="0" w:color="auto"/>
              <w:right w:val="single" w:sz="4" w:space="0" w:color="auto"/>
            </w:tcBorders>
            <w:shd w:val="clear" w:color="auto" w:fill="auto"/>
            <w:tcPrChange w:id="612"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44D1BDD5" w14:textId="078EC57D" w:rsidR="009662B9" w:rsidRPr="00623CE5"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t>3</w:t>
            </w:r>
          </w:p>
        </w:tc>
        <w:tc>
          <w:tcPr>
            <w:tcW w:w="900" w:type="dxa"/>
            <w:tcBorders>
              <w:top w:val="nil"/>
              <w:left w:val="single" w:sz="4" w:space="0" w:color="auto"/>
              <w:bottom w:val="single" w:sz="6" w:space="0" w:color="auto"/>
              <w:right w:val="single" w:sz="6" w:space="0" w:color="auto"/>
            </w:tcBorders>
            <w:shd w:val="clear" w:color="auto" w:fill="auto"/>
            <w:tcPrChange w:id="613"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3D6C66E0" w14:textId="060977EF" w:rsidR="009662B9" w:rsidRPr="00623CE5" w:rsidRDefault="009662B9" w:rsidP="00623CE5">
            <w:pPr>
              <w:spacing w:after="0" w:line="240" w:lineRule="auto"/>
              <w:jc w:val="center"/>
              <w:textAlignment w:val="baseline"/>
              <w:rPr>
                <w:rFonts w:ascii="Calibri" w:eastAsia="Times New Roman" w:hAnsi="Calibri" w:cs="Calibri"/>
              </w:rPr>
            </w:pPr>
            <w:proofErr w:type="gramStart"/>
            <w:r>
              <w:rPr>
                <w:rFonts w:ascii="Calibri" w:eastAsia="Times New Roman" w:hAnsi="Calibri" w:cs="Calibri"/>
              </w:rPr>
              <w:t>A,B</w:t>
            </w:r>
            <w:proofErr w:type="gramEnd"/>
          </w:p>
        </w:tc>
        <w:tc>
          <w:tcPr>
            <w:tcW w:w="1620" w:type="dxa"/>
            <w:tcBorders>
              <w:top w:val="nil"/>
              <w:left w:val="nil"/>
              <w:bottom w:val="single" w:sz="6" w:space="0" w:color="auto"/>
              <w:right w:val="single" w:sz="6" w:space="0" w:color="auto"/>
            </w:tcBorders>
            <w:shd w:val="clear" w:color="auto" w:fill="auto"/>
            <w:tcPrChange w:id="614"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tcPr>
            </w:tcPrChange>
          </w:tcPr>
          <w:p w14:paraId="02B378B2" w14:textId="0FABC143" w:rsidR="009662B9" w:rsidRPr="00623CE5"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t xml:space="preserve">Katheryn Barnhart, Susanna </w:t>
            </w:r>
            <w:proofErr w:type="spellStart"/>
            <w:r>
              <w:rPr>
                <w:rFonts w:ascii="Calibri" w:eastAsia="Times New Roman" w:hAnsi="Calibri" w:cs="Calibri"/>
              </w:rPr>
              <w:t>Pretzer</w:t>
            </w:r>
            <w:proofErr w:type="spellEnd"/>
            <w:r>
              <w:rPr>
                <w:rFonts w:ascii="Calibri" w:eastAsia="Times New Roman" w:hAnsi="Calibri" w:cs="Calibri"/>
              </w:rPr>
              <w:t>, Doreen Vetter</w:t>
            </w:r>
            <w:ins w:id="615" w:author="Barnhart, Katheryn" w:date="2023-01-27T15:39:00Z">
              <w:r w:rsidR="00FE46EE">
                <w:rPr>
                  <w:rFonts w:ascii="Calibri" w:eastAsia="Times New Roman" w:hAnsi="Calibri" w:cs="Calibri"/>
                </w:rPr>
                <w:t>, STAR leadership</w:t>
              </w:r>
            </w:ins>
          </w:p>
        </w:tc>
        <w:tc>
          <w:tcPr>
            <w:tcW w:w="3150" w:type="dxa"/>
            <w:tcBorders>
              <w:top w:val="single" w:sz="6" w:space="0" w:color="auto"/>
              <w:left w:val="nil"/>
              <w:bottom w:val="single" w:sz="6" w:space="0" w:color="auto"/>
              <w:right w:val="single" w:sz="4" w:space="0" w:color="auto"/>
            </w:tcBorders>
            <w:shd w:val="clear" w:color="auto" w:fill="auto"/>
            <w:tcPrChange w:id="616"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A382C96" w14:textId="7D3CCBA9" w:rsidR="00FE46EE" w:rsidRPr="00FE46EE" w:rsidRDefault="00FE46EE">
            <w:pPr>
              <w:pStyle w:val="ListParagraph"/>
              <w:numPr>
                <w:ilvl w:val="0"/>
                <w:numId w:val="33"/>
              </w:numPr>
              <w:spacing w:after="0" w:line="240" w:lineRule="auto"/>
              <w:ind w:left="180" w:hanging="90"/>
              <w:textAlignment w:val="baseline"/>
              <w:rPr>
                <w:rFonts w:ascii="Calibri" w:eastAsia="Times New Roman" w:hAnsi="Calibri" w:cs="Calibri"/>
                <w:rPrChange w:id="617" w:author="Barnhart, Katheryn" w:date="2023-01-27T15:39:00Z">
                  <w:rPr>
                    <w:rFonts w:ascii="Calibri" w:eastAsia="Times New Roman" w:hAnsi="Calibri" w:cs="Calibri"/>
                    <w:i/>
                    <w:iCs/>
                  </w:rPr>
                </w:rPrChange>
              </w:rPr>
              <w:pPrChange w:id="618" w:author="Barnhart, Katheryn" w:date="2023-01-27T15:41:00Z">
                <w:pPr>
                  <w:spacing w:after="0" w:line="240" w:lineRule="auto"/>
                  <w:jc w:val="center"/>
                  <w:textAlignment w:val="baseline"/>
                </w:pPr>
              </w:pPrChange>
            </w:pPr>
            <w:ins w:id="619" w:author="Barnhart, Katheryn" w:date="2023-01-27T15:41:00Z">
              <w:r>
                <w:rPr>
                  <w:rFonts w:ascii="Calibri" w:eastAsia="Times New Roman" w:hAnsi="Calibri" w:cs="Calibri"/>
                </w:rPr>
                <w:t>Add influencing factors to indicators dashboard as they are established</w:t>
              </w:r>
            </w:ins>
            <w:ins w:id="620" w:author="Barnhart, Katheryn" w:date="2023-01-27T15:42:00Z">
              <w:r>
                <w:rPr>
                  <w:rFonts w:ascii="Calibri" w:eastAsia="Times New Roman" w:hAnsi="Calibri" w:cs="Calibri"/>
                </w:rPr>
                <w:t xml:space="preserve"> and identify group with sphere of influence over influencing factor indicator</w:t>
              </w:r>
            </w:ins>
          </w:p>
        </w:tc>
        <w:tc>
          <w:tcPr>
            <w:tcW w:w="4230" w:type="dxa"/>
            <w:tcBorders>
              <w:top w:val="nil"/>
              <w:left w:val="single" w:sz="4" w:space="0" w:color="auto"/>
              <w:bottom w:val="single" w:sz="6" w:space="0" w:color="auto"/>
              <w:right w:val="single" w:sz="6" w:space="0" w:color="auto"/>
            </w:tcBorders>
            <w:shd w:val="clear" w:color="auto" w:fill="auto"/>
            <w:tcPrChange w:id="621"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tcPr>
            </w:tcPrChange>
          </w:tcPr>
          <w:p w14:paraId="3A29E58F" w14:textId="41ABE334" w:rsidR="009662B9" w:rsidRPr="00C80779" w:rsidRDefault="009662B9">
            <w:pPr>
              <w:spacing w:after="0" w:line="240" w:lineRule="auto"/>
              <w:ind w:left="180"/>
              <w:jc w:val="center"/>
              <w:textAlignment w:val="baseline"/>
              <w:rPr>
                <w:rFonts w:ascii="Calibri" w:eastAsia="Times New Roman" w:hAnsi="Calibri" w:cs="Calibri"/>
                <w:i/>
                <w:iCs/>
              </w:rPr>
              <w:pPrChange w:id="622" w:author="Barnhart, Katheryn" w:date="2023-01-27T15:44:00Z">
                <w:pPr>
                  <w:spacing w:after="0" w:line="240" w:lineRule="auto"/>
                  <w:jc w:val="center"/>
                  <w:textAlignment w:val="baseline"/>
                </w:pPr>
              </w:pPrChange>
            </w:pPr>
            <w:r>
              <w:rPr>
                <w:rFonts w:ascii="Calibri" w:eastAsia="Times New Roman" w:hAnsi="Calibri" w:cs="Calibri"/>
                <w:i/>
                <w:iCs/>
              </w:rPr>
              <w:t xml:space="preserve">POCs are working with outcome representatives individually to identify top influencing factor indicators to incorporate in updates to outcome pages on </w:t>
            </w:r>
            <w:proofErr w:type="spellStart"/>
            <w:r>
              <w:rPr>
                <w:rFonts w:ascii="Calibri" w:eastAsia="Times New Roman" w:hAnsi="Calibri" w:cs="Calibri"/>
                <w:i/>
                <w:iCs/>
              </w:rPr>
              <w:t>ChesapeakeProgress</w:t>
            </w:r>
            <w:proofErr w:type="spellEnd"/>
            <w:r>
              <w:rPr>
                <w:rFonts w:ascii="Calibri" w:eastAsia="Times New Roman" w:hAnsi="Calibri" w:cs="Calibri"/>
                <w:i/>
                <w:iCs/>
              </w:rPr>
              <w:t>. Blue Crab Management -&gt; Abundance as prototype</w:t>
            </w:r>
          </w:p>
        </w:tc>
        <w:tc>
          <w:tcPr>
            <w:tcW w:w="1980" w:type="dxa"/>
            <w:tcBorders>
              <w:top w:val="single" w:sz="4" w:space="0" w:color="auto"/>
              <w:left w:val="nil"/>
              <w:bottom w:val="single" w:sz="6" w:space="0" w:color="auto"/>
              <w:right w:val="single" w:sz="6" w:space="0" w:color="auto"/>
            </w:tcBorders>
            <w:shd w:val="clear" w:color="auto" w:fill="auto"/>
            <w:tcPrChange w:id="623" w:author="Barnhart, Katheryn" w:date="2023-01-27T15:44:00Z">
              <w:tcPr>
                <w:tcW w:w="1980" w:type="dxa"/>
                <w:gridSpan w:val="2"/>
                <w:tcBorders>
                  <w:top w:val="single" w:sz="4" w:space="0" w:color="auto"/>
                  <w:left w:val="nil"/>
                  <w:bottom w:val="single" w:sz="6" w:space="0" w:color="auto"/>
                  <w:right w:val="single" w:sz="6" w:space="0" w:color="auto"/>
                </w:tcBorders>
                <w:shd w:val="clear" w:color="auto" w:fill="FFE599" w:themeFill="accent4" w:themeFillTint="66"/>
              </w:tcPr>
            </w:tcPrChange>
          </w:tcPr>
          <w:p w14:paraId="74586ED2" w14:textId="663F8A2F" w:rsidR="009662B9" w:rsidRPr="00623CE5"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t>Ongoing</w:t>
            </w:r>
          </w:p>
        </w:tc>
      </w:tr>
      <w:tr w:rsidR="00866C68" w:rsidRPr="00623CE5" w14:paraId="5DA1F27A" w14:textId="77777777" w:rsidTr="00866C68">
        <w:trPr>
          <w:ins w:id="624" w:author="Barnhart, Katheryn" w:date="2023-01-27T15:45:00Z"/>
        </w:trPr>
        <w:tc>
          <w:tcPr>
            <w:tcW w:w="806" w:type="dxa"/>
            <w:tcBorders>
              <w:top w:val="nil"/>
              <w:left w:val="single" w:sz="6" w:space="0" w:color="auto"/>
              <w:bottom w:val="single" w:sz="6" w:space="0" w:color="auto"/>
              <w:right w:val="single" w:sz="6" w:space="0" w:color="auto"/>
            </w:tcBorders>
            <w:shd w:val="clear" w:color="auto" w:fill="auto"/>
          </w:tcPr>
          <w:p w14:paraId="0BA3EA1B" w14:textId="77777777" w:rsidR="00866C68" w:rsidRDefault="00866C68" w:rsidP="000B2EE4">
            <w:pPr>
              <w:spacing w:after="0" w:line="240" w:lineRule="auto"/>
              <w:textAlignment w:val="baseline"/>
              <w:rPr>
                <w:ins w:id="625" w:author="Barnhart, Katheryn" w:date="2023-01-27T15:45:00Z"/>
                <w:rFonts w:ascii="Calibri" w:eastAsia="Times New Roman" w:hAnsi="Calibri" w:cs="Calibri"/>
              </w:rPr>
            </w:pPr>
          </w:p>
        </w:tc>
        <w:tc>
          <w:tcPr>
            <w:tcW w:w="3776" w:type="dxa"/>
            <w:tcBorders>
              <w:top w:val="nil"/>
              <w:left w:val="nil"/>
              <w:bottom w:val="single" w:sz="6" w:space="0" w:color="auto"/>
              <w:right w:val="single" w:sz="6" w:space="0" w:color="auto"/>
            </w:tcBorders>
            <w:shd w:val="clear" w:color="auto" w:fill="auto"/>
          </w:tcPr>
          <w:p w14:paraId="2A58D2BF" w14:textId="03120A77" w:rsidR="00866C68" w:rsidRDefault="00866C68">
            <w:pPr>
              <w:spacing w:after="0" w:line="240" w:lineRule="auto"/>
              <w:textAlignment w:val="baseline"/>
              <w:rPr>
                <w:ins w:id="626" w:author="Barnhart, Katheryn" w:date="2023-01-27T15:45:00Z"/>
                <w:rFonts w:ascii="Calibri" w:eastAsia="Times New Roman" w:hAnsi="Calibri" w:cs="Calibri"/>
              </w:rPr>
            </w:pPr>
            <w:ins w:id="627" w:author="Barnhart, Katheryn" w:date="2023-01-27T15:45:00Z">
              <w:r>
                <w:rPr>
                  <w:rFonts w:ascii="Calibri" w:eastAsia="Times New Roman" w:hAnsi="Calibri" w:cs="Calibri"/>
                </w:rPr>
                <w:t xml:space="preserve">Work with STAR to </w:t>
              </w:r>
              <w:r>
                <w:t>complete comprehensive list of priority influencing factor indicators that are already measured at CBP</w:t>
              </w:r>
            </w:ins>
          </w:p>
        </w:tc>
        <w:tc>
          <w:tcPr>
            <w:tcW w:w="900" w:type="dxa"/>
            <w:tcBorders>
              <w:top w:val="single" w:sz="6" w:space="0" w:color="auto"/>
              <w:left w:val="nil"/>
              <w:bottom w:val="single" w:sz="6" w:space="0" w:color="auto"/>
              <w:right w:val="single" w:sz="4" w:space="0" w:color="auto"/>
            </w:tcBorders>
            <w:shd w:val="clear" w:color="auto" w:fill="auto"/>
          </w:tcPr>
          <w:p w14:paraId="2C99A10F" w14:textId="543FE23D" w:rsidR="00866C68" w:rsidRDefault="00866C68" w:rsidP="00623CE5">
            <w:pPr>
              <w:spacing w:after="0" w:line="240" w:lineRule="auto"/>
              <w:jc w:val="center"/>
              <w:textAlignment w:val="baseline"/>
              <w:rPr>
                <w:ins w:id="628" w:author="Barnhart, Katheryn" w:date="2023-01-27T15:45:00Z"/>
                <w:rFonts w:ascii="Calibri" w:eastAsia="Times New Roman" w:hAnsi="Calibri" w:cs="Calibri"/>
              </w:rPr>
            </w:pPr>
            <w:ins w:id="629" w:author="Barnhart, Katheryn" w:date="2023-01-27T15:45:00Z">
              <w:r>
                <w:rPr>
                  <w:rFonts w:ascii="Calibri" w:eastAsia="Times New Roman" w:hAnsi="Calibri" w:cs="Calibri"/>
                </w:rPr>
                <w:t>3</w:t>
              </w:r>
            </w:ins>
          </w:p>
        </w:tc>
        <w:tc>
          <w:tcPr>
            <w:tcW w:w="900" w:type="dxa"/>
            <w:tcBorders>
              <w:top w:val="nil"/>
              <w:left w:val="single" w:sz="4" w:space="0" w:color="auto"/>
              <w:bottom w:val="single" w:sz="6" w:space="0" w:color="auto"/>
              <w:right w:val="single" w:sz="6" w:space="0" w:color="auto"/>
            </w:tcBorders>
            <w:shd w:val="clear" w:color="auto" w:fill="auto"/>
          </w:tcPr>
          <w:p w14:paraId="1CC494B8" w14:textId="5DBDDA17" w:rsidR="00866C68" w:rsidRDefault="00866C68" w:rsidP="00623CE5">
            <w:pPr>
              <w:spacing w:after="0" w:line="240" w:lineRule="auto"/>
              <w:jc w:val="center"/>
              <w:textAlignment w:val="baseline"/>
              <w:rPr>
                <w:ins w:id="630" w:author="Barnhart, Katheryn" w:date="2023-01-27T15:45:00Z"/>
                <w:rFonts w:ascii="Calibri" w:eastAsia="Times New Roman" w:hAnsi="Calibri" w:cs="Calibri"/>
              </w:rPr>
            </w:pPr>
            <w:proofErr w:type="gramStart"/>
            <w:ins w:id="631" w:author="Barnhart, Katheryn" w:date="2023-01-27T15:45:00Z">
              <w:r>
                <w:rPr>
                  <w:rFonts w:ascii="Calibri" w:eastAsia="Times New Roman" w:hAnsi="Calibri" w:cs="Calibri"/>
                </w:rPr>
                <w:t>A,B</w:t>
              </w:r>
              <w:proofErr w:type="gramEnd"/>
            </w:ins>
          </w:p>
        </w:tc>
        <w:tc>
          <w:tcPr>
            <w:tcW w:w="1620" w:type="dxa"/>
            <w:tcBorders>
              <w:top w:val="nil"/>
              <w:left w:val="nil"/>
              <w:bottom w:val="single" w:sz="6" w:space="0" w:color="auto"/>
              <w:right w:val="single" w:sz="6" w:space="0" w:color="auto"/>
            </w:tcBorders>
            <w:shd w:val="clear" w:color="auto" w:fill="auto"/>
          </w:tcPr>
          <w:p w14:paraId="3C8A0945" w14:textId="381E907A" w:rsidR="00866C68" w:rsidRDefault="00866C68" w:rsidP="00623CE5">
            <w:pPr>
              <w:spacing w:after="0" w:line="240" w:lineRule="auto"/>
              <w:jc w:val="center"/>
              <w:textAlignment w:val="baseline"/>
              <w:rPr>
                <w:ins w:id="632" w:author="Barnhart, Katheryn" w:date="2023-01-27T15:45:00Z"/>
                <w:rFonts w:ascii="Calibri" w:eastAsia="Times New Roman" w:hAnsi="Calibri" w:cs="Calibri"/>
              </w:rPr>
            </w:pPr>
            <w:ins w:id="633" w:author="Barnhart, Katheryn" w:date="2023-01-27T15:45:00Z">
              <w:r>
                <w:rPr>
                  <w:rFonts w:ascii="Calibri" w:eastAsia="Times New Roman" w:hAnsi="Calibri" w:cs="Calibri"/>
                </w:rPr>
                <w:t>Katheryn Barnhart, STAR Leadership</w:t>
              </w:r>
            </w:ins>
          </w:p>
        </w:tc>
        <w:tc>
          <w:tcPr>
            <w:tcW w:w="3150" w:type="dxa"/>
            <w:tcBorders>
              <w:top w:val="single" w:sz="6" w:space="0" w:color="auto"/>
              <w:left w:val="nil"/>
              <w:bottom w:val="single" w:sz="6" w:space="0" w:color="auto"/>
              <w:right w:val="single" w:sz="4" w:space="0" w:color="auto"/>
            </w:tcBorders>
            <w:shd w:val="clear" w:color="auto" w:fill="auto"/>
          </w:tcPr>
          <w:p w14:paraId="16927F46" w14:textId="2298B2DD" w:rsidR="00866C68" w:rsidRPr="00866C68" w:rsidRDefault="00866C68" w:rsidP="00866C68">
            <w:pPr>
              <w:pStyle w:val="ListParagraph"/>
              <w:numPr>
                <w:ilvl w:val="0"/>
                <w:numId w:val="33"/>
              </w:numPr>
              <w:spacing w:after="0" w:line="240" w:lineRule="auto"/>
              <w:ind w:left="180" w:hanging="90"/>
              <w:textAlignment w:val="baseline"/>
              <w:rPr>
                <w:ins w:id="634" w:author="Barnhart, Katheryn" w:date="2023-01-27T15:45:00Z"/>
                <w:rFonts w:ascii="Calibri" w:eastAsia="Times New Roman" w:hAnsi="Calibri" w:cs="Calibri"/>
                <w:rPrChange w:id="635" w:author="Barnhart, Katheryn" w:date="2023-01-27T15:45:00Z">
                  <w:rPr>
                    <w:ins w:id="636" w:author="Barnhart, Katheryn" w:date="2023-01-27T15:45:00Z"/>
                  </w:rPr>
                </w:rPrChange>
              </w:rPr>
            </w:pPr>
            <w:ins w:id="637" w:author="Barnhart, Katheryn" w:date="2023-01-27T15:46:00Z">
              <w:r>
                <w:rPr>
                  <w:rFonts w:ascii="Calibri" w:eastAsia="Times New Roman" w:hAnsi="Calibri" w:cs="Calibri"/>
                </w:rPr>
                <w:t>Bringing in outcome leads, go to STAR to ide</w:t>
              </w:r>
            </w:ins>
            <w:ins w:id="638" w:author="Barnhart, Katheryn" w:date="2023-01-27T15:47:00Z">
              <w:r>
                <w:rPr>
                  <w:rFonts w:ascii="Calibri" w:eastAsia="Times New Roman" w:hAnsi="Calibri" w:cs="Calibri"/>
                </w:rPr>
                <w:t>ntify priority influencing factors for reporting outcome attainability</w:t>
              </w:r>
            </w:ins>
            <w:ins w:id="639" w:author="Barnhart, Katheryn" w:date="2023-01-27T15:48:00Z">
              <w:r>
                <w:rPr>
                  <w:rFonts w:ascii="Calibri" w:eastAsia="Times New Roman" w:hAnsi="Calibri" w:cs="Calibri"/>
                </w:rPr>
                <w:t>. Note existing indicators</w:t>
              </w:r>
            </w:ins>
          </w:p>
        </w:tc>
        <w:tc>
          <w:tcPr>
            <w:tcW w:w="4230" w:type="dxa"/>
            <w:tcBorders>
              <w:top w:val="nil"/>
              <w:left w:val="single" w:sz="4" w:space="0" w:color="auto"/>
              <w:bottom w:val="single" w:sz="6" w:space="0" w:color="auto"/>
              <w:right w:val="single" w:sz="6" w:space="0" w:color="auto"/>
            </w:tcBorders>
            <w:shd w:val="clear" w:color="auto" w:fill="auto"/>
          </w:tcPr>
          <w:p w14:paraId="0D2966CA" w14:textId="77777777" w:rsidR="00866C68" w:rsidRDefault="00866C68" w:rsidP="00866C68">
            <w:pPr>
              <w:spacing w:after="0" w:line="240" w:lineRule="auto"/>
              <w:ind w:left="180"/>
              <w:jc w:val="center"/>
              <w:textAlignment w:val="baseline"/>
              <w:rPr>
                <w:ins w:id="640" w:author="Barnhart, Katheryn" w:date="2023-01-27T15:45:00Z"/>
                <w:rFonts w:ascii="Calibri" w:eastAsia="Times New Roman" w:hAnsi="Calibri" w:cs="Calibri"/>
                <w:i/>
                <w:iCs/>
              </w:rPr>
            </w:pPr>
          </w:p>
        </w:tc>
        <w:tc>
          <w:tcPr>
            <w:tcW w:w="1980" w:type="dxa"/>
            <w:tcBorders>
              <w:top w:val="single" w:sz="4" w:space="0" w:color="auto"/>
              <w:left w:val="nil"/>
              <w:bottom w:val="single" w:sz="6" w:space="0" w:color="auto"/>
              <w:right w:val="single" w:sz="6" w:space="0" w:color="auto"/>
            </w:tcBorders>
            <w:shd w:val="clear" w:color="auto" w:fill="auto"/>
          </w:tcPr>
          <w:p w14:paraId="08591C5E" w14:textId="6E13184E" w:rsidR="00866C68" w:rsidRDefault="00866C68" w:rsidP="00623CE5">
            <w:pPr>
              <w:spacing w:after="0" w:line="240" w:lineRule="auto"/>
              <w:jc w:val="center"/>
              <w:textAlignment w:val="baseline"/>
              <w:rPr>
                <w:ins w:id="641" w:author="Barnhart, Katheryn" w:date="2023-01-27T15:45:00Z"/>
                <w:rFonts w:ascii="Calibri" w:eastAsia="Times New Roman" w:hAnsi="Calibri" w:cs="Calibri"/>
              </w:rPr>
            </w:pPr>
            <w:ins w:id="642" w:author="Barnhart, Katheryn" w:date="2023-01-27T15:47:00Z">
              <w:r>
                <w:rPr>
                  <w:rFonts w:ascii="Calibri" w:eastAsia="Times New Roman" w:hAnsi="Calibri" w:cs="Calibri"/>
                </w:rPr>
                <w:t>July 2023</w:t>
              </w:r>
            </w:ins>
          </w:p>
        </w:tc>
      </w:tr>
      <w:tr w:rsidR="009662B9" w:rsidRPr="00623CE5" w14:paraId="0BB73195" w14:textId="1150AE0F" w:rsidTr="00866C68">
        <w:trPr>
          <w:trPrChange w:id="643"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644" w:author="Barnhart, Katheryn" w:date="2023-01-27T15:44:00Z">
              <w:tcPr>
                <w:tcW w:w="806" w:type="dxa"/>
                <w:tcBorders>
                  <w:top w:val="nil"/>
                  <w:left w:val="single" w:sz="6" w:space="0" w:color="auto"/>
                  <w:bottom w:val="single" w:sz="6" w:space="0" w:color="auto"/>
                  <w:right w:val="single" w:sz="6" w:space="0" w:color="auto"/>
                </w:tcBorders>
                <w:shd w:val="clear" w:color="auto" w:fill="auto"/>
              </w:tcPr>
            </w:tcPrChange>
          </w:tcPr>
          <w:p w14:paraId="55138B50" w14:textId="520C3453" w:rsidR="009662B9" w:rsidRPr="00623CE5" w:rsidRDefault="009662B9" w:rsidP="000B2EE4">
            <w:pPr>
              <w:spacing w:after="0" w:line="240" w:lineRule="auto"/>
              <w:textAlignment w:val="baseline"/>
              <w:rPr>
                <w:rFonts w:ascii="Calibri" w:eastAsia="Times New Roman" w:hAnsi="Calibri" w:cs="Calibri"/>
              </w:rPr>
            </w:pPr>
            <w:r>
              <w:rPr>
                <w:rFonts w:ascii="Calibri" w:eastAsia="Times New Roman" w:hAnsi="Calibri" w:cs="Calibri"/>
              </w:rPr>
              <w:lastRenderedPageBreak/>
              <w:t>5</w:t>
            </w:r>
            <w:r w:rsidRPr="00623CE5">
              <w:rPr>
                <w:rFonts w:ascii="Calibri" w:eastAsia="Times New Roman" w:hAnsi="Calibri" w:cs="Calibri"/>
              </w:rPr>
              <w:t> </w:t>
            </w:r>
          </w:p>
        </w:tc>
        <w:tc>
          <w:tcPr>
            <w:tcW w:w="3776" w:type="dxa"/>
            <w:tcBorders>
              <w:top w:val="nil"/>
              <w:left w:val="nil"/>
              <w:bottom w:val="single" w:sz="6" w:space="0" w:color="auto"/>
              <w:right w:val="single" w:sz="6" w:space="0" w:color="auto"/>
            </w:tcBorders>
            <w:shd w:val="clear" w:color="auto" w:fill="auto"/>
            <w:tcPrChange w:id="645" w:author="Barnhart, Katheryn" w:date="2023-01-27T15:44:00Z">
              <w:tcPr>
                <w:tcW w:w="3776" w:type="dxa"/>
                <w:tcBorders>
                  <w:top w:val="nil"/>
                  <w:left w:val="nil"/>
                  <w:bottom w:val="single" w:sz="6" w:space="0" w:color="auto"/>
                  <w:right w:val="single" w:sz="6" w:space="0" w:color="auto"/>
                </w:tcBorders>
                <w:shd w:val="clear" w:color="auto" w:fill="auto"/>
              </w:tcPr>
            </w:tcPrChange>
          </w:tcPr>
          <w:p w14:paraId="69D46064" w14:textId="5FA32B3D" w:rsidR="009662B9" w:rsidRDefault="009662B9" w:rsidP="00713104">
            <w:pPr>
              <w:spacing w:after="0" w:line="240" w:lineRule="auto"/>
              <w:textAlignment w:val="baseline"/>
              <w:rPr>
                <w:rFonts w:ascii="Calibri" w:eastAsia="Times New Roman" w:hAnsi="Calibri" w:cs="Calibri"/>
              </w:rPr>
            </w:pPr>
            <w:r w:rsidRPr="0016510D">
              <w:rPr>
                <w:rFonts w:ascii="Calibri" w:eastAsia="Times New Roman" w:hAnsi="Calibri" w:cs="Calibri"/>
              </w:rPr>
              <w:t>Formulate Prioritized List of Needed Indicators of Factors Influencing Our Work </w:t>
            </w:r>
          </w:p>
        </w:tc>
        <w:tc>
          <w:tcPr>
            <w:tcW w:w="900" w:type="dxa"/>
            <w:tcBorders>
              <w:top w:val="single" w:sz="6" w:space="0" w:color="auto"/>
              <w:left w:val="nil"/>
              <w:bottom w:val="single" w:sz="6" w:space="0" w:color="auto"/>
              <w:right w:val="single" w:sz="4" w:space="0" w:color="auto"/>
            </w:tcBorders>
            <w:shd w:val="clear" w:color="auto" w:fill="auto"/>
            <w:tcPrChange w:id="646" w:author="Barnhart, Katheryn" w:date="2023-01-27T15:44:00Z">
              <w:tcPr>
                <w:tcW w:w="900" w:type="dxa"/>
                <w:tcBorders>
                  <w:top w:val="single" w:sz="6" w:space="0" w:color="auto"/>
                  <w:left w:val="nil"/>
                  <w:bottom w:val="single" w:sz="6" w:space="0" w:color="auto"/>
                  <w:right w:val="single" w:sz="4" w:space="0" w:color="auto"/>
                </w:tcBorders>
              </w:tcPr>
            </w:tcPrChange>
          </w:tcPr>
          <w:p w14:paraId="1382BE7D" w14:textId="11BEB880" w:rsidR="009662B9" w:rsidRPr="00623CE5" w:rsidRDefault="009662B9" w:rsidP="00713104">
            <w:pPr>
              <w:spacing w:after="0" w:line="240" w:lineRule="auto"/>
              <w:jc w:val="center"/>
              <w:textAlignment w:val="baseline"/>
              <w:rPr>
                <w:rFonts w:ascii="Calibri" w:eastAsia="Times New Roman" w:hAnsi="Calibri" w:cs="Calibri"/>
              </w:rPr>
            </w:pPr>
            <w:r>
              <w:rPr>
                <w:rFonts w:ascii="Calibri" w:eastAsia="Times New Roman" w:hAnsi="Calibri" w:cs="Calibri"/>
              </w:rPr>
              <w:t>3</w:t>
            </w:r>
          </w:p>
        </w:tc>
        <w:tc>
          <w:tcPr>
            <w:tcW w:w="900" w:type="dxa"/>
            <w:tcBorders>
              <w:top w:val="nil"/>
              <w:left w:val="single" w:sz="4" w:space="0" w:color="auto"/>
              <w:bottom w:val="single" w:sz="6" w:space="0" w:color="auto"/>
              <w:right w:val="single" w:sz="6" w:space="0" w:color="auto"/>
            </w:tcBorders>
            <w:shd w:val="clear" w:color="auto" w:fill="auto"/>
            <w:tcPrChange w:id="647" w:author="Barnhart, Katheryn" w:date="2023-01-27T15:44:00Z">
              <w:tcPr>
                <w:tcW w:w="900" w:type="dxa"/>
                <w:tcBorders>
                  <w:top w:val="nil"/>
                  <w:left w:val="single" w:sz="4" w:space="0" w:color="auto"/>
                  <w:bottom w:val="single" w:sz="6" w:space="0" w:color="auto"/>
                  <w:right w:val="single" w:sz="6" w:space="0" w:color="auto"/>
                </w:tcBorders>
                <w:shd w:val="clear" w:color="auto" w:fill="auto"/>
              </w:tcPr>
            </w:tcPrChange>
          </w:tcPr>
          <w:p w14:paraId="19D272F1" w14:textId="3490C803" w:rsidR="009662B9" w:rsidRPr="00623CE5" w:rsidRDefault="009662B9" w:rsidP="00713104">
            <w:pPr>
              <w:spacing w:after="0" w:line="240" w:lineRule="auto"/>
              <w:jc w:val="center"/>
              <w:textAlignment w:val="baseline"/>
              <w:rPr>
                <w:rFonts w:ascii="Calibri" w:eastAsia="Times New Roman" w:hAnsi="Calibri" w:cs="Calibri"/>
              </w:rPr>
            </w:pPr>
            <w:proofErr w:type="gramStart"/>
            <w:r>
              <w:rPr>
                <w:rFonts w:ascii="Calibri" w:eastAsia="Times New Roman" w:hAnsi="Calibri" w:cs="Calibri"/>
              </w:rPr>
              <w:t>A,</w:t>
            </w:r>
            <w:r w:rsidRPr="00623CE5">
              <w:rPr>
                <w:rFonts w:ascii="Calibri" w:eastAsia="Times New Roman" w:hAnsi="Calibri" w:cs="Calibri"/>
              </w:rPr>
              <w:t>B</w:t>
            </w:r>
            <w:proofErr w:type="gramEnd"/>
            <w:r w:rsidRPr="00623CE5">
              <w:rPr>
                <w:rFonts w:ascii="Calibri" w:eastAsia="Times New Roman" w:hAnsi="Calibri" w:cs="Calibri"/>
              </w:rPr>
              <w:t> </w:t>
            </w:r>
          </w:p>
        </w:tc>
        <w:tc>
          <w:tcPr>
            <w:tcW w:w="1620" w:type="dxa"/>
            <w:tcBorders>
              <w:top w:val="nil"/>
              <w:left w:val="nil"/>
              <w:bottom w:val="single" w:sz="6" w:space="0" w:color="auto"/>
              <w:right w:val="single" w:sz="6" w:space="0" w:color="auto"/>
            </w:tcBorders>
            <w:shd w:val="clear" w:color="auto" w:fill="auto"/>
            <w:tcPrChange w:id="648" w:author="Barnhart, Katheryn" w:date="2023-01-27T15:44:00Z">
              <w:tcPr>
                <w:tcW w:w="1620" w:type="dxa"/>
                <w:tcBorders>
                  <w:top w:val="nil"/>
                  <w:left w:val="nil"/>
                  <w:bottom w:val="single" w:sz="6" w:space="0" w:color="auto"/>
                  <w:right w:val="single" w:sz="6" w:space="0" w:color="auto"/>
                </w:tcBorders>
                <w:shd w:val="clear" w:color="auto" w:fill="auto"/>
              </w:tcPr>
            </w:tcPrChange>
          </w:tcPr>
          <w:p w14:paraId="39903D80" w14:textId="20343370" w:rsidR="009662B9" w:rsidRDefault="009662B9" w:rsidP="00713104">
            <w:pPr>
              <w:spacing w:after="0" w:line="240" w:lineRule="auto"/>
              <w:jc w:val="center"/>
              <w:textAlignment w:val="baseline"/>
              <w:rPr>
                <w:rFonts w:ascii="Calibri" w:eastAsia="Times New Roman" w:hAnsi="Calibri" w:cs="Calibri"/>
              </w:rPr>
            </w:pPr>
            <w:r>
              <w:rPr>
                <w:rFonts w:ascii="Calibri" w:eastAsia="Times New Roman" w:hAnsi="Calibri" w:cs="Calibri"/>
              </w:rPr>
              <w:t>Katheryn Barnhart</w:t>
            </w:r>
            <w:r w:rsidRPr="00623CE5">
              <w:rPr>
                <w:rFonts w:ascii="Calibri" w:eastAsia="Times New Roman" w:hAnsi="Calibri" w:cs="Calibri"/>
              </w:rPr>
              <w:t xml:space="preserve"> and </w:t>
            </w:r>
            <w:del w:id="649" w:author="Barnhart, Katheryn" w:date="2023-01-27T16:54:00Z">
              <w:r w:rsidRPr="00623CE5" w:rsidDel="002D44FE">
                <w:rPr>
                  <w:rFonts w:ascii="Calibri" w:eastAsia="Times New Roman" w:hAnsi="Calibri" w:cs="Calibri"/>
                </w:rPr>
                <w:delText>Peter Tango</w:delText>
              </w:r>
            </w:del>
            <w:ins w:id="650" w:author="Barnhart, Katheryn" w:date="2023-01-27T16:54:00Z">
              <w:r w:rsidR="002D44FE">
                <w:rPr>
                  <w:rFonts w:ascii="Calibri" w:eastAsia="Times New Roman" w:hAnsi="Calibri" w:cs="Calibri"/>
                </w:rPr>
                <w:t>STAR Leadership</w:t>
              </w:r>
            </w:ins>
            <w:r w:rsidRPr="00623CE5">
              <w:rPr>
                <w:rFonts w:ascii="Calibri" w:eastAsia="Times New Roman" w:hAnsi="Calibri" w:cs="Calibri"/>
              </w:rPr>
              <w:t> </w:t>
            </w:r>
          </w:p>
        </w:tc>
        <w:tc>
          <w:tcPr>
            <w:tcW w:w="3150" w:type="dxa"/>
            <w:tcBorders>
              <w:top w:val="single" w:sz="6" w:space="0" w:color="auto"/>
              <w:left w:val="nil"/>
              <w:bottom w:val="single" w:sz="6" w:space="0" w:color="auto"/>
              <w:right w:val="single" w:sz="4" w:space="0" w:color="auto"/>
            </w:tcBorders>
            <w:shd w:val="clear" w:color="auto" w:fill="auto"/>
            <w:tcPrChange w:id="651" w:author="Barnhart, Katheryn" w:date="2023-01-27T15:44:00Z">
              <w:tcPr>
                <w:tcW w:w="3600" w:type="dxa"/>
                <w:gridSpan w:val="2"/>
                <w:tcBorders>
                  <w:top w:val="nil"/>
                  <w:left w:val="nil"/>
                  <w:bottom w:val="single" w:sz="6" w:space="0" w:color="auto"/>
                  <w:right w:val="nil"/>
                </w:tcBorders>
              </w:tcPr>
            </w:tcPrChange>
          </w:tcPr>
          <w:p w14:paraId="7BC3732B" w14:textId="42EDBE0C" w:rsidR="009662B9" w:rsidRPr="00866C68" w:rsidRDefault="009E6944">
            <w:pPr>
              <w:pStyle w:val="ListParagraph"/>
              <w:spacing w:after="0" w:line="240" w:lineRule="auto"/>
              <w:ind w:left="180"/>
              <w:textAlignment w:val="baseline"/>
              <w:rPr>
                <w:rFonts w:ascii="Calibri" w:eastAsia="Times New Roman" w:hAnsi="Calibri" w:cs="Calibri"/>
                <w:rPrChange w:id="652" w:author="Barnhart, Katheryn" w:date="2023-01-27T15:47:00Z">
                  <w:rPr>
                    <w:rFonts w:ascii="Calibri" w:eastAsia="Times New Roman" w:hAnsi="Calibri" w:cs="Calibri"/>
                    <w:i/>
                    <w:iCs/>
                  </w:rPr>
                </w:rPrChange>
              </w:rPr>
              <w:pPrChange w:id="653" w:author="Barnhart, Katheryn" w:date="2023-01-27T16:03:00Z">
                <w:pPr>
                  <w:spacing w:after="0" w:line="240" w:lineRule="auto"/>
                  <w:jc w:val="center"/>
                  <w:textAlignment w:val="baseline"/>
                </w:pPr>
              </w:pPrChange>
            </w:pPr>
            <w:ins w:id="654" w:author="Barnhart, Katheryn" w:date="2023-01-27T16:04:00Z">
              <w:r>
                <w:rPr>
                  <w:rFonts w:ascii="Calibri" w:eastAsia="Times New Roman" w:hAnsi="Calibri" w:cs="Calibri"/>
                </w:rPr>
                <w:t xml:space="preserve">Bringing in outcome leads, go to STAR </w:t>
              </w:r>
            </w:ins>
            <w:ins w:id="655" w:author="Barnhart, Katheryn" w:date="2023-01-27T16:05:00Z">
              <w:r>
                <w:rPr>
                  <w:rFonts w:ascii="Calibri" w:eastAsia="Times New Roman" w:hAnsi="Calibri" w:cs="Calibri"/>
                </w:rPr>
                <w:t>with list of desired influencing factors for reporting and</w:t>
              </w:r>
            </w:ins>
            <w:ins w:id="656" w:author="Barnhart, Katheryn" w:date="2023-01-27T16:04:00Z">
              <w:r>
                <w:rPr>
                  <w:rFonts w:ascii="Calibri" w:eastAsia="Times New Roman" w:hAnsi="Calibri" w:cs="Calibri"/>
                </w:rPr>
                <w:t xml:space="preserve"> identify priority influencing factors for reporting outcome attainability</w:t>
              </w:r>
            </w:ins>
            <w:ins w:id="657" w:author="Barnhart, Katheryn" w:date="2023-01-27T16:05:00Z">
              <w:r>
                <w:rPr>
                  <w:rFonts w:ascii="Calibri" w:eastAsia="Times New Roman" w:hAnsi="Calibri" w:cs="Calibri"/>
                </w:rPr>
                <w:t xml:space="preserve"> that need development</w:t>
              </w:r>
            </w:ins>
          </w:p>
        </w:tc>
        <w:tc>
          <w:tcPr>
            <w:tcW w:w="4230" w:type="dxa"/>
            <w:tcBorders>
              <w:top w:val="nil"/>
              <w:left w:val="single" w:sz="4" w:space="0" w:color="auto"/>
              <w:bottom w:val="single" w:sz="6" w:space="0" w:color="auto"/>
              <w:right w:val="single" w:sz="6" w:space="0" w:color="auto"/>
            </w:tcBorders>
            <w:shd w:val="clear" w:color="auto" w:fill="auto"/>
            <w:tcPrChange w:id="658" w:author="Barnhart, Katheryn" w:date="2023-01-27T15:44:00Z">
              <w:tcPr>
                <w:tcW w:w="3600" w:type="dxa"/>
                <w:tcBorders>
                  <w:top w:val="nil"/>
                  <w:left w:val="nil"/>
                  <w:bottom w:val="single" w:sz="6" w:space="0" w:color="auto"/>
                  <w:right w:val="single" w:sz="6" w:space="0" w:color="auto"/>
                </w:tcBorders>
                <w:shd w:val="clear" w:color="auto" w:fill="auto"/>
              </w:tcPr>
            </w:tcPrChange>
          </w:tcPr>
          <w:p w14:paraId="6D9428F2" w14:textId="4F44B10A" w:rsidR="009662B9" w:rsidRPr="00C80779" w:rsidRDefault="009662B9" w:rsidP="00713104">
            <w:pPr>
              <w:spacing w:after="0" w:line="240" w:lineRule="auto"/>
              <w:jc w:val="center"/>
              <w:textAlignment w:val="baseline"/>
              <w:rPr>
                <w:rFonts w:ascii="Calibri" w:eastAsia="Times New Roman" w:hAnsi="Calibri" w:cs="Calibri"/>
                <w:i/>
                <w:iCs/>
              </w:rPr>
            </w:pPr>
            <w:del w:id="659" w:author="Barnhart, Katheryn" w:date="2023-01-27T15:51:00Z">
              <w:r w:rsidDel="00866C68">
                <w:rPr>
                  <w:rFonts w:ascii="Calibri" w:eastAsia="Times New Roman" w:hAnsi="Calibri" w:cs="Calibri"/>
                  <w:i/>
                  <w:iCs/>
                </w:rPr>
                <w:delText>Will take place following 4. Only difference is this item requires development of new indicators, whereas we are beginning work with those already measured</w:delText>
              </w:r>
              <w:r w:rsidRPr="00EB007B" w:rsidDel="00866C68">
                <w:rPr>
                  <w:rFonts w:ascii="Calibri" w:eastAsia="Times New Roman" w:hAnsi="Calibri" w:cs="Calibri"/>
                  <w:i/>
                  <w:iCs/>
                </w:rPr>
                <w:delText> </w:delText>
              </w:r>
            </w:del>
          </w:p>
        </w:tc>
        <w:tc>
          <w:tcPr>
            <w:tcW w:w="1980" w:type="dxa"/>
            <w:tcBorders>
              <w:top w:val="nil"/>
              <w:left w:val="nil"/>
              <w:bottom w:val="single" w:sz="6" w:space="0" w:color="auto"/>
              <w:right w:val="single" w:sz="6" w:space="0" w:color="auto"/>
            </w:tcBorders>
            <w:shd w:val="clear" w:color="auto" w:fill="auto"/>
            <w:tcPrChange w:id="660" w:author="Barnhart, Katheryn" w:date="2023-01-27T15:44:00Z">
              <w:tcPr>
                <w:tcW w:w="1980" w:type="dxa"/>
                <w:gridSpan w:val="2"/>
                <w:tcBorders>
                  <w:top w:val="nil"/>
                  <w:left w:val="nil"/>
                  <w:bottom w:val="single" w:sz="6" w:space="0" w:color="auto"/>
                  <w:right w:val="single" w:sz="6" w:space="0" w:color="auto"/>
                </w:tcBorders>
              </w:tcPr>
            </w:tcPrChange>
          </w:tcPr>
          <w:p w14:paraId="67F3B6C2" w14:textId="0AB3F826" w:rsidR="009662B9" w:rsidRPr="00623CE5" w:rsidRDefault="005F214D" w:rsidP="00713104">
            <w:pPr>
              <w:spacing w:after="0" w:line="240" w:lineRule="auto"/>
              <w:jc w:val="center"/>
              <w:textAlignment w:val="baseline"/>
              <w:rPr>
                <w:rFonts w:ascii="Calibri" w:eastAsia="Times New Roman" w:hAnsi="Calibri" w:cs="Calibri"/>
              </w:rPr>
            </w:pPr>
            <w:ins w:id="661" w:author="Barnhart, Katheryn" w:date="2023-01-27T16:03:00Z">
              <w:r>
                <w:rPr>
                  <w:rFonts w:ascii="Calibri" w:eastAsia="Times New Roman" w:hAnsi="Calibri" w:cs="Calibri"/>
                </w:rPr>
                <w:t>F</w:t>
              </w:r>
            </w:ins>
            <w:ins w:id="662" w:author="Barnhart, Katheryn" w:date="2023-01-27T16:04:00Z">
              <w:r>
                <w:rPr>
                  <w:rFonts w:ascii="Calibri" w:eastAsia="Times New Roman" w:hAnsi="Calibri" w:cs="Calibri"/>
                </w:rPr>
                <w:t xml:space="preserve">all </w:t>
              </w:r>
            </w:ins>
            <w:ins w:id="663" w:author="Barnhart, Katheryn" w:date="2023-01-27T15:47:00Z">
              <w:r w:rsidR="00866C68">
                <w:rPr>
                  <w:rFonts w:ascii="Calibri" w:eastAsia="Times New Roman" w:hAnsi="Calibri" w:cs="Calibri"/>
                </w:rPr>
                <w:t>2023</w:t>
              </w:r>
            </w:ins>
          </w:p>
        </w:tc>
      </w:tr>
      <w:tr w:rsidR="009662B9" w:rsidRPr="00623CE5" w14:paraId="61DB13CC" w14:textId="23C8CD38" w:rsidTr="00866C68">
        <w:trPr>
          <w:trPrChange w:id="664"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665" w:author="Barnhart, Katheryn" w:date="2023-01-27T15:44:00Z">
              <w:tcPr>
                <w:tcW w:w="806" w:type="dxa"/>
                <w:tcBorders>
                  <w:top w:val="nil"/>
                  <w:left w:val="single" w:sz="6" w:space="0" w:color="auto"/>
                  <w:bottom w:val="single" w:sz="6" w:space="0" w:color="auto"/>
                  <w:right w:val="single" w:sz="6" w:space="0" w:color="auto"/>
                </w:tcBorders>
                <w:shd w:val="clear" w:color="auto" w:fill="auto"/>
                <w:hideMark/>
              </w:tcPr>
            </w:tcPrChange>
          </w:tcPr>
          <w:p w14:paraId="4D2E242C" w14:textId="7379C134" w:rsidR="009662B9" w:rsidRPr="00623CE5" w:rsidRDefault="009662B9"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3776" w:type="dxa"/>
            <w:tcBorders>
              <w:top w:val="nil"/>
              <w:left w:val="nil"/>
              <w:bottom w:val="single" w:sz="6" w:space="0" w:color="auto"/>
              <w:right w:val="single" w:sz="6" w:space="0" w:color="auto"/>
            </w:tcBorders>
            <w:shd w:val="clear" w:color="auto" w:fill="auto"/>
            <w:hideMark/>
            <w:tcPrChange w:id="666" w:author="Barnhart, Katheryn" w:date="2023-01-27T15:44:00Z">
              <w:tcPr>
                <w:tcW w:w="3776" w:type="dxa"/>
                <w:tcBorders>
                  <w:top w:val="nil"/>
                  <w:left w:val="nil"/>
                  <w:bottom w:val="single" w:sz="6" w:space="0" w:color="auto"/>
                  <w:right w:val="single" w:sz="6" w:space="0" w:color="auto"/>
                </w:tcBorders>
                <w:shd w:val="clear" w:color="auto" w:fill="auto"/>
                <w:hideMark/>
              </w:tcPr>
            </w:tcPrChange>
          </w:tcPr>
          <w:p w14:paraId="4CB93381" w14:textId="77777777" w:rsidR="009662B9" w:rsidRPr="0016510D" w:rsidRDefault="009662B9" w:rsidP="000B2EE4">
            <w:pPr>
              <w:spacing w:after="0" w:line="240" w:lineRule="auto"/>
              <w:textAlignment w:val="baseline"/>
              <w:rPr>
                <w:rFonts w:ascii="Calibri" w:eastAsia="Times New Roman" w:hAnsi="Calibri" w:cs="Calibri"/>
              </w:rPr>
            </w:pPr>
            <w:r w:rsidRPr="0016510D">
              <w:rPr>
                <w:rFonts w:ascii="Calibri" w:eastAsia="Times New Roman" w:hAnsi="Calibri" w:cs="Calibri"/>
              </w:rPr>
              <w:t>Develop prioritization plan or criteria to be applied to a to-be-created list of factors influencing indicator needs.  </w:t>
            </w:r>
          </w:p>
          <w:p w14:paraId="77F9A9A3" w14:textId="476B37C2" w:rsidR="009662B9" w:rsidRPr="009E6944" w:rsidDel="005F214D" w:rsidRDefault="009662B9">
            <w:pPr>
              <w:pStyle w:val="ListParagraph"/>
              <w:numPr>
                <w:ilvl w:val="0"/>
                <w:numId w:val="33"/>
              </w:numPr>
              <w:rPr>
                <w:del w:id="667" w:author="Barnhart, Katheryn" w:date="2023-01-27T16:04:00Z"/>
                <w:rFonts w:ascii="Calibri" w:eastAsia="Times New Roman" w:hAnsi="Calibri" w:cs="Calibri"/>
                <w:rPrChange w:id="668" w:author="Barnhart, Katheryn" w:date="2023-01-27T16:04:00Z">
                  <w:rPr>
                    <w:del w:id="669" w:author="Barnhart, Katheryn" w:date="2023-01-27T16:04:00Z"/>
                  </w:rPr>
                </w:rPrChange>
              </w:rPr>
              <w:pPrChange w:id="670" w:author="Barnhart, Katheryn" w:date="2023-01-27T16:04:00Z">
                <w:pPr>
                  <w:pStyle w:val="ListParagraph"/>
                  <w:numPr>
                    <w:numId w:val="30"/>
                  </w:numPr>
                  <w:spacing w:after="0" w:line="240" w:lineRule="auto"/>
                  <w:ind w:hanging="360"/>
                  <w:textAlignment w:val="baseline"/>
                </w:pPr>
              </w:pPrChange>
            </w:pPr>
            <w:del w:id="671" w:author="Barnhart, Katheryn" w:date="2023-01-27T16:04:00Z">
              <w:r w:rsidRPr="009E6944" w:rsidDel="005F214D">
                <w:rPr>
                  <w:rFonts w:ascii="Calibri" w:eastAsia="Times New Roman" w:hAnsi="Calibri" w:cs="Calibri"/>
                  <w:rPrChange w:id="672" w:author="Barnhart, Katheryn" w:date="2023-01-27T16:04:00Z">
                    <w:rPr/>
                  </w:rPrChange>
                </w:rPr>
                <w:delText>Use guiding questions developed under action 1 of this work plan. </w:delText>
              </w:r>
            </w:del>
          </w:p>
          <w:p w14:paraId="7E2E80BA" w14:textId="442F8B1F" w:rsidR="009662B9" w:rsidRPr="0016510D" w:rsidRDefault="009662B9">
            <w:pPr>
              <w:pStyle w:val="ListParagraph"/>
              <w:numPr>
                <w:ilvl w:val="0"/>
                <w:numId w:val="33"/>
              </w:numPr>
              <w:pPrChange w:id="673" w:author="Barnhart, Katheryn" w:date="2023-01-27T16:04:00Z">
                <w:pPr>
                  <w:spacing w:after="0" w:line="240" w:lineRule="auto"/>
                  <w:textAlignment w:val="baseline"/>
                </w:pPr>
              </w:pPrChange>
            </w:pPr>
            <w:r w:rsidRPr="0016510D">
              <w:t>Criteria to consider include (a) whether data gathering is possible and (b) whether it would support adaptive management </w:t>
            </w:r>
          </w:p>
        </w:tc>
        <w:tc>
          <w:tcPr>
            <w:tcW w:w="900" w:type="dxa"/>
            <w:tcBorders>
              <w:top w:val="single" w:sz="6" w:space="0" w:color="auto"/>
              <w:left w:val="nil"/>
              <w:bottom w:val="single" w:sz="6" w:space="0" w:color="auto"/>
              <w:right w:val="single" w:sz="4" w:space="0" w:color="auto"/>
            </w:tcBorders>
            <w:shd w:val="clear" w:color="auto" w:fill="auto"/>
            <w:tcPrChange w:id="674" w:author="Barnhart, Katheryn" w:date="2023-01-27T15:44:00Z">
              <w:tcPr>
                <w:tcW w:w="900" w:type="dxa"/>
                <w:tcBorders>
                  <w:top w:val="single" w:sz="6" w:space="0" w:color="auto"/>
                  <w:left w:val="nil"/>
                  <w:bottom w:val="single" w:sz="6" w:space="0" w:color="auto"/>
                  <w:right w:val="single" w:sz="4" w:space="0" w:color="auto"/>
                </w:tcBorders>
              </w:tcPr>
            </w:tcPrChange>
          </w:tcPr>
          <w:p w14:paraId="349F4DE0" w14:textId="77777777" w:rsidR="009662B9" w:rsidRPr="00623CE5" w:rsidRDefault="009662B9" w:rsidP="00623CE5">
            <w:pPr>
              <w:spacing w:after="0" w:line="240" w:lineRule="auto"/>
              <w:jc w:val="center"/>
              <w:textAlignment w:val="baseline"/>
              <w:rPr>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675" w:author="Barnhart, Katheryn" w:date="2023-01-27T15:44:00Z">
              <w:tcPr>
                <w:tcW w:w="900" w:type="dxa"/>
                <w:tcBorders>
                  <w:top w:val="nil"/>
                  <w:left w:val="single" w:sz="4" w:space="0" w:color="auto"/>
                  <w:bottom w:val="single" w:sz="6" w:space="0" w:color="auto"/>
                  <w:right w:val="single" w:sz="6" w:space="0" w:color="auto"/>
                </w:tcBorders>
                <w:shd w:val="clear" w:color="auto" w:fill="auto"/>
                <w:hideMark/>
              </w:tcPr>
            </w:tcPrChange>
          </w:tcPr>
          <w:p w14:paraId="590D4A1E" w14:textId="6EF8FB53"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1620" w:type="dxa"/>
            <w:tcBorders>
              <w:top w:val="nil"/>
              <w:left w:val="nil"/>
              <w:bottom w:val="single" w:sz="6" w:space="0" w:color="auto"/>
              <w:right w:val="single" w:sz="6" w:space="0" w:color="auto"/>
            </w:tcBorders>
            <w:shd w:val="clear" w:color="auto" w:fill="auto"/>
            <w:hideMark/>
            <w:tcPrChange w:id="676" w:author="Barnhart, Katheryn" w:date="2023-01-27T15:44:00Z">
              <w:tcPr>
                <w:tcW w:w="1620" w:type="dxa"/>
                <w:tcBorders>
                  <w:top w:val="nil"/>
                  <w:left w:val="nil"/>
                  <w:bottom w:val="single" w:sz="6" w:space="0" w:color="auto"/>
                  <w:right w:val="single" w:sz="6" w:space="0" w:color="auto"/>
                </w:tcBorders>
                <w:shd w:val="clear" w:color="auto" w:fill="auto"/>
                <w:hideMark/>
              </w:tcPr>
            </w:tcPrChange>
          </w:tcPr>
          <w:p w14:paraId="6DE14620" w14:textId="60CEA1E7"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3150" w:type="dxa"/>
            <w:tcBorders>
              <w:top w:val="single" w:sz="6" w:space="0" w:color="auto"/>
              <w:left w:val="nil"/>
              <w:bottom w:val="single" w:sz="6" w:space="0" w:color="auto"/>
              <w:right w:val="single" w:sz="4" w:space="0" w:color="auto"/>
            </w:tcBorders>
            <w:shd w:val="clear" w:color="auto" w:fill="auto"/>
            <w:tcPrChange w:id="677" w:author="Barnhart, Katheryn" w:date="2023-01-27T15:44:00Z">
              <w:tcPr>
                <w:tcW w:w="3600" w:type="dxa"/>
                <w:gridSpan w:val="2"/>
                <w:tcBorders>
                  <w:top w:val="nil"/>
                  <w:left w:val="nil"/>
                  <w:bottom w:val="single" w:sz="6" w:space="0" w:color="auto"/>
                  <w:right w:val="nil"/>
                </w:tcBorders>
              </w:tcPr>
            </w:tcPrChange>
          </w:tcPr>
          <w:p w14:paraId="19CEE36F" w14:textId="77777777" w:rsidR="009662B9" w:rsidRPr="001E6C6F" w:rsidRDefault="009662B9" w:rsidP="00623CE5">
            <w:pPr>
              <w:spacing w:after="0" w:line="240" w:lineRule="auto"/>
              <w:jc w:val="center"/>
              <w:textAlignment w:val="baseline"/>
              <w:rPr>
                <w:rFonts w:ascii="Calibri" w:eastAsia="Times New Roman" w:hAnsi="Calibri" w:cs="Calibri"/>
                <w:rPrChange w:id="678" w:author="Barnhart, Katheryn" w:date="2023-01-19T14:43:00Z">
                  <w:rPr>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Change w:id="679" w:author="Barnhart, Katheryn" w:date="2023-01-27T15:44:00Z">
              <w:tcPr>
                <w:tcW w:w="3600" w:type="dxa"/>
                <w:tcBorders>
                  <w:top w:val="nil"/>
                  <w:left w:val="nil"/>
                  <w:bottom w:val="single" w:sz="6" w:space="0" w:color="auto"/>
                  <w:right w:val="single" w:sz="6" w:space="0" w:color="auto"/>
                </w:tcBorders>
                <w:shd w:val="clear" w:color="auto" w:fill="auto"/>
                <w:hideMark/>
              </w:tcPr>
            </w:tcPrChange>
          </w:tcPr>
          <w:p w14:paraId="764C22AC" w14:textId="14263BC0" w:rsidR="009662B9" w:rsidRPr="000B2EE4" w:rsidRDefault="009662B9" w:rsidP="00623CE5">
            <w:pPr>
              <w:spacing w:after="0" w:line="240" w:lineRule="auto"/>
              <w:jc w:val="center"/>
              <w:textAlignment w:val="baseline"/>
              <w:rPr>
                <w:rFonts w:ascii="Times New Roman" w:eastAsia="Times New Roman" w:hAnsi="Times New Roman" w:cs="Times New Roman"/>
                <w:i/>
                <w:iCs/>
                <w:sz w:val="24"/>
                <w:szCs w:val="24"/>
              </w:rPr>
            </w:pPr>
            <w:r w:rsidRPr="000B2EE4">
              <w:rPr>
                <w:rFonts w:ascii="Calibri" w:eastAsia="Times New Roman" w:hAnsi="Calibri" w:cs="Calibri"/>
                <w:i/>
                <w:iCs/>
              </w:rPr>
              <w:t> </w:t>
            </w:r>
          </w:p>
        </w:tc>
        <w:tc>
          <w:tcPr>
            <w:tcW w:w="1980" w:type="dxa"/>
            <w:tcBorders>
              <w:top w:val="nil"/>
              <w:left w:val="nil"/>
              <w:bottom w:val="single" w:sz="6" w:space="0" w:color="auto"/>
              <w:right w:val="single" w:sz="6" w:space="0" w:color="auto"/>
            </w:tcBorders>
            <w:shd w:val="clear" w:color="auto" w:fill="auto"/>
            <w:tcPrChange w:id="680" w:author="Barnhart, Katheryn" w:date="2023-01-27T15:44:00Z">
              <w:tcPr>
                <w:tcW w:w="1980" w:type="dxa"/>
                <w:gridSpan w:val="2"/>
                <w:tcBorders>
                  <w:top w:val="nil"/>
                  <w:left w:val="nil"/>
                  <w:bottom w:val="single" w:sz="6" w:space="0" w:color="auto"/>
                  <w:right w:val="single" w:sz="6" w:space="0" w:color="auto"/>
                </w:tcBorders>
              </w:tcPr>
            </w:tcPrChange>
          </w:tcPr>
          <w:p w14:paraId="6A2571F8" w14:textId="77777777" w:rsidR="009662B9" w:rsidRPr="00623CE5" w:rsidRDefault="009662B9" w:rsidP="00623CE5">
            <w:pPr>
              <w:spacing w:after="0" w:line="240" w:lineRule="auto"/>
              <w:jc w:val="center"/>
              <w:textAlignment w:val="baseline"/>
              <w:rPr>
                <w:rFonts w:ascii="Calibri" w:eastAsia="Times New Roman" w:hAnsi="Calibri" w:cs="Calibri"/>
              </w:rPr>
            </w:pPr>
          </w:p>
        </w:tc>
      </w:tr>
      <w:tr w:rsidR="009662B9" w:rsidRPr="00623CE5" w14:paraId="49690D04" w14:textId="5FA04A2E" w:rsidTr="00866C68">
        <w:trPr>
          <w:trPrChange w:id="681"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682" w:author="Barnhart, Katheryn" w:date="2023-01-27T15:44:00Z">
              <w:tcPr>
                <w:tcW w:w="806" w:type="dxa"/>
                <w:tcBorders>
                  <w:top w:val="nil"/>
                  <w:left w:val="single" w:sz="6" w:space="0" w:color="auto"/>
                  <w:bottom w:val="single" w:sz="6" w:space="0" w:color="auto"/>
                  <w:right w:val="single" w:sz="6" w:space="0" w:color="auto"/>
                </w:tcBorders>
                <w:shd w:val="clear" w:color="auto" w:fill="auto"/>
                <w:hideMark/>
              </w:tcPr>
            </w:tcPrChange>
          </w:tcPr>
          <w:p w14:paraId="2DC54EA4" w14:textId="34F7CA7A" w:rsidR="009662B9" w:rsidRPr="00623CE5" w:rsidRDefault="009662B9"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3776" w:type="dxa"/>
            <w:tcBorders>
              <w:top w:val="nil"/>
              <w:left w:val="nil"/>
              <w:bottom w:val="single" w:sz="6" w:space="0" w:color="auto"/>
              <w:right w:val="single" w:sz="6" w:space="0" w:color="auto"/>
            </w:tcBorders>
            <w:shd w:val="clear" w:color="auto" w:fill="auto"/>
            <w:hideMark/>
            <w:tcPrChange w:id="683" w:author="Barnhart, Katheryn" w:date="2023-01-27T15:44:00Z">
              <w:tcPr>
                <w:tcW w:w="3776" w:type="dxa"/>
                <w:tcBorders>
                  <w:top w:val="nil"/>
                  <w:left w:val="nil"/>
                  <w:bottom w:val="single" w:sz="6" w:space="0" w:color="auto"/>
                  <w:right w:val="single" w:sz="6" w:space="0" w:color="auto"/>
                </w:tcBorders>
                <w:shd w:val="clear" w:color="auto" w:fill="auto"/>
                <w:hideMark/>
              </w:tcPr>
            </w:tcPrChange>
          </w:tcPr>
          <w:p w14:paraId="3D2FCDA0" w14:textId="5A9053AF" w:rsidR="009662B9" w:rsidRPr="0016510D" w:rsidRDefault="009662B9" w:rsidP="000B2EE4">
            <w:pPr>
              <w:spacing w:after="0" w:line="240" w:lineRule="auto"/>
              <w:textAlignment w:val="baseline"/>
              <w:rPr>
                <w:rFonts w:ascii="Calibri" w:eastAsia="Times New Roman" w:hAnsi="Calibri" w:cs="Calibri"/>
              </w:rPr>
            </w:pPr>
            <w:r w:rsidRPr="0016510D">
              <w:rPr>
                <w:rFonts w:ascii="Calibri" w:eastAsia="Times New Roman" w:hAnsi="Calibri" w:cs="Calibri"/>
              </w:rPr>
              <w:t>Compare “critical” factors among themselves and to “common” factors - what are the overlaps? </w:t>
            </w:r>
          </w:p>
        </w:tc>
        <w:tc>
          <w:tcPr>
            <w:tcW w:w="900" w:type="dxa"/>
            <w:tcBorders>
              <w:top w:val="single" w:sz="6" w:space="0" w:color="auto"/>
              <w:left w:val="nil"/>
              <w:bottom w:val="single" w:sz="6" w:space="0" w:color="auto"/>
              <w:right w:val="single" w:sz="4" w:space="0" w:color="auto"/>
            </w:tcBorders>
            <w:shd w:val="clear" w:color="auto" w:fill="auto"/>
            <w:tcPrChange w:id="684" w:author="Barnhart, Katheryn" w:date="2023-01-27T15:44:00Z">
              <w:tcPr>
                <w:tcW w:w="900" w:type="dxa"/>
                <w:tcBorders>
                  <w:top w:val="single" w:sz="6" w:space="0" w:color="auto"/>
                  <w:left w:val="nil"/>
                  <w:bottom w:val="single" w:sz="6" w:space="0" w:color="auto"/>
                  <w:right w:val="single" w:sz="4" w:space="0" w:color="auto"/>
                </w:tcBorders>
              </w:tcPr>
            </w:tcPrChange>
          </w:tcPr>
          <w:p w14:paraId="074EF7D0" w14:textId="77777777" w:rsidR="009662B9" w:rsidRPr="00623CE5" w:rsidRDefault="009662B9" w:rsidP="00623CE5">
            <w:pPr>
              <w:spacing w:after="0" w:line="240" w:lineRule="auto"/>
              <w:jc w:val="center"/>
              <w:textAlignment w:val="baseline"/>
              <w:rPr>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685" w:author="Barnhart, Katheryn" w:date="2023-01-27T15:44:00Z">
              <w:tcPr>
                <w:tcW w:w="900" w:type="dxa"/>
                <w:tcBorders>
                  <w:top w:val="nil"/>
                  <w:left w:val="single" w:sz="4" w:space="0" w:color="auto"/>
                  <w:bottom w:val="single" w:sz="6" w:space="0" w:color="auto"/>
                  <w:right w:val="single" w:sz="6" w:space="0" w:color="auto"/>
                </w:tcBorders>
                <w:shd w:val="clear" w:color="auto" w:fill="auto"/>
                <w:hideMark/>
              </w:tcPr>
            </w:tcPrChange>
          </w:tcPr>
          <w:p w14:paraId="6DF0502F" w14:textId="6DE74FEA"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1620" w:type="dxa"/>
            <w:tcBorders>
              <w:top w:val="nil"/>
              <w:left w:val="nil"/>
              <w:bottom w:val="single" w:sz="6" w:space="0" w:color="auto"/>
              <w:right w:val="single" w:sz="6" w:space="0" w:color="auto"/>
            </w:tcBorders>
            <w:shd w:val="clear" w:color="auto" w:fill="auto"/>
            <w:hideMark/>
            <w:tcPrChange w:id="686" w:author="Barnhart, Katheryn" w:date="2023-01-27T15:44:00Z">
              <w:tcPr>
                <w:tcW w:w="1620" w:type="dxa"/>
                <w:tcBorders>
                  <w:top w:val="nil"/>
                  <w:left w:val="nil"/>
                  <w:bottom w:val="single" w:sz="6" w:space="0" w:color="auto"/>
                  <w:right w:val="single" w:sz="6" w:space="0" w:color="auto"/>
                </w:tcBorders>
                <w:shd w:val="clear" w:color="auto" w:fill="auto"/>
                <w:hideMark/>
              </w:tcPr>
            </w:tcPrChange>
          </w:tcPr>
          <w:p w14:paraId="37410BD8" w14:textId="1E8862CC"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3150" w:type="dxa"/>
            <w:tcBorders>
              <w:top w:val="single" w:sz="6" w:space="0" w:color="auto"/>
              <w:left w:val="nil"/>
              <w:bottom w:val="single" w:sz="6" w:space="0" w:color="auto"/>
              <w:right w:val="single" w:sz="4" w:space="0" w:color="auto"/>
            </w:tcBorders>
            <w:shd w:val="clear" w:color="auto" w:fill="auto"/>
            <w:tcPrChange w:id="687" w:author="Barnhart, Katheryn" w:date="2023-01-27T15:44:00Z">
              <w:tcPr>
                <w:tcW w:w="3600" w:type="dxa"/>
                <w:gridSpan w:val="2"/>
                <w:tcBorders>
                  <w:top w:val="nil"/>
                  <w:left w:val="nil"/>
                  <w:bottom w:val="single" w:sz="6" w:space="0" w:color="auto"/>
                  <w:right w:val="nil"/>
                </w:tcBorders>
              </w:tcPr>
            </w:tcPrChange>
          </w:tcPr>
          <w:p w14:paraId="2E673B69" w14:textId="77777777" w:rsidR="009662B9" w:rsidRPr="001E6C6F" w:rsidRDefault="009662B9" w:rsidP="00623CE5">
            <w:pPr>
              <w:spacing w:after="0" w:line="240" w:lineRule="auto"/>
              <w:jc w:val="center"/>
              <w:textAlignment w:val="baseline"/>
              <w:rPr>
                <w:rFonts w:ascii="Calibri" w:eastAsia="Times New Roman" w:hAnsi="Calibri" w:cs="Calibri"/>
              </w:rPr>
            </w:pPr>
          </w:p>
        </w:tc>
        <w:tc>
          <w:tcPr>
            <w:tcW w:w="4230" w:type="dxa"/>
            <w:tcBorders>
              <w:top w:val="nil"/>
              <w:left w:val="single" w:sz="4" w:space="0" w:color="auto"/>
              <w:bottom w:val="single" w:sz="6" w:space="0" w:color="auto"/>
              <w:right w:val="single" w:sz="6" w:space="0" w:color="auto"/>
            </w:tcBorders>
            <w:shd w:val="clear" w:color="auto" w:fill="auto"/>
            <w:hideMark/>
            <w:tcPrChange w:id="688" w:author="Barnhart, Katheryn" w:date="2023-01-27T15:44:00Z">
              <w:tcPr>
                <w:tcW w:w="3600" w:type="dxa"/>
                <w:tcBorders>
                  <w:top w:val="nil"/>
                  <w:left w:val="nil"/>
                  <w:bottom w:val="single" w:sz="6" w:space="0" w:color="auto"/>
                  <w:right w:val="single" w:sz="6" w:space="0" w:color="auto"/>
                </w:tcBorders>
                <w:shd w:val="clear" w:color="auto" w:fill="auto"/>
                <w:hideMark/>
              </w:tcPr>
            </w:tcPrChange>
          </w:tcPr>
          <w:p w14:paraId="55701F2E" w14:textId="30F7D305"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1980" w:type="dxa"/>
            <w:tcBorders>
              <w:top w:val="nil"/>
              <w:left w:val="nil"/>
              <w:bottom w:val="single" w:sz="6" w:space="0" w:color="auto"/>
              <w:right w:val="single" w:sz="6" w:space="0" w:color="auto"/>
            </w:tcBorders>
            <w:shd w:val="clear" w:color="auto" w:fill="auto"/>
            <w:tcPrChange w:id="689" w:author="Barnhart, Katheryn" w:date="2023-01-27T15:44:00Z">
              <w:tcPr>
                <w:tcW w:w="1980" w:type="dxa"/>
                <w:gridSpan w:val="2"/>
                <w:tcBorders>
                  <w:top w:val="nil"/>
                  <w:left w:val="nil"/>
                  <w:bottom w:val="single" w:sz="6" w:space="0" w:color="auto"/>
                  <w:right w:val="single" w:sz="6" w:space="0" w:color="auto"/>
                </w:tcBorders>
              </w:tcPr>
            </w:tcPrChange>
          </w:tcPr>
          <w:p w14:paraId="6B55A998" w14:textId="77777777" w:rsidR="009662B9" w:rsidRPr="00623CE5" w:rsidRDefault="009662B9" w:rsidP="00623CE5">
            <w:pPr>
              <w:spacing w:after="0" w:line="240" w:lineRule="auto"/>
              <w:jc w:val="center"/>
              <w:textAlignment w:val="baseline"/>
              <w:rPr>
                <w:rFonts w:ascii="Calibri" w:eastAsia="Times New Roman" w:hAnsi="Calibri" w:cs="Calibri"/>
              </w:rPr>
            </w:pPr>
          </w:p>
        </w:tc>
      </w:tr>
      <w:tr w:rsidR="009662B9" w:rsidRPr="00623CE5" w14:paraId="61FE96B8" w14:textId="06115871" w:rsidTr="00866C68">
        <w:trPr>
          <w:trPrChange w:id="690"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691" w:author="Barnhart, Katheryn" w:date="2023-01-27T15:44:00Z">
              <w:tcPr>
                <w:tcW w:w="806" w:type="dxa"/>
                <w:tcBorders>
                  <w:top w:val="nil"/>
                  <w:left w:val="single" w:sz="6" w:space="0" w:color="auto"/>
                  <w:bottom w:val="single" w:sz="6" w:space="0" w:color="auto"/>
                  <w:right w:val="single" w:sz="6" w:space="0" w:color="auto"/>
                </w:tcBorders>
                <w:shd w:val="clear" w:color="auto" w:fill="auto"/>
                <w:hideMark/>
              </w:tcPr>
            </w:tcPrChange>
          </w:tcPr>
          <w:p w14:paraId="5E251C1B" w14:textId="31738208" w:rsidR="009662B9" w:rsidRPr="00623CE5" w:rsidRDefault="009662B9"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3776" w:type="dxa"/>
            <w:tcBorders>
              <w:top w:val="nil"/>
              <w:left w:val="nil"/>
              <w:bottom w:val="single" w:sz="6" w:space="0" w:color="auto"/>
              <w:right w:val="single" w:sz="6" w:space="0" w:color="auto"/>
            </w:tcBorders>
            <w:shd w:val="clear" w:color="auto" w:fill="auto"/>
            <w:hideMark/>
            <w:tcPrChange w:id="692" w:author="Barnhart, Katheryn" w:date="2023-01-27T15:44:00Z">
              <w:tcPr>
                <w:tcW w:w="3776" w:type="dxa"/>
                <w:tcBorders>
                  <w:top w:val="nil"/>
                  <w:left w:val="nil"/>
                  <w:bottom w:val="single" w:sz="6" w:space="0" w:color="auto"/>
                  <w:right w:val="single" w:sz="6" w:space="0" w:color="auto"/>
                </w:tcBorders>
                <w:shd w:val="clear" w:color="auto" w:fill="auto"/>
                <w:hideMark/>
              </w:tcPr>
            </w:tcPrChange>
          </w:tcPr>
          <w:p w14:paraId="593392E6" w14:textId="77777777" w:rsidR="009662B9" w:rsidRPr="0016510D" w:rsidRDefault="009662B9" w:rsidP="000B2EE4">
            <w:pPr>
              <w:spacing w:after="0" w:line="240" w:lineRule="auto"/>
              <w:textAlignment w:val="baseline"/>
              <w:rPr>
                <w:rFonts w:ascii="Calibri" w:eastAsia="Times New Roman" w:hAnsi="Calibri" w:cs="Calibri"/>
              </w:rPr>
            </w:pPr>
            <w:r w:rsidRPr="0016510D">
              <w:rPr>
                <w:rFonts w:ascii="Calibri" w:eastAsia="Times New Roman" w:hAnsi="Calibri" w:cs="Calibri"/>
              </w:rPr>
              <w:t>Based on these overlaps, work with  </w:t>
            </w:r>
          </w:p>
          <w:p w14:paraId="2A976F67" w14:textId="0EBECF5B" w:rsidR="009662B9" w:rsidRPr="000B2EE4" w:rsidRDefault="009662B9" w:rsidP="000B2EE4">
            <w:pPr>
              <w:pStyle w:val="ListParagraph"/>
              <w:numPr>
                <w:ilvl w:val="0"/>
                <w:numId w:val="30"/>
              </w:numPr>
              <w:spacing w:after="0" w:line="240" w:lineRule="auto"/>
              <w:textAlignment w:val="baseline"/>
              <w:rPr>
                <w:rFonts w:ascii="Calibri" w:eastAsia="Times New Roman" w:hAnsi="Calibri" w:cs="Calibri"/>
              </w:rPr>
            </w:pPr>
            <w:r w:rsidRPr="000B2EE4">
              <w:rPr>
                <w:rFonts w:ascii="Calibri" w:eastAsia="Times New Roman" w:hAnsi="Calibri" w:cs="Calibri"/>
              </w:rPr>
              <w:t>GITs</w:t>
            </w:r>
            <w:r>
              <w:rPr>
                <w:rFonts w:ascii="Calibri" w:eastAsia="Times New Roman" w:hAnsi="Calibri" w:cs="Calibri"/>
              </w:rPr>
              <w:t xml:space="preserve"> and STAR</w:t>
            </w:r>
            <w:r w:rsidRPr="000B2EE4">
              <w:rPr>
                <w:rFonts w:ascii="Calibri" w:eastAsia="Times New Roman" w:hAnsi="Calibri" w:cs="Calibri"/>
              </w:rPr>
              <w:t xml:space="preserve"> to identify needed factors influencing </w:t>
            </w:r>
            <w:proofErr w:type="gramStart"/>
            <w:r w:rsidRPr="000B2EE4">
              <w:rPr>
                <w:rFonts w:ascii="Calibri" w:eastAsia="Times New Roman" w:hAnsi="Calibri" w:cs="Calibri"/>
              </w:rPr>
              <w:t>indicators</w:t>
            </w:r>
            <w:proofErr w:type="gramEnd"/>
            <w:r w:rsidRPr="000B2EE4">
              <w:rPr>
                <w:rFonts w:ascii="Calibri" w:eastAsia="Times New Roman" w:hAnsi="Calibri" w:cs="Calibri"/>
              </w:rPr>
              <w:t> </w:t>
            </w:r>
          </w:p>
          <w:p w14:paraId="50B426DA" w14:textId="37503391" w:rsidR="009662B9" w:rsidRPr="0016510D" w:rsidRDefault="009662B9" w:rsidP="00623CE5">
            <w:pPr>
              <w:numPr>
                <w:ilvl w:val="0"/>
                <w:numId w:val="19"/>
              </w:numPr>
              <w:spacing w:after="0" w:line="240" w:lineRule="auto"/>
              <w:ind w:left="360" w:firstLine="0"/>
              <w:textAlignment w:val="baseline"/>
              <w:rPr>
                <w:rFonts w:ascii="Calibri" w:eastAsia="Times New Roman" w:hAnsi="Calibri" w:cs="Calibri"/>
              </w:rPr>
            </w:pPr>
            <w:r w:rsidRPr="0016510D">
              <w:rPr>
                <w:rFonts w:ascii="Calibri" w:eastAsia="Times New Roman" w:hAnsi="Calibri" w:cs="Calibri"/>
              </w:rPr>
              <w:t>GIS team to identify available data for threat or stressor factors </w:t>
            </w:r>
          </w:p>
        </w:tc>
        <w:tc>
          <w:tcPr>
            <w:tcW w:w="900" w:type="dxa"/>
            <w:tcBorders>
              <w:top w:val="single" w:sz="6" w:space="0" w:color="auto"/>
              <w:left w:val="nil"/>
              <w:bottom w:val="single" w:sz="6" w:space="0" w:color="auto"/>
              <w:right w:val="single" w:sz="4" w:space="0" w:color="auto"/>
            </w:tcBorders>
            <w:shd w:val="clear" w:color="auto" w:fill="auto"/>
            <w:tcPrChange w:id="693" w:author="Barnhart, Katheryn" w:date="2023-01-27T15:44:00Z">
              <w:tcPr>
                <w:tcW w:w="900" w:type="dxa"/>
                <w:tcBorders>
                  <w:top w:val="single" w:sz="6" w:space="0" w:color="auto"/>
                  <w:left w:val="nil"/>
                  <w:bottom w:val="single" w:sz="6" w:space="0" w:color="auto"/>
                  <w:right w:val="single" w:sz="4" w:space="0" w:color="auto"/>
                </w:tcBorders>
              </w:tcPr>
            </w:tcPrChange>
          </w:tcPr>
          <w:p w14:paraId="512DEF63" w14:textId="77777777" w:rsidR="009662B9" w:rsidRPr="00623CE5" w:rsidRDefault="009662B9" w:rsidP="00623CE5">
            <w:pPr>
              <w:spacing w:after="0" w:line="240" w:lineRule="auto"/>
              <w:jc w:val="center"/>
              <w:textAlignment w:val="baseline"/>
              <w:rPr>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694" w:author="Barnhart, Katheryn" w:date="2023-01-27T15:44:00Z">
              <w:tcPr>
                <w:tcW w:w="900" w:type="dxa"/>
                <w:tcBorders>
                  <w:top w:val="nil"/>
                  <w:left w:val="single" w:sz="4" w:space="0" w:color="auto"/>
                  <w:bottom w:val="single" w:sz="6" w:space="0" w:color="auto"/>
                  <w:right w:val="single" w:sz="6" w:space="0" w:color="auto"/>
                </w:tcBorders>
                <w:shd w:val="clear" w:color="auto" w:fill="auto"/>
                <w:hideMark/>
              </w:tcPr>
            </w:tcPrChange>
          </w:tcPr>
          <w:p w14:paraId="2A435A61" w14:textId="1AD7002B"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1620" w:type="dxa"/>
            <w:tcBorders>
              <w:top w:val="nil"/>
              <w:left w:val="nil"/>
              <w:bottom w:val="single" w:sz="6" w:space="0" w:color="auto"/>
              <w:right w:val="single" w:sz="6" w:space="0" w:color="auto"/>
            </w:tcBorders>
            <w:shd w:val="clear" w:color="auto" w:fill="auto"/>
            <w:hideMark/>
            <w:tcPrChange w:id="695" w:author="Barnhart, Katheryn" w:date="2023-01-27T15:44:00Z">
              <w:tcPr>
                <w:tcW w:w="1620" w:type="dxa"/>
                <w:tcBorders>
                  <w:top w:val="nil"/>
                  <w:left w:val="nil"/>
                  <w:bottom w:val="single" w:sz="6" w:space="0" w:color="auto"/>
                  <w:right w:val="single" w:sz="6" w:space="0" w:color="auto"/>
                </w:tcBorders>
                <w:shd w:val="clear" w:color="auto" w:fill="auto"/>
                <w:hideMark/>
              </w:tcPr>
            </w:tcPrChange>
          </w:tcPr>
          <w:p w14:paraId="74EF0544" w14:textId="452E37D4"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3150" w:type="dxa"/>
            <w:tcBorders>
              <w:top w:val="single" w:sz="6" w:space="0" w:color="auto"/>
              <w:left w:val="nil"/>
              <w:bottom w:val="single" w:sz="6" w:space="0" w:color="auto"/>
              <w:right w:val="single" w:sz="4" w:space="0" w:color="auto"/>
            </w:tcBorders>
            <w:shd w:val="clear" w:color="auto" w:fill="auto"/>
            <w:tcPrChange w:id="696" w:author="Barnhart, Katheryn" w:date="2023-01-27T15:44:00Z">
              <w:tcPr>
                <w:tcW w:w="3600" w:type="dxa"/>
                <w:gridSpan w:val="2"/>
                <w:tcBorders>
                  <w:top w:val="nil"/>
                  <w:left w:val="nil"/>
                  <w:bottom w:val="single" w:sz="6" w:space="0" w:color="auto"/>
                  <w:right w:val="nil"/>
                </w:tcBorders>
              </w:tcPr>
            </w:tcPrChange>
          </w:tcPr>
          <w:p w14:paraId="5DB9646F" w14:textId="77777777" w:rsidR="009662B9" w:rsidRPr="001E6C6F" w:rsidRDefault="009662B9" w:rsidP="00623CE5">
            <w:pPr>
              <w:spacing w:after="0" w:line="240" w:lineRule="auto"/>
              <w:jc w:val="center"/>
              <w:textAlignment w:val="baseline"/>
              <w:rPr>
                <w:rFonts w:ascii="Calibri" w:eastAsia="Times New Roman" w:hAnsi="Calibri" w:cs="Calibri"/>
              </w:rPr>
            </w:pPr>
          </w:p>
        </w:tc>
        <w:tc>
          <w:tcPr>
            <w:tcW w:w="4230" w:type="dxa"/>
            <w:tcBorders>
              <w:top w:val="nil"/>
              <w:left w:val="single" w:sz="4" w:space="0" w:color="auto"/>
              <w:bottom w:val="single" w:sz="6" w:space="0" w:color="auto"/>
              <w:right w:val="single" w:sz="6" w:space="0" w:color="auto"/>
            </w:tcBorders>
            <w:shd w:val="clear" w:color="auto" w:fill="auto"/>
            <w:hideMark/>
            <w:tcPrChange w:id="697" w:author="Barnhart, Katheryn" w:date="2023-01-27T15:44:00Z">
              <w:tcPr>
                <w:tcW w:w="3600" w:type="dxa"/>
                <w:tcBorders>
                  <w:top w:val="nil"/>
                  <w:left w:val="nil"/>
                  <w:bottom w:val="single" w:sz="6" w:space="0" w:color="auto"/>
                  <w:right w:val="single" w:sz="6" w:space="0" w:color="auto"/>
                </w:tcBorders>
                <w:shd w:val="clear" w:color="auto" w:fill="auto"/>
                <w:hideMark/>
              </w:tcPr>
            </w:tcPrChange>
          </w:tcPr>
          <w:p w14:paraId="10A9ED3A" w14:textId="495F07C1"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1980" w:type="dxa"/>
            <w:tcBorders>
              <w:top w:val="nil"/>
              <w:left w:val="nil"/>
              <w:bottom w:val="single" w:sz="6" w:space="0" w:color="auto"/>
              <w:right w:val="single" w:sz="6" w:space="0" w:color="auto"/>
            </w:tcBorders>
            <w:shd w:val="clear" w:color="auto" w:fill="auto"/>
            <w:tcPrChange w:id="698" w:author="Barnhart, Katheryn" w:date="2023-01-27T15:44:00Z">
              <w:tcPr>
                <w:tcW w:w="1980" w:type="dxa"/>
                <w:gridSpan w:val="2"/>
                <w:tcBorders>
                  <w:top w:val="nil"/>
                  <w:left w:val="nil"/>
                  <w:bottom w:val="single" w:sz="6" w:space="0" w:color="auto"/>
                  <w:right w:val="single" w:sz="6" w:space="0" w:color="auto"/>
                </w:tcBorders>
              </w:tcPr>
            </w:tcPrChange>
          </w:tcPr>
          <w:p w14:paraId="5F34996E" w14:textId="77777777" w:rsidR="009662B9" w:rsidRPr="00623CE5" w:rsidRDefault="009662B9" w:rsidP="00623CE5">
            <w:pPr>
              <w:spacing w:after="0" w:line="240" w:lineRule="auto"/>
              <w:jc w:val="center"/>
              <w:textAlignment w:val="baseline"/>
              <w:rPr>
                <w:rFonts w:ascii="Calibri" w:eastAsia="Times New Roman" w:hAnsi="Calibri" w:cs="Calibri"/>
              </w:rPr>
            </w:pPr>
          </w:p>
        </w:tc>
      </w:tr>
      <w:tr w:rsidR="009662B9" w:rsidRPr="00623CE5" w14:paraId="2505B873" w14:textId="17052202" w:rsidTr="00866C68">
        <w:trPr>
          <w:trPrChange w:id="699"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700" w:author="Barnhart, Katheryn" w:date="2023-01-27T15:44:00Z">
              <w:tcPr>
                <w:tcW w:w="806" w:type="dxa"/>
                <w:tcBorders>
                  <w:top w:val="nil"/>
                  <w:left w:val="single" w:sz="6" w:space="0" w:color="auto"/>
                  <w:bottom w:val="single" w:sz="6" w:space="0" w:color="auto"/>
                  <w:right w:val="single" w:sz="6" w:space="0" w:color="auto"/>
                </w:tcBorders>
                <w:shd w:val="clear" w:color="auto" w:fill="auto"/>
                <w:hideMark/>
              </w:tcPr>
            </w:tcPrChange>
          </w:tcPr>
          <w:p w14:paraId="7EE90A13" w14:textId="13DD8B2C" w:rsidR="009662B9" w:rsidRPr="00623CE5" w:rsidRDefault="009662B9"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3776" w:type="dxa"/>
            <w:tcBorders>
              <w:top w:val="nil"/>
              <w:left w:val="nil"/>
              <w:bottom w:val="single" w:sz="6" w:space="0" w:color="auto"/>
              <w:right w:val="single" w:sz="6" w:space="0" w:color="auto"/>
            </w:tcBorders>
            <w:shd w:val="clear" w:color="auto" w:fill="auto"/>
            <w:hideMark/>
            <w:tcPrChange w:id="701" w:author="Barnhart, Katheryn" w:date="2023-01-27T15:44:00Z">
              <w:tcPr>
                <w:tcW w:w="3776" w:type="dxa"/>
                <w:tcBorders>
                  <w:top w:val="nil"/>
                  <w:left w:val="nil"/>
                  <w:bottom w:val="single" w:sz="6" w:space="0" w:color="auto"/>
                  <w:right w:val="single" w:sz="6" w:space="0" w:color="auto"/>
                </w:tcBorders>
                <w:shd w:val="clear" w:color="auto" w:fill="auto"/>
                <w:hideMark/>
              </w:tcPr>
            </w:tcPrChange>
          </w:tcPr>
          <w:p w14:paraId="5039ADD9" w14:textId="1EFACE3C" w:rsidR="009662B9" w:rsidRPr="0016510D" w:rsidRDefault="009662B9" w:rsidP="000B2EE4">
            <w:pPr>
              <w:spacing w:after="0" w:line="240" w:lineRule="auto"/>
              <w:textAlignment w:val="baseline"/>
              <w:rPr>
                <w:rFonts w:ascii="Calibri" w:eastAsia="Times New Roman" w:hAnsi="Calibri" w:cs="Calibri"/>
              </w:rPr>
            </w:pPr>
            <w:r w:rsidRPr="0016510D">
              <w:rPr>
                <w:rFonts w:ascii="Calibri" w:eastAsia="Times New Roman" w:hAnsi="Calibri" w:cs="Calibri"/>
              </w:rPr>
              <w:t>Update and refine prioritized list of current and needed factors influencing indicators  </w:t>
            </w:r>
          </w:p>
        </w:tc>
        <w:tc>
          <w:tcPr>
            <w:tcW w:w="900" w:type="dxa"/>
            <w:tcBorders>
              <w:top w:val="single" w:sz="6" w:space="0" w:color="auto"/>
              <w:left w:val="nil"/>
              <w:bottom w:val="single" w:sz="6" w:space="0" w:color="auto"/>
              <w:right w:val="single" w:sz="4" w:space="0" w:color="auto"/>
            </w:tcBorders>
            <w:shd w:val="clear" w:color="auto" w:fill="auto"/>
            <w:tcPrChange w:id="702" w:author="Barnhart, Katheryn" w:date="2023-01-27T15:44:00Z">
              <w:tcPr>
                <w:tcW w:w="900" w:type="dxa"/>
                <w:tcBorders>
                  <w:top w:val="single" w:sz="6" w:space="0" w:color="auto"/>
                  <w:left w:val="nil"/>
                  <w:bottom w:val="single" w:sz="6" w:space="0" w:color="auto"/>
                  <w:right w:val="single" w:sz="4" w:space="0" w:color="auto"/>
                </w:tcBorders>
              </w:tcPr>
            </w:tcPrChange>
          </w:tcPr>
          <w:p w14:paraId="0A474D06" w14:textId="77777777" w:rsidR="009662B9" w:rsidRPr="00623CE5" w:rsidRDefault="009662B9" w:rsidP="00623CE5">
            <w:pPr>
              <w:spacing w:after="0" w:line="240" w:lineRule="auto"/>
              <w:jc w:val="center"/>
              <w:textAlignment w:val="baseline"/>
              <w:rPr>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703" w:author="Barnhart, Katheryn" w:date="2023-01-27T15:44:00Z">
              <w:tcPr>
                <w:tcW w:w="900" w:type="dxa"/>
                <w:tcBorders>
                  <w:top w:val="nil"/>
                  <w:left w:val="single" w:sz="4" w:space="0" w:color="auto"/>
                  <w:bottom w:val="single" w:sz="6" w:space="0" w:color="auto"/>
                  <w:right w:val="single" w:sz="6" w:space="0" w:color="auto"/>
                </w:tcBorders>
                <w:shd w:val="clear" w:color="auto" w:fill="auto"/>
                <w:hideMark/>
              </w:tcPr>
            </w:tcPrChange>
          </w:tcPr>
          <w:p w14:paraId="4FCF3A11" w14:textId="16C69A9B"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1620" w:type="dxa"/>
            <w:tcBorders>
              <w:top w:val="nil"/>
              <w:left w:val="nil"/>
              <w:bottom w:val="single" w:sz="6" w:space="0" w:color="auto"/>
              <w:right w:val="single" w:sz="6" w:space="0" w:color="auto"/>
            </w:tcBorders>
            <w:shd w:val="clear" w:color="auto" w:fill="auto"/>
            <w:hideMark/>
            <w:tcPrChange w:id="704" w:author="Barnhart, Katheryn" w:date="2023-01-27T15:44:00Z">
              <w:tcPr>
                <w:tcW w:w="1620" w:type="dxa"/>
                <w:tcBorders>
                  <w:top w:val="nil"/>
                  <w:left w:val="nil"/>
                  <w:bottom w:val="single" w:sz="6" w:space="0" w:color="auto"/>
                  <w:right w:val="single" w:sz="6" w:space="0" w:color="auto"/>
                </w:tcBorders>
                <w:shd w:val="clear" w:color="auto" w:fill="auto"/>
                <w:hideMark/>
              </w:tcPr>
            </w:tcPrChange>
          </w:tcPr>
          <w:p w14:paraId="5BF38F04" w14:textId="5C25F8BC"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3150" w:type="dxa"/>
            <w:tcBorders>
              <w:top w:val="single" w:sz="6" w:space="0" w:color="auto"/>
              <w:left w:val="nil"/>
              <w:bottom w:val="single" w:sz="6" w:space="0" w:color="auto"/>
              <w:right w:val="single" w:sz="4" w:space="0" w:color="auto"/>
            </w:tcBorders>
            <w:shd w:val="clear" w:color="auto" w:fill="auto"/>
            <w:tcPrChange w:id="705" w:author="Barnhart, Katheryn" w:date="2023-01-27T15:44:00Z">
              <w:tcPr>
                <w:tcW w:w="3600" w:type="dxa"/>
                <w:gridSpan w:val="2"/>
                <w:tcBorders>
                  <w:top w:val="nil"/>
                  <w:left w:val="nil"/>
                  <w:bottom w:val="single" w:sz="6" w:space="0" w:color="auto"/>
                  <w:right w:val="nil"/>
                </w:tcBorders>
              </w:tcPr>
            </w:tcPrChange>
          </w:tcPr>
          <w:p w14:paraId="66A8CC06" w14:textId="77777777" w:rsidR="009662B9" w:rsidRPr="001E6C6F" w:rsidRDefault="009662B9" w:rsidP="00623CE5">
            <w:pPr>
              <w:spacing w:after="0" w:line="240" w:lineRule="auto"/>
              <w:jc w:val="center"/>
              <w:textAlignment w:val="baseline"/>
              <w:rPr>
                <w:rFonts w:ascii="Calibri" w:eastAsia="Times New Roman" w:hAnsi="Calibri" w:cs="Calibri"/>
              </w:rPr>
            </w:pPr>
          </w:p>
        </w:tc>
        <w:tc>
          <w:tcPr>
            <w:tcW w:w="4230" w:type="dxa"/>
            <w:tcBorders>
              <w:top w:val="nil"/>
              <w:left w:val="single" w:sz="4" w:space="0" w:color="auto"/>
              <w:bottom w:val="single" w:sz="6" w:space="0" w:color="auto"/>
              <w:right w:val="single" w:sz="6" w:space="0" w:color="auto"/>
            </w:tcBorders>
            <w:shd w:val="clear" w:color="auto" w:fill="auto"/>
            <w:hideMark/>
            <w:tcPrChange w:id="706" w:author="Barnhart, Katheryn" w:date="2023-01-27T15:44:00Z">
              <w:tcPr>
                <w:tcW w:w="3600" w:type="dxa"/>
                <w:tcBorders>
                  <w:top w:val="nil"/>
                  <w:left w:val="nil"/>
                  <w:bottom w:val="single" w:sz="6" w:space="0" w:color="auto"/>
                  <w:right w:val="single" w:sz="6" w:space="0" w:color="auto"/>
                </w:tcBorders>
                <w:shd w:val="clear" w:color="auto" w:fill="auto"/>
                <w:hideMark/>
              </w:tcPr>
            </w:tcPrChange>
          </w:tcPr>
          <w:p w14:paraId="29C27B6C" w14:textId="2C4ED0B0"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1980" w:type="dxa"/>
            <w:tcBorders>
              <w:top w:val="nil"/>
              <w:left w:val="nil"/>
              <w:bottom w:val="single" w:sz="6" w:space="0" w:color="auto"/>
              <w:right w:val="single" w:sz="6" w:space="0" w:color="auto"/>
            </w:tcBorders>
            <w:shd w:val="clear" w:color="auto" w:fill="auto"/>
            <w:tcPrChange w:id="707" w:author="Barnhart, Katheryn" w:date="2023-01-27T15:44:00Z">
              <w:tcPr>
                <w:tcW w:w="1980" w:type="dxa"/>
                <w:gridSpan w:val="2"/>
                <w:tcBorders>
                  <w:top w:val="nil"/>
                  <w:left w:val="nil"/>
                  <w:bottom w:val="single" w:sz="6" w:space="0" w:color="auto"/>
                  <w:right w:val="single" w:sz="6" w:space="0" w:color="auto"/>
                </w:tcBorders>
              </w:tcPr>
            </w:tcPrChange>
          </w:tcPr>
          <w:p w14:paraId="104FF6FF" w14:textId="77777777" w:rsidR="009662B9" w:rsidRPr="00623CE5" w:rsidRDefault="009662B9" w:rsidP="00623CE5">
            <w:pPr>
              <w:spacing w:after="0" w:line="240" w:lineRule="auto"/>
              <w:jc w:val="center"/>
              <w:textAlignment w:val="baseline"/>
              <w:rPr>
                <w:rFonts w:ascii="Calibri" w:eastAsia="Times New Roman" w:hAnsi="Calibri" w:cs="Calibri"/>
              </w:rPr>
            </w:pPr>
          </w:p>
        </w:tc>
      </w:tr>
      <w:tr w:rsidR="00BE660A" w:rsidRPr="00623CE5" w:rsidDel="009E6944" w14:paraId="0A7E9CC4" w14:textId="507AF584" w:rsidTr="00866C68">
        <w:tblPrEx>
          <w:tblPrExChange w:id="708" w:author="Barnhart, Katheryn" w:date="2023-01-27T15:44:00Z">
            <w:tblPrEx>
              <w:tblW w:w="17182" w:type="dxa"/>
            </w:tblPrEx>
          </w:tblPrExChange>
        </w:tblPrEx>
        <w:trPr>
          <w:del w:id="709" w:author="Barnhart, Katheryn" w:date="2023-01-27T16:06:00Z"/>
          <w:trPrChange w:id="710"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711"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6781E1ED" w14:textId="029D6D23" w:rsidR="009662B9" w:rsidRPr="00623CE5" w:rsidDel="009E6944" w:rsidRDefault="009662B9" w:rsidP="000B2EE4">
            <w:pPr>
              <w:spacing w:after="0" w:line="240" w:lineRule="auto"/>
              <w:textAlignment w:val="baseline"/>
              <w:rPr>
                <w:del w:id="712" w:author="Barnhart, Katheryn" w:date="2023-01-27T16:06:00Z"/>
                <w:rFonts w:ascii="Times New Roman" w:eastAsia="Times New Roman" w:hAnsi="Times New Roman" w:cs="Times New Roman"/>
                <w:sz w:val="24"/>
                <w:szCs w:val="24"/>
              </w:rPr>
            </w:pPr>
            <w:del w:id="713" w:author="Barnhart, Katheryn" w:date="2023-01-27T16:06:00Z">
              <w:r w:rsidDel="009E6944">
                <w:rPr>
                  <w:rFonts w:ascii="Calibri" w:eastAsia="Times New Roman" w:hAnsi="Calibri" w:cs="Calibri"/>
                </w:rPr>
                <w:delText>6</w:delText>
              </w:r>
            </w:del>
          </w:p>
        </w:tc>
        <w:tc>
          <w:tcPr>
            <w:tcW w:w="3776" w:type="dxa"/>
            <w:tcBorders>
              <w:top w:val="nil"/>
              <w:left w:val="nil"/>
              <w:bottom w:val="single" w:sz="6" w:space="0" w:color="auto"/>
              <w:right w:val="single" w:sz="6" w:space="0" w:color="auto"/>
            </w:tcBorders>
            <w:shd w:val="clear" w:color="auto" w:fill="auto"/>
            <w:hideMark/>
            <w:tcPrChange w:id="714"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7CC52C3E" w14:textId="54C10A07" w:rsidR="009662B9" w:rsidRPr="0016510D" w:rsidDel="009E6944" w:rsidRDefault="009662B9" w:rsidP="000B2EE4">
            <w:pPr>
              <w:spacing w:after="0" w:line="240" w:lineRule="auto"/>
              <w:textAlignment w:val="baseline"/>
              <w:rPr>
                <w:del w:id="715" w:author="Barnhart, Katheryn" w:date="2023-01-27T16:06:00Z"/>
                <w:rFonts w:ascii="Calibri" w:eastAsia="Times New Roman" w:hAnsi="Calibri" w:cs="Calibri"/>
              </w:rPr>
            </w:pPr>
            <w:del w:id="716" w:author="Barnhart, Katheryn" w:date="2023-01-27T16:06:00Z">
              <w:r w:rsidRPr="0016510D" w:rsidDel="009E6944">
                <w:rPr>
                  <w:rFonts w:ascii="Calibri" w:eastAsia="Times New Roman" w:hAnsi="Calibri" w:cs="Calibri"/>
                </w:rPr>
                <w:delText xml:space="preserve">Use </w:delText>
              </w:r>
              <w:r w:rsidDel="009E6944">
                <w:rPr>
                  <w:rFonts w:ascii="Calibri" w:eastAsia="Times New Roman" w:hAnsi="Calibri" w:cs="Calibri"/>
                </w:rPr>
                <w:delText xml:space="preserve">identified </w:delText>
              </w:r>
              <w:r w:rsidRPr="0016510D" w:rsidDel="009E6944">
                <w:rPr>
                  <w:rFonts w:ascii="Calibri" w:eastAsia="Times New Roman" w:hAnsi="Calibri" w:cs="Calibri"/>
                </w:rPr>
                <w:delText>Influencing Indicators to highlight needed information to groups within CBP, e.g. STAR and STAC </w:delText>
              </w:r>
            </w:del>
          </w:p>
        </w:tc>
        <w:tc>
          <w:tcPr>
            <w:tcW w:w="900" w:type="dxa"/>
            <w:tcBorders>
              <w:top w:val="single" w:sz="6" w:space="0" w:color="auto"/>
              <w:left w:val="nil"/>
              <w:bottom w:val="single" w:sz="6" w:space="0" w:color="auto"/>
              <w:right w:val="single" w:sz="4" w:space="0" w:color="auto"/>
            </w:tcBorders>
            <w:shd w:val="clear" w:color="auto" w:fill="auto"/>
            <w:tcPrChange w:id="717"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1F7B27DB" w14:textId="07D40B88" w:rsidR="009662B9" w:rsidRPr="00623CE5" w:rsidDel="009E6944" w:rsidRDefault="009662B9" w:rsidP="00623CE5">
            <w:pPr>
              <w:spacing w:after="0" w:line="240" w:lineRule="auto"/>
              <w:jc w:val="center"/>
              <w:textAlignment w:val="baseline"/>
              <w:rPr>
                <w:del w:id="718" w:author="Barnhart, Katheryn" w:date="2023-01-27T16:06:00Z"/>
                <w:rFonts w:ascii="Calibri" w:eastAsia="Times New Roman" w:hAnsi="Calibri" w:cs="Calibri"/>
              </w:rPr>
            </w:pPr>
            <w:del w:id="719" w:author="Barnhart, Katheryn" w:date="2023-01-27T16:06:00Z">
              <w:r w:rsidDel="009E6944">
                <w:rPr>
                  <w:rFonts w:ascii="Calibri" w:eastAsia="Times New Roman" w:hAnsi="Calibri" w:cs="Calibri"/>
                </w:rPr>
                <w:delText>3</w:delText>
              </w:r>
            </w:del>
          </w:p>
        </w:tc>
        <w:tc>
          <w:tcPr>
            <w:tcW w:w="900" w:type="dxa"/>
            <w:tcBorders>
              <w:top w:val="nil"/>
              <w:left w:val="single" w:sz="4" w:space="0" w:color="auto"/>
              <w:bottom w:val="single" w:sz="6" w:space="0" w:color="auto"/>
              <w:right w:val="single" w:sz="6" w:space="0" w:color="auto"/>
            </w:tcBorders>
            <w:shd w:val="clear" w:color="auto" w:fill="auto"/>
            <w:hideMark/>
            <w:tcPrChange w:id="720"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333F3CFC" w14:textId="47648426" w:rsidR="009662B9" w:rsidRPr="00623CE5" w:rsidDel="009E6944" w:rsidRDefault="009662B9" w:rsidP="00623CE5">
            <w:pPr>
              <w:spacing w:after="0" w:line="240" w:lineRule="auto"/>
              <w:jc w:val="center"/>
              <w:textAlignment w:val="baseline"/>
              <w:rPr>
                <w:del w:id="721" w:author="Barnhart, Katheryn" w:date="2023-01-27T16:06:00Z"/>
                <w:rFonts w:ascii="Times New Roman" w:eastAsia="Times New Roman" w:hAnsi="Times New Roman" w:cs="Times New Roman"/>
                <w:sz w:val="24"/>
                <w:szCs w:val="24"/>
              </w:rPr>
            </w:pPr>
            <w:del w:id="722" w:author="Barnhart, Katheryn" w:date="2023-01-27T16:06:00Z">
              <w:r w:rsidRPr="00623CE5" w:rsidDel="009E6944">
                <w:rPr>
                  <w:rFonts w:ascii="Calibri" w:eastAsia="Times New Roman" w:hAnsi="Calibri" w:cs="Calibri"/>
                </w:rPr>
                <w:delText>B </w:delText>
              </w:r>
            </w:del>
          </w:p>
        </w:tc>
        <w:tc>
          <w:tcPr>
            <w:tcW w:w="1620" w:type="dxa"/>
            <w:tcBorders>
              <w:top w:val="nil"/>
              <w:left w:val="nil"/>
              <w:bottom w:val="single" w:sz="6" w:space="0" w:color="auto"/>
              <w:right w:val="single" w:sz="6" w:space="0" w:color="auto"/>
            </w:tcBorders>
            <w:shd w:val="clear" w:color="auto" w:fill="auto"/>
            <w:hideMark/>
            <w:tcPrChange w:id="723"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1C137022" w14:textId="762E93B9" w:rsidR="009662B9" w:rsidRPr="00623CE5" w:rsidDel="009E6944" w:rsidRDefault="009662B9" w:rsidP="00623CE5">
            <w:pPr>
              <w:spacing w:after="0" w:line="240" w:lineRule="auto"/>
              <w:jc w:val="center"/>
              <w:textAlignment w:val="baseline"/>
              <w:rPr>
                <w:del w:id="724" w:author="Barnhart, Katheryn" w:date="2023-01-27T16:06:00Z"/>
                <w:rFonts w:ascii="Times New Roman" w:eastAsia="Times New Roman" w:hAnsi="Times New Roman" w:cs="Times New Roman"/>
                <w:sz w:val="24"/>
                <w:szCs w:val="24"/>
              </w:rPr>
            </w:pPr>
          </w:p>
        </w:tc>
        <w:tc>
          <w:tcPr>
            <w:tcW w:w="3150" w:type="dxa"/>
            <w:tcBorders>
              <w:top w:val="single" w:sz="6" w:space="0" w:color="auto"/>
              <w:left w:val="nil"/>
              <w:bottom w:val="single" w:sz="6" w:space="0" w:color="auto"/>
              <w:right w:val="single" w:sz="4" w:space="0" w:color="auto"/>
            </w:tcBorders>
            <w:shd w:val="clear" w:color="auto" w:fill="auto"/>
            <w:tcPrChange w:id="725"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680C4DD6" w14:textId="73E60BF3" w:rsidR="009662B9" w:rsidRPr="001E6C6F" w:rsidDel="009E6944" w:rsidRDefault="009662B9" w:rsidP="00623CE5">
            <w:pPr>
              <w:spacing w:after="0" w:line="240" w:lineRule="auto"/>
              <w:jc w:val="center"/>
              <w:textAlignment w:val="baseline"/>
              <w:rPr>
                <w:del w:id="726" w:author="Barnhart, Katheryn" w:date="2023-01-27T16:06:00Z"/>
                <w:rFonts w:ascii="Calibri" w:eastAsia="Times New Roman" w:hAnsi="Calibri" w:cs="Calibri"/>
                <w:rPrChange w:id="727" w:author="Barnhart, Katheryn" w:date="2023-01-19T14:43:00Z">
                  <w:rPr>
                    <w:del w:id="728" w:author="Barnhart, Katheryn" w:date="2023-01-27T16:06:00Z"/>
                    <w:rFonts w:ascii="Calibri" w:eastAsia="Times New Roman" w:hAnsi="Calibri" w:cs="Calibri"/>
                    <w:i/>
                    <w:iCs/>
                  </w:rPr>
                </w:rPrChange>
              </w:rPr>
            </w:pPr>
          </w:p>
        </w:tc>
        <w:tc>
          <w:tcPr>
            <w:tcW w:w="4230" w:type="dxa"/>
            <w:tcBorders>
              <w:top w:val="nil"/>
              <w:left w:val="single" w:sz="4" w:space="0" w:color="auto"/>
              <w:bottom w:val="single" w:sz="6" w:space="0" w:color="auto"/>
              <w:right w:val="single" w:sz="6" w:space="0" w:color="auto"/>
            </w:tcBorders>
            <w:shd w:val="clear" w:color="auto" w:fill="auto"/>
            <w:hideMark/>
            <w:tcPrChange w:id="729"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30C18100" w14:textId="5DB711F2" w:rsidR="009662B9" w:rsidRPr="005743C2" w:rsidDel="009E6944" w:rsidRDefault="009662B9" w:rsidP="00623CE5">
            <w:pPr>
              <w:spacing w:after="0" w:line="240" w:lineRule="auto"/>
              <w:jc w:val="center"/>
              <w:textAlignment w:val="baseline"/>
              <w:rPr>
                <w:del w:id="730" w:author="Barnhart, Katheryn" w:date="2023-01-27T16:06:00Z"/>
                <w:rFonts w:ascii="Times New Roman" w:eastAsia="Times New Roman" w:hAnsi="Times New Roman" w:cs="Times New Roman"/>
                <w:i/>
                <w:iCs/>
                <w:sz w:val="24"/>
                <w:szCs w:val="24"/>
              </w:rPr>
            </w:pPr>
            <w:del w:id="731" w:author="Barnhart, Katheryn" w:date="2023-01-27T16:06:00Z">
              <w:r w:rsidRPr="005743C2" w:rsidDel="009E6944">
                <w:rPr>
                  <w:rFonts w:ascii="Calibri" w:eastAsia="Times New Roman" w:hAnsi="Calibri" w:cs="Calibri"/>
                  <w:i/>
                  <w:iCs/>
                </w:rPr>
                <w:delText>Begun through work toward 4, but will need a lead on how to incorporate, possibly as part of SRS but also science needs </w:delText>
              </w:r>
            </w:del>
          </w:p>
        </w:tc>
        <w:tc>
          <w:tcPr>
            <w:tcW w:w="1980" w:type="dxa"/>
            <w:tcBorders>
              <w:top w:val="nil"/>
              <w:left w:val="nil"/>
              <w:bottom w:val="single" w:sz="6" w:space="0" w:color="auto"/>
              <w:right w:val="single" w:sz="6" w:space="0" w:color="auto"/>
            </w:tcBorders>
            <w:shd w:val="clear" w:color="auto" w:fill="auto"/>
            <w:tcPrChange w:id="732"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6BC69CCF" w14:textId="3513B7B2" w:rsidR="009662B9" w:rsidRPr="00623CE5" w:rsidDel="009E6944" w:rsidRDefault="009662B9" w:rsidP="00623CE5">
            <w:pPr>
              <w:spacing w:after="0" w:line="240" w:lineRule="auto"/>
              <w:jc w:val="center"/>
              <w:textAlignment w:val="baseline"/>
              <w:rPr>
                <w:del w:id="733" w:author="Barnhart, Katheryn" w:date="2023-01-27T16:06:00Z"/>
                <w:rFonts w:ascii="Calibri" w:eastAsia="Times New Roman" w:hAnsi="Calibri" w:cs="Calibri"/>
              </w:rPr>
            </w:pPr>
            <w:del w:id="734" w:author="Barnhart, Katheryn" w:date="2023-01-27T16:06:00Z">
              <w:r w:rsidDel="009E6944">
                <w:rPr>
                  <w:rFonts w:ascii="Calibri" w:eastAsia="Times New Roman" w:hAnsi="Calibri" w:cs="Calibri"/>
                </w:rPr>
                <w:delText>Ongoing</w:delText>
              </w:r>
            </w:del>
          </w:p>
        </w:tc>
      </w:tr>
      <w:tr w:rsidR="00BE660A" w:rsidRPr="00623CE5" w14:paraId="283F5D7E" w14:textId="29C82D37" w:rsidTr="00866C68">
        <w:tblPrEx>
          <w:tblPrExChange w:id="735" w:author="Barnhart, Katheryn" w:date="2023-01-27T15:44:00Z">
            <w:tblPrEx>
              <w:tblW w:w="17182" w:type="dxa"/>
            </w:tblPrEx>
          </w:tblPrExChange>
        </w:tblPrEx>
        <w:trPr>
          <w:trPrChange w:id="736"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737"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3650D4C9" w14:textId="1EAE32CD" w:rsidR="009662B9" w:rsidRPr="00623CE5" w:rsidRDefault="009E6944" w:rsidP="00623CE5">
            <w:pPr>
              <w:spacing w:after="0" w:line="240" w:lineRule="auto"/>
              <w:textAlignment w:val="baseline"/>
              <w:rPr>
                <w:rFonts w:ascii="Times New Roman" w:eastAsia="Times New Roman" w:hAnsi="Times New Roman" w:cs="Times New Roman"/>
                <w:sz w:val="24"/>
                <w:szCs w:val="24"/>
              </w:rPr>
            </w:pPr>
            <w:ins w:id="738" w:author="Barnhart, Katheryn" w:date="2023-01-27T16:06:00Z">
              <w:r>
                <w:rPr>
                  <w:rFonts w:ascii="Calibri" w:eastAsia="Times New Roman" w:hAnsi="Calibri" w:cs="Calibri"/>
                </w:rPr>
                <w:lastRenderedPageBreak/>
                <w:t>6</w:t>
              </w:r>
            </w:ins>
            <w:del w:id="739" w:author="Barnhart, Katheryn" w:date="2023-01-27T16:06:00Z">
              <w:r w:rsidR="009662B9" w:rsidDel="009E6944">
                <w:rPr>
                  <w:rFonts w:ascii="Calibri" w:eastAsia="Times New Roman" w:hAnsi="Calibri" w:cs="Calibri"/>
                </w:rPr>
                <w:delText>7</w:delText>
              </w:r>
            </w:del>
          </w:p>
        </w:tc>
        <w:tc>
          <w:tcPr>
            <w:tcW w:w="3776" w:type="dxa"/>
            <w:tcBorders>
              <w:top w:val="nil"/>
              <w:left w:val="nil"/>
              <w:bottom w:val="single" w:sz="6" w:space="0" w:color="auto"/>
              <w:right w:val="single" w:sz="6" w:space="0" w:color="auto"/>
            </w:tcBorders>
            <w:shd w:val="clear" w:color="auto" w:fill="auto"/>
            <w:hideMark/>
            <w:tcPrChange w:id="740"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55FFE4BB" w14:textId="4C2E2F0A" w:rsidR="009662B9" w:rsidRPr="0016510D" w:rsidRDefault="009662B9" w:rsidP="00623CE5">
            <w:pPr>
              <w:spacing w:after="0" w:line="240" w:lineRule="auto"/>
              <w:textAlignment w:val="baseline"/>
              <w:rPr>
                <w:rFonts w:ascii="Times New Roman" w:eastAsia="Times New Roman" w:hAnsi="Times New Roman" w:cs="Times New Roman"/>
                <w:sz w:val="24"/>
                <w:szCs w:val="24"/>
              </w:rPr>
            </w:pPr>
            <w:commentRangeStart w:id="741"/>
            <w:r w:rsidRPr="0016510D">
              <w:rPr>
                <w:rFonts w:ascii="Calibri" w:eastAsia="Times New Roman" w:hAnsi="Calibri" w:cs="Calibri"/>
              </w:rPr>
              <w:t>Work with GITs, </w:t>
            </w:r>
            <w:proofErr w:type="spellStart"/>
            <w:r w:rsidRPr="0016510D">
              <w:rPr>
                <w:rFonts w:ascii="Calibri" w:eastAsia="Times New Roman" w:hAnsi="Calibri" w:cs="Calibri"/>
              </w:rPr>
              <w:t>ChesapeakeStat</w:t>
            </w:r>
            <w:proofErr w:type="spellEnd"/>
            <w:r w:rsidRPr="0016510D">
              <w:rPr>
                <w:rFonts w:ascii="Calibri" w:eastAsia="Times New Roman" w:hAnsi="Calibri" w:cs="Calibri"/>
              </w:rPr>
              <w:t> Team and Communications Team to ensure progress is being tracked toward non-measurable parts of outcomes through the biennial Strategy Review System process.  </w:t>
            </w:r>
            <w:commentRangeEnd w:id="741"/>
            <w:r>
              <w:rPr>
                <w:rStyle w:val="CommentReference"/>
              </w:rPr>
              <w:commentReference w:id="741"/>
            </w:r>
          </w:p>
        </w:tc>
        <w:tc>
          <w:tcPr>
            <w:tcW w:w="900" w:type="dxa"/>
            <w:tcBorders>
              <w:top w:val="single" w:sz="6" w:space="0" w:color="auto"/>
              <w:left w:val="nil"/>
              <w:bottom w:val="single" w:sz="6" w:space="0" w:color="auto"/>
              <w:right w:val="single" w:sz="4" w:space="0" w:color="auto"/>
            </w:tcBorders>
            <w:shd w:val="clear" w:color="auto" w:fill="auto"/>
            <w:tcPrChange w:id="742"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7CDCEC61" w14:textId="31024967" w:rsidR="009662B9" w:rsidRPr="00623CE5"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t>4</w:t>
            </w:r>
          </w:p>
        </w:tc>
        <w:tc>
          <w:tcPr>
            <w:tcW w:w="900" w:type="dxa"/>
            <w:tcBorders>
              <w:top w:val="nil"/>
              <w:left w:val="single" w:sz="4" w:space="0" w:color="auto"/>
              <w:bottom w:val="single" w:sz="6" w:space="0" w:color="auto"/>
              <w:right w:val="single" w:sz="6" w:space="0" w:color="auto"/>
            </w:tcBorders>
            <w:shd w:val="clear" w:color="auto" w:fill="auto"/>
            <w:hideMark/>
            <w:tcPrChange w:id="743"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54F6BF3C" w14:textId="22CF667B" w:rsidR="009662B9" w:rsidRPr="009E6944" w:rsidRDefault="009662B9" w:rsidP="00623CE5">
            <w:pPr>
              <w:spacing w:after="0" w:line="240" w:lineRule="auto"/>
              <w:jc w:val="center"/>
              <w:textAlignment w:val="baseline"/>
              <w:rPr>
                <w:rFonts w:eastAsia="Times New Roman" w:cstheme="minorHAnsi"/>
                <w:rPrChange w:id="744" w:author="Barnhart, Katheryn" w:date="2023-01-27T16:08:00Z">
                  <w:rPr>
                    <w:rFonts w:ascii="Times New Roman" w:eastAsia="Times New Roman" w:hAnsi="Times New Roman" w:cs="Times New Roman"/>
                    <w:sz w:val="24"/>
                    <w:szCs w:val="24"/>
                  </w:rPr>
                </w:rPrChange>
              </w:rPr>
            </w:pPr>
            <w:r w:rsidRPr="009E6944">
              <w:rPr>
                <w:rFonts w:eastAsia="Times New Roman" w:cstheme="minorHAnsi"/>
                <w:rPrChange w:id="745" w:author="Barnhart, Katheryn" w:date="2023-01-27T16:08:00Z">
                  <w:rPr>
                    <w:rFonts w:ascii="Calibri" w:eastAsia="Times New Roman" w:hAnsi="Calibri" w:cs="Calibri"/>
                  </w:rPr>
                </w:rPrChange>
              </w:rPr>
              <w:t>C </w:t>
            </w:r>
          </w:p>
        </w:tc>
        <w:tc>
          <w:tcPr>
            <w:tcW w:w="1620" w:type="dxa"/>
            <w:tcBorders>
              <w:top w:val="nil"/>
              <w:left w:val="nil"/>
              <w:bottom w:val="single" w:sz="6" w:space="0" w:color="auto"/>
              <w:right w:val="single" w:sz="6" w:space="0" w:color="auto"/>
            </w:tcBorders>
            <w:shd w:val="clear" w:color="auto" w:fill="auto"/>
            <w:hideMark/>
            <w:tcPrChange w:id="746"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191350D1" w14:textId="06EBAD5E" w:rsidR="009662B9" w:rsidRPr="009E6944" w:rsidRDefault="009E6944" w:rsidP="000B2EE4">
            <w:pPr>
              <w:spacing w:after="0" w:line="240" w:lineRule="auto"/>
              <w:textAlignment w:val="baseline"/>
              <w:rPr>
                <w:rFonts w:eastAsia="Times New Roman" w:cstheme="minorHAnsi"/>
                <w:rPrChange w:id="747" w:author="Barnhart, Katheryn" w:date="2023-01-27T16:08:00Z">
                  <w:rPr>
                    <w:rFonts w:ascii="Times New Roman" w:eastAsia="Times New Roman" w:hAnsi="Times New Roman" w:cs="Times New Roman"/>
                    <w:sz w:val="24"/>
                    <w:szCs w:val="24"/>
                  </w:rPr>
                </w:rPrChange>
              </w:rPr>
            </w:pPr>
            <w:ins w:id="748" w:author="Barnhart, Katheryn" w:date="2023-01-27T16:08:00Z">
              <w:r w:rsidRPr="009E6944">
                <w:rPr>
                  <w:rFonts w:eastAsia="Times New Roman" w:cstheme="minorHAnsi"/>
                  <w:rPrChange w:id="749" w:author="Barnhart, Katheryn" w:date="2023-01-27T16:08:00Z">
                    <w:rPr>
                      <w:rFonts w:ascii="Times New Roman" w:eastAsia="Times New Roman" w:hAnsi="Times New Roman" w:cs="Times New Roman"/>
                      <w:sz w:val="24"/>
                      <w:szCs w:val="24"/>
                    </w:rPr>
                  </w:rPrChange>
                </w:rPr>
                <w:t xml:space="preserve">Katheryn </w:t>
              </w:r>
              <w:r>
                <w:rPr>
                  <w:rFonts w:eastAsia="Times New Roman" w:cstheme="minorHAnsi"/>
                </w:rPr>
                <w:t>Barnhart, Doreen V</w:t>
              </w:r>
            </w:ins>
            <w:ins w:id="750" w:author="Barnhart, Katheryn" w:date="2023-01-27T16:09:00Z">
              <w:r>
                <w:rPr>
                  <w:rFonts w:eastAsia="Times New Roman" w:cstheme="minorHAnsi"/>
                </w:rPr>
                <w:t xml:space="preserve">etter, Susanna </w:t>
              </w:r>
              <w:proofErr w:type="spellStart"/>
              <w:r>
                <w:rPr>
                  <w:rFonts w:eastAsia="Times New Roman" w:cstheme="minorHAnsi"/>
                </w:rPr>
                <w:t>Pretzer</w:t>
              </w:r>
            </w:ins>
            <w:proofErr w:type="spellEnd"/>
          </w:p>
        </w:tc>
        <w:tc>
          <w:tcPr>
            <w:tcW w:w="3150" w:type="dxa"/>
            <w:tcBorders>
              <w:top w:val="single" w:sz="6" w:space="0" w:color="auto"/>
              <w:left w:val="nil"/>
              <w:bottom w:val="single" w:sz="6" w:space="0" w:color="auto"/>
              <w:right w:val="single" w:sz="4" w:space="0" w:color="auto"/>
            </w:tcBorders>
            <w:shd w:val="clear" w:color="auto" w:fill="auto"/>
            <w:tcPrChange w:id="751"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627E9217" w14:textId="77777777" w:rsidR="009662B9" w:rsidRDefault="009E6944" w:rsidP="009E6944">
            <w:pPr>
              <w:pStyle w:val="ListParagraph"/>
              <w:numPr>
                <w:ilvl w:val="0"/>
                <w:numId w:val="33"/>
              </w:numPr>
              <w:spacing w:after="0" w:line="240" w:lineRule="auto"/>
              <w:ind w:left="272" w:hanging="178"/>
              <w:textAlignment w:val="baseline"/>
              <w:rPr>
                <w:ins w:id="752" w:author="Barnhart, Katheryn" w:date="2023-01-27T16:11:00Z"/>
                <w:rFonts w:ascii="Calibri" w:eastAsia="Times New Roman" w:hAnsi="Calibri" w:cs="Calibri"/>
              </w:rPr>
            </w:pPr>
            <w:ins w:id="753" w:author="Barnhart, Katheryn" w:date="2023-01-27T16:07:00Z">
              <w:r w:rsidRPr="009E6944">
                <w:rPr>
                  <w:rFonts w:ascii="Calibri" w:eastAsia="Times New Roman" w:hAnsi="Calibri" w:cs="Calibri"/>
                  <w:rPrChange w:id="754" w:author="Barnhart, Katheryn" w:date="2023-01-27T16:11:00Z">
                    <w:rPr/>
                  </w:rPrChange>
                </w:rPr>
                <w:t>Ahead of every QPM, work internally to upda</w:t>
              </w:r>
            </w:ins>
            <w:ins w:id="755" w:author="Barnhart, Katheryn" w:date="2023-01-27T16:08:00Z">
              <w:r w:rsidRPr="009E6944">
                <w:rPr>
                  <w:rFonts w:ascii="Calibri" w:eastAsia="Times New Roman" w:hAnsi="Calibri" w:cs="Calibri"/>
                  <w:rPrChange w:id="756" w:author="Barnhart, Katheryn" w:date="2023-01-27T16:11:00Z">
                    <w:rPr/>
                  </w:rPrChange>
                </w:rPr>
                <w:t>t</w:t>
              </w:r>
            </w:ins>
            <w:ins w:id="757" w:author="Barnhart, Katheryn" w:date="2023-01-27T16:07:00Z">
              <w:r w:rsidRPr="009E6944">
                <w:rPr>
                  <w:rFonts w:ascii="Calibri" w:eastAsia="Times New Roman" w:hAnsi="Calibri" w:cs="Calibri"/>
                  <w:rPrChange w:id="758" w:author="Barnhart, Katheryn" w:date="2023-01-27T16:11:00Z">
                    <w:rPr/>
                  </w:rPrChange>
                </w:rPr>
                <w:t xml:space="preserve">e </w:t>
              </w:r>
            </w:ins>
            <w:ins w:id="759" w:author="Barnhart, Katheryn" w:date="2023-01-27T16:08:00Z">
              <w:r w:rsidRPr="009E6944">
                <w:rPr>
                  <w:rFonts w:ascii="Calibri" w:eastAsia="Times New Roman" w:hAnsi="Calibri" w:cs="Calibri"/>
                  <w:rPrChange w:id="760" w:author="Barnhart, Katheryn" w:date="2023-01-27T16:11:00Z">
                    <w:rPr/>
                  </w:rPrChange>
                </w:rPr>
                <w:t>o</w:t>
              </w:r>
            </w:ins>
            <w:ins w:id="761" w:author="Barnhart, Katheryn" w:date="2023-01-27T16:07:00Z">
              <w:r w:rsidRPr="009E6944">
                <w:rPr>
                  <w:rFonts w:ascii="Calibri" w:eastAsia="Times New Roman" w:hAnsi="Calibri" w:cs="Calibri"/>
                  <w:rPrChange w:id="762" w:author="Barnhart, Katheryn" w:date="2023-01-27T16:11:00Z">
                    <w:rPr/>
                  </w:rPrChange>
                </w:rPr>
                <w:t xml:space="preserve">utlook </w:t>
              </w:r>
            </w:ins>
            <w:ins w:id="763" w:author="Barnhart, Katheryn" w:date="2023-01-27T16:08:00Z">
              <w:r w:rsidRPr="009E6944">
                <w:rPr>
                  <w:rFonts w:ascii="Calibri" w:eastAsia="Times New Roman" w:hAnsi="Calibri" w:cs="Calibri"/>
                  <w:rPrChange w:id="764" w:author="Barnhart, Katheryn" w:date="2023-01-27T16:11:00Z">
                    <w:rPr/>
                  </w:rPrChange>
                </w:rPr>
                <w:t xml:space="preserve">and recent progress sections of outcome pages on </w:t>
              </w:r>
              <w:proofErr w:type="spellStart"/>
              <w:r w:rsidRPr="009E6944">
                <w:rPr>
                  <w:rFonts w:ascii="Calibri" w:eastAsia="Times New Roman" w:hAnsi="Calibri" w:cs="Calibri"/>
                  <w:rPrChange w:id="765" w:author="Barnhart, Katheryn" w:date="2023-01-27T16:11:00Z">
                    <w:rPr/>
                  </w:rPrChange>
                </w:rPr>
                <w:t>ChesapeakeProgress</w:t>
              </w:r>
              <w:proofErr w:type="spellEnd"/>
              <w:r w:rsidRPr="009E6944">
                <w:rPr>
                  <w:rFonts w:ascii="Calibri" w:eastAsia="Times New Roman" w:hAnsi="Calibri" w:cs="Calibri"/>
                  <w:rPrChange w:id="766" w:author="Barnhart, Katheryn" w:date="2023-01-27T16:11:00Z">
                    <w:rPr/>
                  </w:rPrChange>
                </w:rPr>
                <w:t xml:space="preserve">, then confirm language following </w:t>
              </w:r>
              <w:proofErr w:type="gramStart"/>
              <w:r w:rsidRPr="009E6944">
                <w:rPr>
                  <w:rFonts w:ascii="Calibri" w:eastAsia="Times New Roman" w:hAnsi="Calibri" w:cs="Calibri"/>
                  <w:rPrChange w:id="767" w:author="Barnhart, Katheryn" w:date="2023-01-27T16:11:00Z">
                    <w:rPr/>
                  </w:rPrChange>
                </w:rPr>
                <w:t>QPM</w:t>
              </w:r>
            </w:ins>
            <w:proofErr w:type="gramEnd"/>
          </w:p>
          <w:p w14:paraId="648C381A" w14:textId="526A2597" w:rsidR="009E6944" w:rsidRPr="009E6944" w:rsidRDefault="009E6944">
            <w:pPr>
              <w:pStyle w:val="ListParagraph"/>
              <w:numPr>
                <w:ilvl w:val="0"/>
                <w:numId w:val="33"/>
              </w:numPr>
              <w:spacing w:after="0" w:line="240" w:lineRule="auto"/>
              <w:ind w:left="272" w:hanging="178"/>
              <w:textAlignment w:val="baseline"/>
              <w:rPr>
                <w:rFonts w:ascii="Calibri" w:eastAsia="Times New Roman" w:hAnsi="Calibri" w:cs="Calibri"/>
                <w:rPrChange w:id="768" w:author="Barnhart, Katheryn" w:date="2023-01-27T16:11:00Z">
                  <w:rPr/>
                </w:rPrChange>
              </w:rPr>
              <w:pPrChange w:id="769" w:author="Barnhart, Katheryn" w:date="2023-01-27T16:11:00Z">
                <w:pPr>
                  <w:spacing w:after="0" w:line="240" w:lineRule="auto"/>
                  <w:jc w:val="center"/>
                  <w:textAlignment w:val="baseline"/>
                </w:pPr>
              </w:pPrChange>
            </w:pPr>
            <w:ins w:id="770" w:author="Barnhart, Katheryn" w:date="2023-01-27T16:11:00Z">
              <w:r>
                <w:rPr>
                  <w:rFonts w:ascii="Calibri" w:eastAsia="Times New Roman" w:hAnsi="Calibri" w:cs="Calibri"/>
                </w:rPr>
                <w:t>Communicate process with outcome leads to keep them inform</w:t>
              </w:r>
            </w:ins>
            <w:ins w:id="771" w:author="Barnhart, Katheryn" w:date="2023-01-27T16:12:00Z">
              <w:r>
                <w:rPr>
                  <w:rFonts w:ascii="Calibri" w:eastAsia="Times New Roman" w:hAnsi="Calibri" w:cs="Calibri"/>
                </w:rPr>
                <w:t>ed on how to apply work to SRS process</w:t>
              </w:r>
            </w:ins>
          </w:p>
        </w:tc>
        <w:tc>
          <w:tcPr>
            <w:tcW w:w="4230" w:type="dxa"/>
            <w:tcBorders>
              <w:top w:val="nil"/>
              <w:left w:val="single" w:sz="4" w:space="0" w:color="auto"/>
              <w:bottom w:val="single" w:sz="6" w:space="0" w:color="auto"/>
              <w:right w:val="single" w:sz="6" w:space="0" w:color="auto"/>
            </w:tcBorders>
            <w:shd w:val="clear" w:color="auto" w:fill="auto"/>
            <w:hideMark/>
            <w:tcPrChange w:id="772"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15102A9C" w14:textId="3B130AA5"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Drafted SOPs have been incorporated in updates of last few cohorts of 2022 and will continue into next SRS cycle</w:t>
            </w:r>
            <w:r w:rsidRPr="00623CE5">
              <w:rPr>
                <w:rFonts w:ascii="Calibri" w:eastAsia="Times New Roman" w:hAnsi="Calibri" w:cs="Calibri"/>
              </w:rPr>
              <w:t> </w:t>
            </w:r>
          </w:p>
        </w:tc>
        <w:tc>
          <w:tcPr>
            <w:tcW w:w="1980" w:type="dxa"/>
            <w:tcBorders>
              <w:top w:val="nil"/>
              <w:left w:val="nil"/>
              <w:bottom w:val="single" w:sz="6" w:space="0" w:color="auto"/>
              <w:right w:val="single" w:sz="6" w:space="0" w:color="auto"/>
            </w:tcBorders>
            <w:shd w:val="clear" w:color="auto" w:fill="auto"/>
            <w:tcPrChange w:id="773"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25C99B9E" w14:textId="285F644D" w:rsidR="009662B9" w:rsidRPr="00623CE5"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t>Ongoing</w:t>
            </w:r>
          </w:p>
        </w:tc>
      </w:tr>
      <w:tr w:rsidR="00BE660A" w:rsidRPr="00623CE5" w14:paraId="23C7EC41" w14:textId="3DC67869" w:rsidTr="00866C68">
        <w:tblPrEx>
          <w:tblPrExChange w:id="774" w:author="Barnhart, Katheryn" w:date="2023-01-27T15:44:00Z">
            <w:tblPrEx>
              <w:tblW w:w="17182" w:type="dxa"/>
            </w:tblPrEx>
          </w:tblPrExChange>
        </w:tblPrEx>
        <w:trPr>
          <w:trPrChange w:id="775"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776"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tcPr>
            </w:tcPrChange>
          </w:tcPr>
          <w:p w14:paraId="5F8465DF" w14:textId="6F0CCE81" w:rsidR="009662B9" w:rsidRPr="00623CE5" w:rsidRDefault="00C179FE" w:rsidP="00623CE5">
            <w:pPr>
              <w:spacing w:after="0" w:line="240" w:lineRule="auto"/>
              <w:textAlignment w:val="baseline"/>
              <w:rPr>
                <w:rFonts w:ascii="Calibri" w:eastAsia="Times New Roman" w:hAnsi="Calibri" w:cs="Calibri"/>
              </w:rPr>
            </w:pPr>
            <w:ins w:id="777" w:author="Barnhart, Katheryn" w:date="2023-01-27T16:52:00Z">
              <w:r>
                <w:rPr>
                  <w:rFonts w:ascii="Calibri" w:eastAsia="Times New Roman" w:hAnsi="Calibri" w:cs="Calibri"/>
                </w:rPr>
                <w:t>7</w:t>
              </w:r>
            </w:ins>
            <w:del w:id="778" w:author="Barnhart, Katheryn" w:date="2023-01-27T16:52:00Z">
              <w:r w:rsidR="009662B9" w:rsidDel="00C179FE">
                <w:rPr>
                  <w:rFonts w:ascii="Calibri" w:eastAsia="Times New Roman" w:hAnsi="Calibri" w:cs="Calibri"/>
                </w:rPr>
                <w:delText>8</w:delText>
              </w:r>
            </w:del>
          </w:p>
        </w:tc>
        <w:tc>
          <w:tcPr>
            <w:tcW w:w="3776" w:type="dxa"/>
            <w:tcBorders>
              <w:top w:val="nil"/>
              <w:left w:val="nil"/>
              <w:bottom w:val="single" w:sz="6" w:space="0" w:color="auto"/>
              <w:right w:val="single" w:sz="6" w:space="0" w:color="auto"/>
            </w:tcBorders>
            <w:shd w:val="clear" w:color="auto" w:fill="auto"/>
            <w:tcPrChange w:id="779"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tcPr>
            </w:tcPrChange>
          </w:tcPr>
          <w:p w14:paraId="7544F759" w14:textId="51A28BC0" w:rsidR="009662B9" w:rsidRPr="0016510D" w:rsidRDefault="009662B9" w:rsidP="00623CE5">
            <w:pPr>
              <w:spacing w:after="0" w:line="240" w:lineRule="auto"/>
              <w:textAlignment w:val="baseline"/>
              <w:rPr>
                <w:rFonts w:ascii="Calibri" w:eastAsia="Times New Roman" w:hAnsi="Calibri" w:cs="Calibri"/>
              </w:rPr>
            </w:pPr>
            <w:r w:rsidRPr="0016510D">
              <w:rPr>
                <w:rFonts w:ascii="Calibri" w:eastAsia="Times New Roman" w:hAnsi="Calibri" w:cs="Calibri"/>
              </w:rPr>
              <w:t>Development of Indicator Update SOPs for</w:t>
            </w:r>
            <w:r>
              <w:rPr>
                <w:rFonts w:ascii="Calibri" w:eastAsia="Times New Roman" w:hAnsi="Calibri" w:cs="Calibri"/>
              </w:rPr>
              <w:t xml:space="preserve"> </w:t>
            </w:r>
            <w:ins w:id="780" w:author="Barnhart, Katheryn" w:date="2023-01-27T16:09:00Z">
              <w:r w:rsidR="009E6944">
                <w:rPr>
                  <w:rFonts w:ascii="Calibri" w:eastAsia="Times New Roman" w:hAnsi="Calibri" w:cs="Calibri"/>
                </w:rPr>
                <w:t>each indicator</w:t>
              </w:r>
            </w:ins>
            <w:del w:id="781" w:author="Barnhart, Katheryn" w:date="2023-01-27T16:09:00Z">
              <w:r w:rsidDel="009E6944">
                <w:rPr>
                  <w:rFonts w:ascii="Calibri" w:eastAsia="Times New Roman" w:hAnsi="Calibri" w:cs="Calibri"/>
                </w:rPr>
                <w:delText>Indicator pocs</w:delText>
              </w:r>
            </w:del>
          </w:p>
        </w:tc>
        <w:tc>
          <w:tcPr>
            <w:tcW w:w="900" w:type="dxa"/>
            <w:tcBorders>
              <w:top w:val="single" w:sz="6" w:space="0" w:color="auto"/>
              <w:left w:val="nil"/>
              <w:bottom w:val="single" w:sz="6" w:space="0" w:color="auto"/>
              <w:right w:val="single" w:sz="4" w:space="0" w:color="auto"/>
            </w:tcBorders>
            <w:shd w:val="clear" w:color="auto" w:fill="auto"/>
            <w:tcPrChange w:id="782"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43F77CD9" w14:textId="66EC95DE" w:rsidR="009662B9"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t>2</w:t>
            </w:r>
          </w:p>
        </w:tc>
        <w:tc>
          <w:tcPr>
            <w:tcW w:w="900" w:type="dxa"/>
            <w:tcBorders>
              <w:top w:val="nil"/>
              <w:left w:val="single" w:sz="4" w:space="0" w:color="auto"/>
              <w:bottom w:val="single" w:sz="6" w:space="0" w:color="auto"/>
              <w:right w:val="single" w:sz="6" w:space="0" w:color="auto"/>
            </w:tcBorders>
            <w:shd w:val="clear" w:color="auto" w:fill="auto"/>
            <w:tcPrChange w:id="783"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71D1FB47" w14:textId="42655194" w:rsidR="009662B9" w:rsidRPr="00623CE5"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t>C</w:t>
            </w:r>
          </w:p>
        </w:tc>
        <w:tc>
          <w:tcPr>
            <w:tcW w:w="1620" w:type="dxa"/>
            <w:tcBorders>
              <w:top w:val="nil"/>
              <w:left w:val="nil"/>
              <w:bottom w:val="single" w:sz="6" w:space="0" w:color="auto"/>
              <w:right w:val="single" w:sz="6" w:space="0" w:color="auto"/>
            </w:tcBorders>
            <w:shd w:val="clear" w:color="auto" w:fill="auto"/>
            <w:tcPrChange w:id="784"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tcPr>
            </w:tcPrChange>
          </w:tcPr>
          <w:p w14:paraId="1FA1CD01" w14:textId="4FB5C7E4" w:rsidR="009662B9"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t xml:space="preserve">Katheryn Barnhart </w:t>
            </w:r>
          </w:p>
        </w:tc>
        <w:tc>
          <w:tcPr>
            <w:tcW w:w="3150" w:type="dxa"/>
            <w:tcBorders>
              <w:top w:val="single" w:sz="6" w:space="0" w:color="auto"/>
              <w:left w:val="nil"/>
              <w:bottom w:val="single" w:sz="6" w:space="0" w:color="auto"/>
              <w:right w:val="single" w:sz="4" w:space="0" w:color="auto"/>
            </w:tcBorders>
            <w:shd w:val="clear" w:color="auto" w:fill="auto"/>
            <w:tcPrChange w:id="785"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2E5E4184" w14:textId="266E7DC1" w:rsidR="009662B9" w:rsidRPr="001E6C6F" w:rsidRDefault="009E6944" w:rsidP="00623CE5">
            <w:pPr>
              <w:spacing w:after="0" w:line="240" w:lineRule="auto"/>
              <w:jc w:val="center"/>
              <w:textAlignment w:val="baseline"/>
              <w:rPr>
                <w:rFonts w:ascii="Calibri" w:eastAsia="Times New Roman" w:hAnsi="Calibri" w:cs="Calibri"/>
                <w:rPrChange w:id="786" w:author="Barnhart, Katheryn" w:date="2023-01-19T14:43:00Z">
                  <w:rPr>
                    <w:rFonts w:ascii="Calibri" w:eastAsia="Times New Roman" w:hAnsi="Calibri" w:cs="Calibri"/>
                    <w:i/>
                    <w:iCs/>
                  </w:rPr>
                </w:rPrChange>
              </w:rPr>
            </w:pPr>
            <w:ins w:id="787" w:author="Barnhart, Katheryn" w:date="2023-01-27T16:09:00Z">
              <w:r w:rsidRPr="009E6944">
                <w:rPr>
                  <w:rFonts w:ascii="Calibri" w:eastAsia="Times New Roman" w:hAnsi="Calibri" w:cs="Calibri"/>
                </w:rPr>
                <w:t>Indicators Coordinator work</w:t>
              </w:r>
              <w:r>
                <w:rPr>
                  <w:rFonts w:ascii="Calibri" w:eastAsia="Times New Roman" w:hAnsi="Calibri" w:cs="Calibri"/>
                </w:rPr>
                <w:t xml:space="preserve"> </w:t>
              </w:r>
              <w:r w:rsidRPr="009E6944">
                <w:rPr>
                  <w:rFonts w:ascii="Calibri" w:eastAsia="Times New Roman" w:hAnsi="Calibri" w:cs="Calibri"/>
                </w:rPr>
                <w:t>with each outcome representative and data provider as indicator updates occur to fill out SOPs</w:t>
              </w:r>
            </w:ins>
            <w:ins w:id="788" w:author="Barnhart, Katheryn" w:date="2023-01-27T16:10:00Z">
              <w:r>
                <w:rPr>
                  <w:rFonts w:ascii="Calibri" w:eastAsia="Times New Roman" w:hAnsi="Calibri" w:cs="Calibri"/>
                </w:rPr>
                <w:t>, creating a shared folder of all SOPs</w:t>
              </w:r>
            </w:ins>
          </w:p>
        </w:tc>
        <w:tc>
          <w:tcPr>
            <w:tcW w:w="4230" w:type="dxa"/>
            <w:tcBorders>
              <w:top w:val="nil"/>
              <w:left w:val="single" w:sz="4" w:space="0" w:color="auto"/>
              <w:bottom w:val="single" w:sz="6" w:space="0" w:color="auto"/>
              <w:right w:val="single" w:sz="6" w:space="0" w:color="auto"/>
            </w:tcBorders>
            <w:shd w:val="clear" w:color="auto" w:fill="auto"/>
            <w:tcPrChange w:id="789"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tcPr>
            </w:tcPrChange>
          </w:tcPr>
          <w:p w14:paraId="1D425CBB" w14:textId="19E16793" w:rsidR="009662B9" w:rsidRPr="000B2EE4" w:rsidRDefault="009662B9" w:rsidP="00623CE5">
            <w:pPr>
              <w:spacing w:after="0" w:line="240" w:lineRule="auto"/>
              <w:jc w:val="center"/>
              <w:textAlignment w:val="baseline"/>
              <w:rPr>
                <w:rFonts w:ascii="Calibri" w:eastAsia="Times New Roman" w:hAnsi="Calibri" w:cs="Calibri"/>
                <w:i/>
                <w:iCs/>
              </w:rPr>
            </w:pPr>
            <w:del w:id="790" w:author="Barnhart, Katheryn" w:date="2023-01-27T16:09:00Z">
              <w:r w:rsidDel="009E6944">
                <w:rPr>
                  <w:rFonts w:ascii="Calibri" w:eastAsia="Times New Roman" w:hAnsi="Calibri" w:cs="Calibri"/>
                  <w:i/>
                  <w:iCs/>
                </w:rPr>
                <w:delText>Indicators Coordinator working with each outcome representative and data provider as indicator updates occur to fill out SOPs</w:delText>
              </w:r>
            </w:del>
          </w:p>
        </w:tc>
        <w:tc>
          <w:tcPr>
            <w:tcW w:w="1980" w:type="dxa"/>
            <w:tcBorders>
              <w:top w:val="nil"/>
              <w:left w:val="nil"/>
              <w:bottom w:val="single" w:sz="6" w:space="0" w:color="auto"/>
              <w:right w:val="single" w:sz="6" w:space="0" w:color="auto"/>
            </w:tcBorders>
            <w:shd w:val="clear" w:color="auto" w:fill="auto"/>
            <w:tcPrChange w:id="791"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15EC42B6" w14:textId="0C69BE4A" w:rsidR="009662B9" w:rsidRPr="00623CE5" w:rsidRDefault="009662B9" w:rsidP="00623CE5">
            <w:pPr>
              <w:spacing w:after="0" w:line="240" w:lineRule="auto"/>
              <w:jc w:val="center"/>
              <w:textAlignment w:val="baseline"/>
              <w:rPr>
                <w:rFonts w:ascii="Calibri" w:eastAsia="Times New Roman" w:hAnsi="Calibri" w:cs="Calibri"/>
              </w:rPr>
            </w:pPr>
            <w:r>
              <w:rPr>
                <w:rFonts w:ascii="Calibri" w:eastAsia="Times New Roman" w:hAnsi="Calibri" w:cs="Calibri"/>
              </w:rPr>
              <w:t xml:space="preserve">Ongoing </w:t>
            </w:r>
          </w:p>
        </w:tc>
      </w:tr>
      <w:tr w:rsidR="00BE660A" w:rsidRPr="00623CE5" w14:paraId="143DB4E1" w14:textId="406A01E0" w:rsidTr="00866C68">
        <w:tblPrEx>
          <w:tblPrExChange w:id="792" w:author="Barnhart, Katheryn" w:date="2023-01-27T15:44:00Z">
            <w:tblPrEx>
              <w:tblW w:w="17182" w:type="dxa"/>
            </w:tblPrEx>
          </w:tblPrExChange>
        </w:tblPrEx>
        <w:trPr>
          <w:trPrChange w:id="793"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794"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hideMark/>
              </w:tcPr>
            </w:tcPrChange>
          </w:tcPr>
          <w:p w14:paraId="21F274CE" w14:textId="0D0F5EFC" w:rsidR="009662B9" w:rsidRPr="00623CE5" w:rsidRDefault="00C179FE" w:rsidP="00623CE5">
            <w:pPr>
              <w:spacing w:after="0" w:line="240" w:lineRule="auto"/>
              <w:textAlignment w:val="baseline"/>
              <w:rPr>
                <w:rFonts w:ascii="Times New Roman" w:eastAsia="Times New Roman" w:hAnsi="Times New Roman" w:cs="Times New Roman"/>
                <w:sz w:val="24"/>
                <w:szCs w:val="24"/>
              </w:rPr>
            </w:pPr>
            <w:ins w:id="795" w:author="Barnhart, Katheryn" w:date="2023-01-27T16:52:00Z">
              <w:r>
                <w:rPr>
                  <w:rFonts w:ascii="Calibri" w:eastAsia="Times New Roman" w:hAnsi="Calibri" w:cs="Calibri"/>
                </w:rPr>
                <w:t>8</w:t>
              </w:r>
            </w:ins>
            <w:del w:id="796" w:author="Barnhart, Katheryn" w:date="2023-01-27T16:52:00Z">
              <w:r w:rsidR="009662B9" w:rsidDel="00C179FE">
                <w:rPr>
                  <w:rFonts w:ascii="Calibri" w:eastAsia="Times New Roman" w:hAnsi="Calibri" w:cs="Calibri"/>
                </w:rPr>
                <w:delText>9</w:delText>
              </w:r>
            </w:del>
          </w:p>
        </w:tc>
        <w:tc>
          <w:tcPr>
            <w:tcW w:w="3776" w:type="dxa"/>
            <w:tcBorders>
              <w:top w:val="nil"/>
              <w:left w:val="nil"/>
              <w:bottom w:val="single" w:sz="6" w:space="0" w:color="auto"/>
              <w:right w:val="single" w:sz="6" w:space="0" w:color="auto"/>
            </w:tcBorders>
            <w:shd w:val="clear" w:color="auto" w:fill="auto"/>
            <w:hideMark/>
            <w:tcPrChange w:id="797"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hideMark/>
              </w:tcPr>
            </w:tcPrChange>
          </w:tcPr>
          <w:p w14:paraId="6D77C7FE" w14:textId="529A1C35" w:rsidR="009662B9" w:rsidRPr="0016510D" w:rsidRDefault="009662B9" w:rsidP="00623CE5">
            <w:pPr>
              <w:spacing w:after="0" w:line="240" w:lineRule="auto"/>
              <w:textAlignment w:val="baseline"/>
              <w:rPr>
                <w:rFonts w:ascii="Times New Roman" w:eastAsia="Times New Roman" w:hAnsi="Times New Roman" w:cs="Times New Roman"/>
                <w:sz w:val="24"/>
                <w:szCs w:val="24"/>
              </w:rPr>
            </w:pPr>
            <w:commentRangeStart w:id="798"/>
            <w:del w:id="799" w:author="Barnhart, Katheryn" w:date="2023-01-27T16:47:00Z">
              <w:r w:rsidRPr="0016510D" w:rsidDel="00C179FE">
                <w:rPr>
                  <w:rFonts w:ascii="Calibri" w:eastAsia="Times New Roman" w:hAnsi="Calibri" w:cs="Calibri"/>
                </w:rPr>
                <w:delText>Encourage use of indicators in adaptive management through biennial review process</w:delText>
              </w:r>
            </w:del>
            <w:ins w:id="800" w:author="Barnhart, Katheryn" w:date="2023-01-27T16:47:00Z">
              <w:r w:rsidR="00C179FE">
                <w:rPr>
                  <w:rFonts w:ascii="Calibri" w:eastAsia="Times New Roman" w:hAnsi="Calibri" w:cs="Calibri"/>
                </w:rPr>
                <w:t>Revisit outcome attainability buckets for 2023 SRS Biennial Meeting</w:t>
              </w:r>
            </w:ins>
            <w:r w:rsidRPr="0016510D">
              <w:rPr>
                <w:rFonts w:ascii="Calibri" w:eastAsia="Times New Roman" w:hAnsi="Calibri" w:cs="Calibri"/>
              </w:rPr>
              <w:t> </w:t>
            </w:r>
            <w:commentRangeEnd w:id="798"/>
            <w:r>
              <w:rPr>
                <w:rStyle w:val="CommentReference"/>
              </w:rPr>
              <w:commentReference w:id="798"/>
            </w:r>
          </w:p>
        </w:tc>
        <w:tc>
          <w:tcPr>
            <w:tcW w:w="900" w:type="dxa"/>
            <w:tcBorders>
              <w:top w:val="single" w:sz="6" w:space="0" w:color="auto"/>
              <w:left w:val="nil"/>
              <w:bottom w:val="single" w:sz="6" w:space="0" w:color="auto"/>
              <w:right w:val="single" w:sz="4" w:space="0" w:color="auto"/>
            </w:tcBorders>
            <w:shd w:val="clear" w:color="auto" w:fill="auto"/>
            <w:tcPrChange w:id="801"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4D1C098C" w14:textId="225DEB5E" w:rsidR="009662B9" w:rsidRPr="00623CE5" w:rsidRDefault="009662B9" w:rsidP="00623CE5">
            <w:pPr>
              <w:spacing w:after="0" w:line="240" w:lineRule="auto"/>
              <w:ind w:left="45"/>
              <w:jc w:val="center"/>
              <w:textAlignment w:val="baseline"/>
              <w:rPr>
                <w:rFonts w:ascii="Calibri" w:eastAsia="Times New Roman" w:hAnsi="Calibri" w:cs="Calibri"/>
              </w:rPr>
            </w:pPr>
            <w:r>
              <w:rPr>
                <w:rFonts w:ascii="Calibri" w:eastAsia="Times New Roman" w:hAnsi="Calibri" w:cs="Calibri"/>
              </w:rPr>
              <w:t>1-4</w:t>
            </w:r>
          </w:p>
        </w:tc>
        <w:tc>
          <w:tcPr>
            <w:tcW w:w="900" w:type="dxa"/>
            <w:tcBorders>
              <w:top w:val="nil"/>
              <w:left w:val="single" w:sz="4" w:space="0" w:color="auto"/>
              <w:bottom w:val="single" w:sz="6" w:space="0" w:color="auto"/>
              <w:right w:val="single" w:sz="6" w:space="0" w:color="auto"/>
            </w:tcBorders>
            <w:shd w:val="clear" w:color="auto" w:fill="auto"/>
            <w:hideMark/>
            <w:tcPrChange w:id="802"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27404E37" w14:textId="6A97E3B4" w:rsidR="009662B9" w:rsidRPr="00623CE5" w:rsidRDefault="009662B9" w:rsidP="00623CE5">
            <w:pPr>
              <w:spacing w:after="0" w:line="240" w:lineRule="auto"/>
              <w:ind w:left="45"/>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1620" w:type="dxa"/>
            <w:tcBorders>
              <w:top w:val="nil"/>
              <w:left w:val="nil"/>
              <w:bottom w:val="single" w:sz="6" w:space="0" w:color="auto"/>
              <w:right w:val="single" w:sz="6" w:space="0" w:color="auto"/>
            </w:tcBorders>
            <w:shd w:val="clear" w:color="auto" w:fill="auto"/>
            <w:hideMark/>
            <w:tcPrChange w:id="803"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hideMark/>
              </w:tcPr>
            </w:tcPrChange>
          </w:tcPr>
          <w:p w14:paraId="69056008" w14:textId="21FE4CCA"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Kristin Saunders</w:t>
            </w:r>
            <w:r>
              <w:rPr>
                <w:rFonts w:ascii="Calibri" w:eastAsia="Times New Roman" w:hAnsi="Calibri" w:cs="Calibri"/>
              </w:rPr>
              <w:t xml:space="preserve"> and Katheryn Barnhart</w:t>
            </w:r>
            <w:r w:rsidRPr="00623CE5">
              <w:rPr>
                <w:rFonts w:ascii="Calibri" w:eastAsia="Times New Roman" w:hAnsi="Calibri" w:cs="Calibri"/>
              </w:rPr>
              <w:t> </w:t>
            </w:r>
          </w:p>
        </w:tc>
        <w:tc>
          <w:tcPr>
            <w:tcW w:w="3150" w:type="dxa"/>
            <w:tcBorders>
              <w:top w:val="single" w:sz="6" w:space="0" w:color="auto"/>
              <w:left w:val="nil"/>
              <w:bottom w:val="single" w:sz="6" w:space="0" w:color="auto"/>
              <w:right w:val="single" w:sz="4" w:space="0" w:color="auto"/>
            </w:tcBorders>
            <w:shd w:val="clear" w:color="auto" w:fill="auto"/>
            <w:tcPrChange w:id="804"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4AE9C36B" w14:textId="33BD4FB7" w:rsidR="009662B9" w:rsidRPr="001E6C6F" w:rsidRDefault="00C179FE" w:rsidP="00623CE5">
            <w:pPr>
              <w:spacing w:after="0" w:line="240" w:lineRule="auto"/>
              <w:jc w:val="center"/>
              <w:textAlignment w:val="baseline"/>
              <w:rPr>
                <w:rFonts w:ascii="Calibri" w:eastAsia="Times New Roman" w:hAnsi="Calibri" w:cs="Calibri"/>
                <w:rPrChange w:id="805" w:author="Barnhart, Katheryn" w:date="2023-01-19T14:43:00Z">
                  <w:rPr>
                    <w:rFonts w:ascii="Calibri" w:eastAsia="Times New Roman" w:hAnsi="Calibri" w:cs="Calibri"/>
                    <w:i/>
                    <w:iCs/>
                  </w:rPr>
                </w:rPrChange>
              </w:rPr>
            </w:pPr>
            <w:ins w:id="806" w:author="Barnhart, Katheryn" w:date="2023-01-27T16:47:00Z">
              <w:r>
                <w:rPr>
                  <w:rFonts w:ascii="Calibri" w:eastAsia="Times New Roman" w:hAnsi="Calibri" w:cs="Calibri"/>
                </w:rPr>
                <w:t>Presentation or incorporation into agenda for 2023 Biennial</w:t>
              </w:r>
            </w:ins>
            <w:ins w:id="807" w:author="Barnhart, Katheryn" w:date="2023-01-27T16:49:00Z">
              <w:r>
                <w:rPr>
                  <w:rFonts w:ascii="Calibri" w:eastAsia="Times New Roman" w:hAnsi="Calibri" w:cs="Calibri"/>
                </w:rPr>
                <w:t xml:space="preserve"> depending on SRS discussions</w:t>
              </w:r>
            </w:ins>
          </w:p>
        </w:tc>
        <w:tc>
          <w:tcPr>
            <w:tcW w:w="4230" w:type="dxa"/>
            <w:tcBorders>
              <w:top w:val="nil"/>
              <w:left w:val="single" w:sz="4" w:space="0" w:color="auto"/>
              <w:bottom w:val="single" w:sz="6" w:space="0" w:color="auto"/>
              <w:right w:val="single" w:sz="6" w:space="0" w:color="auto"/>
            </w:tcBorders>
            <w:shd w:val="clear" w:color="auto" w:fill="auto"/>
            <w:hideMark/>
            <w:tcPrChange w:id="808"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FFE599" w:themeFill="accent4" w:themeFillTint="66"/>
                <w:hideMark/>
              </w:tcPr>
            </w:tcPrChange>
          </w:tcPr>
          <w:p w14:paraId="0E41FAC3" w14:textId="09796827" w:rsidR="009662B9" w:rsidRPr="005743C2" w:rsidRDefault="009662B9" w:rsidP="00623CE5">
            <w:pPr>
              <w:spacing w:after="0" w:line="240" w:lineRule="auto"/>
              <w:jc w:val="center"/>
              <w:textAlignment w:val="baseline"/>
              <w:rPr>
                <w:rFonts w:ascii="Calibri" w:eastAsia="Times New Roman" w:hAnsi="Calibri" w:cs="Calibri"/>
              </w:rPr>
            </w:pPr>
            <w:del w:id="809" w:author="Barnhart, Katheryn" w:date="2023-01-27T16:47:00Z">
              <w:r w:rsidRPr="005743C2" w:rsidDel="00C179FE">
                <w:rPr>
                  <w:rFonts w:ascii="Calibri" w:eastAsia="Times New Roman" w:hAnsi="Calibri" w:cs="Calibri"/>
                  <w:i/>
                  <w:iCs/>
                </w:rPr>
                <w:delText>Presentation on Indicators to MB at May 2021 Meeting</w:delText>
              </w:r>
              <w:r w:rsidRPr="005743C2" w:rsidDel="00C179FE">
                <w:rPr>
                  <w:rFonts w:ascii="Calibri" w:eastAsia="Times New Roman" w:hAnsi="Calibri" w:cs="Calibri"/>
                </w:rPr>
                <w:delText xml:space="preserve">, </w:delText>
              </w:r>
              <w:r w:rsidRPr="005743C2" w:rsidDel="00C179FE">
                <w:rPr>
                  <w:rFonts w:ascii="Calibri" w:eastAsia="Times New Roman" w:hAnsi="Calibri" w:cs="Calibri"/>
                  <w:i/>
                  <w:iCs/>
                </w:rPr>
                <w:delText>Outcome attainability presentations at MB meetings and in SRS materials</w:delText>
              </w:r>
            </w:del>
          </w:p>
        </w:tc>
        <w:tc>
          <w:tcPr>
            <w:tcW w:w="1980" w:type="dxa"/>
            <w:tcBorders>
              <w:top w:val="nil"/>
              <w:left w:val="nil"/>
              <w:bottom w:val="single" w:sz="6" w:space="0" w:color="auto"/>
              <w:right w:val="single" w:sz="6" w:space="0" w:color="auto"/>
            </w:tcBorders>
            <w:shd w:val="clear" w:color="auto" w:fill="auto"/>
            <w:tcPrChange w:id="810" w:author="Barnhart, Katheryn" w:date="2023-01-27T15:44:00Z">
              <w:tcPr>
                <w:tcW w:w="1980" w:type="dxa"/>
                <w:gridSpan w:val="2"/>
                <w:tcBorders>
                  <w:top w:val="nil"/>
                  <w:left w:val="nil"/>
                  <w:bottom w:val="single" w:sz="6" w:space="0" w:color="auto"/>
                  <w:right w:val="single" w:sz="6" w:space="0" w:color="auto"/>
                </w:tcBorders>
                <w:shd w:val="clear" w:color="auto" w:fill="FFE599" w:themeFill="accent4" w:themeFillTint="66"/>
              </w:tcPr>
            </w:tcPrChange>
          </w:tcPr>
          <w:p w14:paraId="0755FF6B" w14:textId="5B3B7D92" w:rsidR="009662B9" w:rsidRPr="00623CE5" w:rsidRDefault="009662B9" w:rsidP="00623CE5">
            <w:pPr>
              <w:spacing w:after="0" w:line="240" w:lineRule="auto"/>
              <w:jc w:val="center"/>
              <w:textAlignment w:val="baseline"/>
              <w:rPr>
                <w:rFonts w:ascii="Calibri" w:eastAsia="Times New Roman" w:hAnsi="Calibri" w:cs="Calibri"/>
              </w:rPr>
            </w:pPr>
            <w:del w:id="811" w:author="Barnhart, Katheryn" w:date="2023-01-27T16:49:00Z">
              <w:r w:rsidDel="00C179FE">
                <w:rPr>
                  <w:rFonts w:ascii="Calibri" w:eastAsia="Times New Roman" w:hAnsi="Calibri" w:cs="Calibri"/>
                </w:rPr>
                <w:delText>Ongoing</w:delText>
              </w:r>
            </w:del>
            <w:ins w:id="812" w:author="Barnhart, Katheryn" w:date="2023-01-27T16:49:00Z">
              <w:r w:rsidR="00C179FE">
                <w:rPr>
                  <w:rFonts w:ascii="Calibri" w:eastAsia="Times New Roman" w:hAnsi="Calibri" w:cs="Calibri"/>
                </w:rPr>
                <w:t>May 2023</w:t>
              </w:r>
            </w:ins>
          </w:p>
        </w:tc>
      </w:tr>
      <w:tr w:rsidR="00BE660A" w:rsidRPr="00623CE5" w14:paraId="67FF89BF" w14:textId="70336F9A" w:rsidTr="00866C68">
        <w:tblPrEx>
          <w:tblPrExChange w:id="813" w:author="Barnhart, Katheryn" w:date="2023-01-27T15:44:00Z">
            <w:tblPrEx>
              <w:tblW w:w="17182" w:type="dxa"/>
            </w:tblPrEx>
          </w:tblPrExChange>
        </w:tblPrEx>
        <w:trPr>
          <w:trPrChange w:id="814"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hideMark/>
            <w:tcPrChange w:id="815" w:author="Barnhart, Katheryn" w:date="2023-01-27T15:44:00Z">
              <w:tcPr>
                <w:tcW w:w="806" w:type="dxa"/>
                <w:tcBorders>
                  <w:top w:val="nil"/>
                  <w:left w:val="single" w:sz="6" w:space="0" w:color="auto"/>
                  <w:bottom w:val="single" w:sz="6" w:space="0" w:color="auto"/>
                  <w:right w:val="single" w:sz="6" w:space="0" w:color="auto"/>
                </w:tcBorders>
                <w:shd w:val="clear" w:color="auto" w:fill="C5E0B3" w:themeFill="accent6" w:themeFillTint="66"/>
                <w:hideMark/>
              </w:tcPr>
            </w:tcPrChange>
          </w:tcPr>
          <w:p w14:paraId="061F9B1A" w14:textId="49091704" w:rsidR="009662B9" w:rsidRPr="00623CE5" w:rsidRDefault="00C179FE" w:rsidP="000B2EE4">
            <w:pPr>
              <w:spacing w:after="0" w:line="240" w:lineRule="auto"/>
              <w:textAlignment w:val="baseline"/>
              <w:rPr>
                <w:rFonts w:ascii="Times New Roman" w:eastAsia="Times New Roman" w:hAnsi="Times New Roman" w:cs="Times New Roman"/>
                <w:sz w:val="24"/>
                <w:szCs w:val="24"/>
              </w:rPr>
            </w:pPr>
            <w:ins w:id="816" w:author="Barnhart, Katheryn" w:date="2023-01-27T16:52:00Z">
              <w:r>
                <w:rPr>
                  <w:rFonts w:ascii="Calibri" w:eastAsia="Times New Roman" w:hAnsi="Calibri" w:cs="Calibri"/>
                </w:rPr>
                <w:t>9</w:t>
              </w:r>
            </w:ins>
            <w:del w:id="817" w:author="Barnhart, Katheryn" w:date="2023-01-27T16:52:00Z">
              <w:r w:rsidR="009662B9" w:rsidDel="00C179FE">
                <w:rPr>
                  <w:rFonts w:ascii="Calibri" w:eastAsia="Times New Roman" w:hAnsi="Calibri" w:cs="Calibri"/>
                </w:rPr>
                <w:delText>10</w:delText>
              </w:r>
            </w:del>
          </w:p>
        </w:tc>
        <w:tc>
          <w:tcPr>
            <w:tcW w:w="3776" w:type="dxa"/>
            <w:tcBorders>
              <w:top w:val="nil"/>
              <w:left w:val="nil"/>
              <w:bottom w:val="single" w:sz="6" w:space="0" w:color="auto"/>
              <w:right w:val="single" w:sz="6" w:space="0" w:color="auto"/>
            </w:tcBorders>
            <w:shd w:val="clear" w:color="auto" w:fill="auto"/>
            <w:hideMark/>
            <w:tcPrChange w:id="818" w:author="Barnhart, Katheryn" w:date="2023-01-27T15:44:00Z">
              <w:tcPr>
                <w:tcW w:w="3776" w:type="dxa"/>
                <w:tcBorders>
                  <w:top w:val="nil"/>
                  <w:left w:val="nil"/>
                  <w:bottom w:val="single" w:sz="6" w:space="0" w:color="auto"/>
                  <w:right w:val="single" w:sz="6" w:space="0" w:color="auto"/>
                </w:tcBorders>
                <w:shd w:val="clear" w:color="auto" w:fill="C5E0B3" w:themeFill="accent6" w:themeFillTint="66"/>
                <w:hideMark/>
              </w:tcPr>
            </w:tcPrChange>
          </w:tcPr>
          <w:p w14:paraId="058DDF75" w14:textId="5571A42D" w:rsidR="009662B9" w:rsidRPr="00623CE5" w:rsidRDefault="009662B9" w:rsidP="000B2EE4">
            <w:pPr>
              <w:spacing w:after="0" w:line="240" w:lineRule="auto"/>
              <w:textAlignment w:val="baseline"/>
              <w:rPr>
                <w:rFonts w:ascii="Calibri" w:eastAsia="Times New Roman" w:hAnsi="Calibri" w:cs="Calibri"/>
              </w:rPr>
            </w:pPr>
            <w:commentRangeStart w:id="819"/>
            <w:r w:rsidRPr="00EE2F67">
              <w:rPr>
                <w:rFonts w:ascii="Calibri" w:eastAsia="Times New Roman" w:hAnsi="Calibri" w:cs="Calibri"/>
              </w:rPr>
              <w:t>Assist the Partnership’s Communication office in preparing to publish the Bay Barometer </w:t>
            </w:r>
            <w:commentRangeEnd w:id="819"/>
            <w:r>
              <w:rPr>
                <w:rStyle w:val="CommentReference"/>
              </w:rPr>
              <w:commentReference w:id="819"/>
            </w:r>
          </w:p>
        </w:tc>
        <w:tc>
          <w:tcPr>
            <w:tcW w:w="900" w:type="dxa"/>
            <w:tcBorders>
              <w:top w:val="single" w:sz="6" w:space="0" w:color="auto"/>
              <w:left w:val="nil"/>
              <w:bottom w:val="single" w:sz="6" w:space="0" w:color="auto"/>
              <w:right w:val="single" w:sz="4" w:space="0" w:color="auto"/>
            </w:tcBorders>
            <w:shd w:val="clear" w:color="auto" w:fill="auto"/>
            <w:tcPrChange w:id="820" w:author="Barnhart, Katheryn" w:date="2023-01-27T15:44:00Z">
              <w:tcPr>
                <w:tcW w:w="900" w:type="dxa"/>
                <w:tcBorders>
                  <w:top w:val="single" w:sz="6" w:space="0" w:color="auto"/>
                  <w:left w:val="nil"/>
                  <w:bottom w:val="single" w:sz="6" w:space="0" w:color="auto"/>
                  <w:right w:val="single" w:sz="4" w:space="0" w:color="auto"/>
                </w:tcBorders>
                <w:shd w:val="clear" w:color="auto" w:fill="C5E0B3" w:themeFill="accent6" w:themeFillTint="66"/>
              </w:tcPr>
            </w:tcPrChange>
          </w:tcPr>
          <w:p w14:paraId="4FEE37AC" w14:textId="77777777" w:rsidR="009662B9" w:rsidRPr="00EE2F67" w:rsidRDefault="009662B9" w:rsidP="00623CE5">
            <w:pPr>
              <w:spacing w:after="0" w:line="240" w:lineRule="auto"/>
              <w:ind w:left="45"/>
              <w:jc w:val="center"/>
              <w:textAlignment w:val="baseline"/>
              <w:rPr>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hideMark/>
            <w:tcPrChange w:id="821" w:author="Barnhart, Katheryn" w:date="2023-01-27T15:44:00Z">
              <w:tcPr>
                <w:tcW w:w="900" w:type="dxa"/>
                <w:tcBorders>
                  <w:top w:val="nil"/>
                  <w:left w:val="single" w:sz="4" w:space="0" w:color="auto"/>
                  <w:bottom w:val="single" w:sz="6" w:space="0" w:color="auto"/>
                  <w:right w:val="single" w:sz="6" w:space="0" w:color="auto"/>
                </w:tcBorders>
                <w:shd w:val="clear" w:color="auto" w:fill="C5E0B3" w:themeFill="accent6" w:themeFillTint="66"/>
                <w:hideMark/>
              </w:tcPr>
            </w:tcPrChange>
          </w:tcPr>
          <w:p w14:paraId="2EC24905" w14:textId="03B43987" w:rsidR="009662B9" w:rsidRPr="00623CE5" w:rsidRDefault="009662B9" w:rsidP="00623CE5">
            <w:pPr>
              <w:spacing w:after="0" w:line="240" w:lineRule="auto"/>
              <w:ind w:left="45"/>
              <w:jc w:val="center"/>
              <w:textAlignment w:val="baseline"/>
              <w:rPr>
                <w:rFonts w:ascii="Times New Roman" w:eastAsia="Times New Roman" w:hAnsi="Times New Roman" w:cs="Times New Roman"/>
                <w:sz w:val="24"/>
                <w:szCs w:val="24"/>
              </w:rPr>
            </w:pPr>
            <w:r w:rsidRPr="00EE2F67">
              <w:rPr>
                <w:rFonts w:ascii="Calibri" w:eastAsia="Times New Roman" w:hAnsi="Calibri" w:cs="Calibri"/>
              </w:rPr>
              <w:t>C </w:t>
            </w:r>
          </w:p>
        </w:tc>
        <w:tc>
          <w:tcPr>
            <w:tcW w:w="1620" w:type="dxa"/>
            <w:tcBorders>
              <w:top w:val="nil"/>
              <w:left w:val="nil"/>
              <w:bottom w:val="single" w:sz="6" w:space="0" w:color="auto"/>
              <w:right w:val="single" w:sz="6" w:space="0" w:color="auto"/>
            </w:tcBorders>
            <w:shd w:val="clear" w:color="auto" w:fill="auto"/>
            <w:hideMark/>
            <w:tcPrChange w:id="822" w:author="Barnhart, Katheryn" w:date="2023-01-27T15:44:00Z">
              <w:tcPr>
                <w:tcW w:w="1620" w:type="dxa"/>
                <w:tcBorders>
                  <w:top w:val="nil"/>
                  <w:left w:val="nil"/>
                  <w:bottom w:val="single" w:sz="6" w:space="0" w:color="auto"/>
                  <w:right w:val="single" w:sz="6" w:space="0" w:color="auto"/>
                </w:tcBorders>
                <w:shd w:val="clear" w:color="auto" w:fill="C5E0B3" w:themeFill="accent6" w:themeFillTint="66"/>
                <w:hideMark/>
              </w:tcPr>
            </w:tcPrChange>
          </w:tcPr>
          <w:p w14:paraId="6E782386" w14:textId="306133C9"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EE2F67">
              <w:rPr>
                <w:rFonts w:ascii="Calibri" w:eastAsia="Times New Roman" w:hAnsi="Calibri" w:cs="Calibri"/>
              </w:rPr>
              <w:t xml:space="preserve">Rachel </w:t>
            </w:r>
            <w:proofErr w:type="spellStart"/>
            <w:r w:rsidRPr="00EE2F67">
              <w:rPr>
                <w:rFonts w:ascii="Calibri" w:eastAsia="Times New Roman" w:hAnsi="Calibri" w:cs="Calibri"/>
              </w:rPr>
              <w:t>Felver</w:t>
            </w:r>
            <w:proofErr w:type="spellEnd"/>
            <w:ins w:id="823" w:author="Barnhart, Katheryn" w:date="2023-01-09T14:44:00Z">
              <w:r>
                <w:rPr>
                  <w:rFonts w:ascii="Calibri" w:eastAsia="Times New Roman" w:hAnsi="Calibri" w:cs="Calibri"/>
                </w:rPr>
                <w:t xml:space="preserve">/Jake </w:t>
              </w:r>
              <w:proofErr w:type="spellStart"/>
              <w:r>
                <w:rPr>
                  <w:rFonts w:ascii="Calibri" w:eastAsia="Times New Roman" w:hAnsi="Calibri" w:cs="Calibri"/>
                </w:rPr>
                <w:t>Solyst</w:t>
              </w:r>
              <w:proofErr w:type="spellEnd"/>
              <w:r>
                <w:rPr>
                  <w:rFonts w:ascii="Calibri" w:eastAsia="Times New Roman" w:hAnsi="Calibri" w:cs="Calibri"/>
                </w:rPr>
                <w:t>, Outcome leads</w:t>
              </w:r>
            </w:ins>
            <w:del w:id="824" w:author="Barnhart, Katheryn" w:date="2023-01-09T14:44:00Z">
              <w:r w:rsidRPr="00EE2F67" w:rsidDel="009E5E30">
                <w:rPr>
                  <w:rFonts w:ascii="Calibri" w:eastAsia="Times New Roman" w:hAnsi="Calibri" w:cs="Calibri"/>
                </w:rPr>
                <w:delText> </w:delText>
              </w:r>
            </w:del>
          </w:p>
        </w:tc>
        <w:tc>
          <w:tcPr>
            <w:tcW w:w="3150" w:type="dxa"/>
            <w:tcBorders>
              <w:top w:val="single" w:sz="6" w:space="0" w:color="auto"/>
              <w:left w:val="nil"/>
              <w:bottom w:val="single" w:sz="6" w:space="0" w:color="auto"/>
              <w:right w:val="single" w:sz="4" w:space="0" w:color="auto"/>
            </w:tcBorders>
            <w:shd w:val="clear" w:color="auto" w:fill="auto"/>
            <w:tcPrChange w:id="825" w:author="Barnhart, Katheryn" w:date="2023-01-27T15:44:00Z">
              <w:tcPr>
                <w:tcW w:w="3150" w:type="dxa"/>
                <w:tcBorders>
                  <w:top w:val="single" w:sz="6" w:space="0" w:color="auto"/>
                  <w:left w:val="nil"/>
                  <w:bottom w:val="single" w:sz="6" w:space="0" w:color="auto"/>
                  <w:right w:val="single" w:sz="4" w:space="0" w:color="auto"/>
                </w:tcBorders>
                <w:shd w:val="clear" w:color="auto" w:fill="C5E0B3" w:themeFill="accent6" w:themeFillTint="66"/>
              </w:tcPr>
            </w:tcPrChange>
          </w:tcPr>
          <w:p w14:paraId="2193211F" w14:textId="31A6054D" w:rsidR="009662B9" w:rsidRPr="001E6C6F" w:rsidRDefault="00C179FE" w:rsidP="00623CE5">
            <w:pPr>
              <w:spacing w:after="0" w:line="240" w:lineRule="auto"/>
              <w:jc w:val="center"/>
              <w:textAlignment w:val="baseline"/>
              <w:rPr>
                <w:rFonts w:ascii="Calibri" w:eastAsia="Times New Roman" w:hAnsi="Calibri" w:cs="Calibri"/>
              </w:rPr>
            </w:pPr>
            <w:ins w:id="826" w:author="Barnhart, Katheryn" w:date="2023-01-27T16:49:00Z">
              <w:r>
                <w:rPr>
                  <w:rFonts w:ascii="Calibri" w:eastAsia="Times New Roman" w:hAnsi="Calibri" w:cs="Calibri"/>
                </w:rPr>
                <w:t>QA/QC of Bay Barometer release in Fall 2023</w:t>
              </w:r>
            </w:ins>
          </w:p>
        </w:tc>
        <w:tc>
          <w:tcPr>
            <w:tcW w:w="4230" w:type="dxa"/>
            <w:tcBorders>
              <w:top w:val="nil"/>
              <w:left w:val="single" w:sz="4" w:space="0" w:color="auto"/>
              <w:bottom w:val="single" w:sz="6" w:space="0" w:color="auto"/>
              <w:right w:val="single" w:sz="6" w:space="0" w:color="auto"/>
            </w:tcBorders>
            <w:shd w:val="clear" w:color="auto" w:fill="auto"/>
            <w:hideMark/>
            <w:tcPrChange w:id="827"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C5E0B3" w:themeFill="accent6" w:themeFillTint="66"/>
                <w:hideMark/>
              </w:tcPr>
            </w:tcPrChange>
          </w:tcPr>
          <w:p w14:paraId="11F7BC4D" w14:textId="217506D0" w:rsidR="009662B9" w:rsidRPr="00623CE5" w:rsidRDefault="009662B9"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1980" w:type="dxa"/>
            <w:tcBorders>
              <w:top w:val="nil"/>
              <w:left w:val="nil"/>
              <w:bottom w:val="single" w:sz="6" w:space="0" w:color="auto"/>
              <w:right w:val="single" w:sz="6" w:space="0" w:color="auto"/>
            </w:tcBorders>
            <w:shd w:val="clear" w:color="auto" w:fill="auto"/>
            <w:tcPrChange w:id="828" w:author="Barnhart, Katheryn" w:date="2023-01-27T15:44:00Z">
              <w:tcPr>
                <w:tcW w:w="1980" w:type="dxa"/>
                <w:gridSpan w:val="2"/>
                <w:tcBorders>
                  <w:top w:val="nil"/>
                  <w:left w:val="nil"/>
                  <w:bottom w:val="single" w:sz="6" w:space="0" w:color="auto"/>
                  <w:right w:val="single" w:sz="6" w:space="0" w:color="auto"/>
                </w:tcBorders>
                <w:shd w:val="clear" w:color="auto" w:fill="C5E0B3" w:themeFill="accent6" w:themeFillTint="66"/>
              </w:tcPr>
            </w:tcPrChange>
          </w:tcPr>
          <w:p w14:paraId="52C9BF44" w14:textId="635BD77C" w:rsidR="009662B9" w:rsidRPr="00623CE5" w:rsidRDefault="009662B9" w:rsidP="00623CE5">
            <w:pPr>
              <w:spacing w:after="0" w:line="240" w:lineRule="auto"/>
              <w:jc w:val="center"/>
              <w:textAlignment w:val="baseline"/>
              <w:rPr>
                <w:rFonts w:ascii="Calibri" w:eastAsia="Times New Roman" w:hAnsi="Calibri" w:cs="Calibri"/>
              </w:rPr>
            </w:pPr>
            <w:del w:id="829" w:author="Barnhart, Katheryn" w:date="2023-01-27T16:49:00Z">
              <w:r w:rsidDel="00C179FE">
                <w:rPr>
                  <w:rFonts w:ascii="Calibri" w:eastAsia="Times New Roman" w:hAnsi="Calibri" w:cs="Calibri"/>
                </w:rPr>
                <w:delText>Ongoing</w:delText>
              </w:r>
            </w:del>
            <w:ins w:id="830" w:author="Barnhart, Katheryn" w:date="2023-01-27T16:49:00Z">
              <w:r w:rsidR="00C179FE">
                <w:rPr>
                  <w:rFonts w:ascii="Calibri" w:eastAsia="Times New Roman" w:hAnsi="Calibri" w:cs="Calibri"/>
                </w:rPr>
                <w:t>Fall 2023</w:t>
              </w:r>
            </w:ins>
          </w:p>
        </w:tc>
      </w:tr>
      <w:tr w:rsidR="00BE660A" w:rsidRPr="00623CE5" w14:paraId="5E7DA1E0" w14:textId="32F9BFE2" w:rsidTr="00866C68">
        <w:tblPrEx>
          <w:tblPrExChange w:id="831" w:author="Barnhart, Katheryn" w:date="2023-01-27T15:44:00Z">
            <w:tblPrEx>
              <w:tblW w:w="17182" w:type="dxa"/>
            </w:tblPrEx>
          </w:tblPrExChange>
        </w:tblPrEx>
        <w:trPr>
          <w:trPrChange w:id="832" w:author="Barnhart, Katheryn" w:date="2023-01-27T15:44:00Z">
            <w:trPr>
              <w:gridAfter w:val="0"/>
            </w:trPr>
          </w:trPrChange>
        </w:trPr>
        <w:tc>
          <w:tcPr>
            <w:tcW w:w="806" w:type="dxa"/>
            <w:tcBorders>
              <w:top w:val="nil"/>
              <w:left w:val="single" w:sz="6" w:space="0" w:color="auto"/>
              <w:bottom w:val="single" w:sz="6" w:space="0" w:color="auto"/>
              <w:right w:val="single" w:sz="6" w:space="0" w:color="auto"/>
            </w:tcBorders>
            <w:shd w:val="clear" w:color="auto" w:fill="auto"/>
            <w:tcPrChange w:id="833" w:author="Barnhart, Katheryn" w:date="2023-01-27T15:44:00Z">
              <w:tcPr>
                <w:tcW w:w="806" w:type="dxa"/>
                <w:tcBorders>
                  <w:top w:val="nil"/>
                  <w:left w:val="single" w:sz="6" w:space="0" w:color="auto"/>
                  <w:bottom w:val="single" w:sz="6" w:space="0" w:color="auto"/>
                  <w:right w:val="single" w:sz="6" w:space="0" w:color="auto"/>
                </w:tcBorders>
                <w:shd w:val="clear" w:color="auto" w:fill="C5E0B3" w:themeFill="accent6" w:themeFillTint="66"/>
              </w:tcPr>
            </w:tcPrChange>
          </w:tcPr>
          <w:p w14:paraId="174226DB" w14:textId="5377C115" w:rsidR="009662B9" w:rsidRDefault="009662B9" w:rsidP="007563DB">
            <w:pPr>
              <w:spacing w:after="0" w:line="240" w:lineRule="auto"/>
              <w:textAlignment w:val="baseline"/>
              <w:rPr>
                <w:rFonts w:ascii="Calibri" w:eastAsia="Times New Roman" w:hAnsi="Calibri" w:cs="Calibri"/>
              </w:rPr>
            </w:pPr>
            <w:r>
              <w:rPr>
                <w:rFonts w:ascii="Calibri" w:eastAsia="Times New Roman" w:hAnsi="Calibri" w:cs="Calibri"/>
              </w:rPr>
              <w:t>1</w:t>
            </w:r>
            <w:ins w:id="834" w:author="Barnhart, Katheryn" w:date="2023-01-27T16:52:00Z">
              <w:r w:rsidR="00C179FE">
                <w:rPr>
                  <w:rFonts w:ascii="Calibri" w:eastAsia="Times New Roman" w:hAnsi="Calibri" w:cs="Calibri"/>
                </w:rPr>
                <w:t>0</w:t>
              </w:r>
            </w:ins>
            <w:del w:id="835" w:author="Barnhart, Katheryn" w:date="2023-01-27T16:52:00Z">
              <w:r w:rsidDel="00C179FE">
                <w:rPr>
                  <w:rFonts w:ascii="Calibri" w:eastAsia="Times New Roman" w:hAnsi="Calibri" w:cs="Calibri"/>
                </w:rPr>
                <w:delText>1</w:delText>
              </w:r>
            </w:del>
          </w:p>
        </w:tc>
        <w:tc>
          <w:tcPr>
            <w:tcW w:w="3776" w:type="dxa"/>
            <w:tcBorders>
              <w:top w:val="nil"/>
              <w:left w:val="nil"/>
              <w:bottom w:val="single" w:sz="6" w:space="0" w:color="auto"/>
              <w:right w:val="single" w:sz="6" w:space="0" w:color="auto"/>
            </w:tcBorders>
            <w:shd w:val="clear" w:color="auto" w:fill="auto"/>
            <w:tcPrChange w:id="836" w:author="Barnhart, Katheryn" w:date="2023-01-27T15:44:00Z">
              <w:tcPr>
                <w:tcW w:w="3776" w:type="dxa"/>
                <w:tcBorders>
                  <w:top w:val="nil"/>
                  <w:left w:val="nil"/>
                  <w:bottom w:val="single" w:sz="6" w:space="0" w:color="auto"/>
                  <w:right w:val="single" w:sz="6" w:space="0" w:color="auto"/>
                </w:tcBorders>
                <w:shd w:val="clear" w:color="auto" w:fill="C5E0B3" w:themeFill="accent6" w:themeFillTint="66"/>
              </w:tcPr>
            </w:tcPrChange>
          </w:tcPr>
          <w:p w14:paraId="5FD954E8" w14:textId="397F4992" w:rsidR="009662B9" w:rsidRPr="00C179FE" w:rsidRDefault="00C179FE">
            <w:pPr>
              <w:pStyle w:val="CommentText"/>
              <w:rPr>
                <w:rPrChange w:id="837" w:author="Barnhart, Katheryn" w:date="2023-01-27T16:52:00Z">
                  <w:rPr>
                    <w:rFonts w:ascii="Calibri" w:eastAsia="Times New Roman" w:hAnsi="Calibri" w:cs="Calibri"/>
                  </w:rPr>
                </w:rPrChange>
              </w:rPr>
              <w:pPrChange w:id="838" w:author="Barnhart, Katheryn" w:date="2023-01-27T16:52:00Z">
                <w:pPr>
                  <w:spacing w:after="0" w:line="240" w:lineRule="auto"/>
                  <w:textAlignment w:val="baseline"/>
                </w:pPr>
              </w:pPrChange>
            </w:pPr>
            <w:ins w:id="839" w:author="Barnhart, Katheryn" w:date="2023-01-27T16:50:00Z">
              <w:r w:rsidRPr="00C179FE">
                <w:rPr>
                  <w:sz w:val="22"/>
                  <w:szCs w:val="22"/>
                </w:rPr>
                <w:t>Continue to manage communication of outcome attainability on CP to reflect ongoing conversations</w:t>
              </w:r>
            </w:ins>
            <w:commentRangeStart w:id="840"/>
            <w:del w:id="841" w:author="Barnhart, Katheryn" w:date="2023-01-27T16:50:00Z">
              <w:r w:rsidR="009662B9" w:rsidDel="00C179FE">
                <w:rPr>
                  <w:rFonts w:ascii="Calibri" w:eastAsia="Times New Roman" w:hAnsi="Calibri" w:cs="Calibri"/>
                </w:rPr>
                <w:delText>Develop new trend icons for outcomes on Chesapeake Progress that better communicate outcome status and attainability</w:delText>
              </w:r>
              <w:commentRangeEnd w:id="840"/>
              <w:r w:rsidR="009662B9" w:rsidDel="00C179FE">
                <w:rPr>
                  <w:rStyle w:val="CommentReference"/>
                </w:rPr>
                <w:commentReference w:id="840"/>
              </w:r>
            </w:del>
          </w:p>
        </w:tc>
        <w:tc>
          <w:tcPr>
            <w:tcW w:w="900" w:type="dxa"/>
            <w:tcBorders>
              <w:top w:val="single" w:sz="6" w:space="0" w:color="auto"/>
              <w:left w:val="nil"/>
              <w:bottom w:val="single" w:sz="6" w:space="0" w:color="auto"/>
              <w:right w:val="single" w:sz="4" w:space="0" w:color="auto"/>
            </w:tcBorders>
            <w:shd w:val="clear" w:color="auto" w:fill="auto"/>
            <w:tcPrChange w:id="842" w:author="Barnhart, Katheryn" w:date="2023-01-27T15:44:00Z">
              <w:tcPr>
                <w:tcW w:w="900" w:type="dxa"/>
                <w:tcBorders>
                  <w:top w:val="single" w:sz="6" w:space="0" w:color="auto"/>
                  <w:left w:val="nil"/>
                  <w:bottom w:val="single" w:sz="6" w:space="0" w:color="auto"/>
                  <w:right w:val="single" w:sz="4" w:space="0" w:color="auto"/>
                </w:tcBorders>
                <w:shd w:val="clear" w:color="auto" w:fill="C5E0B3" w:themeFill="accent6" w:themeFillTint="66"/>
              </w:tcPr>
            </w:tcPrChange>
          </w:tcPr>
          <w:p w14:paraId="2F9B2EB6" w14:textId="77777777" w:rsidR="009662B9" w:rsidRPr="00EE2F67" w:rsidRDefault="009662B9" w:rsidP="007563DB">
            <w:pPr>
              <w:spacing w:after="0" w:line="240" w:lineRule="auto"/>
              <w:ind w:left="45"/>
              <w:jc w:val="center"/>
              <w:textAlignment w:val="baseline"/>
              <w:rPr>
                <w:rFonts w:ascii="Calibri" w:eastAsia="Times New Roman" w:hAnsi="Calibri" w:cs="Calibri"/>
              </w:rPr>
            </w:pPr>
          </w:p>
        </w:tc>
        <w:tc>
          <w:tcPr>
            <w:tcW w:w="900" w:type="dxa"/>
            <w:tcBorders>
              <w:top w:val="nil"/>
              <w:left w:val="single" w:sz="4" w:space="0" w:color="auto"/>
              <w:bottom w:val="single" w:sz="6" w:space="0" w:color="auto"/>
              <w:right w:val="single" w:sz="6" w:space="0" w:color="auto"/>
            </w:tcBorders>
            <w:shd w:val="clear" w:color="auto" w:fill="auto"/>
            <w:tcPrChange w:id="843" w:author="Barnhart, Katheryn" w:date="2023-01-27T15:44:00Z">
              <w:tcPr>
                <w:tcW w:w="900" w:type="dxa"/>
                <w:tcBorders>
                  <w:top w:val="nil"/>
                  <w:left w:val="single" w:sz="4" w:space="0" w:color="auto"/>
                  <w:bottom w:val="single" w:sz="6" w:space="0" w:color="auto"/>
                  <w:right w:val="single" w:sz="6" w:space="0" w:color="auto"/>
                </w:tcBorders>
                <w:shd w:val="clear" w:color="auto" w:fill="C5E0B3" w:themeFill="accent6" w:themeFillTint="66"/>
              </w:tcPr>
            </w:tcPrChange>
          </w:tcPr>
          <w:p w14:paraId="6F5BBB34" w14:textId="0C3D1D27" w:rsidR="009662B9" w:rsidRPr="00EE2F67" w:rsidRDefault="009662B9" w:rsidP="007563DB">
            <w:pPr>
              <w:spacing w:after="0" w:line="240" w:lineRule="auto"/>
              <w:ind w:left="45"/>
              <w:jc w:val="center"/>
              <w:textAlignment w:val="baseline"/>
              <w:rPr>
                <w:rFonts w:ascii="Calibri" w:eastAsia="Times New Roman" w:hAnsi="Calibri" w:cs="Calibri"/>
              </w:rPr>
            </w:pPr>
            <w:r>
              <w:rPr>
                <w:rFonts w:ascii="Calibri" w:eastAsia="Times New Roman" w:hAnsi="Calibri" w:cs="Calibri"/>
              </w:rPr>
              <w:t>All</w:t>
            </w:r>
          </w:p>
        </w:tc>
        <w:tc>
          <w:tcPr>
            <w:tcW w:w="1620" w:type="dxa"/>
            <w:tcBorders>
              <w:top w:val="nil"/>
              <w:left w:val="nil"/>
              <w:bottom w:val="single" w:sz="6" w:space="0" w:color="auto"/>
              <w:right w:val="single" w:sz="6" w:space="0" w:color="auto"/>
            </w:tcBorders>
            <w:shd w:val="clear" w:color="auto" w:fill="auto"/>
            <w:tcPrChange w:id="844" w:author="Barnhart, Katheryn" w:date="2023-01-27T15:44:00Z">
              <w:tcPr>
                <w:tcW w:w="1620" w:type="dxa"/>
                <w:tcBorders>
                  <w:top w:val="nil"/>
                  <w:left w:val="nil"/>
                  <w:bottom w:val="single" w:sz="6" w:space="0" w:color="auto"/>
                  <w:right w:val="single" w:sz="6" w:space="0" w:color="auto"/>
                </w:tcBorders>
                <w:shd w:val="clear" w:color="auto" w:fill="C5E0B3" w:themeFill="accent6" w:themeFillTint="66"/>
              </w:tcPr>
            </w:tcPrChange>
          </w:tcPr>
          <w:p w14:paraId="2D29B7D9" w14:textId="3AA8591C" w:rsidR="009662B9" w:rsidRPr="00EE2F67" w:rsidRDefault="009662B9" w:rsidP="007563DB">
            <w:pPr>
              <w:spacing w:after="0" w:line="240" w:lineRule="auto"/>
              <w:jc w:val="center"/>
              <w:textAlignment w:val="baseline"/>
              <w:rPr>
                <w:rFonts w:ascii="Calibri" w:eastAsia="Times New Roman" w:hAnsi="Calibri" w:cs="Calibri"/>
              </w:rPr>
            </w:pPr>
            <w:del w:id="845" w:author="Barnhart, Katheryn" w:date="2023-01-27T16:50:00Z">
              <w:r w:rsidDel="00C179FE">
                <w:rPr>
                  <w:rFonts w:ascii="Calibri" w:eastAsia="Times New Roman" w:hAnsi="Calibri" w:cs="Calibri"/>
                </w:rPr>
                <w:delText>Kaitlyn May and</w:delText>
              </w:r>
            </w:del>
            <w:ins w:id="846" w:author="Barnhart, Katheryn" w:date="2023-01-27T16:50:00Z">
              <w:r w:rsidR="00C179FE">
                <w:rPr>
                  <w:rFonts w:ascii="Calibri" w:eastAsia="Times New Roman" w:hAnsi="Calibri" w:cs="Calibri"/>
                </w:rPr>
                <w:t xml:space="preserve">Susanna </w:t>
              </w:r>
              <w:proofErr w:type="spellStart"/>
              <w:r w:rsidR="00C179FE">
                <w:rPr>
                  <w:rFonts w:ascii="Calibri" w:eastAsia="Times New Roman" w:hAnsi="Calibri" w:cs="Calibri"/>
                </w:rPr>
                <w:t>Pretzer</w:t>
              </w:r>
              <w:proofErr w:type="spellEnd"/>
              <w:r w:rsidR="00C179FE">
                <w:rPr>
                  <w:rFonts w:ascii="Calibri" w:eastAsia="Times New Roman" w:hAnsi="Calibri" w:cs="Calibri"/>
                </w:rPr>
                <w:t>, Doreen Vetter, and</w:t>
              </w:r>
            </w:ins>
            <w:r>
              <w:rPr>
                <w:rFonts w:ascii="Calibri" w:eastAsia="Times New Roman" w:hAnsi="Calibri" w:cs="Calibri"/>
              </w:rPr>
              <w:t xml:space="preserve"> Katheryn Barnhart</w:t>
            </w:r>
          </w:p>
        </w:tc>
        <w:tc>
          <w:tcPr>
            <w:tcW w:w="3150" w:type="dxa"/>
            <w:tcBorders>
              <w:top w:val="single" w:sz="6" w:space="0" w:color="auto"/>
              <w:left w:val="nil"/>
              <w:bottom w:val="single" w:sz="6" w:space="0" w:color="auto"/>
              <w:right w:val="single" w:sz="4" w:space="0" w:color="auto"/>
            </w:tcBorders>
            <w:shd w:val="clear" w:color="auto" w:fill="auto"/>
            <w:tcPrChange w:id="847" w:author="Barnhart, Katheryn" w:date="2023-01-27T15:44:00Z">
              <w:tcPr>
                <w:tcW w:w="3150" w:type="dxa"/>
                <w:tcBorders>
                  <w:top w:val="single" w:sz="6" w:space="0" w:color="auto"/>
                  <w:left w:val="nil"/>
                  <w:bottom w:val="single" w:sz="6" w:space="0" w:color="auto"/>
                  <w:right w:val="single" w:sz="4" w:space="0" w:color="auto"/>
                </w:tcBorders>
                <w:shd w:val="clear" w:color="auto" w:fill="C5E0B3" w:themeFill="accent6" w:themeFillTint="66"/>
              </w:tcPr>
            </w:tcPrChange>
          </w:tcPr>
          <w:p w14:paraId="2117066D" w14:textId="7075FD54" w:rsidR="009662B9" w:rsidRPr="001E6C6F" w:rsidRDefault="00C179FE">
            <w:pPr>
              <w:spacing w:after="0" w:line="240" w:lineRule="auto"/>
              <w:ind w:left="92"/>
              <w:textAlignment w:val="baseline"/>
              <w:rPr>
                <w:rFonts w:ascii="Calibri" w:eastAsia="Times New Roman" w:hAnsi="Calibri" w:cs="Calibri"/>
              </w:rPr>
              <w:pPrChange w:id="848" w:author="Barnhart, Katheryn" w:date="2023-01-27T16:50:00Z">
                <w:pPr>
                  <w:spacing w:after="0" w:line="240" w:lineRule="auto"/>
                  <w:jc w:val="center"/>
                  <w:textAlignment w:val="baseline"/>
                </w:pPr>
              </w:pPrChange>
            </w:pPr>
            <w:ins w:id="849" w:author="Barnhart, Katheryn" w:date="2023-01-27T16:50:00Z">
              <w:r>
                <w:rPr>
                  <w:rFonts w:ascii="Calibri" w:eastAsia="Times New Roman" w:hAnsi="Calibri" w:cs="Calibri"/>
                </w:rPr>
                <w:t>I</w:t>
              </w:r>
            </w:ins>
            <w:ins w:id="850" w:author="Barnhart, Katheryn" w:date="2023-01-27T16:51:00Z">
              <w:r>
                <w:rPr>
                  <w:rFonts w:ascii="Calibri" w:eastAsia="Times New Roman" w:hAnsi="Calibri" w:cs="Calibri"/>
                </w:rPr>
                <w:t>mplement</w:t>
              </w:r>
            </w:ins>
            <w:ins w:id="851" w:author="Barnhart, Katheryn" w:date="2023-01-27T16:50:00Z">
              <w:r>
                <w:rPr>
                  <w:rFonts w:ascii="Calibri" w:eastAsia="Times New Roman" w:hAnsi="Calibri" w:cs="Calibri"/>
                </w:rPr>
                <w:t xml:space="preserve"> results of SRS Biennial discussion </w:t>
              </w:r>
            </w:ins>
            <w:ins w:id="852" w:author="Barnhart, Katheryn" w:date="2023-01-27T16:51:00Z">
              <w:r>
                <w:rPr>
                  <w:rFonts w:ascii="Calibri" w:eastAsia="Times New Roman" w:hAnsi="Calibri" w:cs="Calibri"/>
                </w:rPr>
                <w:t xml:space="preserve">into presentation of outcome attainability on </w:t>
              </w:r>
              <w:proofErr w:type="spellStart"/>
              <w:r>
                <w:rPr>
                  <w:rFonts w:ascii="Calibri" w:eastAsia="Times New Roman" w:hAnsi="Calibri" w:cs="Calibri"/>
                </w:rPr>
                <w:t>ChesapeakeProgress</w:t>
              </w:r>
            </w:ins>
            <w:proofErr w:type="spellEnd"/>
          </w:p>
        </w:tc>
        <w:tc>
          <w:tcPr>
            <w:tcW w:w="4230" w:type="dxa"/>
            <w:tcBorders>
              <w:top w:val="nil"/>
              <w:left w:val="single" w:sz="4" w:space="0" w:color="auto"/>
              <w:bottom w:val="single" w:sz="6" w:space="0" w:color="auto"/>
              <w:right w:val="single" w:sz="6" w:space="0" w:color="auto"/>
            </w:tcBorders>
            <w:shd w:val="clear" w:color="auto" w:fill="auto"/>
            <w:tcPrChange w:id="853" w:author="Barnhart, Katheryn" w:date="2023-01-27T15:44:00Z">
              <w:tcPr>
                <w:tcW w:w="4050" w:type="dxa"/>
                <w:gridSpan w:val="2"/>
                <w:tcBorders>
                  <w:top w:val="nil"/>
                  <w:left w:val="single" w:sz="4" w:space="0" w:color="auto"/>
                  <w:bottom w:val="single" w:sz="6" w:space="0" w:color="auto"/>
                  <w:right w:val="single" w:sz="6" w:space="0" w:color="auto"/>
                </w:tcBorders>
                <w:shd w:val="clear" w:color="auto" w:fill="C5E0B3" w:themeFill="accent6" w:themeFillTint="66"/>
              </w:tcPr>
            </w:tcPrChange>
          </w:tcPr>
          <w:p w14:paraId="347EC059" w14:textId="246A67A6" w:rsidR="009662B9" w:rsidRPr="00623CE5" w:rsidRDefault="009662B9" w:rsidP="007563DB">
            <w:pPr>
              <w:spacing w:after="0" w:line="240" w:lineRule="auto"/>
              <w:jc w:val="center"/>
              <w:textAlignment w:val="baseline"/>
              <w:rPr>
                <w:rFonts w:ascii="Calibri" w:eastAsia="Times New Roman" w:hAnsi="Calibri" w:cs="Calibri"/>
              </w:rPr>
            </w:pPr>
          </w:p>
        </w:tc>
        <w:tc>
          <w:tcPr>
            <w:tcW w:w="1980" w:type="dxa"/>
            <w:tcBorders>
              <w:top w:val="nil"/>
              <w:left w:val="nil"/>
              <w:bottom w:val="single" w:sz="6" w:space="0" w:color="auto"/>
              <w:right w:val="single" w:sz="6" w:space="0" w:color="auto"/>
            </w:tcBorders>
            <w:shd w:val="clear" w:color="auto" w:fill="auto"/>
            <w:tcPrChange w:id="854" w:author="Barnhart, Katheryn" w:date="2023-01-27T15:44:00Z">
              <w:tcPr>
                <w:tcW w:w="1980" w:type="dxa"/>
                <w:gridSpan w:val="2"/>
                <w:tcBorders>
                  <w:top w:val="nil"/>
                  <w:left w:val="nil"/>
                  <w:bottom w:val="single" w:sz="6" w:space="0" w:color="auto"/>
                  <w:right w:val="single" w:sz="6" w:space="0" w:color="auto"/>
                </w:tcBorders>
                <w:shd w:val="clear" w:color="auto" w:fill="C5E0B3" w:themeFill="accent6" w:themeFillTint="66"/>
              </w:tcPr>
            </w:tcPrChange>
          </w:tcPr>
          <w:p w14:paraId="7DA5D8DD" w14:textId="4932614E" w:rsidR="009662B9" w:rsidRDefault="009662B9" w:rsidP="007563DB">
            <w:pPr>
              <w:spacing w:after="0" w:line="240" w:lineRule="auto"/>
              <w:jc w:val="center"/>
              <w:textAlignment w:val="baseline"/>
              <w:rPr>
                <w:rFonts w:ascii="Calibri" w:eastAsia="Times New Roman" w:hAnsi="Calibri" w:cs="Calibri"/>
              </w:rPr>
            </w:pPr>
            <w:del w:id="855" w:author="Barnhart, Katheryn" w:date="2023-01-27T16:51:00Z">
              <w:r w:rsidDel="00C179FE">
                <w:rPr>
                  <w:rFonts w:ascii="Calibri" w:eastAsia="Times New Roman" w:hAnsi="Calibri" w:cs="Calibri"/>
                </w:rPr>
                <w:delText>November 2021</w:delText>
              </w:r>
            </w:del>
            <w:ins w:id="856" w:author="Barnhart, Katheryn" w:date="2023-01-27T16:51:00Z">
              <w:r w:rsidR="00C179FE">
                <w:rPr>
                  <w:rFonts w:ascii="Calibri" w:eastAsia="Times New Roman" w:hAnsi="Calibri" w:cs="Calibri"/>
                </w:rPr>
                <w:t>June 2023</w:t>
              </w:r>
            </w:ins>
          </w:p>
        </w:tc>
      </w:tr>
      <w:tr w:rsidR="00BE660A" w:rsidRPr="00623CE5" w:rsidDel="00C179FE" w14:paraId="6C4F57E4" w14:textId="01F3CA02" w:rsidTr="00866C68">
        <w:tblPrEx>
          <w:tblPrExChange w:id="857" w:author="Barnhart, Katheryn" w:date="2023-01-27T15:44:00Z">
            <w:tblPrEx>
              <w:tblW w:w="17182" w:type="dxa"/>
            </w:tblPrEx>
          </w:tblPrExChange>
        </w:tblPrEx>
        <w:trPr>
          <w:del w:id="858" w:author="Barnhart, Katheryn" w:date="2023-01-27T16:52:00Z"/>
        </w:trPr>
        <w:tc>
          <w:tcPr>
            <w:tcW w:w="806" w:type="dxa"/>
            <w:tcBorders>
              <w:top w:val="nil"/>
              <w:left w:val="single" w:sz="6" w:space="0" w:color="auto"/>
              <w:bottom w:val="single" w:sz="6" w:space="0" w:color="auto"/>
              <w:right w:val="single" w:sz="6" w:space="0" w:color="auto"/>
            </w:tcBorders>
            <w:shd w:val="clear" w:color="auto" w:fill="auto"/>
            <w:tcPrChange w:id="859"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tcPr>
            </w:tcPrChange>
          </w:tcPr>
          <w:p w14:paraId="0F4DD69A" w14:textId="0A584BE3" w:rsidR="009662B9" w:rsidDel="00C179FE" w:rsidRDefault="009662B9">
            <w:pPr>
              <w:spacing w:after="0" w:line="240" w:lineRule="auto"/>
              <w:textAlignment w:val="baseline"/>
              <w:rPr>
                <w:del w:id="860" w:author="Barnhart, Katheryn" w:date="2023-01-27T16:52:00Z"/>
                <w:rFonts w:ascii="Calibri" w:eastAsia="Times New Roman" w:hAnsi="Calibri" w:cs="Calibri"/>
              </w:rPr>
            </w:pPr>
            <w:del w:id="861" w:author="Barnhart, Katheryn" w:date="2023-01-27T16:52:00Z">
              <w:r w:rsidDel="00C179FE">
                <w:rPr>
                  <w:rFonts w:ascii="Calibri" w:eastAsia="Times New Roman" w:hAnsi="Calibri" w:cs="Calibri"/>
                </w:rPr>
                <w:delText>12</w:delText>
              </w:r>
            </w:del>
          </w:p>
        </w:tc>
        <w:tc>
          <w:tcPr>
            <w:tcW w:w="3776" w:type="dxa"/>
            <w:tcBorders>
              <w:top w:val="nil"/>
              <w:left w:val="nil"/>
              <w:bottom w:val="single" w:sz="6" w:space="0" w:color="auto"/>
              <w:right w:val="single" w:sz="6" w:space="0" w:color="auto"/>
            </w:tcBorders>
            <w:shd w:val="clear" w:color="auto" w:fill="auto"/>
            <w:tcPrChange w:id="862"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tcPr>
            </w:tcPrChange>
          </w:tcPr>
          <w:p w14:paraId="382E98AE" w14:textId="6E5BD19E" w:rsidR="009662B9" w:rsidRPr="00EE2F67" w:rsidDel="00C179FE" w:rsidRDefault="009662B9">
            <w:pPr>
              <w:spacing w:after="0" w:line="240" w:lineRule="auto"/>
              <w:textAlignment w:val="baseline"/>
              <w:rPr>
                <w:del w:id="863" w:author="Barnhart, Katheryn" w:date="2023-01-27T16:52:00Z"/>
                <w:rFonts w:ascii="Calibri" w:eastAsia="Times New Roman" w:hAnsi="Calibri" w:cs="Calibri"/>
              </w:rPr>
            </w:pPr>
            <w:commentRangeStart w:id="864"/>
            <w:del w:id="865" w:author="Barnhart, Katheryn" w:date="2023-01-27T16:52:00Z">
              <w:r w:rsidDel="00C179FE">
                <w:rPr>
                  <w:rFonts w:ascii="Calibri" w:eastAsia="Times New Roman" w:hAnsi="Calibri" w:cs="Calibri"/>
                </w:rPr>
                <w:delText>Support</w:delText>
              </w:r>
              <w:r w:rsidRPr="007563DB" w:rsidDel="00C179FE">
                <w:rPr>
                  <w:rFonts w:ascii="Calibri" w:eastAsia="Times New Roman" w:hAnsi="Calibri" w:cs="Calibri"/>
                </w:rPr>
                <w:delText xml:space="preserve"> STAR Science Needs </w:delText>
              </w:r>
              <w:r w:rsidDel="00C179FE">
                <w:rPr>
                  <w:rFonts w:ascii="Calibri" w:eastAsia="Times New Roman" w:hAnsi="Calibri" w:cs="Calibri"/>
                </w:rPr>
                <w:delText>discussions, taking</w:delText>
              </w:r>
              <w:r w:rsidRPr="007563DB" w:rsidDel="00C179FE">
                <w:rPr>
                  <w:rFonts w:ascii="Calibri" w:eastAsia="Times New Roman" w:hAnsi="Calibri" w:cs="Calibri"/>
                </w:rPr>
                <w:delText xml:space="preserve"> note of science needs pertaining to indicators </w:delText>
              </w:r>
              <w:r w:rsidDel="00C179FE">
                <w:rPr>
                  <w:rFonts w:ascii="Calibri" w:eastAsia="Times New Roman" w:hAnsi="Calibri" w:cs="Calibri"/>
                </w:rPr>
                <w:delText>and keep them up to date</w:delText>
              </w:r>
              <w:commentRangeEnd w:id="864"/>
              <w:r w:rsidDel="00C179FE">
                <w:rPr>
                  <w:rStyle w:val="CommentReference"/>
                </w:rPr>
                <w:commentReference w:id="864"/>
              </w:r>
            </w:del>
          </w:p>
        </w:tc>
        <w:tc>
          <w:tcPr>
            <w:tcW w:w="900" w:type="dxa"/>
            <w:tcBorders>
              <w:top w:val="single" w:sz="6" w:space="0" w:color="auto"/>
              <w:left w:val="nil"/>
              <w:bottom w:val="single" w:sz="6" w:space="0" w:color="auto"/>
              <w:right w:val="single" w:sz="4" w:space="0" w:color="auto"/>
            </w:tcBorders>
            <w:shd w:val="clear" w:color="auto" w:fill="auto"/>
            <w:tcPrChange w:id="866"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6EA410AB" w14:textId="462D076A" w:rsidR="009662B9" w:rsidRPr="00EE2F67" w:rsidDel="00C179FE" w:rsidRDefault="009662B9" w:rsidP="00623CE5">
            <w:pPr>
              <w:spacing w:after="0" w:line="240" w:lineRule="auto"/>
              <w:ind w:left="45"/>
              <w:jc w:val="center"/>
              <w:textAlignment w:val="baseline"/>
              <w:rPr>
                <w:del w:id="867" w:author="Barnhart, Katheryn" w:date="2023-01-27T16:52:00Z"/>
                <w:rFonts w:ascii="Calibri" w:eastAsia="Times New Roman" w:hAnsi="Calibri" w:cs="Calibri"/>
              </w:rPr>
            </w:pPr>
            <w:del w:id="868" w:author="Barnhart, Katheryn" w:date="2023-01-27T16:52:00Z">
              <w:r w:rsidDel="00C179FE">
                <w:rPr>
                  <w:rFonts w:ascii="Calibri" w:eastAsia="Times New Roman" w:hAnsi="Calibri" w:cs="Calibri"/>
                </w:rPr>
                <w:delText>4</w:delText>
              </w:r>
            </w:del>
          </w:p>
        </w:tc>
        <w:tc>
          <w:tcPr>
            <w:tcW w:w="900" w:type="dxa"/>
            <w:tcBorders>
              <w:top w:val="nil"/>
              <w:left w:val="single" w:sz="4" w:space="0" w:color="auto"/>
              <w:bottom w:val="single" w:sz="6" w:space="0" w:color="auto"/>
              <w:right w:val="single" w:sz="6" w:space="0" w:color="auto"/>
            </w:tcBorders>
            <w:shd w:val="clear" w:color="auto" w:fill="auto"/>
            <w:tcPrChange w:id="869"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27205893" w14:textId="4AFA7BDB" w:rsidR="009662B9" w:rsidRPr="00EE2F67" w:rsidDel="00C179FE" w:rsidRDefault="009662B9" w:rsidP="00623CE5">
            <w:pPr>
              <w:spacing w:after="0" w:line="240" w:lineRule="auto"/>
              <w:ind w:left="45"/>
              <w:jc w:val="center"/>
              <w:textAlignment w:val="baseline"/>
              <w:rPr>
                <w:del w:id="870" w:author="Barnhart, Katheryn" w:date="2023-01-27T16:52:00Z"/>
                <w:rFonts w:ascii="Calibri" w:eastAsia="Times New Roman" w:hAnsi="Calibri" w:cs="Calibri"/>
              </w:rPr>
            </w:pPr>
            <w:del w:id="871" w:author="Barnhart, Katheryn" w:date="2023-01-27T16:52:00Z">
              <w:r w:rsidDel="00C179FE">
                <w:rPr>
                  <w:rFonts w:ascii="Calibri" w:eastAsia="Times New Roman" w:hAnsi="Calibri" w:cs="Calibri"/>
                </w:rPr>
                <w:delText>C</w:delText>
              </w:r>
            </w:del>
          </w:p>
        </w:tc>
        <w:tc>
          <w:tcPr>
            <w:tcW w:w="1620" w:type="dxa"/>
            <w:tcBorders>
              <w:top w:val="nil"/>
              <w:left w:val="nil"/>
              <w:bottom w:val="single" w:sz="6" w:space="0" w:color="auto"/>
              <w:right w:val="single" w:sz="6" w:space="0" w:color="auto"/>
            </w:tcBorders>
            <w:shd w:val="clear" w:color="auto" w:fill="auto"/>
            <w:tcPrChange w:id="872"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tcPr>
            </w:tcPrChange>
          </w:tcPr>
          <w:p w14:paraId="1EF2BAF9" w14:textId="4F7BF468" w:rsidR="009662B9" w:rsidRPr="00EE2F67" w:rsidDel="00C179FE" w:rsidRDefault="009662B9">
            <w:pPr>
              <w:spacing w:after="0" w:line="240" w:lineRule="auto"/>
              <w:jc w:val="center"/>
              <w:textAlignment w:val="baseline"/>
              <w:rPr>
                <w:del w:id="873" w:author="Barnhart, Katheryn" w:date="2023-01-27T16:52:00Z"/>
                <w:rFonts w:ascii="Calibri" w:eastAsia="Times New Roman" w:hAnsi="Calibri" w:cs="Calibri"/>
              </w:rPr>
            </w:pPr>
            <w:del w:id="874" w:author="Barnhart, Katheryn" w:date="2023-01-27T16:52:00Z">
              <w:r w:rsidDel="00C179FE">
                <w:rPr>
                  <w:rFonts w:ascii="Calibri" w:eastAsia="Times New Roman" w:hAnsi="Calibri" w:cs="Calibri"/>
                </w:rPr>
                <w:delText>Katheryn Barnhart</w:delText>
              </w:r>
            </w:del>
          </w:p>
        </w:tc>
        <w:tc>
          <w:tcPr>
            <w:tcW w:w="3150" w:type="dxa"/>
            <w:tcBorders>
              <w:top w:val="single" w:sz="6" w:space="0" w:color="auto"/>
              <w:left w:val="nil"/>
              <w:bottom w:val="single" w:sz="6" w:space="0" w:color="auto"/>
              <w:right w:val="single" w:sz="4" w:space="0" w:color="auto"/>
            </w:tcBorders>
            <w:shd w:val="clear" w:color="auto" w:fill="auto"/>
            <w:tcPrChange w:id="875"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3A4270C1" w14:textId="615C26A6" w:rsidR="009662B9" w:rsidRPr="001E6C6F" w:rsidDel="00C179FE" w:rsidRDefault="009662B9">
            <w:pPr>
              <w:spacing w:after="0" w:line="240" w:lineRule="auto"/>
              <w:jc w:val="center"/>
              <w:textAlignment w:val="baseline"/>
              <w:rPr>
                <w:del w:id="876" w:author="Barnhart, Katheryn" w:date="2023-01-27T16:52:00Z"/>
                <w:rFonts w:ascii="Calibri" w:eastAsia="Times New Roman" w:hAnsi="Calibri" w:cs="Calibri"/>
              </w:rPr>
            </w:pPr>
          </w:p>
        </w:tc>
        <w:tc>
          <w:tcPr>
            <w:tcW w:w="4230" w:type="dxa"/>
            <w:tcBorders>
              <w:top w:val="nil"/>
              <w:left w:val="single" w:sz="4" w:space="0" w:color="auto"/>
              <w:bottom w:val="single" w:sz="6" w:space="0" w:color="auto"/>
              <w:right w:val="single" w:sz="6" w:space="0" w:color="auto"/>
            </w:tcBorders>
            <w:shd w:val="clear" w:color="auto" w:fill="auto"/>
            <w:tcPrChange w:id="877" w:author="Barnhart, Katheryn" w:date="2023-01-27T15:44:00Z">
              <w:tcPr>
                <w:tcW w:w="405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60FBA571" w14:textId="12126936" w:rsidR="009662B9" w:rsidRPr="00623CE5" w:rsidDel="00C179FE" w:rsidRDefault="009662B9">
            <w:pPr>
              <w:spacing w:after="0" w:line="240" w:lineRule="auto"/>
              <w:jc w:val="center"/>
              <w:textAlignment w:val="baseline"/>
              <w:rPr>
                <w:del w:id="878" w:author="Barnhart, Katheryn" w:date="2023-01-27T16:52:00Z"/>
                <w:rFonts w:ascii="Calibri" w:eastAsia="Times New Roman" w:hAnsi="Calibri" w:cs="Calibri"/>
              </w:rPr>
            </w:pPr>
            <w:del w:id="879" w:author="Barnhart, Katheryn" w:date="2023-01-27T16:52:00Z">
              <w:r w:rsidDel="00C179FE">
                <w:rPr>
                  <w:rFonts w:ascii="Calibri" w:eastAsia="Times New Roman" w:hAnsi="Calibri" w:cs="Calibri"/>
                </w:rPr>
                <w:delText>Drafted plan to serve as “resource needs” curator that will intersect indicators, science needs, and beyond</w:delText>
              </w:r>
            </w:del>
          </w:p>
        </w:tc>
        <w:tc>
          <w:tcPr>
            <w:tcW w:w="1980" w:type="dxa"/>
            <w:tcBorders>
              <w:top w:val="nil"/>
              <w:left w:val="nil"/>
              <w:bottom w:val="single" w:sz="6" w:space="0" w:color="auto"/>
              <w:right w:val="single" w:sz="6" w:space="0" w:color="auto"/>
            </w:tcBorders>
            <w:shd w:val="clear" w:color="auto" w:fill="auto"/>
            <w:tcPrChange w:id="880" w:author="Barnhart, Katheryn" w:date="2023-01-27T15:44:00Z">
              <w:tcPr>
                <w:tcW w:w="1980" w:type="dxa"/>
                <w:tcBorders>
                  <w:top w:val="nil"/>
                  <w:left w:val="nil"/>
                  <w:bottom w:val="single" w:sz="6" w:space="0" w:color="auto"/>
                  <w:right w:val="single" w:sz="6" w:space="0" w:color="auto"/>
                </w:tcBorders>
                <w:shd w:val="clear" w:color="auto" w:fill="FFE599" w:themeFill="accent4" w:themeFillTint="66"/>
              </w:tcPr>
            </w:tcPrChange>
          </w:tcPr>
          <w:p w14:paraId="3106C8BA" w14:textId="288B4571" w:rsidR="009662B9" w:rsidDel="00C179FE" w:rsidRDefault="009662B9">
            <w:pPr>
              <w:spacing w:after="0" w:line="240" w:lineRule="auto"/>
              <w:jc w:val="center"/>
              <w:textAlignment w:val="baseline"/>
              <w:rPr>
                <w:del w:id="881" w:author="Barnhart, Katheryn" w:date="2023-01-27T16:52:00Z"/>
                <w:rFonts w:ascii="Calibri" w:eastAsia="Times New Roman" w:hAnsi="Calibri" w:cs="Calibri"/>
              </w:rPr>
            </w:pPr>
            <w:del w:id="882" w:author="Barnhart, Katheryn" w:date="2023-01-27T16:52:00Z">
              <w:r w:rsidDel="00C179FE">
                <w:rPr>
                  <w:rFonts w:ascii="Calibri" w:eastAsia="Times New Roman" w:hAnsi="Calibri" w:cs="Calibri"/>
                </w:rPr>
                <w:delText>Ongoing</w:delText>
              </w:r>
            </w:del>
          </w:p>
        </w:tc>
      </w:tr>
      <w:tr w:rsidR="00BE660A" w:rsidRPr="00623CE5" w:rsidDel="00C179FE" w14:paraId="6C86E517" w14:textId="2DB8B4D7" w:rsidTr="00866C68">
        <w:tblPrEx>
          <w:tblPrExChange w:id="883" w:author="Barnhart, Katheryn" w:date="2023-01-27T15:44:00Z">
            <w:tblPrEx>
              <w:tblW w:w="17182" w:type="dxa"/>
            </w:tblPrEx>
          </w:tblPrExChange>
        </w:tblPrEx>
        <w:trPr>
          <w:del w:id="884" w:author="Barnhart, Katheryn" w:date="2023-01-27T16:48:00Z"/>
        </w:trPr>
        <w:tc>
          <w:tcPr>
            <w:tcW w:w="806" w:type="dxa"/>
            <w:tcBorders>
              <w:top w:val="nil"/>
              <w:left w:val="single" w:sz="6" w:space="0" w:color="auto"/>
              <w:bottom w:val="single" w:sz="6" w:space="0" w:color="auto"/>
              <w:right w:val="single" w:sz="6" w:space="0" w:color="auto"/>
            </w:tcBorders>
            <w:shd w:val="clear" w:color="auto" w:fill="auto"/>
            <w:tcPrChange w:id="885" w:author="Barnhart, Katheryn" w:date="2023-01-27T15:44:00Z">
              <w:tcPr>
                <w:tcW w:w="806" w:type="dxa"/>
                <w:tcBorders>
                  <w:top w:val="nil"/>
                  <w:left w:val="single" w:sz="6" w:space="0" w:color="auto"/>
                  <w:bottom w:val="single" w:sz="6" w:space="0" w:color="auto"/>
                  <w:right w:val="single" w:sz="6" w:space="0" w:color="auto"/>
                </w:tcBorders>
                <w:shd w:val="clear" w:color="auto" w:fill="FFE599" w:themeFill="accent4" w:themeFillTint="66"/>
              </w:tcPr>
            </w:tcPrChange>
          </w:tcPr>
          <w:p w14:paraId="515451EE" w14:textId="6E4E6526" w:rsidR="009662B9" w:rsidRPr="00A5340A" w:rsidDel="00C179FE" w:rsidRDefault="009662B9">
            <w:pPr>
              <w:spacing w:after="0" w:line="240" w:lineRule="auto"/>
              <w:jc w:val="both"/>
              <w:textAlignment w:val="baseline"/>
              <w:rPr>
                <w:del w:id="886" w:author="Barnhart, Katheryn" w:date="2023-01-27T16:48:00Z"/>
                <w:rFonts w:ascii="Times New Roman" w:eastAsia="Times New Roman" w:hAnsi="Times New Roman" w:cs="Times New Roman"/>
                <w:strike/>
                <w:sz w:val="24"/>
                <w:szCs w:val="24"/>
              </w:rPr>
            </w:pPr>
            <w:del w:id="887" w:author="Barnhart, Katheryn" w:date="2023-01-27T16:48:00Z">
              <w:r w:rsidRPr="00A5340A" w:rsidDel="00C179FE">
                <w:rPr>
                  <w:rFonts w:ascii="Calibri" w:eastAsia="Times New Roman" w:hAnsi="Calibri" w:cs="Calibri"/>
                  <w:strike/>
                </w:rPr>
                <w:lastRenderedPageBreak/>
                <w:delText>13</w:delText>
              </w:r>
            </w:del>
          </w:p>
        </w:tc>
        <w:tc>
          <w:tcPr>
            <w:tcW w:w="3776" w:type="dxa"/>
            <w:tcBorders>
              <w:top w:val="nil"/>
              <w:left w:val="nil"/>
              <w:bottom w:val="single" w:sz="6" w:space="0" w:color="auto"/>
              <w:right w:val="single" w:sz="6" w:space="0" w:color="auto"/>
            </w:tcBorders>
            <w:shd w:val="clear" w:color="auto" w:fill="auto"/>
            <w:tcPrChange w:id="888" w:author="Barnhart, Katheryn" w:date="2023-01-27T15:44:00Z">
              <w:tcPr>
                <w:tcW w:w="3776" w:type="dxa"/>
                <w:tcBorders>
                  <w:top w:val="nil"/>
                  <w:left w:val="nil"/>
                  <w:bottom w:val="single" w:sz="6" w:space="0" w:color="auto"/>
                  <w:right w:val="single" w:sz="6" w:space="0" w:color="auto"/>
                </w:tcBorders>
                <w:shd w:val="clear" w:color="auto" w:fill="FFE599" w:themeFill="accent4" w:themeFillTint="66"/>
              </w:tcPr>
            </w:tcPrChange>
          </w:tcPr>
          <w:p w14:paraId="2AD806BB" w14:textId="0B8AD645" w:rsidR="009662B9" w:rsidRPr="00A5340A" w:rsidDel="00C179FE" w:rsidRDefault="009662B9">
            <w:pPr>
              <w:spacing w:after="0" w:line="240" w:lineRule="auto"/>
              <w:textAlignment w:val="baseline"/>
              <w:rPr>
                <w:del w:id="889" w:author="Barnhart, Katheryn" w:date="2023-01-27T16:48:00Z"/>
                <w:rFonts w:ascii="Times New Roman" w:eastAsia="Times New Roman" w:hAnsi="Times New Roman" w:cs="Times New Roman"/>
                <w:strike/>
                <w:sz w:val="24"/>
                <w:szCs w:val="24"/>
              </w:rPr>
            </w:pPr>
            <w:del w:id="890" w:author="Barnhart, Katheryn" w:date="2023-01-27T16:48:00Z">
              <w:r w:rsidRPr="00A5340A" w:rsidDel="00C179FE">
                <w:rPr>
                  <w:rFonts w:ascii="Calibri" w:eastAsia="Times New Roman" w:hAnsi="Calibri" w:cs="Calibri"/>
                  <w:strike/>
                </w:rPr>
                <w:delText>Support STAR leadership and outcome representatives to keep the status of the indicator science needs up-to-date.</w:delText>
              </w:r>
            </w:del>
          </w:p>
        </w:tc>
        <w:tc>
          <w:tcPr>
            <w:tcW w:w="900" w:type="dxa"/>
            <w:tcBorders>
              <w:top w:val="single" w:sz="6" w:space="0" w:color="auto"/>
              <w:left w:val="nil"/>
              <w:bottom w:val="single" w:sz="6" w:space="0" w:color="auto"/>
              <w:right w:val="single" w:sz="4" w:space="0" w:color="auto"/>
            </w:tcBorders>
            <w:shd w:val="clear" w:color="auto" w:fill="auto"/>
            <w:tcPrChange w:id="891" w:author="Barnhart, Katheryn" w:date="2023-01-27T15:44:00Z">
              <w:tcPr>
                <w:tcW w:w="90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6059F03B" w14:textId="1B074B20" w:rsidR="009662B9" w:rsidRPr="00A5340A" w:rsidDel="00C179FE" w:rsidRDefault="009662B9">
            <w:pPr>
              <w:spacing w:after="0" w:line="240" w:lineRule="auto"/>
              <w:jc w:val="center"/>
              <w:textAlignment w:val="baseline"/>
              <w:rPr>
                <w:del w:id="892" w:author="Barnhart, Katheryn" w:date="2023-01-27T16:48:00Z"/>
                <w:rFonts w:ascii="Calibri" w:eastAsia="Times New Roman" w:hAnsi="Calibri" w:cs="Calibri"/>
                <w:strike/>
              </w:rPr>
              <w:pPrChange w:id="893" w:author="Barnhart, Katheryn" w:date="2023-01-27T16:52:00Z">
                <w:pPr>
                  <w:spacing w:after="0" w:line="240" w:lineRule="auto"/>
                  <w:ind w:left="45"/>
                  <w:jc w:val="center"/>
                  <w:textAlignment w:val="baseline"/>
                </w:pPr>
              </w:pPrChange>
            </w:pPr>
            <w:del w:id="894" w:author="Barnhart, Katheryn" w:date="2023-01-27T16:48:00Z">
              <w:r w:rsidRPr="00A5340A" w:rsidDel="00C179FE">
                <w:rPr>
                  <w:rFonts w:ascii="Calibri" w:eastAsia="Times New Roman" w:hAnsi="Calibri" w:cs="Calibri"/>
                  <w:strike/>
                </w:rPr>
                <w:delText>4</w:delText>
              </w:r>
            </w:del>
          </w:p>
        </w:tc>
        <w:tc>
          <w:tcPr>
            <w:tcW w:w="900" w:type="dxa"/>
            <w:tcBorders>
              <w:top w:val="nil"/>
              <w:left w:val="single" w:sz="4" w:space="0" w:color="auto"/>
              <w:bottom w:val="single" w:sz="6" w:space="0" w:color="auto"/>
              <w:right w:val="single" w:sz="6" w:space="0" w:color="auto"/>
            </w:tcBorders>
            <w:shd w:val="clear" w:color="auto" w:fill="auto"/>
            <w:tcPrChange w:id="895" w:author="Barnhart, Katheryn" w:date="2023-01-27T15:44:00Z">
              <w:tcPr>
                <w:tcW w:w="90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3C8703A8" w14:textId="18A9A544" w:rsidR="009662B9" w:rsidRPr="00A5340A" w:rsidDel="00C179FE" w:rsidRDefault="009662B9">
            <w:pPr>
              <w:spacing w:after="0" w:line="240" w:lineRule="auto"/>
              <w:jc w:val="center"/>
              <w:textAlignment w:val="baseline"/>
              <w:rPr>
                <w:del w:id="896" w:author="Barnhart, Katheryn" w:date="2023-01-27T16:48:00Z"/>
                <w:rFonts w:ascii="Times New Roman" w:eastAsia="Times New Roman" w:hAnsi="Times New Roman" w:cs="Times New Roman"/>
                <w:strike/>
                <w:sz w:val="24"/>
                <w:szCs w:val="24"/>
              </w:rPr>
              <w:pPrChange w:id="897" w:author="Barnhart, Katheryn" w:date="2023-01-27T16:52:00Z">
                <w:pPr>
                  <w:spacing w:after="0" w:line="240" w:lineRule="auto"/>
                  <w:ind w:left="45"/>
                  <w:jc w:val="center"/>
                  <w:textAlignment w:val="baseline"/>
                </w:pPr>
              </w:pPrChange>
            </w:pPr>
            <w:del w:id="898" w:author="Barnhart, Katheryn" w:date="2023-01-27T16:48:00Z">
              <w:r w:rsidRPr="00A5340A" w:rsidDel="00C179FE">
                <w:rPr>
                  <w:rFonts w:ascii="Calibri" w:eastAsia="Times New Roman" w:hAnsi="Calibri" w:cs="Calibri"/>
                  <w:strike/>
                </w:rPr>
                <w:delText>C</w:delText>
              </w:r>
            </w:del>
          </w:p>
        </w:tc>
        <w:tc>
          <w:tcPr>
            <w:tcW w:w="1620" w:type="dxa"/>
            <w:tcBorders>
              <w:top w:val="nil"/>
              <w:left w:val="nil"/>
              <w:bottom w:val="single" w:sz="6" w:space="0" w:color="auto"/>
              <w:right w:val="single" w:sz="6" w:space="0" w:color="auto"/>
            </w:tcBorders>
            <w:shd w:val="clear" w:color="auto" w:fill="auto"/>
            <w:tcPrChange w:id="899" w:author="Barnhart, Katheryn" w:date="2023-01-27T15:44:00Z">
              <w:tcPr>
                <w:tcW w:w="1620" w:type="dxa"/>
                <w:tcBorders>
                  <w:top w:val="nil"/>
                  <w:left w:val="nil"/>
                  <w:bottom w:val="single" w:sz="6" w:space="0" w:color="auto"/>
                  <w:right w:val="single" w:sz="6" w:space="0" w:color="auto"/>
                </w:tcBorders>
                <w:shd w:val="clear" w:color="auto" w:fill="FFE599" w:themeFill="accent4" w:themeFillTint="66"/>
              </w:tcPr>
            </w:tcPrChange>
          </w:tcPr>
          <w:p w14:paraId="22A42810" w14:textId="13989C57" w:rsidR="009662B9" w:rsidRPr="00A5340A" w:rsidDel="00C179FE" w:rsidRDefault="009662B9">
            <w:pPr>
              <w:spacing w:after="0" w:line="240" w:lineRule="auto"/>
              <w:jc w:val="center"/>
              <w:textAlignment w:val="baseline"/>
              <w:rPr>
                <w:del w:id="900" w:author="Barnhart, Katheryn" w:date="2023-01-27T16:48:00Z"/>
                <w:rFonts w:ascii="Times New Roman" w:eastAsia="Times New Roman" w:hAnsi="Times New Roman" w:cs="Times New Roman"/>
                <w:strike/>
                <w:sz w:val="24"/>
                <w:szCs w:val="24"/>
              </w:rPr>
            </w:pPr>
            <w:del w:id="901" w:author="Barnhart, Katheryn" w:date="2023-01-27T16:48:00Z">
              <w:r w:rsidRPr="00A5340A" w:rsidDel="00C179FE">
                <w:rPr>
                  <w:rFonts w:ascii="Calibri" w:eastAsia="Times New Roman" w:hAnsi="Calibri" w:cs="Calibri"/>
                  <w:strike/>
                </w:rPr>
                <w:delText>Katheryn Barnhart</w:delText>
              </w:r>
            </w:del>
          </w:p>
        </w:tc>
        <w:tc>
          <w:tcPr>
            <w:tcW w:w="3150" w:type="dxa"/>
            <w:tcBorders>
              <w:top w:val="single" w:sz="6" w:space="0" w:color="auto"/>
              <w:left w:val="nil"/>
              <w:bottom w:val="single" w:sz="6" w:space="0" w:color="auto"/>
              <w:right w:val="single" w:sz="4" w:space="0" w:color="auto"/>
            </w:tcBorders>
            <w:shd w:val="clear" w:color="auto" w:fill="auto"/>
            <w:tcPrChange w:id="902" w:author="Barnhart, Katheryn" w:date="2023-01-27T15:44:00Z">
              <w:tcPr>
                <w:tcW w:w="3150" w:type="dxa"/>
                <w:tcBorders>
                  <w:top w:val="single" w:sz="6" w:space="0" w:color="auto"/>
                  <w:left w:val="nil"/>
                  <w:bottom w:val="single" w:sz="6" w:space="0" w:color="auto"/>
                  <w:right w:val="single" w:sz="4" w:space="0" w:color="auto"/>
                </w:tcBorders>
                <w:shd w:val="clear" w:color="auto" w:fill="FFE599" w:themeFill="accent4" w:themeFillTint="66"/>
              </w:tcPr>
            </w:tcPrChange>
          </w:tcPr>
          <w:p w14:paraId="05B2979F" w14:textId="60B26FF9" w:rsidR="009662B9" w:rsidRPr="001E6C6F" w:rsidDel="00C179FE" w:rsidRDefault="009662B9">
            <w:pPr>
              <w:spacing w:after="0" w:line="240" w:lineRule="auto"/>
              <w:jc w:val="center"/>
              <w:textAlignment w:val="baseline"/>
              <w:rPr>
                <w:del w:id="903" w:author="Barnhart, Katheryn" w:date="2023-01-27T16:48:00Z"/>
                <w:rFonts w:ascii="Calibri" w:eastAsia="Times New Roman" w:hAnsi="Calibri" w:cs="Calibri"/>
                <w:strike/>
                <w:rPrChange w:id="904" w:author="Barnhart, Katheryn" w:date="2023-01-19T14:43:00Z">
                  <w:rPr>
                    <w:del w:id="905" w:author="Barnhart, Katheryn" w:date="2023-01-27T16:48:00Z"/>
                    <w:rFonts w:ascii="Calibri" w:eastAsia="Times New Roman" w:hAnsi="Calibri" w:cs="Calibri"/>
                    <w:i/>
                    <w:iCs/>
                    <w:strike/>
                  </w:rPr>
                </w:rPrChange>
              </w:rPr>
            </w:pPr>
          </w:p>
        </w:tc>
        <w:tc>
          <w:tcPr>
            <w:tcW w:w="4230" w:type="dxa"/>
            <w:tcBorders>
              <w:top w:val="nil"/>
              <w:left w:val="single" w:sz="4" w:space="0" w:color="auto"/>
              <w:bottom w:val="single" w:sz="6" w:space="0" w:color="auto"/>
              <w:right w:val="single" w:sz="6" w:space="0" w:color="auto"/>
            </w:tcBorders>
            <w:shd w:val="clear" w:color="auto" w:fill="auto"/>
            <w:tcPrChange w:id="906" w:author="Barnhart, Katheryn" w:date="2023-01-27T15:44:00Z">
              <w:tcPr>
                <w:tcW w:w="4050" w:type="dxa"/>
                <w:tcBorders>
                  <w:top w:val="nil"/>
                  <w:left w:val="single" w:sz="4" w:space="0" w:color="auto"/>
                  <w:bottom w:val="single" w:sz="6" w:space="0" w:color="auto"/>
                  <w:right w:val="single" w:sz="6" w:space="0" w:color="auto"/>
                </w:tcBorders>
                <w:shd w:val="clear" w:color="auto" w:fill="FFE599" w:themeFill="accent4" w:themeFillTint="66"/>
              </w:tcPr>
            </w:tcPrChange>
          </w:tcPr>
          <w:p w14:paraId="0EA1B419" w14:textId="6A769D4D" w:rsidR="009662B9" w:rsidRPr="00A5340A" w:rsidDel="00C179FE" w:rsidRDefault="009662B9">
            <w:pPr>
              <w:spacing w:after="0" w:line="240" w:lineRule="auto"/>
              <w:jc w:val="center"/>
              <w:textAlignment w:val="baseline"/>
              <w:rPr>
                <w:del w:id="907" w:author="Barnhart, Katheryn" w:date="2023-01-27T16:48:00Z"/>
                <w:rFonts w:ascii="Calibri" w:eastAsia="Times New Roman" w:hAnsi="Calibri" w:cs="Calibri"/>
                <w:i/>
                <w:iCs/>
                <w:strike/>
                <w:sz w:val="24"/>
                <w:szCs w:val="24"/>
              </w:rPr>
            </w:pPr>
            <w:del w:id="908" w:author="Barnhart, Katheryn" w:date="2023-01-27T16:48:00Z">
              <w:r w:rsidRPr="00A5340A" w:rsidDel="00C179FE">
                <w:rPr>
                  <w:rFonts w:ascii="Calibri" w:eastAsia="Times New Roman" w:hAnsi="Calibri" w:cs="Calibri"/>
                  <w:i/>
                  <w:iCs/>
                  <w:strike/>
                </w:rPr>
                <w:delText>Incorporated into item 12</w:delText>
              </w:r>
            </w:del>
          </w:p>
        </w:tc>
        <w:tc>
          <w:tcPr>
            <w:tcW w:w="1980" w:type="dxa"/>
            <w:tcBorders>
              <w:top w:val="nil"/>
              <w:left w:val="nil"/>
              <w:bottom w:val="single" w:sz="6" w:space="0" w:color="auto"/>
              <w:right w:val="single" w:sz="6" w:space="0" w:color="auto"/>
            </w:tcBorders>
            <w:shd w:val="clear" w:color="auto" w:fill="auto"/>
            <w:tcPrChange w:id="909" w:author="Barnhart, Katheryn" w:date="2023-01-27T15:44:00Z">
              <w:tcPr>
                <w:tcW w:w="1980" w:type="dxa"/>
                <w:tcBorders>
                  <w:top w:val="nil"/>
                  <w:left w:val="nil"/>
                  <w:bottom w:val="single" w:sz="6" w:space="0" w:color="auto"/>
                  <w:right w:val="single" w:sz="6" w:space="0" w:color="auto"/>
                </w:tcBorders>
                <w:shd w:val="clear" w:color="auto" w:fill="FFE599" w:themeFill="accent4" w:themeFillTint="66"/>
              </w:tcPr>
            </w:tcPrChange>
          </w:tcPr>
          <w:p w14:paraId="50C54669" w14:textId="6130F1CA" w:rsidR="009662B9" w:rsidRPr="00A5340A" w:rsidDel="00C179FE" w:rsidRDefault="009662B9">
            <w:pPr>
              <w:spacing w:after="0" w:line="240" w:lineRule="auto"/>
              <w:jc w:val="center"/>
              <w:textAlignment w:val="baseline"/>
              <w:rPr>
                <w:del w:id="910" w:author="Barnhart, Katheryn" w:date="2023-01-27T16:48:00Z"/>
                <w:rFonts w:ascii="Calibri" w:eastAsia="Times New Roman" w:hAnsi="Calibri" w:cs="Calibri"/>
                <w:strike/>
              </w:rPr>
            </w:pPr>
            <w:del w:id="911" w:author="Barnhart, Katheryn" w:date="2023-01-27T16:48:00Z">
              <w:r w:rsidRPr="00A5340A" w:rsidDel="00C179FE">
                <w:rPr>
                  <w:rFonts w:ascii="Calibri" w:eastAsia="Times New Roman" w:hAnsi="Calibri" w:cs="Calibri"/>
                  <w:strike/>
                </w:rPr>
                <w:delText>Ongoing</w:delText>
              </w:r>
            </w:del>
          </w:p>
        </w:tc>
      </w:tr>
    </w:tbl>
    <w:bookmarkEnd w:id="4"/>
    <w:p w14:paraId="2D1AE3B8" w14:textId="3BBA75E7" w:rsidR="001E6C6F" w:rsidRDefault="00623CE5">
      <w:pPr>
        <w:spacing w:after="0" w:line="240" w:lineRule="auto"/>
        <w:textAlignment w:val="baseline"/>
        <w:pPrChange w:id="912" w:author="Barnhart, Katheryn" w:date="2023-01-19T14:44:00Z">
          <w:pPr/>
        </w:pPrChange>
      </w:pPr>
      <w:r w:rsidRPr="00623CE5">
        <w:rPr>
          <w:rFonts w:ascii="Calibri" w:eastAsia="Times New Roman" w:hAnsi="Calibri" w:cs="Calibri"/>
        </w:rPr>
        <w:t> </w:t>
      </w:r>
    </w:p>
    <w:p w14:paraId="7FD63504" w14:textId="77777777" w:rsidR="007C3DBF" w:rsidRDefault="007C3DBF"/>
    <w:sectPr w:rsidR="007C3DBF" w:rsidSect="001E6C6F">
      <w:pgSz w:w="20160" w:h="12240" w:orient="landscape"/>
      <w:pgMar w:top="1440" w:right="1440" w:bottom="1530" w:left="1440" w:header="720" w:footer="720" w:gutter="0"/>
      <w:cols w:space="720"/>
      <w:docGrid w:linePitch="360"/>
      <w:sectPrChange w:id="913" w:author="Barnhart, Katheryn" w:date="2023-01-19T14:46:00Z">
        <w:sectPr w:rsidR="007C3DBF" w:rsidSect="001E6C6F">
          <w:pgSz w:w="15840"/>
          <w:pgMar w:top="1440" w:right="1440" w:bottom="1440" w:left="1440" w:header="720" w:footer="720"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7" w:author="Barnhart, Katheryn" w:date="2023-01-09T13:23:00Z" w:initials="BK">
    <w:p w14:paraId="38757CF6" w14:textId="0FA9C2FD" w:rsidR="009662B9" w:rsidRDefault="009662B9">
      <w:pPr>
        <w:pStyle w:val="CommentText"/>
      </w:pPr>
      <w:r>
        <w:rPr>
          <w:rStyle w:val="CommentReference"/>
        </w:rPr>
        <w:annotationRef/>
      </w:r>
      <w:r>
        <w:t>Peter: For those without targets, is there any ask/encouragement for reporting by a deadline</w:t>
      </w:r>
    </w:p>
    <w:p w14:paraId="7EAA11FD" w14:textId="77777777" w:rsidR="009662B9" w:rsidRDefault="009662B9">
      <w:pPr>
        <w:pStyle w:val="CommentText"/>
      </w:pPr>
    </w:p>
    <w:p w14:paraId="580A56E1" w14:textId="799CA567" w:rsidR="009662B9" w:rsidRDefault="009662B9">
      <w:pPr>
        <w:pStyle w:val="CommentText"/>
      </w:pPr>
      <w:r>
        <w:t>Kristin: Like how we (STWG Agendas) have broken down into bite-sized pieces to eat way through elephant. Re: Peter, we have had priorities set from WIPS, Climate, DEIJ, but have other goals without additional external drivers. Anything that calls for our attention now for being useful between now and 2025. Pieces of this work that need to be elevated for beyond 2025 discussion. Opportunities to advance answers to these questions to leadership during their budget allocation discussions?</w:t>
      </w:r>
    </w:p>
    <w:p w14:paraId="51D2DF8E" w14:textId="77777777" w:rsidR="009662B9" w:rsidRDefault="009662B9">
      <w:pPr>
        <w:pStyle w:val="CommentText"/>
      </w:pPr>
    </w:p>
    <w:p w14:paraId="683A0AAA" w14:textId="77777777" w:rsidR="009662B9" w:rsidRDefault="009662B9">
      <w:pPr>
        <w:pStyle w:val="CommentText"/>
      </w:pPr>
      <w:r>
        <w:t>Doreen: Yes. Ongoing focus on supporting underserved outcomes. Funding/resource support: we are vulnerable as org if not tracking progress toward outcomes. Objective from infrastructure funds. Having workgroup attention to needed support for indicator development.</w:t>
      </w:r>
    </w:p>
    <w:p w14:paraId="4F66A875" w14:textId="77777777" w:rsidR="009662B9" w:rsidRDefault="009662B9">
      <w:pPr>
        <w:pStyle w:val="CommentText"/>
      </w:pPr>
    </w:p>
    <w:p w14:paraId="2BEC3FD7" w14:textId="77777777" w:rsidR="009662B9" w:rsidRDefault="009662B9">
      <w:pPr>
        <w:pStyle w:val="CommentText"/>
      </w:pPr>
      <w:r>
        <w:t>Breck: SSRF – pull indicator-related needs for use in discussion of closing the gap</w:t>
      </w:r>
    </w:p>
    <w:p w14:paraId="136735F8" w14:textId="77777777" w:rsidR="009662B9" w:rsidRDefault="009662B9">
      <w:pPr>
        <w:pStyle w:val="CommentText"/>
      </w:pPr>
    </w:p>
    <w:p w14:paraId="4FA2538C" w14:textId="007E2E05" w:rsidR="009662B9" w:rsidRDefault="009662B9">
      <w:pPr>
        <w:pStyle w:val="CommentText"/>
      </w:pPr>
      <w:r>
        <w:t>Peter: Full workgroup can make it more challenging than having specific “champions” for items. Encourage POCs</w:t>
      </w:r>
    </w:p>
  </w:comment>
  <w:comment w:id="589" w:author="Barnhart, Katheryn" w:date="2023-01-09T13:51:00Z" w:initials="BK">
    <w:p w14:paraId="3CD88E68" w14:textId="3AE038BD" w:rsidR="009662B9" w:rsidRDefault="009662B9">
      <w:pPr>
        <w:pStyle w:val="CommentText"/>
      </w:pPr>
      <w:r>
        <w:rPr>
          <w:rStyle w:val="CommentReference"/>
        </w:rPr>
        <w:annotationRef/>
      </w:r>
      <w:r>
        <w:t>Peter: Sean Corson’s presentation</w:t>
      </w:r>
    </w:p>
    <w:p w14:paraId="15D0AF34" w14:textId="77777777" w:rsidR="009662B9" w:rsidRDefault="009662B9">
      <w:pPr>
        <w:pStyle w:val="CommentText"/>
      </w:pPr>
      <w:r>
        <w:t>Kristin: Outcome attainability work. Refresh our own memories for which outcomes fall in which category. Pick out specific outcomes in the group that needs accelerated work for either 2025 or beyond 2025 for moving between categories. Help for going into Biennial: as discussing 2025 and beyond, this would be informative for where we land. See what accelerates our work. Then have conversations with outcome leads about what is needed to advance their work</w:t>
      </w:r>
    </w:p>
    <w:p w14:paraId="40136BE6" w14:textId="77777777" w:rsidR="009662B9" w:rsidRDefault="009662B9">
      <w:pPr>
        <w:pStyle w:val="CommentText"/>
      </w:pPr>
    </w:p>
    <w:p w14:paraId="2F865676" w14:textId="77777777" w:rsidR="009662B9" w:rsidRDefault="009662B9">
      <w:pPr>
        <w:pStyle w:val="CommentText"/>
      </w:pPr>
      <w:r>
        <w:t>Peter: Looking at strategy for moving things forward</w:t>
      </w:r>
    </w:p>
    <w:p w14:paraId="2147EEE4" w14:textId="77777777" w:rsidR="009662B9" w:rsidRDefault="009662B9">
      <w:pPr>
        <w:pStyle w:val="CommentText"/>
      </w:pPr>
    </w:p>
    <w:p w14:paraId="16A3DE1F" w14:textId="77777777" w:rsidR="009662B9" w:rsidRDefault="009662B9">
      <w:pPr>
        <w:pStyle w:val="CommentText"/>
      </w:pPr>
      <w:r>
        <w:t xml:space="preserve">Success for 2023: </w:t>
      </w:r>
    </w:p>
    <w:p w14:paraId="08A41049" w14:textId="77777777" w:rsidR="009662B9" w:rsidRDefault="009662B9">
      <w:pPr>
        <w:pStyle w:val="CommentText"/>
      </w:pPr>
      <w:r>
        <w:t>Peter: W/in monitoring report, having meetings focused on potential avenues, documenting efforts toward addressing identified outcome needs</w:t>
      </w:r>
    </w:p>
    <w:p w14:paraId="4EA72348" w14:textId="77777777" w:rsidR="009662B9" w:rsidRDefault="009662B9">
      <w:pPr>
        <w:pStyle w:val="CommentText"/>
      </w:pPr>
    </w:p>
    <w:p w14:paraId="5040F00C" w14:textId="718982B1" w:rsidR="009662B9" w:rsidRDefault="009662B9">
      <w:pPr>
        <w:pStyle w:val="CommentText"/>
      </w:pPr>
      <w:r>
        <w:t>Doreen: Pulling together information and documenting progress. Updating outcome buckets, cross-referencing with indicator work and where they fall/which aren’t working toward it. Summary document to use in driving our work</w:t>
      </w:r>
    </w:p>
    <w:p w14:paraId="1EF262D1" w14:textId="77777777" w:rsidR="009662B9" w:rsidRDefault="009662B9">
      <w:pPr>
        <w:pStyle w:val="CommentText"/>
      </w:pPr>
    </w:p>
    <w:p w14:paraId="734D3BE5" w14:textId="77777777" w:rsidR="009662B9" w:rsidRDefault="009662B9">
      <w:pPr>
        <w:pStyle w:val="CommentText"/>
      </w:pPr>
      <w:r>
        <w:t xml:space="preserve">Kristin: </w:t>
      </w:r>
      <w:r w:rsidRPr="00751D20">
        <w:t>Off the top of my head, I think we need to make sure that WQ, climate, forest buffers, tree canopy and wetlands have solid indicators between now and 2025</w:t>
      </w:r>
    </w:p>
    <w:p w14:paraId="1111E533" w14:textId="77777777" w:rsidR="009662B9" w:rsidRDefault="009662B9">
      <w:pPr>
        <w:pStyle w:val="CommentText"/>
      </w:pPr>
    </w:p>
    <w:p w14:paraId="0591A1CE" w14:textId="062BEC9E" w:rsidR="009662B9" w:rsidRDefault="009662B9">
      <w:pPr>
        <w:pStyle w:val="CommentText"/>
      </w:pPr>
      <w:r>
        <w:t xml:space="preserve">Identify needs for outcomes within bucket of those not being tracked and using to inform strategy of development. </w:t>
      </w:r>
    </w:p>
  </w:comment>
  <w:comment w:id="611" w:author="Barnhart, Katheryn" w:date="2023-01-09T14:12:00Z" w:initials="BK">
    <w:p w14:paraId="1472BEBE" w14:textId="77777777" w:rsidR="009662B9" w:rsidRDefault="009662B9">
      <w:pPr>
        <w:pStyle w:val="CommentText"/>
      </w:pPr>
      <w:r>
        <w:rPr>
          <w:rStyle w:val="CommentReference"/>
        </w:rPr>
        <w:annotationRef/>
      </w:r>
      <w:r>
        <w:t>Peter: Research component to relating influencing factors</w:t>
      </w:r>
    </w:p>
    <w:p w14:paraId="1EF3E7E7" w14:textId="2261A692" w:rsidR="009662B9" w:rsidRDefault="009662B9">
      <w:pPr>
        <w:pStyle w:val="CommentText"/>
      </w:pPr>
    </w:p>
    <w:p w14:paraId="173FF51A" w14:textId="789F55E4" w:rsidR="009662B9" w:rsidRDefault="009662B9">
      <w:pPr>
        <w:pStyle w:val="CommentText"/>
      </w:pPr>
      <w:r>
        <w:t xml:space="preserve">Kristin: Pointing out factors that might not be within SME sphere of management influence, but is within a different group’s </w:t>
      </w:r>
    </w:p>
    <w:p w14:paraId="29EB6F67" w14:textId="77777777" w:rsidR="009662B9" w:rsidRDefault="009662B9">
      <w:pPr>
        <w:pStyle w:val="CommentText"/>
      </w:pPr>
    </w:p>
    <w:p w14:paraId="7FDB7D44" w14:textId="77777777" w:rsidR="009662B9" w:rsidRDefault="009662B9">
      <w:pPr>
        <w:pStyle w:val="CommentText"/>
      </w:pPr>
      <w:r>
        <w:t>Success for 2023:</w:t>
      </w:r>
    </w:p>
    <w:p w14:paraId="2B60AD82" w14:textId="3A815342" w:rsidR="009662B9" w:rsidRDefault="009662B9">
      <w:pPr>
        <w:pStyle w:val="CommentText"/>
      </w:pPr>
      <w:r>
        <w:t>Suggestion: Completing comprehensive list of priority influencing factor indicators that are already measured at CBP. Tracking which outcomes are updated with influencing factors and when. Incorporating in SRS process when applicable</w:t>
      </w:r>
    </w:p>
  </w:comment>
  <w:comment w:id="741" w:author="Barnhart, Katheryn" w:date="2023-01-09T14:28:00Z" w:initials="BK">
    <w:p w14:paraId="3A064244" w14:textId="77777777" w:rsidR="009662B9" w:rsidRDefault="009662B9">
      <w:pPr>
        <w:pStyle w:val="CommentText"/>
      </w:pPr>
      <w:r>
        <w:rPr>
          <w:rStyle w:val="CommentReference"/>
        </w:rPr>
        <w:annotationRef/>
      </w:r>
      <w:r>
        <w:t>Applying work of STWG to SRS processes and materials.</w:t>
      </w:r>
    </w:p>
    <w:p w14:paraId="464A6094" w14:textId="77777777" w:rsidR="009662B9" w:rsidRDefault="009662B9">
      <w:pPr>
        <w:pStyle w:val="CommentText"/>
      </w:pPr>
    </w:p>
    <w:p w14:paraId="6D5C4062" w14:textId="77777777" w:rsidR="009662B9" w:rsidRDefault="009662B9">
      <w:pPr>
        <w:pStyle w:val="CommentText"/>
      </w:pPr>
      <w:r>
        <w:t>Success: Communicating these processes with outcome leads and keeping them informed on how to apply this work to their SRS processes</w:t>
      </w:r>
    </w:p>
    <w:p w14:paraId="494CDEB9" w14:textId="77777777" w:rsidR="009662B9" w:rsidRDefault="009662B9">
      <w:pPr>
        <w:pStyle w:val="CommentText"/>
      </w:pPr>
    </w:p>
    <w:p w14:paraId="0E63D037" w14:textId="2C3A10BB" w:rsidR="009662B9" w:rsidRDefault="009662B9">
      <w:pPr>
        <w:pStyle w:val="CommentText"/>
      </w:pPr>
      <w:r>
        <w:t>By the end of this calendar year, will have gone through all of the outcomes/cohorts to update content</w:t>
      </w:r>
    </w:p>
  </w:comment>
  <w:comment w:id="798" w:author="Barnhart, Katheryn" w:date="2023-01-09T14:34:00Z" w:initials="BK">
    <w:p w14:paraId="4AA092DA" w14:textId="2538CC71" w:rsidR="009662B9" w:rsidRDefault="009662B9">
      <w:pPr>
        <w:pStyle w:val="CommentText"/>
      </w:pPr>
      <w:r>
        <w:rPr>
          <w:rStyle w:val="CommentReference"/>
        </w:rPr>
        <w:annotationRef/>
      </w:r>
      <w:r>
        <w:t xml:space="preserve">Kristin: Now already looking at May 2023. Might include revisiting outcome attainability buckets, etc. for presentation. </w:t>
      </w:r>
    </w:p>
  </w:comment>
  <w:comment w:id="819" w:author="Barnhart, Katheryn" w:date="2023-01-09T14:43:00Z" w:initials="BK">
    <w:p w14:paraId="78CFB21D" w14:textId="56DF34E0" w:rsidR="009662B9" w:rsidRDefault="009662B9">
      <w:pPr>
        <w:pStyle w:val="CommentText"/>
      </w:pPr>
      <w:r>
        <w:rPr>
          <w:rStyle w:val="CommentReference"/>
        </w:rPr>
        <w:annotationRef/>
      </w:r>
      <w:r>
        <w:t>Still large element for indicator development, even though format is different. Timing: mid-summer presentation on development for the year and reminder for deadlines to be incorporated</w:t>
      </w:r>
    </w:p>
  </w:comment>
  <w:comment w:id="840" w:author="Barnhart, Katheryn" w:date="2023-01-09T14:46:00Z" w:initials="BK">
    <w:p w14:paraId="1C0C82A2" w14:textId="1531647A" w:rsidR="009662B9" w:rsidRDefault="009662B9">
      <w:pPr>
        <w:pStyle w:val="CommentText"/>
      </w:pPr>
      <w:r>
        <w:rPr>
          <w:rStyle w:val="CommentReference"/>
        </w:rPr>
        <w:annotationRef/>
      </w:r>
      <w:r>
        <w:t>Continue to manage communication of outcome attainability on CP to reflect ongoing conversations</w:t>
      </w:r>
    </w:p>
  </w:comment>
  <w:comment w:id="864" w:author="Barnhart, Katheryn" w:date="2023-01-09T14:48:00Z" w:initials="BK">
    <w:p w14:paraId="22E85C50" w14:textId="78BAE5E1" w:rsidR="009662B9" w:rsidRDefault="009662B9">
      <w:pPr>
        <w:pStyle w:val="CommentText"/>
      </w:pPr>
      <w:r>
        <w:rPr>
          <w:rStyle w:val="CommentReference"/>
        </w:rPr>
        <w:annotationRef/>
      </w:r>
      <w:r>
        <w:t>Point to Breck when conversations on indicator needs occur. Facilitate this integration of 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A2538C" w15:done="0"/>
  <w15:commentEx w15:paraId="0591A1CE" w15:done="0"/>
  <w15:commentEx w15:paraId="2B60AD82" w15:done="0"/>
  <w15:commentEx w15:paraId="0E63D037" w15:done="0"/>
  <w15:commentEx w15:paraId="4AA092DA" w15:done="0"/>
  <w15:commentEx w15:paraId="78CFB21D" w15:done="0"/>
  <w15:commentEx w15:paraId="1C0C82A2" w15:done="0"/>
  <w15:commentEx w15:paraId="22E85C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693E2" w16cex:dateUtc="2023-01-09T18:23:00Z"/>
  <w16cex:commentExtensible w16cex:durableId="27669A6D" w16cex:dateUtc="2023-01-09T18:51:00Z"/>
  <w16cex:commentExtensible w16cex:durableId="27669F5D" w16cex:dateUtc="2023-01-09T19:12:00Z"/>
  <w16cex:commentExtensible w16cex:durableId="2766A305" w16cex:dateUtc="2023-01-09T19:28:00Z"/>
  <w16cex:commentExtensible w16cex:durableId="2766A46C" w16cex:dateUtc="2023-01-09T19:34:00Z"/>
  <w16cex:commentExtensible w16cex:durableId="2766A680" w16cex:dateUtc="2023-01-09T19:43:00Z"/>
  <w16cex:commentExtensible w16cex:durableId="2766A746" w16cex:dateUtc="2023-01-09T19:46:00Z"/>
  <w16cex:commentExtensible w16cex:durableId="2766A7C9" w16cex:dateUtc="2023-01-09T1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A2538C" w16cid:durableId="276693E2"/>
  <w16cid:commentId w16cid:paraId="0591A1CE" w16cid:durableId="27669A6D"/>
  <w16cid:commentId w16cid:paraId="2B60AD82" w16cid:durableId="27669F5D"/>
  <w16cid:commentId w16cid:paraId="0E63D037" w16cid:durableId="2766A305"/>
  <w16cid:commentId w16cid:paraId="4AA092DA" w16cid:durableId="2766A46C"/>
  <w16cid:commentId w16cid:paraId="78CFB21D" w16cid:durableId="2766A680"/>
  <w16cid:commentId w16cid:paraId="1C0C82A2" w16cid:durableId="2766A746"/>
  <w16cid:commentId w16cid:paraId="22E85C50" w16cid:durableId="2766A7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3C838" w14:textId="77777777" w:rsidR="003A28FF" w:rsidRDefault="003A28FF" w:rsidP="00B1791B">
      <w:pPr>
        <w:spacing w:after="0" w:line="240" w:lineRule="auto"/>
      </w:pPr>
      <w:r>
        <w:separator/>
      </w:r>
    </w:p>
  </w:endnote>
  <w:endnote w:type="continuationSeparator" w:id="0">
    <w:p w14:paraId="100BE2FD" w14:textId="77777777" w:rsidR="003A28FF" w:rsidRDefault="003A28FF" w:rsidP="00B17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BFB29" w14:textId="77777777" w:rsidR="003A28FF" w:rsidRDefault="003A28FF" w:rsidP="00B1791B">
      <w:pPr>
        <w:spacing w:after="0" w:line="240" w:lineRule="auto"/>
      </w:pPr>
      <w:r>
        <w:separator/>
      </w:r>
    </w:p>
  </w:footnote>
  <w:footnote w:type="continuationSeparator" w:id="0">
    <w:p w14:paraId="098CDFF9" w14:textId="77777777" w:rsidR="003A28FF" w:rsidRDefault="003A28FF" w:rsidP="00B17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3191"/>
    <w:multiLevelType w:val="multilevel"/>
    <w:tmpl w:val="AB4E6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050301"/>
    <w:multiLevelType w:val="multilevel"/>
    <w:tmpl w:val="EEA24E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D2F3C2F"/>
    <w:multiLevelType w:val="hybridMultilevel"/>
    <w:tmpl w:val="E260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FB4158"/>
    <w:multiLevelType w:val="multilevel"/>
    <w:tmpl w:val="2500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6403C1"/>
    <w:multiLevelType w:val="multilevel"/>
    <w:tmpl w:val="54DA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A577F4D"/>
    <w:multiLevelType w:val="multilevel"/>
    <w:tmpl w:val="F6B64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4A67C8E"/>
    <w:multiLevelType w:val="multilevel"/>
    <w:tmpl w:val="55923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6B56FCF"/>
    <w:multiLevelType w:val="multilevel"/>
    <w:tmpl w:val="3AEA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37776A"/>
    <w:multiLevelType w:val="multilevel"/>
    <w:tmpl w:val="04B4F0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40647140"/>
    <w:multiLevelType w:val="multilevel"/>
    <w:tmpl w:val="D5720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2D76F54"/>
    <w:multiLevelType w:val="multilevel"/>
    <w:tmpl w:val="8E909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460493E"/>
    <w:multiLevelType w:val="hybridMultilevel"/>
    <w:tmpl w:val="58148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A8356B"/>
    <w:multiLevelType w:val="multilevel"/>
    <w:tmpl w:val="ED603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6F5753F"/>
    <w:multiLevelType w:val="multilevel"/>
    <w:tmpl w:val="A25A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3D209A"/>
    <w:multiLevelType w:val="multilevel"/>
    <w:tmpl w:val="F6129B20"/>
    <w:lvl w:ilvl="0">
      <w:start w:val="1"/>
      <w:numFmt w:val="bullet"/>
      <w:lvlText w:val="o"/>
      <w:lvlJc w:val="left"/>
      <w:pPr>
        <w:tabs>
          <w:tab w:val="num" w:pos="0"/>
        </w:tabs>
        <w:ind w:left="0" w:hanging="360"/>
      </w:pPr>
      <w:rPr>
        <w:rFonts w:ascii="Courier New" w:hAnsi="Courier New"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o"/>
      <w:lvlJc w:val="left"/>
      <w:pPr>
        <w:tabs>
          <w:tab w:val="num" w:pos="1440"/>
        </w:tabs>
        <w:ind w:left="1440" w:hanging="360"/>
      </w:pPr>
      <w:rPr>
        <w:rFonts w:ascii="Courier New" w:hAnsi="Courier New" w:hint="default"/>
        <w:sz w:val="20"/>
      </w:rPr>
    </w:lvl>
    <w:lvl w:ilvl="3" w:tentative="1">
      <w:start w:val="1"/>
      <w:numFmt w:val="bullet"/>
      <w:lvlText w:val="o"/>
      <w:lvlJc w:val="left"/>
      <w:pPr>
        <w:tabs>
          <w:tab w:val="num" w:pos="2160"/>
        </w:tabs>
        <w:ind w:left="2160" w:hanging="360"/>
      </w:pPr>
      <w:rPr>
        <w:rFonts w:ascii="Courier New" w:hAnsi="Courier New" w:hint="default"/>
        <w:sz w:val="20"/>
      </w:rPr>
    </w:lvl>
    <w:lvl w:ilvl="4" w:tentative="1">
      <w:start w:val="1"/>
      <w:numFmt w:val="bullet"/>
      <w:lvlText w:val="o"/>
      <w:lvlJc w:val="left"/>
      <w:pPr>
        <w:tabs>
          <w:tab w:val="num" w:pos="2880"/>
        </w:tabs>
        <w:ind w:left="2880" w:hanging="360"/>
      </w:pPr>
      <w:rPr>
        <w:rFonts w:ascii="Courier New" w:hAnsi="Courier New" w:hint="default"/>
        <w:sz w:val="20"/>
      </w:rPr>
    </w:lvl>
    <w:lvl w:ilvl="5" w:tentative="1">
      <w:start w:val="1"/>
      <w:numFmt w:val="bullet"/>
      <w:lvlText w:val="o"/>
      <w:lvlJc w:val="left"/>
      <w:pPr>
        <w:tabs>
          <w:tab w:val="num" w:pos="3600"/>
        </w:tabs>
        <w:ind w:left="3600" w:hanging="360"/>
      </w:pPr>
      <w:rPr>
        <w:rFonts w:ascii="Courier New" w:hAnsi="Courier New" w:hint="default"/>
        <w:sz w:val="20"/>
      </w:rPr>
    </w:lvl>
    <w:lvl w:ilvl="6" w:tentative="1">
      <w:start w:val="1"/>
      <w:numFmt w:val="bullet"/>
      <w:lvlText w:val="o"/>
      <w:lvlJc w:val="left"/>
      <w:pPr>
        <w:tabs>
          <w:tab w:val="num" w:pos="4320"/>
        </w:tabs>
        <w:ind w:left="4320" w:hanging="360"/>
      </w:pPr>
      <w:rPr>
        <w:rFonts w:ascii="Courier New" w:hAnsi="Courier New" w:hint="default"/>
        <w:sz w:val="20"/>
      </w:rPr>
    </w:lvl>
    <w:lvl w:ilvl="7" w:tentative="1">
      <w:start w:val="1"/>
      <w:numFmt w:val="bullet"/>
      <w:lvlText w:val="o"/>
      <w:lvlJc w:val="left"/>
      <w:pPr>
        <w:tabs>
          <w:tab w:val="num" w:pos="5040"/>
        </w:tabs>
        <w:ind w:left="5040" w:hanging="360"/>
      </w:pPr>
      <w:rPr>
        <w:rFonts w:ascii="Courier New" w:hAnsi="Courier New" w:hint="default"/>
        <w:sz w:val="20"/>
      </w:rPr>
    </w:lvl>
    <w:lvl w:ilvl="8" w:tentative="1">
      <w:start w:val="1"/>
      <w:numFmt w:val="bullet"/>
      <w:lvlText w:val="o"/>
      <w:lvlJc w:val="left"/>
      <w:pPr>
        <w:tabs>
          <w:tab w:val="num" w:pos="5760"/>
        </w:tabs>
        <w:ind w:left="5760" w:hanging="360"/>
      </w:pPr>
      <w:rPr>
        <w:rFonts w:ascii="Courier New" w:hAnsi="Courier New" w:hint="default"/>
        <w:sz w:val="20"/>
      </w:rPr>
    </w:lvl>
  </w:abstractNum>
  <w:abstractNum w:abstractNumId="15" w15:restartNumberingAfterBreak="0">
    <w:nsid w:val="495A49AC"/>
    <w:multiLevelType w:val="multilevel"/>
    <w:tmpl w:val="FCF6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11E2821"/>
    <w:multiLevelType w:val="multilevel"/>
    <w:tmpl w:val="7144C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5195E9C"/>
    <w:multiLevelType w:val="multilevel"/>
    <w:tmpl w:val="863C1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6A41452"/>
    <w:multiLevelType w:val="hybridMultilevel"/>
    <w:tmpl w:val="9EAA7904"/>
    <w:lvl w:ilvl="0" w:tplc="283C0B86">
      <w:start w:val="1"/>
      <w:numFmt w:val="upperLetter"/>
      <w:lvlText w:val="%1."/>
      <w:lvlJc w:val="left"/>
      <w:pPr>
        <w:ind w:left="720" w:hanging="360"/>
      </w:pPr>
    </w:lvl>
    <w:lvl w:ilvl="1" w:tplc="6E0421E0">
      <w:start w:val="1"/>
      <w:numFmt w:val="lowerLetter"/>
      <w:lvlText w:val="%2."/>
      <w:lvlJc w:val="left"/>
      <w:pPr>
        <w:ind w:left="1440" w:hanging="360"/>
      </w:pPr>
    </w:lvl>
    <w:lvl w:ilvl="2" w:tplc="FD9AB89C">
      <w:start w:val="1"/>
      <w:numFmt w:val="lowerRoman"/>
      <w:lvlText w:val="%3."/>
      <w:lvlJc w:val="right"/>
      <w:pPr>
        <w:ind w:left="2160" w:hanging="180"/>
      </w:pPr>
    </w:lvl>
    <w:lvl w:ilvl="3" w:tplc="CF1607FE">
      <w:start w:val="1"/>
      <w:numFmt w:val="decimal"/>
      <w:lvlText w:val="%4."/>
      <w:lvlJc w:val="left"/>
      <w:pPr>
        <w:ind w:left="2880" w:hanging="360"/>
      </w:pPr>
    </w:lvl>
    <w:lvl w:ilvl="4" w:tplc="F22E8844">
      <w:start w:val="1"/>
      <w:numFmt w:val="lowerLetter"/>
      <w:lvlText w:val="%5."/>
      <w:lvlJc w:val="left"/>
      <w:pPr>
        <w:ind w:left="3600" w:hanging="360"/>
      </w:pPr>
    </w:lvl>
    <w:lvl w:ilvl="5" w:tplc="049C522E">
      <w:start w:val="1"/>
      <w:numFmt w:val="lowerRoman"/>
      <w:lvlText w:val="%6."/>
      <w:lvlJc w:val="right"/>
      <w:pPr>
        <w:ind w:left="4320" w:hanging="180"/>
      </w:pPr>
    </w:lvl>
    <w:lvl w:ilvl="6" w:tplc="376A4FA2">
      <w:start w:val="1"/>
      <w:numFmt w:val="decimal"/>
      <w:lvlText w:val="%7."/>
      <w:lvlJc w:val="left"/>
      <w:pPr>
        <w:ind w:left="5040" w:hanging="360"/>
      </w:pPr>
    </w:lvl>
    <w:lvl w:ilvl="7" w:tplc="887A23C0">
      <w:start w:val="1"/>
      <w:numFmt w:val="lowerLetter"/>
      <w:lvlText w:val="%8."/>
      <w:lvlJc w:val="left"/>
      <w:pPr>
        <w:ind w:left="5760" w:hanging="360"/>
      </w:pPr>
    </w:lvl>
    <w:lvl w:ilvl="8" w:tplc="E1481D8C">
      <w:start w:val="1"/>
      <w:numFmt w:val="lowerRoman"/>
      <w:lvlText w:val="%9."/>
      <w:lvlJc w:val="right"/>
      <w:pPr>
        <w:ind w:left="6480" w:hanging="180"/>
      </w:pPr>
    </w:lvl>
  </w:abstractNum>
  <w:abstractNum w:abstractNumId="19" w15:restartNumberingAfterBreak="0">
    <w:nsid w:val="586A332F"/>
    <w:multiLevelType w:val="multilevel"/>
    <w:tmpl w:val="812C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A257D68"/>
    <w:multiLevelType w:val="multilevel"/>
    <w:tmpl w:val="9A4AB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6EB2391"/>
    <w:multiLevelType w:val="multilevel"/>
    <w:tmpl w:val="53B0D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7E76629"/>
    <w:multiLevelType w:val="multilevel"/>
    <w:tmpl w:val="0FB63D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C55350"/>
    <w:multiLevelType w:val="multilevel"/>
    <w:tmpl w:val="BCC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F63793B"/>
    <w:multiLevelType w:val="hybridMultilevel"/>
    <w:tmpl w:val="5DB42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A67503"/>
    <w:multiLevelType w:val="multilevel"/>
    <w:tmpl w:val="8CB0A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0B51C3A"/>
    <w:multiLevelType w:val="multilevel"/>
    <w:tmpl w:val="0A06C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4CC0D9A"/>
    <w:multiLevelType w:val="multilevel"/>
    <w:tmpl w:val="DD605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9615363"/>
    <w:multiLevelType w:val="multilevel"/>
    <w:tmpl w:val="6F92B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B6950D0"/>
    <w:multiLevelType w:val="multilevel"/>
    <w:tmpl w:val="E9C2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C72050C"/>
    <w:multiLevelType w:val="multilevel"/>
    <w:tmpl w:val="8280E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EFB3687"/>
    <w:multiLevelType w:val="multilevel"/>
    <w:tmpl w:val="34AC1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F4A1945"/>
    <w:multiLevelType w:val="hybridMultilevel"/>
    <w:tmpl w:val="3EBC252C"/>
    <w:lvl w:ilvl="0" w:tplc="948896E4">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2984646">
    <w:abstractNumId w:val="7"/>
  </w:num>
  <w:num w:numId="2" w16cid:durableId="1890259718">
    <w:abstractNumId w:val="26"/>
  </w:num>
  <w:num w:numId="3" w16cid:durableId="1328095540">
    <w:abstractNumId w:val="16"/>
  </w:num>
  <w:num w:numId="4" w16cid:durableId="1578125996">
    <w:abstractNumId w:val="10"/>
  </w:num>
  <w:num w:numId="5" w16cid:durableId="2029912670">
    <w:abstractNumId w:val="15"/>
  </w:num>
  <w:num w:numId="6" w16cid:durableId="1171945140">
    <w:abstractNumId w:val="21"/>
  </w:num>
  <w:num w:numId="7" w16cid:durableId="2027710471">
    <w:abstractNumId w:val="5"/>
  </w:num>
  <w:num w:numId="8" w16cid:durableId="685404277">
    <w:abstractNumId w:val="13"/>
  </w:num>
  <w:num w:numId="9" w16cid:durableId="1889611865">
    <w:abstractNumId w:val="6"/>
  </w:num>
  <w:num w:numId="10" w16cid:durableId="698436450">
    <w:abstractNumId w:val="31"/>
  </w:num>
  <w:num w:numId="11" w16cid:durableId="773940551">
    <w:abstractNumId w:val="30"/>
  </w:num>
  <w:num w:numId="12" w16cid:durableId="1728257815">
    <w:abstractNumId w:val="20"/>
  </w:num>
  <w:num w:numId="13" w16cid:durableId="1077676401">
    <w:abstractNumId w:val="23"/>
  </w:num>
  <w:num w:numId="14" w16cid:durableId="296839465">
    <w:abstractNumId w:val="29"/>
  </w:num>
  <w:num w:numId="15" w16cid:durableId="2090497097">
    <w:abstractNumId w:val="14"/>
  </w:num>
  <w:num w:numId="16" w16cid:durableId="41754316">
    <w:abstractNumId w:val="0"/>
  </w:num>
  <w:num w:numId="17" w16cid:durableId="1631204234">
    <w:abstractNumId w:val="8"/>
  </w:num>
  <w:num w:numId="18" w16cid:durableId="1927617210">
    <w:abstractNumId w:val="22"/>
  </w:num>
  <w:num w:numId="19" w16cid:durableId="1322464356">
    <w:abstractNumId w:val="12"/>
  </w:num>
  <w:num w:numId="20" w16cid:durableId="1416589234">
    <w:abstractNumId w:val="3"/>
  </w:num>
  <w:num w:numId="21" w16cid:durableId="1972438613">
    <w:abstractNumId w:val="1"/>
  </w:num>
  <w:num w:numId="22" w16cid:durableId="1202591781">
    <w:abstractNumId w:val="4"/>
  </w:num>
  <w:num w:numId="23" w16cid:durableId="404954979">
    <w:abstractNumId w:val="17"/>
  </w:num>
  <w:num w:numId="24" w16cid:durableId="1999385170">
    <w:abstractNumId w:val="25"/>
  </w:num>
  <w:num w:numId="25" w16cid:durableId="1539202889">
    <w:abstractNumId w:val="9"/>
  </w:num>
  <w:num w:numId="26" w16cid:durableId="1663968943">
    <w:abstractNumId w:val="28"/>
  </w:num>
  <w:num w:numId="27" w16cid:durableId="1798376707">
    <w:abstractNumId w:val="27"/>
  </w:num>
  <w:num w:numId="28" w16cid:durableId="297221666">
    <w:abstractNumId w:val="19"/>
  </w:num>
  <w:num w:numId="29" w16cid:durableId="1002471221">
    <w:abstractNumId w:val="18"/>
  </w:num>
  <w:num w:numId="30" w16cid:durableId="951090858">
    <w:abstractNumId w:val="2"/>
  </w:num>
  <w:num w:numId="31" w16cid:durableId="375084370">
    <w:abstractNumId w:val="11"/>
  </w:num>
  <w:num w:numId="32" w16cid:durableId="812530096">
    <w:abstractNumId w:val="24"/>
  </w:num>
  <w:num w:numId="33" w16cid:durableId="1225214161">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nhart, Katheryn">
    <w15:presenceInfo w15:providerId="AD" w15:userId="S::Barnhart.Katheryn@epa.gov::af8985ff-90b8-485b-b2e2-159bd9affa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CE5"/>
    <w:rsid w:val="000B072E"/>
    <w:rsid w:val="000B2EE4"/>
    <w:rsid w:val="000B482F"/>
    <w:rsid w:val="001044FE"/>
    <w:rsid w:val="00145FFA"/>
    <w:rsid w:val="0016510D"/>
    <w:rsid w:val="00165FE7"/>
    <w:rsid w:val="001A5D89"/>
    <w:rsid w:val="001A6374"/>
    <w:rsid w:val="001E6C6F"/>
    <w:rsid w:val="002879CD"/>
    <w:rsid w:val="002974CB"/>
    <w:rsid w:val="002A6204"/>
    <w:rsid w:val="002B5DDC"/>
    <w:rsid w:val="002D44FE"/>
    <w:rsid w:val="002E75DA"/>
    <w:rsid w:val="003A28FF"/>
    <w:rsid w:val="003A318C"/>
    <w:rsid w:val="003A5A96"/>
    <w:rsid w:val="003B240E"/>
    <w:rsid w:val="00460124"/>
    <w:rsid w:val="00477990"/>
    <w:rsid w:val="0053773C"/>
    <w:rsid w:val="005633C8"/>
    <w:rsid w:val="005743C2"/>
    <w:rsid w:val="005904D1"/>
    <w:rsid w:val="005E7420"/>
    <w:rsid w:val="005F214D"/>
    <w:rsid w:val="00623CE5"/>
    <w:rsid w:val="006A0D64"/>
    <w:rsid w:val="006B7C4C"/>
    <w:rsid w:val="006F6809"/>
    <w:rsid w:val="00713104"/>
    <w:rsid w:val="00730767"/>
    <w:rsid w:val="007454A5"/>
    <w:rsid w:val="00751D20"/>
    <w:rsid w:val="007563DB"/>
    <w:rsid w:val="00791B24"/>
    <w:rsid w:val="007B71B9"/>
    <w:rsid w:val="007C2527"/>
    <w:rsid w:val="007C3DBF"/>
    <w:rsid w:val="007E2D79"/>
    <w:rsid w:val="00835697"/>
    <w:rsid w:val="00860BD3"/>
    <w:rsid w:val="00866C68"/>
    <w:rsid w:val="00891534"/>
    <w:rsid w:val="008A5135"/>
    <w:rsid w:val="008C4180"/>
    <w:rsid w:val="008E2E7B"/>
    <w:rsid w:val="0095090A"/>
    <w:rsid w:val="009662B9"/>
    <w:rsid w:val="00967E0A"/>
    <w:rsid w:val="009A5C17"/>
    <w:rsid w:val="009B44CE"/>
    <w:rsid w:val="009C0AF2"/>
    <w:rsid w:val="009C5EFC"/>
    <w:rsid w:val="009E5E30"/>
    <w:rsid w:val="009E6944"/>
    <w:rsid w:val="00A03B68"/>
    <w:rsid w:val="00A5340A"/>
    <w:rsid w:val="00A877A2"/>
    <w:rsid w:val="00A947A9"/>
    <w:rsid w:val="00AD16D8"/>
    <w:rsid w:val="00AE2C83"/>
    <w:rsid w:val="00AE69FD"/>
    <w:rsid w:val="00B1791B"/>
    <w:rsid w:val="00B41627"/>
    <w:rsid w:val="00BC46EF"/>
    <w:rsid w:val="00BD000A"/>
    <w:rsid w:val="00BE660A"/>
    <w:rsid w:val="00C179FE"/>
    <w:rsid w:val="00C5240A"/>
    <w:rsid w:val="00C80779"/>
    <w:rsid w:val="00CB3E2C"/>
    <w:rsid w:val="00CD5CB3"/>
    <w:rsid w:val="00D30B31"/>
    <w:rsid w:val="00D50A0E"/>
    <w:rsid w:val="00D5539C"/>
    <w:rsid w:val="00DB5AC8"/>
    <w:rsid w:val="00DD7A7D"/>
    <w:rsid w:val="00DF13F8"/>
    <w:rsid w:val="00E020CC"/>
    <w:rsid w:val="00E15A46"/>
    <w:rsid w:val="00E5147C"/>
    <w:rsid w:val="00EE2F67"/>
    <w:rsid w:val="00EF6970"/>
    <w:rsid w:val="00F10F06"/>
    <w:rsid w:val="00F12527"/>
    <w:rsid w:val="00F27577"/>
    <w:rsid w:val="00FB5D75"/>
    <w:rsid w:val="00FC0195"/>
    <w:rsid w:val="00FE14EC"/>
    <w:rsid w:val="00FE46EE"/>
    <w:rsid w:val="00FF2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2953"/>
  <w15:chartTrackingRefBased/>
  <w15:docId w15:val="{F0655848-35DE-4DF6-A6D3-7010F2F37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7E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67E0A"/>
    <w:rPr>
      <w:sz w:val="16"/>
      <w:szCs w:val="16"/>
    </w:rPr>
  </w:style>
  <w:style w:type="paragraph" w:styleId="CommentText">
    <w:name w:val="annotation text"/>
    <w:basedOn w:val="Normal"/>
    <w:link w:val="CommentTextChar"/>
    <w:uiPriority w:val="99"/>
    <w:unhideWhenUsed/>
    <w:rsid w:val="00967E0A"/>
    <w:pPr>
      <w:spacing w:line="240" w:lineRule="auto"/>
    </w:pPr>
    <w:rPr>
      <w:sz w:val="20"/>
      <w:szCs w:val="20"/>
    </w:rPr>
  </w:style>
  <w:style w:type="character" w:customStyle="1" w:styleId="CommentTextChar">
    <w:name w:val="Comment Text Char"/>
    <w:basedOn w:val="DefaultParagraphFont"/>
    <w:link w:val="CommentText"/>
    <w:uiPriority w:val="99"/>
    <w:rsid w:val="00967E0A"/>
    <w:rPr>
      <w:sz w:val="20"/>
      <w:szCs w:val="20"/>
    </w:rPr>
  </w:style>
  <w:style w:type="paragraph" w:styleId="CommentSubject">
    <w:name w:val="annotation subject"/>
    <w:basedOn w:val="CommentText"/>
    <w:next w:val="CommentText"/>
    <w:link w:val="CommentSubjectChar"/>
    <w:uiPriority w:val="99"/>
    <w:semiHidden/>
    <w:unhideWhenUsed/>
    <w:rsid w:val="00967E0A"/>
    <w:rPr>
      <w:b/>
      <w:bCs/>
    </w:rPr>
  </w:style>
  <w:style w:type="character" w:customStyle="1" w:styleId="CommentSubjectChar">
    <w:name w:val="Comment Subject Char"/>
    <w:basedOn w:val="CommentTextChar"/>
    <w:link w:val="CommentSubject"/>
    <w:uiPriority w:val="99"/>
    <w:semiHidden/>
    <w:rsid w:val="00967E0A"/>
    <w:rPr>
      <w:b/>
      <w:bCs/>
      <w:sz w:val="20"/>
      <w:szCs w:val="20"/>
    </w:rPr>
  </w:style>
  <w:style w:type="paragraph" w:styleId="BalloonText">
    <w:name w:val="Balloon Text"/>
    <w:basedOn w:val="Normal"/>
    <w:link w:val="BalloonTextChar"/>
    <w:uiPriority w:val="99"/>
    <w:semiHidden/>
    <w:unhideWhenUsed/>
    <w:rsid w:val="00967E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E0A"/>
    <w:rPr>
      <w:rFonts w:ascii="Segoe UI" w:hAnsi="Segoe UI" w:cs="Segoe UI"/>
      <w:sz w:val="18"/>
      <w:szCs w:val="18"/>
    </w:rPr>
  </w:style>
  <w:style w:type="character" w:customStyle="1" w:styleId="Heading1Char">
    <w:name w:val="Heading 1 Char"/>
    <w:basedOn w:val="DefaultParagraphFont"/>
    <w:link w:val="Heading1"/>
    <w:uiPriority w:val="9"/>
    <w:rsid w:val="00967E0A"/>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967E0A"/>
    <w:pPr>
      <w:ind w:left="720"/>
      <w:contextualSpacing/>
    </w:pPr>
  </w:style>
  <w:style w:type="character" w:styleId="Hyperlink">
    <w:name w:val="Hyperlink"/>
    <w:basedOn w:val="DefaultParagraphFont"/>
    <w:uiPriority w:val="99"/>
    <w:unhideWhenUsed/>
    <w:rsid w:val="00AE2C83"/>
    <w:rPr>
      <w:color w:val="0563C1" w:themeColor="hyperlink"/>
      <w:u w:val="single"/>
    </w:rPr>
  </w:style>
  <w:style w:type="character" w:styleId="UnresolvedMention">
    <w:name w:val="Unresolved Mention"/>
    <w:basedOn w:val="DefaultParagraphFont"/>
    <w:uiPriority w:val="99"/>
    <w:semiHidden/>
    <w:unhideWhenUsed/>
    <w:rsid w:val="00AE2C83"/>
    <w:rPr>
      <w:color w:val="605E5C"/>
      <w:shd w:val="clear" w:color="auto" w:fill="E1DFDD"/>
    </w:rPr>
  </w:style>
  <w:style w:type="character" w:styleId="FollowedHyperlink">
    <w:name w:val="FollowedHyperlink"/>
    <w:basedOn w:val="DefaultParagraphFont"/>
    <w:uiPriority w:val="99"/>
    <w:semiHidden/>
    <w:unhideWhenUsed/>
    <w:rsid w:val="00AE2C83"/>
    <w:rPr>
      <w:color w:val="954F72" w:themeColor="followedHyperlink"/>
      <w:u w:val="single"/>
    </w:rPr>
  </w:style>
  <w:style w:type="table" w:styleId="TableGrid">
    <w:name w:val="Table Grid"/>
    <w:basedOn w:val="TableNormal"/>
    <w:uiPriority w:val="39"/>
    <w:rsid w:val="007C3D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B5DDC"/>
    <w:pPr>
      <w:spacing w:after="0" w:line="240" w:lineRule="auto"/>
    </w:pPr>
  </w:style>
  <w:style w:type="paragraph" w:styleId="Header">
    <w:name w:val="header"/>
    <w:basedOn w:val="Normal"/>
    <w:link w:val="HeaderChar"/>
    <w:uiPriority w:val="99"/>
    <w:unhideWhenUsed/>
    <w:rsid w:val="00B179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791B"/>
  </w:style>
  <w:style w:type="paragraph" w:styleId="Footer">
    <w:name w:val="footer"/>
    <w:basedOn w:val="Normal"/>
    <w:link w:val="FooterChar"/>
    <w:uiPriority w:val="99"/>
    <w:unhideWhenUsed/>
    <w:rsid w:val="00B179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7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66848">
      <w:bodyDiv w:val="1"/>
      <w:marLeft w:val="0"/>
      <w:marRight w:val="0"/>
      <w:marTop w:val="0"/>
      <w:marBottom w:val="0"/>
      <w:divBdr>
        <w:top w:val="none" w:sz="0" w:space="0" w:color="auto"/>
        <w:left w:val="none" w:sz="0" w:space="0" w:color="auto"/>
        <w:bottom w:val="none" w:sz="0" w:space="0" w:color="auto"/>
        <w:right w:val="none" w:sz="0" w:space="0" w:color="auto"/>
      </w:divBdr>
    </w:div>
    <w:div w:id="1890530019">
      <w:bodyDiv w:val="1"/>
      <w:marLeft w:val="0"/>
      <w:marRight w:val="0"/>
      <w:marTop w:val="0"/>
      <w:marBottom w:val="0"/>
      <w:divBdr>
        <w:top w:val="none" w:sz="0" w:space="0" w:color="auto"/>
        <w:left w:val="none" w:sz="0" w:space="0" w:color="auto"/>
        <w:bottom w:val="none" w:sz="0" w:space="0" w:color="auto"/>
        <w:right w:val="none" w:sz="0" w:space="0" w:color="auto"/>
      </w:divBdr>
      <w:divsChild>
        <w:div w:id="1268385334">
          <w:marLeft w:val="0"/>
          <w:marRight w:val="0"/>
          <w:marTop w:val="0"/>
          <w:marBottom w:val="0"/>
          <w:divBdr>
            <w:top w:val="none" w:sz="0" w:space="0" w:color="auto"/>
            <w:left w:val="none" w:sz="0" w:space="0" w:color="auto"/>
            <w:bottom w:val="none" w:sz="0" w:space="0" w:color="auto"/>
            <w:right w:val="none" w:sz="0" w:space="0" w:color="auto"/>
          </w:divBdr>
        </w:div>
        <w:div w:id="1287008163">
          <w:marLeft w:val="0"/>
          <w:marRight w:val="0"/>
          <w:marTop w:val="0"/>
          <w:marBottom w:val="0"/>
          <w:divBdr>
            <w:top w:val="none" w:sz="0" w:space="0" w:color="auto"/>
            <w:left w:val="none" w:sz="0" w:space="0" w:color="auto"/>
            <w:bottom w:val="none" w:sz="0" w:space="0" w:color="auto"/>
            <w:right w:val="none" w:sz="0" w:space="0" w:color="auto"/>
          </w:divBdr>
        </w:div>
        <w:div w:id="668026259">
          <w:marLeft w:val="0"/>
          <w:marRight w:val="0"/>
          <w:marTop w:val="0"/>
          <w:marBottom w:val="0"/>
          <w:divBdr>
            <w:top w:val="none" w:sz="0" w:space="0" w:color="auto"/>
            <w:left w:val="none" w:sz="0" w:space="0" w:color="auto"/>
            <w:bottom w:val="none" w:sz="0" w:space="0" w:color="auto"/>
            <w:right w:val="none" w:sz="0" w:space="0" w:color="auto"/>
          </w:divBdr>
        </w:div>
        <w:div w:id="582298313">
          <w:marLeft w:val="0"/>
          <w:marRight w:val="0"/>
          <w:marTop w:val="0"/>
          <w:marBottom w:val="0"/>
          <w:divBdr>
            <w:top w:val="none" w:sz="0" w:space="0" w:color="auto"/>
            <w:left w:val="none" w:sz="0" w:space="0" w:color="auto"/>
            <w:bottom w:val="none" w:sz="0" w:space="0" w:color="auto"/>
            <w:right w:val="none" w:sz="0" w:space="0" w:color="auto"/>
          </w:divBdr>
        </w:div>
        <w:div w:id="1657371980">
          <w:marLeft w:val="0"/>
          <w:marRight w:val="0"/>
          <w:marTop w:val="0"/>
          <w:marBottom w:val="0"/>
          <w:divBdr>
            <w:top w:val="none" w:sz="0" w:space="0" w:color="auto"/>
            <w:left w:val="none" w:sz="0" w:space="0" w:color="auto"/>
            <w:bottom w:val="none" w:sz="0" w:space="0" w:color="auto"/>
            <w:right w:val="none" w:sz="0" w:space="0" w:color="auto"/>
          </w:divBdr>
        </w:div>
        <w:div w:id="739986261">
          <w:marLeft w:val="0"/>
          <w:marRight w:val="0"/>
          <w:marTop w:val="0"/>
          <w:marBottom w:val="0"/>
          <w:divBdr>
            <w:top w:val="none" w:sz="0" w:space="0" w:color="auto"/>
            <w:left w:val="none" w:sz="0" w:space="0" w:color="auto"/>
            <w:bottom w:val="none" w:sz="0" w:space="0" w:color="auto"/>
            <w:right w:val="none" w:sz="0" w:space="0" w:color="auto"/>
          </w:divBdr>
          <w:divsChild>
            <w:div w:id="915477570">
              <w:marLeft w:val="-75"/>
              <w:marRight w:val="0"/>
              <w:marTop w:val="30"/>
              <w:marBottom w:val="30"/>
              <w:divBdr>
                <w:top w:val="none" w:sz="0" w:space="0" w:color="auto"/>
                <w:left w:val="none" w:sz="0" w:space="0" w:color="auto"/>
                <w:bottom w:val="none" w:sz="0" w:space="0" w:color="auto"/>
                <w:right w:val="none" w:sz="0" w:space="0" w:color="auto"/>
              </w:divBdr>
              <w:divsChild>
                <w:div w:id="1392922401">
                  <w:marLeft w:val="0"/>
                  <w:marRight w:val="0"/>
                  <w:marTop w:val="0"/>
                  <w:marBottom w:val="0"/>
                  <w:divBdr>
                    <w:top w:val="none" w:sz="0" w:space="0" w:color="auto"/>
                    <w:left w:val="none" w:sz="0" w:space="0" w:color="auto"/>
                    <w:bottom w:val="none" w:sz="0" w:space="0" w:color="auto"/>
                    <w:right w:val="none" w:sz="0" w:space="0" w:color="auto"/>
                  </w:divBdr>
                  <w:divsChild>
                    <w:div w:id="1900435050">
                      <w:marLeft w:val="0"/>
                      <w:marRight w:val="0"/>
                      <w:marTop w:val="0"/>
                      <w:marBottom w:val="0"/>
                      <w:divBdr>
                        <w:top w:val="none" w:sz="0" w:space="0" w:color="auto"/>
                        <w:left w:val="none" w:sz="0" w:space="0" w:color="auto"/>
                        <w:bottom w:val="none" w:sz="0" w:space="0" w:color="auto"/>
                        <w:right w:val="none" w:sz="0" w:space="0" w:color="auto"/>
                      </w:divBdr>
                    </w:div>
                  </w:divsChild>
                </w:div>
                <w:div w:id="358315791">
                  <w:marLeft w:val="0"/>
                  <w:marRight w:val="0"/>
                  <w:marTop w:val="0"/>
                  <w:marBottom w:val="0"/>
                  <w:divBdr>
                    <w:top w:val="none" w:sz="0" w:space="0" w:color="auto"/>
                    <w:left w:val="none" w:sz="0" w:space="0" w:color="auto"/>
                    <w:bottom w:val="none" w:sz="0" w:space="0" w:color="auto"/>
                    <w:right w:val="none" w:sz="0" w:space="0" w:color="auto"/>
                  </w:divBdr>
                  <w:divsChild>
                    <w:div w:id="1273199368">
                      <w:marLeft w:val="0"/>
                      <w:marRight w:val="0"/>
                      <w:marTop w:val="0"/>
                      <w:marBottom w:val="0"/>
                      <w:divBdr>
                        <w:top w:val="none" w:sz="0" w:space="0" w:color="auto"/>
                        <w:left w:val="none" w:sz="0" w:space="0" w:color="auto"/>
                        <w:bottom w:val="none" w:sz="0" w:space="0" w:color="auto"/>
                        <w:right w:val="none" w:sz="0" w:space="0" w:color="auto"/>
                      </w:divBdr>
                    </w:div>
                  </w:divsChild>
                </w:div>
                <w:div w:id="1753744012">
                  <w:marLeft w:val="0"/>
                  <w:marRight w:val="0"/>
                  <w:marTop w:val="0"/>
                  <w:marBottom w:val="0"/>
                  <w:divBdr>
                    <w:top w:val="none" w:sz="0" w:space="0" w:color="auto"/>
                    <w:left w:val="none" w:sz="0" w:space="0" w:color="auto"/>
                    <w:bottom w:val="none" w:sz="0" w:space="0" w:color="auto"/>
                    <w:right w:val="none" w:sz="0" w:space="0" w:color="auto"/>
                  </w:divBdr>
                  <w:divsChild>
                    <w:div w:id="340670764">
                      <w:marLeft w:val="0"/>
                      <w:marRight w:val="0"/>
                      <w:marTop w:val="0"/>
                      <w:marBottom w:val="0"/>
                      <w:divBdr>
                        <w:top w:val="none" w:sz="0" w:space="0" w:color="auto"/>
                        <w:left w:val="none" w:sz="0" w:space="0" w:color="auto"/>
                        <w:bottom w:val="none" w:sz="0" w:space="0" w:color="auto"/>
                        <w:right w:val="none" w:sz="0" w:space="0" w:color="auto"/>
                      </w:divBdr>
                    </w:div>
                  </w:divsChild>
                </w:div>
                <w:div w:id="1815833763">
                  <w:marLeft w:val="0"/>
                  <w:marRight w:val="0"/>
                  <w:marTop w:val="0"/>
                  <w:marBottom w:val="0"/>
                  <w:divBdr>
                    <w:top w:val="none" w:sz="0" w:space="0" w:color="auto"/>
                    <w:left w:val="none" w:sz="0" w:space="0" w:color="auto"/>
                    <w:bottom w:val="none" w:sz="0" w:space="0" w:color="auto"/>
                    <w:right w:val="none" w:sz="0" w:space="0" w:color="auto"/>
                  </w:divBdr>
                  <w:divsChild>
                    <w:div w:id="853497194">
                      <w:marLeft w:val="0"/>
                      <w:marRight w:val="0"/>
                      <w:marTop w:val="0"/>
                      <w:marBottom w:val="0"/>
                      <w:divBdr>
                        <w:top w:val="none" w:sz="0" w:space="0" w:color="auto"/>
                        <w:left w:val="none" w:sz="0" w:space="0" w:color="auto"/>
                        <w:bottom w:val="none" w:sz="0" w:space="0" w:color="auto"/>
                        <w:right w:val="none" w:sz="0" w:space="0" w:color="auto"/>
                      </w:divBdr>
                    </w:div>
                  </w:divsChild>
                </w:div>
                <w:div w:id="866525119">
                  <w:marLeft w:val="0"/>
                  <w:marRight w:val="0"/>
                  <w:marTop w:val="0"/>
                  <w:marBottom w:val="0"/>
                  <w:divBdr>
                    <w:top w:val="none" w:sz="0" w:space="0" w:color="auto"/>
                    <w:left w:val="none" w:sz="0" w:space="0" w:color="auto"/>
                    <w:bottom w:val="none" w:sz="0" w:space="0" w:color="auto"/>
                    <w:right w:val="none" w:sz="0" w:space="0" w:color="auto"/>
                  </w:divBdr>
                  <w:divsChild>
                    <w:div w:id="1520394468">
                      <w:marLeft w:val="0"/>
                      <w:marRight w:val="0"/>
                      <w:marTop w:val="0"/>
                      <w:marBottom w:val="0"/>
                      <w:divBdr>
                        <w:top w:val="none" w:sz="0" w:space="0" w:color="auto"/>
                        <w:left w:val="none" w:sz="0" w:space="0" w:color="auto"/>
                        <w:bottom w:val="none" w:sz="0" w:space="0" w:color="auto"/>
                        <w:right w:val="none" w:sz="0" w:space="0" w:color="auto"/>
                      </w:divBdr>
                    </w:div>
                  </w:divsChild>
                </w:div>
                <w:div w:id="1766879876">
                  <w:marLeft w:val="0"/>
                  <w:marRight w:val="0"/>
                  <w:marTop w:val="0"/>
                  <w:marBottom w:val="0"/>
                  <w:divBdr>
                    <w:top w:val="none" w:sz="0" w:space="0" w:color="auto"/>
                    <w:left w:val="none" w:sz="0" w:space="0" w:color="auto"/>
                    <w:bottom w:val="none" w:sz="0" w:space="0" w:color="auto"/>
                    <w:right w:val="none" w:sz="0" w:space="0" w:color="auto"/>
                  </w:divBdr>
                  <w:divsChild>
                    <w:div w:id="1964189888">
                      <w:marLeft w:val="0"/>
                      <w:marRight w:val="0"/>
                      <w:marTop w:val="0"/>
                      <w:marBottom w:val="0"/>
                      <w:divBdr>
                        <w:top w:val="none" w:sz="0" w:space="0" w:color="auto"/>
                        <w:left w:val="none" w:sz="0" w:space="0" w:color="auto"/>
                        <w:bottom w:val="none" w:sz="0" w:space="0" w:color="auto"/>
                        <w:right w:val="none" w:sz="0" w:space="0" w:color="auto"/>
                      </w:divBdr>
                    </w:div>
                  </w:divsChild>
                </w:div>
                <w:div w:id="985744163">
                  <w:marLeft w:val="0"/>
                  <w:marRight w:val="0"/>
                  <w:marTop w:val="0"/>
                  <w:marBottom w:val="0"/>
                  <w:divBdr>
                    <w:top w:val="none" w:sz="0" w:space="0" w:color="auto"/>
                    <w:left w:val="none" w:sz="0" w:space="0" w:color="auto"/>
                    <w:bottom w:val="none" w:sz="0" w:space="0" w:color="auto"/>
                    <w:right w:val="none" w:sz="0" w:space="0" w:color="auto"/>
                  </w:divBdr>
                  <w:divsChild>
                    <w:div w:id="1359352738">
                      <w:marLeft w:val="0"/>
                      <w:marRight w:val="0"/>
                      <w:marTop w:val="0"/>
                      <w:marBottom w:val="0"/>
                      <w:divBdr>
                        <w:top w:val="none" w:sz="0" w:space="0" w:color="auto"/>
                        <w:left w:val="none" w:sz="0" w:space="0" w:color="auto"/>
                        <w:bottom w:val="none" w:sz="0" w:space="0" w:color="auto"/>
                        <w:right w:val="none" w:sz="0" w:space="0" w:color="auto"/>
                      </w:divBdr>
                    </w:div>
                  </w:divsChild>
                </w:div>
                <w:div w:id="1661734504">
                  <w:marLeft w:val="0"/>
                  <w:marRight w:val="0"/>
                  <w:marTop w:val="0"/>
                  <w:marBottom w:val="0"/>
                  <w:divBdr>
                    <w:top w:val="none" w:sz="0" w:space="0" w:color="auto"/>
                    <w:left w:val="none" w:sz="0" w:space="0" w:color="auto"/>
                    <w:bottom w:val="none" w:sz="0" w:space="0" w:color="auto"/>
                    <w:right w:val="none" w:sz="0" w:space="0" w:color="auto"/>
                  </w:divBdr>
                  <w:divsChild>
                    <w:div w:id="917590925">
                      <w:marLeft w:val="0"/>
                      <w:marRight w:val="0"/>
                      <w:marTop w:val="0"/>
                      <w:marBottom w:val="0"/>
                      <w:divBdr>
                        <w:top w:val="none" w:sz="0" w:space="0" w:color="auto"/>
                        <w:left w:val="none" w:sz="0" w:space="0" w:color="auto"/>
                        <w:bottom w:val="none" w:sz="0" w:space="0" w:color="auto"/>
                        <w:right w:val="none" w:sz="0" w:space="0" w:color="auto"/>
                      </w:divBdr>
                    </w:div>
                  </w:divsChild>
                </w:div>
                <w:div w:id="704717125">
                  <w:marLeft w:val="0"/>
                  <w:marRight w:val="0"/>
                  <w:marTop w:val="0"/>
                  <w:marBottom w:val="0"/>
                  <w:divBdr>
                    <w:top w:val="none" w:sz="0" w:space="0" w:color="auto"/>
                    <w:left w:val="none" w:sz="0" w:space="0" w:color="auto"/>
                    <w:bottom w:val="none" w:sz="0" w:space="0" w:color="auto"/>
                    <w:right w:val="none" w:sz="0" w:space="0" w:color="auto"/>
                  </w:divBdr>
                  <w:divsChild>
                    <w:div w:id="1147281892">
                      <w:marLeft w:val="0"/>
                      <w:marRight w:val="0"/>
                      <w:marTop w:val="0"/>
                      <w:marBottom w:val="0"/>
                      <w:divBdr>
                        <w:top w:val="none" w:sz="0" w:space="0" w:color="auto"/>
                        <w:left w:val="none" w:sz="0" w:space="0" w:color="auto"/>
                        <w:bottom w:val="none" w:sz="0" w:space="0" w:color="auto"/>
                        <w:right w:val="none" w:sz="0" w:space="0" w:color="auto"/>
                      </w:divBdr>
                    </w:div>
                  </w:divsChild>
                </w:div>
                <w:div w:id="735978244">
                  <w:marLeft w:val="0"/>
                  <w:marRight w:val="0"/>
                  <w:marTop w:val="0"/>
                  <w:marBottom w:val="0"/>
                  <w:divBdr>
                    <w:top w:val="none" w:sz="0" w:space="0" w:color="auto"/>
                    <w:left w:val="none" w:sz="0" w:space="0" w:color="auto"/>
                    <w:bottom w:val="none" w:sz="0" w:space="0" w:color="auto"/>
                    <w:right w:val="none" w:sz="0" w:space="0" w:color="auto"/>
                  </w:divBdr>
                  <w:divsChild>
                    <w:div w:id="1402676568">
                      <w:marLeft w:val="0"/>
                      <w:marRight w:val="0"/>
                      <w:marTop w:val="0"/>
                      <w:marBottom w:val="0"/>
                      <w:divBdr>
                        <w:top w:val="none" w:sz="0" w:space="0" w:color="auto"/>
                        <w:left w:val="none" w:sz="0" w:space="0" w:color="auto"/>
                        <w:bottom w:val="none" w:sz="0" w:space="0" w:color="auto"/>
                        <w:right w:val="none" w:sz="0" w:space="0" w:color="auto"/>
                      </w:divBdr>
                    </w:div>
                  </w:divsChild>
                </w:div>
                <w:div w:id="75323060">
                  <w:marLeft w:val="0"/>
                  <w:marRight w:val="0"/>
                  <w:marTop w:val="0"/>
                  <w:marBottom w:val="0"/>
                  <w:divBdr>
                    <w:top w:val="none" w:sz="0" w:space="0" w:color="auto"/>
                    <w:left w:val="none" w:sz="0" w:space="0" w:color="auto"/>
                    <w:bottom w:val="none" w:sz="0" w:space="0" w:color="auto"/>
                    <w:right w:val="none" w:sz="0" w:space="0" w:color="auto"/>
                  </w:divBdr>
                  <w:divsChild>
                    <w:div w:id="1381854813">
                      <w:marLeft w:val="0"/>
                      <w:marRight w:val="0"/>
                      <w:marTop w:val="0"/>
                      <w:marBottom w:val="0"/>
                      <w:divBdr>
                        <w:top w:val="none" w:sz="0" w:space="0" w:color="auto"/>
                        <w:left w:val="none" w:sz="0" w:space="0" w:color="auto"/>
                        <w:bottom w:val="none" w:sz="0" w:space="0" w:color="auto"/>
                        <w:right w:val="none" w:sz="0" w:space="0" w:color="auto"/>
                      </w:divBdr>
                    </w:div>
                  </w:divsChild>
                </w:div>
                <w:div w:id="1289817054">
                  <w:marLeft w:val="0"/>
                  <w:marRight w:val="0"/>
                  <w:marTop w:val="0"/>
                  <w:marBottom w:val="0"/>
                  <w:divBdr>
                    <w:top w:val="none" w:sz="0" w:space="0" w:color="auto"/>
                    <w:left w:val="none" w:sz="0" w:space="0" w:color="auto"/>
                    <w:bottom w:val="none" w:sz="0" w:space="0" w:color="auto"/>
                    <w:right w:val="none" w:sz="0" w:space="0" w:color="auto"/>
                  </w:divBdr>
                  <w:divsChild>
                    <w:div w:id="1467699091">
                      <w:marLeft w:val="0"/>
                      <w:marRight w:val="0"/>
                      <w:marTop w:val="0"/>
                      <w:marBottom w:val="0"/>
                      <w:divBdr>
                        <w:top w:val="none" w:sz="0" w:space="0" w:color="auto"/>
                        <w:left w:val="none" w:sz="0" w:space="0" w:color="auto"/>
                        <w:bottom w:val="none" w:sz="0" w:space="0" w:color="auto"/>
                        <w:right w:val="none" w:sz="0" w:space="0" w:color="auto"/>
                      </w:divBdr>
                    </w:div>
                  </w:divsChild>
                </w:div>
                <w:div w:id="101724430">
                  <w:marLeft w:val="0"/>
                  <w:marRight w:val="0"/>
                  <w:marTop w:val="0"/>
                  <w:marBottom w:val="0"/>
                  <w:divBdr>
                    <w:top w:val="none" w:sz="0" w:space="0" w:color="auto"/>
                    <w:left w:val="none" w:sz="0" w:space="0" w:color="auto"/>
                    <w:bottom w:val="none" w:sz="0" w:space="0" w:color="auto"/>
                    <w:right w:val="none" w:sz="0" w:space="0" w:color="auto"/>
                  </w:divBdr>
                  <w:divsChild>
                    <w:div w:id="1099256114">
                      <w:marLeft w:val="0"/>
                      <w:marRight w:val="0"/>
                      <w:marTop w:val="0"/>
                      <w:marBottom w:val="0"/>
                      <w:divBdr>
                        <w:top w:val="none" w:sz="0" w:space="0" w:color="auto"/>
                        <w:left w:val="none" w:sz="0" w:space="0" w:color="auto"/>
                        <w:bottom w:val="none" w:sz="0" w:space="0" w:color="auto"/>
                        <w:right w:val="none" w:sz="0" w:space="0" w:color="auto"/>
                      </w:divBdr>
                    </w:div>
                  </w:divsChild>
                </w:div>
                <w:div w:id="1311638488">
                  <w:marLeft w:val="0"/>
                  <w:marRight w:val="0"/>
                  <w:marTop w:val="0"/>
                  <w:marBottom w:val="0"/>
                  <w:divBdr>
                    <w:top w:val="none" w:sz="0" w:space="0" w:color="auto"/>
                    <w:left w:val="none" w:sz="0" w:space="0" w:color="auto"/>
                    <w:bottom w:val="none" w:sz="0" w:space="0" w:color="auto"/>
                    <w:right w:val="none" w:sz="0" w:space="0" w:color="auto"/>
                  </w:divBdr>
                  <w:divsChild>
                    <w:div w:id="1975409596">
                      <w:marLeft w:val="0"/>
                      <w:marRight w:val="0"/>
                      <w:marTop w:val="0"/>
                      <w:marBottom w:val="0"/>
                      <w:divBdr>
                        <w:top w:val="none" w:sz="0" w:space="0" w:color="auto"/>
                        <w:left w:val="none" w:sz="0" w:space="0" w:color="auto"/>
                        <w:bottom w:val="none" w:sz="0" w:space="0" w:color="auto"/>
                        <w:right w:val="none" w:sz="0" w:space="0" w:color="auto"/>
                      </w:divBdr>
                    </w:div>
                  </w:divsChild>
                </w:div>
                <w:div w:id="542181427">
                  <w:marLeft w:val="0"/>
                  <w:marRight w:val="0"/>
                  <w:marTop w:val="0"/>
                  <w:marBottom w:val="0"/>
                  <w:divBdr>
                    <w:top w:val="none" w:sz="0" w:space="0" w:color="auto"/>
                    <w:left w:val="none" w:sz="0" w:space="0" w:color="auto"/>
                    <w:bottom w:val="none" w:sz="0" w:space="0" w:color="auto"/>
                    <w:right w:val="none" w:sz="0" w:space="0" w:color="auto"/>
                  </w:divBdr>
                  <w:divsChild>
                    <w:div w:id="177962634">
                      <w:marLeft w:val="0"/>
                      <w:marRight w:val="0"/>
                      <w:marTop w:val="0"/>
                      <w:marBottom w:val="0"/>
                      <w:divBdr>
                        <w:top w:val="none" w:sz="0" w:space="0" w:color="auto"/>
                        <w:left w:val="none" w:sz="0" w:space="0" w:color="auto"/>
                        <w:bottom w:val="none" w:sz="0" w:space="0" w:color="auto"/>
                        <w:right w:val="none" w:sz="0" w:space="0" w:color="auto"/>
                      </w:divBdr>
                    </w:div>
                  </w:divsChild>
                </w:div>
                <w:div w:id="1148786934">
                  <w:marLeft w:val="0"/>
                  <w:marRight w:val="0"/>
                  <w:marTop w:val="0"/>
                  <w:marBottom w:val="0"/>
                  <w:divBdr>
                    <w:top w:val="none" w:sz="0" w:space="0" w:color="auto"/>
                    <w:left w:val="none" w:sz="0" w:space="0" w:color="auto"/>
                    <w:bottom w:val="none" w:sz="0" w:space="0" w:color="auto"/>
                    <w:right w:val="none" w:sz="0" w:space="0" w:color="auto"/>
                  </w:divBdr>
                  <w:divsChild>
                    <w:div w:id="194585858">
                      <w:marLeft w:val="0"/>
                      <w:marRight w:val="0"/>
                      <w:marTop w:val="0"/>
                      <w:marBottom w:val="0"/>
                      <w:divBdr>
                        <w:top w:val="none" w:sz="0" w:space="0" w:color="auto"/>
                        <w:left w:val="none" w:sz="0" w:space="0" w:color="auto"/>
                        <w:bottom w:val="none" w:sz="0" w:space="0" w:color="auto"/>
                        <w:right w:val="none" w:sz="0" w:space="0" w:color="auto"/>
                      </w:divBdr>
                    </w:div>
                  </w:divsChild>
                </w:div>
                <w:div w:id="898633150">
                  <w:marLeft w:val="0"/>
                  <w:marRight w:val="0"/>
                  <w:marTop w:val="0"/>
                  <w:marBottom w:val="0"/>
                  <w:divBdr>
                    <w:top w:val="none" w:sz="0" w:space="0" w:color="auto"/>
                    <w:left w:val="none" w:sz="0" w:space="0" w:color="auto"/>
                    <w:bottom w:val="none" w:sz="0" w:space="0" w:color="auto"/>
                    <w:right w:val="none" w:sz="0" w:space="0" w:color="auto"/>
                  </w:divBdr>
                  <w:divsChild>
                    <w:div w:id="402870636">
                      <w:marLeft w:val="0"/>
                      <w:marRight w:val="0"/>
                      <w:marTop w:val="0"/>
                      <w:marBottom w:val="0"/>
                      <w:divBdr>
                        <w:top w:val="none" w:sz="0" w:space="0" w:color="auto"/>
                        <w:left w:val="none" w:sz="0" w:space="0" w:color="auto"/>
                        <w:bottom w:val="none" w:sz="0" w:space="0" w:color="auto"/>
                        <w:right w:val="none" w:sz="0" w:space="0" w:color="auto"/>
                      </w:divBdr>
                    </w:div>
                  </w:divsChild>
                </w:div>
                <w:div w:id="784034622">
                  <w:marLeft w:val="0"/>
                  <w:marRight w:val="0"/>
                  <w:marTop w:val="0"/>
                  <w:marBottom w:val="0"/>
                  <w:divBdr>
                    <w:top w:val="none" w:sz="0" w:space="0" w:color="auto"/>
                    <w:left w:val="none" w:sz="0" w:space="0" w:color="auto"/>
                    <w:bottom w:val="none" w:sz="0" w:space="0" w:color="auto"/>
                    <w:right w:val="none" w:sz="0" w:space="0" w:color="auto"/>
                  </w:divBdr>
                  <w:divsChild>
                    <w:div w:id="1183668258">
                      <w:marLeft w:val="0"/>
                      <w:marRight w:val="0"/>
                      <w:marTop w:val="0"/>
                      <w:marBottom w:val="0"/>
                      <w:divBdr>
                        <w:top w:val="none" w:sz="0" w:space="0" w:color="auto"/>
                        <w:left w:val="none" w:sz="0" w:space="0" w:color="auto"/>
                        <w:bottom w:val="none" w:sz="0" w:space="0" w:color="auto"/>
                        <w:right w:val="none" w:sz="0" w:space="0" w:color="auto"/>
                      </w:divBdr>
                    </w:div>
                  </w:divsChild>
                </w:div>
                <w:div w:id="213347391">
                  <w:marLeft w:val="0"/>
                  <w:marRight w:val="0"/>
                  <w:marTop w:val="0"/>
                  <w:marBottom w:val="0"/>
                  <w:divBdr>
                    <w:top w:val="none" w:sz="0" w:space="0" w:color="auto"/>
                    <w:left w:val="none" w:sz="0" w:space="0" w:color="auto"/>
                    <w:bottom w:val="none" w:sz="0" w:space="0" w:color="auto"/>
                    <w:right w:val="none" w:sz="0" w:space="0" w:color="auto"/>
                  </w:divBdr>
                  <w:divsChild>
                    <w:div w:id="1168784125">
                      <w:marLeft w:val="0"/>
                      <w:marRight w:val="0"/>
                      <w:marTop w:val="0"/>
                      <w:marBottom w:val="0"/>
                      <w:divBdr>
                        <w:top w:val="none" w:sz="0" w:space="0" w:color="auto"/>
                        <w:left w:val="none" w:sz="0" w:space="0" w:color="auto"/>
                        <w:bottom w:val="none" w:sz="0" w:space="0" w:color="auto"/>
                        <w:right w:val="none" w:sz="0" w:space="0" w:color="auto"/>
                      </w:divBdr>
                    </w:div>
                  </w:divsChild>
                </w:div>
                <w:div w:id="1039403048">
                  <w:marLeft w:val="0"/>
                  <w:marRight w:val="0"/>
                  <w:marTop w:val="0"/>
                  <w:marBottom w:val="0"/>
                  <w:divBdr>
                    <w:top w:val="none" w:sz="0" w:space="0" w:color="auto"/>
                    <w:left w:val="none" w:sz="0" w:space="0" w:color="auto"/>
                    <w:bottom w:val="none" w:sz="0" w:space="0" w:color="auto"/>
                    <w:right w:val="none" w:sz="0" w:space="0" w:color="auto"/>
                  </w:divBdr>
                  <w:divsChild>
                    <w:div w:id="1613243116">
                      <w:marLeft w:val="0"/>
                      <w:marRight w:val="0"/>
                      <w:marTop w:val="0"/>
                      <w:marBottom w:val="0"/>
                      <w:divBdr>
                        <w:top w:val="none" w:sz="0" w:space="0" w:color="auto"/>
                        <w:left w:val="none" w:sz="0" w:space="0" w:color="auto"/>
                        <w:bottom w:val="none" w:sz="0" w:space="0" w:color="auto"/>
                        <w:right w:val="none" w:sz="0" w:space="0" w:color="auto"/>
                      </w:divBdr>
                    </w:div>
                  </w:divsChild>
                </w:div>
                <w:div w:id="1001544450">
                  <w:marLeft w:val="0"/>
                  <w:marRight w:val="0"/>
                  <w:marTop w:val="0"/>
                  <w:marBottom w:val="0"/>
                  <w:divBdr>
                    <w:top w:val="none" w:sz="0" w:space="0" w:color="auto"/>
                    <w:left w:val="none" w:sz="0" w:space="0" w:color="auto"/>
                    <w:bottom w:val="none" w:sz="0" w:space="0" w:color="auto"/>
                    <w:right w:val="none" w:sz="0" w:space="0" w:color="auto"/>
                  </w:divBdr>
                  <w:divsChild>
                    <w:div w:id="1952273412">
                      <w:marLeft w:val="0"/>
                      <w:marRight w:val="0"/>
                      <w:marTop w:val="0"/>
                      <w:marBottom w:val="0"/>
                      <w:divBdr>
                        <w:top w:val="none" w:sz="0" w:space="0" w:color="auto"/>
                        <w:left w:val="none" w:sz="0" w:space="0" w:color="auto"/>
                        <w:bottom w:val="none" w:sz="0" w:space="0" w:color="auto"/>
                        <w:right w:val="none" w:sz="0" w:space="0" w:color="auto"/>
                      </w:divBdr>
                    </w:div>
                  </w:divsChild>
                </w:div>
                <w:div w:id="117073880">
                  <w:marLeft w:val="0"/>
                  <w:marRight w:val="0"/>
                  <w:marTop w:val="0"/>
                  <w:marBottom w:val="0"/>
                  <w:divBdr>
                    <w:top w:val="none" w:sz="0" w:space="0" w:color="auto"/>
                    <w:left w:val="none" w:sz="0" w:space="0" w:color="auto"/>
                    <w:bottom w:val="none" w:sz="0" w:space="0" w:color="auto"/>
                    <w:right w:val="none" w:sz="0" w:space="0" w:color="auto"/>
                  </w:divBdr>
                  <w:divsChild>
                    <w:div w:id="83380483">
                      <w:marLeft w:val="0"/>
                      <w:marRight w:val="0"/>
                      <w:marTop w:val="0"/>
                      <w:marBottom w:val="0"/>
                      <w:divBdr>
                        <w:top w:val="none" w:sz="0" w:space="0" w:color="auto"/>
                        <w:left w:val="none" w:sz="0" w:space="0" w:color="auto"/>
                        <w:bottom w:val="none" w:sz="0" w:space="0" w:color="auto"/>
                        <w:right w:val="none" w:sz="0" w:space="0" w:color="auto"/>
                      </w:divBdr>
                    </w:div>
                  </w:divsChild>
                </w:div>
                <w:div w:id="2120566522">
                  <w:marLeft w:val="0"/>
                  <w:marRight w:val="0"/>
                  <w:marTop w:val="0"/>
                  <w:marBottom w:val="0"/>
                  <w:divBdr>
                    <w:top w:val="none" w:sz="0" w:space="0" w:color="auto"/>
                    <w:left w:val="none" w:sz="0" w:space="0" w:color="auto"/>
                    <w:bottom w:val="none" w:sz="0" w:space="0" w:color="auto"/>
                    <w:right w:val="none" w:sz="0" w:space="0" w:color="auto"/>
                  </w:divBdr>
                  <w:divsChild>
                    <w:div w:id="2049254602">
                      <w:marLeft w:val="0"/>
                      <w:marRight w:val="0"/>
                      <w:marTop w:val="0"/>
                      <w:marBottom w:val="0"/>
                      <w:divBdr>
                        <w:top w:val="none" w:sz="0" w:space="0" w:color="auto"/>
                        <w:left w:val="none" w:sz="0" w:space="0" w:color="auto"/>
                        <w:bottom w:val="none" w:sz="0" w:space="0" w:color="auto"/>
                        <w:right w:val="none" w:sz="0" w:space="0" w:color="auto"/>
                      </w:divBdr>
                    </w:div>
                  </w:divsChild>
                </w:div>
                <w:div w:id="458381028">
                  <w:marLeft w:val="0"/>
                  <w:marRight w:val="0"/>
                  <w:marTop w:val="0"/>
                  <w:marBottom w:val="0"/>
                  <w:divBdr>
                    <w:top w:val="none" w:sz="0" w:space="0" w:color="auto"/>
                    <w:left w:val="none" w:sz="0" w:space="0" w:color="auto"/>
                    <w:bottom w:val="none" w:sz="0" w:space="0" w:color="auto"/>
                    <w:right w:val="none" w:sz="0" w:space="0" w:color="auto"/>
                  </w:divBdr>
                  <w:divsChild>
                    <w:div w:id="2016492262">
                      <w:marLeft w:val="0"/>
                      <w:marRight w:val="0"/>
                      <w:marTop w:val="0"/>
                      <w:marBottom w:val="0"/>
                      <w:divBdr>
                        <w:top w:val="none" w:sz="0" w:space="0" w:color="auto"/>
                        <w:left w:val="none" w:sz="0" w:space="0" w:color="auto"/>
                        <w:bottom w:val="none" w:sz="0" w:space="0" w:color="auto"/>
                        <w:right w:val="none" w:sz="0" w:space="0" w:color="auto"/>
                      </w:divBdr>
                    </w:div>
                  </w:divsChild>
                </w:div>
                <w:div w:id="344793355">
                  <w:marLeft w:val="0"/>
                  <w:marRight w:val="0"/>
                  <w:marTop w:val="0"/>
                  <w:marBottom w:val="0"/>
                  <w:divBdr>
                    <w:top w:val="none" w:sz="0" w:space="0" w:color="auto"/>
                    <w:left w:val="none" w:sz="0" w:space="0" w:color="auto"/>
                    <w:bottom w:val="none" w:sz="0" w:space="0" w:color="auto"/>
                    <w:right w:val="none" w:sz="0" w:space="0" w:color="auto"/>
                  </w:divBdr>
                  <w:divsChild>
                    <w:div w:id="210969716">
                      <w:marLeft w:val="0"/>
                      <w:marRight w:val="0"/>
                      <w:marTop w:val="0"/>
                      <w:marBottom w:val="0"/>
                      <w:divBdr>
                        <w:top w:val="none" w:sz="0" w:space="0" w:color="auto"/>
                        <w:left w:val="none" w:sz="0" w:space="0" w:color="auto"/>
                        <w:bottom w:val="none" w:sz="0" w:space="0" w:color="auto"/>
                        <w:right w:val="none" w:sz="0" w:space="0" w:color="auto"/>
                      </w:divBdr>
                    </w:div>
                  </w:divsChild>
                </w:div>
                <w:div w:id="2004238106">
                  <w:marLeft w:val="0"/>
                  <w:marRight w:val="0"/>
                  <w:marTop w:val="0"/>
                  <w:marBottom w:val="0"/>
                  <w:divBdr>
                    <w:top w:val="none" w:sz="0" w:space="0" w:color="auto"/>
                    <w:left w:val="none" w:sz="0" w:space="0" w:color="auto"/>
                    <w:bottom w:val="none" w:sz="0" w:space="0" w:color="auto"/>
                    <w:right w:val="none" w:sz="0" w:space="0" w:color="auto"/>
                  </w:divBdr>
                  <w:divsChild>
                    <w:div w:id="900990195">
                      <w:marLeft w:val="0"/>
                      <w:marRight w:val="0"/>
                      <w:marTop w:val="0"/>
                      <w:marBottom w:val="0"/>
                      <w:divBdr>
                        <w:top w:val="none" w:sz="0" w:space="0" w:color="auto"/>
                        <w:left w:val="none" w:sz="0" w:space="0" w:color="auto"/>
                        <w:bottom w:val="none" w:sz="0" w:space="0" w:color="auto"/>
                        <w:right w:val="none" w:sz="0" w:space="0" w:color="auto"/>
                      </w:divBdr>
                    </w:div>
                  </w:divsChild>
                </w:div>
                <w:div w:id="1833177818">
                  <w:marLeft w:val="0"/>
                  <w:marRight w:val="0"/>
                  <w:marTop w:val="0"/>
                  <w:marBottom w:val="0"/>
                  <w:divBdr>
                    <w:top w:val="none" w:sz="0" w:space="0" w:color="auto"/>
                    <w:left w:val="none" w:sz="0" w:space="0" w:color="auto"/>
                    <w:bottom w:val="none" w:sz="0" w:space="0" w:color="auto"/>
                    <w:right w:val="none" w:sz="0" w:space="0" w:color="auto"/>
                  </w:divBdr>
                  <w:divsChild>
                    <w:div w:id="1814567200">
                      <w:marLeft w:val="0"/>
                      <w:marRight w:val="0"/>
                      <w:marTop w:val="0"/>
                      <w:marBottom w:val="0"/>
                      <w:divBdr>
                        <w:top w:val="none" w:sz="0" w:space="0" w:color="auto"/>
                        <w:left w:val="none" w:sz="0" w:space="0" w:color="auto"/>
                        <w:bottom w:val="none" w:sz="0" w:space="0" w:color="auto"/>
                        <w:right w:val="none" w:sz="0" w:space="0" w:color="auto"/>
                      </w:divBdr>
                    </w:div>
                  </w:divsChild>
                </w:div>
                <w:div w:id="1871648790">
                  <w:marLeft w:val="0"/>
                  <w:marRight w:val="0"/>
                  <w:marTop w:val="0"/>
                  <w:marBottom w:val="0"/>
                  <w:divBdr>
                    <w:top w:val="none" w:sz="0" w:space="0" w:color="auto"/>
                    <w:left w:val="none" w:sz="0" w:space="0" w:color="auto"/>
                    <w:bottom w:val="none" w:sz="0" w:space="0" w:color="auto"/>
                    <w:right w:val="none" w:sz="0" w:space="0" w:color="auto"/>
                  </w:divBdr>
                  <w:divsChild>
                    <w:div w:id="1176116596">
                      <w:marLeft w:val="0"/>
                      <w:marRight w:val="0"/>
                      <w:marTop w:val="0"/>
                      <w:marBottom w:val="0"/>
                      <w:divBdr>
                        <w:top w:val="none" w:sz="0" w:space="0" w:color="auto"/>
                        <w:left w:val="none" w:sz="0" w:space="0" w:color="auto"/>
                        <w:bottom w:val="none" w:sz="0" w:space="0" w:color="auto"/>
                        <w:right w:val="none" w:sz="0" w:space="0" w:color="auto"/>
                      </w:divBdr>
                    </w:div>
                  </w:divsChild>
                </w:div>
                <w:div w:id="267660517">
                  <w:marLeft w:val="0"/>
                  <w:marRight w:val="0"/>
                  <w:marTop w:val="0"/>
                  <w:marBottom w:val="0"/>
                  <w:divBdr>
                    <w:top w:val="none" w:sz="0" w:space="0" w:color="auto"/>
                    <w:left w:val="none" w:sz="0" w:space="0" w:color="auto"/>
                    <w:bottom w:val="none" w:sz="0" w:space="0" w:color="auto"/>
                    <w:right w:val="none" w:sz="0" w:space="0" w:color="auto"/>
                  </w:divBdr>
                  <w:divsChild>
                    <w:div w:id="248201621">
                      <w:marLeft w:val="0"/>
                      <w:marRight w:val="0"/>
                      <w:marTop w:val="0"/>
                      <w:marBottom w:val="0"/>
                      <w:divBdr>
                        <w:top w:val="none" w:sz="0" w:space="0" w:color="auto"/>
                        <w:left w:val="none" w:sz="0" w:space="0" w:color="auto"/>
                        <w:bottom w:val="none" w:sz="0" w:space="0" w:color="auto"/>
                        <w:right w:val="none" w:sz="0" w:space="0" w:color="auto"/>
                      </w:divBdr>
                    </w:div>
                  </w:divsChild>
                </w:div>
                <w:div w:id="1274822266">
                  <w:marLeft w:val="0"/>
                  <w:marRight w:val="0"/>
                  <w:marTop w:val="0"/>
                  <w:marBottom w:val="0"/>
                  <w:divBdr>
                    <w:top w:val="none" w:sz="0" w:space="0" w:color="auto"/>
                    <w:left w:val="none" w:sz="0" w:space="0" w:color="auto"/>
                    <w:bottom w:val="none" w:sz="0" w:space="0" w:color="auto"/>
                    <w:right w:val="none" w:sz="0" w:space="0" w:color="auto"/>
                  </w:divBdr>
                  <w:divsChild>
                    <w:div w:id="1370688588">
                      <w:marLeft w:val="0"/>
                      <w:marRight w:val="0"/>
                      <w:marTop w:val="0"/>
                      <w:marBottom w:val="0"/>
                      <w:divBdr>
                        <w:top w:val="none" w:sz="0" w:space="0" w:color="auto"/>
                        <w:left w:val="none" w:sz="0" w:space="0" w:color="auto"/>
                        <w:bottom w:val="none" w:sz="0" w:space="0" w:color="auto"/>
                        <w:right w:val="none" w:sz="0" w:space="0" w:color="auto"/>
                      </w:divBdr>
                    </w:div>
                  </w:divsChild>
                </w:div>
                <w:div w:id="572663002">
                  <w:marLeft w:val="0"/>
                  <w:marRight w:val="0"/>
                  <w:marTop w:val="0"/>
                  <w:marBottom w:val="0"/>
                  <w:divBdr>
                    <w:top w:val="none" w:sz="0" w:space="0" w:color="auto"/>
                    <w:left w:val="none" w:sz="0" w:space="0" w:color="auto"/>
                    <w:bottom w:val="none" w:sz="0" w:space="0" w:color="auto"/>
                    <w:right w:val="none" w:sz="0" w:space="0" w:color="auto"/>
                  </w:divBdr>
                  <w:divsChild>
                    <w:div w:id="1734347391">
                      <w:marLeft w:val="0"/>
                      <w:marRight w:val="0"/>
                      <w:marTop w:val="0"/>
                      <w:marBottom w:val="0"/>
                      <w:divBdr>
                        <w:top w:val="none" w:sz="0" w:space="0" w:color="auto"/>
                        <w:left w:val="none" w:sz="0" w:space="0" w:color="auto"/>
                        <w:bottom w:val="none" w:sz="0" w:space="0" w:color="auto"/>
                        <w:right w:val="none" w:sz="0" w:space="0" w:color="auto"/>
                      </w:divBdr>
                    </w:div>
                  </w:divsChild>
                </w:div>
                <w:div w:id="794132460">
                  <w:marLeft w:val="0"/>
                  <w:marRight w:val="0"/>
                  <w:marTop w:val="0"/>
                  <w:marBottom w:val="0"/>
                  <w:divBdr>
                    <w:top w:val="none" w:sz="0" w:space="0" w:color="auto"/>
                    <w:left w:val="none" w:sz="0" w:space="0" w:color="auto"/>
                    <w:bottom w:val="none" w:sz="0" w:space="0" w:color="auto"/>
                    <w:right w:val="none" w:sz="0" w:space="0" w:color="auto"/>
                  </w:divBdr>
                  <w:divsChild>
                    <w:div w:id="678508072">
                      <w:marLeft w:val="0"/>
                      <w:marRight w:val="0"/>
                      <w:marTop w:val="0"/>
                      <w:marBottom w:val="0"/>
                      <w:divBdr>
                        <w:top w:val="none" w:sz="0" w:space="0" w:color="auto"/>
                        <w:left w:val="none" w:sz="0" w:space="0" w:color="auto"/>
                        <w:bottom w:val="none" w:sz="0" w:space="0" w:color="auto"/>
                        <w:right w:val="none" w:sz="0" w:space="0" w:color="auto"/>
                      </w:divBdr>
                    </w:div>
                  </w:divsChild>
                </w:div>
                <w:div w:id="432894876">
                  <w:marLeft w:val="0"/>
                  <w:marRight w:val="0"/>
                  <w:marTop w:val="0"/>
                  <w:marBottom w:val="0"/>
                  <w:divBdr>
                    <w:top w:val="none" w:sz="0" w:space="0" w:color="auto"/>
                    <w:left w:val="none" w:sz="0" w:space="0" w:color="auto"/>
                    <w:bottom w:val="none" w:sz="0" w:space="0" w:color="auto"/>
                    <w:right w:val="none" w:sz="0" w:space="0" w:color="auto"/>
                  </w:divBdr>
                  <w:divsChild>
                    <w:div w:id="527573368">
                      <w:marLeft w:val="0"/>
                      <w:marRight w:val="0"/>
                      <w:marTop w:val="0"/>
                      <w:marBottom w:val="0"/>
                      <w:divBdr>
                        <w:top w:val="none" w:sz="0" w:space="0" w:color="auto"/>
                        <w:left w:val="none" w:sz="0" w:space="0" w:color="auto"/>
                        <w:bottom w:val="none" w:sz="0" w:space="0" w:color="auto"/>
                        <w:right w:val="none" w:sz="0" w:space="0" w:color="auto"/>
                      </w:divBdr>
                    </w:div>
                  </w:divsChild>
                </w:div>
                <w:div w:id="1088040616">
                  <w:marLeft w:val="0"/>
                  <w:marRight w:val="0"/>
                  <w:marTop w:val="0"/>
                  <w:marBottom w:val="0"/>
                  <w:divBdr>
                    <w:top w:val="none" w:sz="0" w:space="0" w:color="auto"/>
                    <w:left w:val="none" w:sz="0" w:space="0" w:color="auto"/>
                    <w:bottom w:val="none" w:sz="0" w:space="0" w:color="auto"/>
                    <w:right w:val="none" w:sz="0" w:space="0" w:color="auto"/>
                  </w:divBdr>
                  <w:divsChild>
                    <w:div w:id="1486507392">
                      <w:marLeft w:val="0"/>
                      <w:marRight w:val="0"/>
                      <w:marTop w:val="0"/>
                      <w:marBottom w:val="0"/>
                      <w:divBdr>
                        <w:top w:val="none" w:sz="0" w:space="0" w:color="auto"/>
                        <w:left w:val="none" w:sz="0" w:space="0" w:color="auto"/>
                        <w:bottom w:val="none" w:sz="0" w:space="0" w:color="auto"/>
                        <w:right w:val="none" w:sz="0" w:space="0" w:color="auto"/>
                      </w:divBdr>
                    </w:div>
                  </w:divsChild>
                </w:div>
                <w:div w:id="1914117728">
                  <w:marLeft w:val="0"/>
                  <w:marRight w:val="0"/>
                  <w:marTop w:val="0"/>
                  <w:marBottom w:val="0"/>
                  <w:divBdr>
                    <w:top w:val="none" w:sz="0" w:space="0" w:color="auto"/>
                    <w:left w:val="none" w:sz="0" w:space="0" w:color="auto"/>
                    <w:bottom w:val="none" w:sz="0" w:space="0" w:color="auto"/>
                    <w:right w:val="none" w:sz="0" w:space="0" w:color="auto"/>
                  </w:divBdr>
                  <w:divsChild>
                    <w:div w:id="1940091448">
                      <w:marLeft w:val="0"/>
                      <w:marRight w:val="0"/>
                      <w:marTop w:val="0"/>
                      <w:marBottom w:val="0"/>
                      <w:divBdr>
                        <w:top w:val="none" w:sz="0" w:space="0" w:color="auto"/>
                        <w:left w:val="none" w:sz="0" w:space="0" w:color="auto"/>
                        <w:bottom w:val="none" w:sz="0" w:space="0" w:color="auto"/>
                        <w:right w:val="none" w:sz="0" w:space="0" w:color="auto"/>
                      </w:divBdr>
                    </w:div>
                  </w:divsChild>
                </w:div>
                <w:div w:id="1578323054">
                  <w:marLeft w:val="0"/>
                  <w:marRight w:val="0"/>
                  <w:marTop w:val="0"/>
                  <w:marBottom w:val="0"/>
                  <w:divBdr>
                    <w:top w:val="none" w:sz="0" w:space="0" w:color="auto"/>
                    <w:left w:val="none" w:sz="0" w:space="0" w:color="auto"/>
                    <w:bottom w:val="none" w:sz="0" w:space="0" w:color="auto"/>
                    <w:right w:val="none" w:sz="0" w:space="0" w:color="auto"/>
                  </w:divBdr>
                  <w:divsChild>
                    <w:div w:id="1222329995">
                      <w:marLeft w:val="0"/>
                      <w:marRight w:val="0"/>
                      <w:marTop w:val="0"/>
                      <w:marBottom w:val="0"/>
                      <w:divBdr>
                        <w:top w:val="none" w:sz="0" w:space="0" w:color="auto"/>
                        <w:left w:val="none" w:sz="0" w:space="0" w:color="auto"/>
                        <w:bottom w:val="none" w:sz="0" w:space="0" w:color="auto"/>
                        <w:right w:val="none" w:sz="0" w:space="0" w:color="auto"/>
                      </w:divBdr>
                    </w:div>
                  </w:divsChild>
                </w:div>
                <w:div w:id="2140032212">
                  <w:marLeft w:val="0"/>
                  <w:marRight w:val="0"/>
                  <w:marTop w:val="0"/>
                  <w:marBottom w:val="0"/>
                  <w:divBdr>
                    <w:top w:val="none" w:sz="0" w:space="0" w:color="auto"/>
                    <w:left w:val="none" w:sz="0" w:space="0" w:color="auto"/>
                    <w:bottom w:val="none" w:sz="0" w:space="0" w:color="auto"/>
                    <w:right w:val="none" w:sz="0" w:space="0" w:color="auto"/>
                  </w:divBdr>
                  <w:divsChild>
                    <w:div w:id="850530425">
                      <w:marLeft w:val="0"/>
                      <w:marRight w:val="0"/>
                      <w:marTop w:val="0"/>
                      <w:marBottom w:val="0"/>
                      <w:divBdr>
                        <w:top w:val="none" w:sz="0" w:space="0" w:color="auto"/>
                        <w:left w:val="none" w:sz="0" w:space="0" w:color="auto"/>
                        <w:bottom w:val="none" w:sz="0" w:space="0" w:color="auto"/>
                        <w:right w:val="none" w:sz="0" w:space="0" w:color="auto"/>
                      </w:divBdr>
                    </w:div>
                  </w:divsChild>
                </w:div>
                <w:div w:id="1783913330">
                  <w:marLeft w:val="0"/>
                  <w:marRight w:val="0"/>
                  <w:marTop w:val="0"/>
                  <w:marBottom w:val="0"/>
                  <w:divBdr>
                    <w:top w:val="none" w:sz="0" w:space="0" w:color="auto"/>
                    <w:left w:val="none" w:sz="0" w:space="0" w:color="auto"/>
                    <w:bottom w:val="none" w:sz="0" w:space="0" w:color="auto"/>
                    <w:right w:val="none" w:sz="0" w:space="0" w:color="auto"/>
                  </w:divBdr>
                  <w:divsChild>
                    <w:div w:id="2073575681">
                      <w:marLeft w:val="0"/>
                      <w:marRight w:val="0"/>
                      <w:marTop w:val="0"/>
                      <w:marBottom w:val="0"/>
                      <w:divBdr>
                        <w:top w:val="none" w:sz="0" w:space="0" w:color="auto"/>
                        <w:left w:val="none" w:sz="0" w:space="0" w:color="auto"/>
                        <w:bottom w:val="none" w:sz="0" w:space="0" w:color="auto"/>
                        <w:right w:val="none" w:sz="0" w:space="0" w:color="auto"/>
                      </w:divBdr>
                    </w:div>
                  </w:divsChild>
                </w:div>
                <w:div w:id="211767134">
                  <w:marLeft w:val="0"/>
                  <w:marRight w:val="0"/>
                  <w:marTop w:val="0"/>
                  <w:marBottom w:val="0"/>
                  <w:divBdr>
                    <w:top w:val="none" w:sz="0" w:space="0" w:color="auto"/>
                    <w:left w:val="none" w:sz="0" w:space="0" w:color="auto"/>
                    <w:bottom w:val="none" w:sz="0" w:space="0" w:color="auto"/>
                    <w:right w:val="none" w:sz="0" w:space="0" w:color="auto"/>
                  </w:divBdr>
                  <w:divsChild>
                    <w:div w:id="1085956296">
                      <w:marLeft w:val="0"/>
                      <w:marRight w:val="0"/>
                      <w:marTop w:val="0"/>
                      <w:marBottom w:val="0"/>
                      <w:divBdr>
                        <w:top w:val="none" w:sz="0" w:space="0" w:color="auto"/>
                        <w:left w:val="none" w:sz="0" w:space="0" w:color="auto"/>
                        <w:bottom w:val="none" w:sz="0" w:space="0" w:color="auto"/>
                        <w:right w:val="none" w:sz="0" w:space="0" w:color="auto"/>
                      </w:divBdr>
                    </w:div>
                  </w:divsChild>
                </w:div>
                <w:div w:id="1381897575">
                  <w:marLeft w:val="0"/>
                  <w:marRight w:val="0"/>
                  <w:marTop w:val="0"/>
                  <w:marBottom w:val="0"/>
                  <w:divBdr>
                    <w:top w:val="none" w:sz="0" w:space="0" w:color="auto"/>
                    <w:left w:val="none" w:sz="0" w:space="0" w:color="auto"/>
                    <w:bottom w:val="none" w:sz="0" w:space="0" w:color="auto"/>
                    <w:right w:val="none" w:sz="0" w:space="0" w:color="auto"/>
                  </w:divBdr>
                  <w:divsChild>
                    <w:div w:id="1687294389">
                      <w:marLeft w:val="0"/>
                      <w:marRight w:val="0"/>
                      <w:marTop w:val="0"/>
                      <w:marBottom w:val="0"/>
                      <w:divBdr>
                        <w:top w:val="none" w:sz="0" w:space="0" w:color="auto"/>
                        <w:left w:val="none" w:sz="0" w:space="0" w:color="auto"/>
                        <w:bottom w:val="none" w:sz="0" w:space="0" w:color="auto"/>
                        <w:right w:val="none" w:sz="0" w:space="0" w:color="auto"/>
                      </w:divBdr>
                    </w:div>
                  </w:divsChild>
                </w:div>
                <w:div w:id="347106164">
                  <w:marLeft w:val="0"/>
                  <w:marRight w:val="0"/>
                  <w:marTop w:val="0"/>
                  <w:marBottom w:val="0"/>
                  <w:divBdr>
                    <w:top w:val="none" w:sz="0" w:space="0" w:color="auto"/>
                    <w:left w:val="none" w:sz="0" w:space="0" w:color="auto"/>
                    <w:bottom w:val="none" w:sz="0" w:space="0" w:color="auto"/>
                    <w:right w:val="none" w:sz="0" w:space="0" w:color="auto"/>
                  </w:divBdr>
                  <w:divsChild>
                    <w:div w:id="212078674">
                      <w:marLeft w:val="0"/>
                      <w:marRight w:val="0"/>
                      <w:marTop w:val="0"/>
                      <w:marBottom w:val="0"/>
                      <w:divBdr>
                        <w:top w:val="none" w:sz="0" w:space="0" w:color="auto"/>
                        <w:left w:val="none" w:sz="0" w:space="0" w:color="auto"/>
                        <w:bottom w:val="none" w:sz="0" w:space="0" w:color="auto"/>
                        <w:right w:val="none" w:sz="0" w:space="0" w:color="auto"/>
                      </w:divBdr>
                    </w:div>
                  </w:divsChild>
                </w:div>
                <w:div w:id="782846873">
                  <w:marLeft w:val="0"/>
                  <w:marRight w:val="0"/>
                  <w:marTop w:val="0"/>
                  <w:marBottom w:val="0"/>
                  <w:divBdr>
                    <w:top w:val="none" w:sz="0" w:space="0" w:color="auto"/>
                    <w:left w:val="none" w:sz="0" w:space="0" w:color="auto"/>
                    <w:bottom w:val="none" w:sz="0" w:space="0" w:color="auto"/>
                    <w:right w:val="none" w:sz="0" w:space="0" w:color="auto"/>
                  </w:divBdr>
                  <w:divsChild>
                    <w:div w:id="1389770043">
                      <w:marLeft w:val="0"/>
                      <w:marRight w:val="0"/>
                      <w:marTop w:val="0"/>
                      <w:marBottom w:val="0"/>
                      <w:divBdr>
                        <w:top w:val="none" w:sz="0" w:space="0" w:color="auto"/>
                        <w:left w:val="none" w:sz="0" w:space="0" w:color="auto"/>
                        <w:bottom w:val="none" w:sz="0" w:space="0" w:color="auto"/>
                        <w:right w:val="none" w:sz="0" w:space="0" w:color="auto"/>
                      </w:divBdr>
                    </w:div>
                  </w:divsChild>
                </w:div>
                <w:div w:id="93063987">
                  <w:marLeft w:val="0"/>
                  <w:marRight w:val="0"/>
                  <w:marTop w:val="0"/>
                  <w:marBottom w:val="0"/>
                  <w:divBdr>
                    <w:top w:val="none" w:sz="0" w:space="0" w:color="auto"/>
                    <w:left w:val="none" w:sz="0" w:space="0" w:color="auto"/>
                    <w:bottom w:val="none" w:sz="0" w:space="0" w:color="auto"/>
                    <w:right w:val="none" w:sz="0" w:space="0" w:color="auto"/>
                  </w:divBdr>
                  <w:divsChild>
                    <w:div w:id="1575356934">
                      <w:marLeft w:val="0"/>
                      <w:marRight w:val="0"/>
                      <w:marTop w:val="0"/>
                      <w:marBottom w:val="0"/>
                      <w:divBdr>
                        <w:top w:val="none" w:sz="0" w:space="0" w:color="auto"/>
                        <w:left w:val="none" w:sz="0" w:space="0" w:color="auto"/>
                        <w:bottom w:val="none" w:sz="0" w:space="0" w:color="auto"/>
                        <w:right w:val="none" w:sz="0" w:space="0" w:color="auto"/>
                      </w:divBdr>
                    </w:div>
                  </w:divsChild>
                </w:div>
                <w:div w:id="2063018766">
                  <w:marLeft w:val="0"/>
                  <w:marRight w:val="0"/>
                  <w:marTop w:val="0"/>
                  <w:marBottom w:val="0"/>
                  <w:divBdr>
                    <w:top w:val="none" w:sz="0" w:space="0" w:color="auto"/>
                    <w:left w:val="none" w:sz="0" w:space="0" w:color="auto"/>
                    <w:bottom w:val="none" w:sz="0" w:space="0" w:color="auto"/>
                    <w:right w:val="none" w:sz="0" w:space="0" w:color="auto"/>
                  </w:divBdr>
                  <w:divsChild>
                    <w:div w:id="691805583">
                      <w:marLeft w:val="0"/>
                      <w:marRight w:val="0"/>
                      <w:marTop w:val="0"/>
                      <w:marBottom w:val="0"/>
                      <w:divBdr>
                        <w:top w:val="none" w:sz="0" w:space="0" w:color="auto"/>
                        <w:left w:val="none" w:sz="0" w:space="0" w:color="auto"/>
                        <w:bottom w:val="none" w:sz="0" w:space="0" w:color="auto"/>
                        <w:right w:val="none" w:sz="0" w:space="0" w:color="auto"/>
                      </w:divBdr>
                    </w:div>
                  </w:divsChild>
                </w:div>
                <w:div w:id="802770203">
                  <w:marLeft w:val="0"/>
                  <w:marRight w:val="0"/>
                  <w:marTop w:val="0"/>
                  <w:marBottom w:val="0"/>
                  <w:divBdr>
                    <w:top w:val="none" w:sz="0" w:space="0" w:color="auto"/>
                    <w:left w:val="none" w:sz="0" w:space="0" w:color="auto"/>
                    <w:bottom w:val="none" w:sz="0" w:space="0" w:color="auto"/>
                    <w:right w:val="none" w:sz="0" w:space="0" w:color="auto"/>
                  </w:divBdr>
                  <w:divsChild>
                    <w:div w:id="1594582962">
                      <w:marLeft w:val="0"/>
                      <w:marRight w:val="0"/>
                      <w:marTop w:val="0"/>
                      <w:marBottom w:val="0"/>
                      <w:divBdr>
                        <w:top w:val="none" w:sz="0" w:space="0" w:color="auto"/>
                        <w:left w:val="none" w:sz="0" w:space="0" w:color="auto"/>
                        <w:bottom w:val="none" w:sz="0" w:space="0" w:color="auto"/>
                        <w:right w:val="none" w:sz="0" w:space="0" w:color="auto"/>
                      </w:divBdr>
                    </w:div>
                  </w:divsChild>
                </w:div>
                <w:div w:id="607663205">
                  <w:marLeft w:val="0"/>
                  <w:marRight w:val="0"/>
                  <w:marTop w:val="0"/>
                  <w:marBottom w:val="0"/>
                  <w:divBdr>
                    <w:top w:val="none" w:sz="0" w:space="0" w:color="auto"/>
                    <w:left w:val="none" w:sz="0" w:space="0" w:color="auto"/>
                    <w:bottom w:val="none" w:sz="0" w:space="0" w:color="auto"/>
                    <w:right w:val="none" w:sz="0" w:space="0" w:color="auto"/>
                  </w:divBdr>
                  <w:divsChild>
                    <w:div w:id="414591627">
                      <w:marLeft w:val="0"/>
                      <w:marRight w:val="0"/>
                      <w:marTop w:val="0"/>
                      <w:marBottom w:val="0"/>
                      <w:divBdr>
                        <w:top w:val="none" w:sz="0" w:space="0" w:color="auto"/>
                        <w:left w:val="none" w:sz="0" w:space="0" w:color="auto"/>
                        <w:bottom w:val="none" w:sz="0" w:space="0" w:color="auto"/>
                        <w:right w:val="none" w:sz="0" w:space="0" w:color="auto"/>
                      </w:divBdr>
                    </w:div>
                  </w:divsChild>
                </w:div>
                <w:div w:id="1942058032">
                  <w:marLeft w:val="0"/>
                  <w:marRight w:val="0"/>
                  <w:marTop w:val="0"/>
                  <w:marBottom w:val="0"/>
                  <w:divBdr>
                    <w:top w:val="none" w:sz="0" w:space="0" w:color="auto"/>
                    <w:left w:val="none" w:sz="0" w:space="0" w:color="auto"/>
                    <w:bottom w:val="none" w:sz="0" w:space="0" w:color="auto"/>
                    <w:right w:val="none" w:sz="0" w:space="0" w:color="auto"/>
                  </w:divBdr>
                  <w:divsChild>
                    <w:div w:id="772432419">
                      <w:marLeft w:val="0"/>
                      <w:marRight w:val="0"/>
                      <w:marTop w:val="0"/>
                      <w:marBottom w:val="0"/>
                      <w:divBdr>
                        <w:top w:val="none" w:sz="0" w:space="0" w:color="auto"/>
                        <w:left w:val="none" w:sz="0" w:space="0" w:color="auto"/>
                        <w:bottom w:val="none" w:sz="0" w:space="0" w:color="auto"/>
                        <w:right w:val="none" w:sz="0" w:space="0" w:color="auto"/>
                      </w:divBdr>
                    </w:div>
                  </w:divsChild>
                </w:div>
                <w:div w:id="975141097">
                  <w:marLeft w:val="0"/>
                  <w:marRight w:val="0"/>
                  <w:marTop w:val="0"/>
                  <w:marBottom w:val="0"/>
                  <w:divBdr>
                    <w:top w:val="none" w:sz="0" w:space="0" w:color="auto"/>
                    <w:left w:val="none" w:sz="0" w:space="0" w:color="auto"/>
                    <w:bottom w:val="none" w:sz="0" w:space="0" w:color="auto"/>
                    <w:right w:val="none" w:sz="0" w:space="0" w:color="auto"/>
                  </w:divBdr>
                  <w:divsChild>
                    <w:div w:id="2099666759">
                      <w:marLeft w:val="0"/>
                      <w:marRight w:val="0"/>
                      <w:marTop w:val="0"/>
                      <w:marBottom w:val="0"/>
                      <w:divBdr>
                        <w:top w:val="none" w:sz="0" w:space="0" w:color="auto"/>
                        <w:left w:val="none" w:sz="0" w:space="0" w:color="auto"/>
                        <w:bottom w:val="none" w:sz="0" w:space="0" w:color="auto"/>
                        <w:right w:val="none" w:sz="0" w:space="0" w:color="auto"/>
                      </w:divBdr>
                    </w:div>
                  </w:divsChild>
                </w:div>
                <w:div w:id="1577862877">
                  <w:marLeft w:val="0"/>
                  <w:marRight w:val="0"/>
                  <w:marTop w:val="0"/>
                  <w:marBottom w:val="0"/>
                  <w:divBdr>
                    <w:top w:val="none" w:sz="0" w:space="0" w:color="auto"/>
                    <w:left w:val="none" w:sz="0" w:space="0" w:color="auto"/>
                    <w:bottom w:val="none" w:sz="0" w:space="0" w:color="auto"/>
                    <w:right w:val="none" w:sz="0" w:space="0" w:color="auto"/>
                  </w:divBdr>
                  <w:divsChild>
                    <w:div w:id="607003286">
                      <w:marLeft w:val="0"/>
                      <w:marRight w:val="0"/>
                      <w:marTop w:val="0"/>
                      <w:marBottom w:val="0"/>
                      <w:divBdr>
                        <w:top w:val="none" w:sz="0" w:space="0" w:color="auto"/>
                        <w:left w:val="none" w:sz="0" w:space="0" w:color="auto"/>
                        <w:bottom w:val="none" w:sz="0" w:space="0" w:color="auto"/>
                        <w:right w:val="none" w:sz="0" w:space="0" w:color="auto"/>
                      </w:divBdr>
                    </w:div>
                  </w:divsChild>
                </w:div>
                <w:div w:id="1714311699">
                  <w:marLeft w:val="0"/>
                  <w:marRight w:val="0"/>
                  <w:marTop w:val="0"/>
                  <w:marBottom w:val="0"/>
                  <w:divBdr>
                    <w:top w:val="none" w:sz="0" w:space="0" w:color="auto"/>
                    <w:left w:val="none" w:sz="0" w:space="0" w:color="auto"/>
                    <w:bottom w:val="none" w:sz="0" w:space="0" w:color="auto"/>
                    <w:right w:val="none" w:sz="0" w:space="0" w:color="auto"/>
                  </w:divBdr>
                  <w:divsChild>
                    <w:div w:id="425729666">
                      <w:marLeft w:val="0"/>
                      <w:marRight w:val="0"/>
                      <w:marTop w:val="0"/>
                      <w:marBottom w:val="0"/>
                      <w:divBdr>
                        <w:top w:val="none" w:sz="0" w:space="0" w:color="auto"/>
                        <w:left w:val="none" w:sz="0" w:space="0" w:color="auto"/>
                        <w:bottom w:val="none" w:sz="0" w:space="0" w:color="auto"/>
                        <w:right w:val="none" w:sz="0" w:space="0" w:color="auto"/>
                      </w:divBdr>
                    </w:div>
                  </w:divsChild>
                </w:div>
                <w:div w:id="216671273">
                  <w:marLeft w:val="0"/>
                  <w:marRight w:val="0"/>
                  <w:marTop w:val="0"/>
                  <w:marBottom w:val="0"/>
                  <w:divBdr>
                    <w:top w:val="none" w:sz="0" w:space="0" w:color="auto"/>
                    <w:left w:val="none" w:sz="0" w:space="0" w:color="auto"/>
                    <w:bottom w:val="none" w:sz="0" w:space="0" w:color="auto"/>
                    <w:right w:val="none" w:sz="0" w:space="0" w:color="auto"/>
                  </w:divBdr>
                  <w:divsChild>
                    <w:div w:id="955677648">
                      <w:marLeft w:val="0"/>
                      <w:marRight w:val="0"/>
                      <w:marTop w:val="0"/>
                      <w:marBottom w:val="0"/>
                      <w:divBdr>
                        <w:top w:val="none" w:sz="0" w:space="0" w:color="auto"/>
                        <w:left w:val="none" w:sz="0" w:space="0" w:color="auto"/>
                        <w:bottom w:val="none" w:sz="0" w:space="0" w:color="auto"/>
                        <w:right w:val="none" w:sz="0" w:space="0" w:color="auto"/>
                      </w:divBdr>
                    </w:div>
                  </w:divsChild>
                </w:div>
                <w:div w:id="1787651295">
                  <w:marLeft w:val="0"/>
                  <w:marRight w:val="0"/>
                  <w:marTop w:val="0"/>
                  <w:marBottom w:val="0"/>
                  <w:divBdr>
                    <w:top w:val="none" w:sz="0" w:space="0" w:color="auto"/>
                    <w:left w:val="none" w:sz="0" w:space="0" w:color="auto"/>
                    <w:bottom w:val="none" w:sz="0" w:space="0" w:color="auto"/>
                    <w:right w:val="none" w:sz="0" w:space="0" w:color="auto"/>
                  </w:divBdr>
                  <w:divsChild>
                    <w:div w:id="1497258363">
                      <w:marLeft w:val="0"/>
                      <w:marRight w:val="0"/>
                      <w:marTop w:val="0"/>
                      <w:marBottom w:val="0"/>
                      <w:divBdr>
                        <w:top w:val="none" w:sz="0" w:space="0" w:color="auto"/>
                        <w:left w:val="none" w:sz="0" w:space="0" w:color="auto"/>
                        <w:bottom w:val="none" w:sz="0" w:space="0" w:color="auto"/>
                        <w:right w:val="none" w:sz="0" w:space="0" w:color="auto"/>
                      </w:divBdr>
                    </w:div>
                  </w:divsChild>
                </w:div>
                <w:div w:id="1323193857">
                  <w:marLeft w:val="0"/>
                  <w:marRight w:val="0"/>
                  <w:marTop w:val="0"/>
                  <w:marBottom w:val="0"/>
                  <w:divBdr>
                    <w:top w:val="none" w:sz="0" w:space="0" w:color="auto"/>
                    <w:left w:val="none" w:sz="0" w:space="0" w:color="auto"/>
                    <w:bottom w:val="none" w:sz="0" w:space="0" w:color="auto"/>
                    <w:right w:val="none" w:sz="0" w:space="0" w:color="auto"/>
                  </w:divBdr>
                  <w:divsChild>
                    <w:div w:id="1746145099">
                      <w:marLeft w:val="0"/>
                      <w:marRight w:val="0"/>
                      <w:marTop w:val="0"/>
                      <w:marBottom w:val="0"/>
                      <w:divBdr>
                        <w:top w:val="none" w:sz="0" w:space="0" w:color="auto"/>
                        <w:left w:val="none" w:sz="0" w:space="0" w:color="auto"/>
                        <w:bottom w:val="none" w:sz="0" w:space="0" w:color="auto"/>
                        <w:right w:val="none" w:sz="0" w:space="0" w:color="auto"/>
                      </w:divBdr>
                    </w:div>
                  </w:divsChild>
                </w:div>
                <w:div w:id="554510390">
                  <w:marLeft w:val="0"/>
                  <w:marRight w:val="0"/>
                  <w:marTop w:val="0"/>
                  <w:marBottom w:val="0"/>
                  <w:divBdr>
                    <w:top w:val="none" w:sz="0" w:space="0" w:color="auto"/>
                    <w:left w:val="none" w:sz="0" w:space="0" w:color="auto"/>
                    <w:bottom w:val="none" w:sz="0" w:space="0" w:color="auto"/>
                    <w:right w:val="none" w:sz="0" w:space="0" w:color="auto"/>
                  </w:divBdr>
                  <w:divsChild>
                    <w:div w:id="1960451659">
                      <w:marLeft w:val="0"/>
                      <w:marRight w:val="0"/>
                      <w:marTop w:val="0"/>
                      <w:marBottom w:val="0"/>
                      <w:divBdr>
                        <w:top w:val="none" w:sz="0" w:space="0" w:color="auto"/>
                        <w:left w:val="none" w:sz="0" w:space="0" w:color="auto"/>
                        <w:bottom w:val="none" w:sz="0" w:space="0" w:color="auto"/>
                        <w:right w:val="none" w:sz="0" w:space="0" w:color="auto"/>
                      </w:divBdr>
                    </w:div>
                  </w:divsChild>
                </w:div>
                <w:div w:id="1425875579">
                  <w:marLeft w:val="0"/>
                  <w:marRight w:val="0"/>
                  <w:marTop w:val="0"/>
                  <w:marBottom w:val="0"/>
                  <w:divBdr>
                    <w:top w:val="none" w:sz="0" w:space="0" w:color="auto"/>
                    <w:left w:val="none" w:sz="0" w:space="0" w:color="auto"/>
                    <w:bottom w:val="none" w:sz="0" w:space="0" w:color="auto"/>
                    <w:right w:val="none" w:sz="0" w:space="0" w:color="auto"/>
                  </w:divBdr>
                  <w:divsChild>
                    <w:div w:id="543715388">
                      <w:marLeft w:val="0"/>
                      <w:marRight w:val="0"/>
                      <w:marTop w:val="0"/>
                      <w:marBottom w:val="0"/>
                      <w:divBdr>
                        <w:top w:val="none" w:sz="0" w:space="0" w:color="auto"/>
                        <w:left w:val="none" w:sz="0" w:space="0" w:color="auto"/>
                        <w:bottom w:val="none" w:sz="0" w:space="0" w:color="auto"/>
                        <w:right w:val="none" w:sz="0" w:space="0" w:color="auto"/>
                      </w:divBdr>
                    </w:div>
                  </w:divsChild>
                </w:div>
                <w:div w:id="1225603514">
                  <w:marLeft w:val="0"/>
                  <w:marRight w:val="0"/>
                  <w:marTop w:val="0"/>
                  <w:marBottom w:val="0"/>
                  <w:divBdr>
                    <w:top w:val="none" w:sz="0" w:space="0" w:color="auto"/>
                    <w:left w:val="none" w:sz="0" w:space="0" w:color="auto"/>
                    <w:bottom w:val="none" w:sz="0" w:space="0" w:color="auto"/>
                    <w:right w:val="none" w:sz="0" w:space="0" w:color="auto"/>
                  </w:divBdr>
                  <w:divsChild>
                    <w:div w:id="1719278109">
                      <w:marLeft w:val="0"/>
                      <w:marRight w:val="0"/>
                      <w:marTop w:val="0"/>
                      <w:marBottom w:val="0"/>
                      <w:divBdr>
                        <w:top w:val="none" w:sz="0" w:space="0" w:color="auto"/>
                        <w:left w:val="none" w:sz="0" w:space="0" w:color="auto"/>
                        <w:bottom w:val="none" w:sz="0" w:space="0" w:color="auto"/>
                        <w:right w:val="none" w:sz="0" w:space="0" w:color="auto"/>
                      </w:divBdr>
                    </w:div>
                  </w:divsChild>
                </w:div>
                <w:div w:id="1179660764">
                  <w:marLeft w:val="0"/>
                  <w:marRight w:val="0"/>
                  <w:marTop w:val="0"/>
                  <w:marBottom w:val="0"/>
                  <w:divBdr>
                    <w:top w:val="none" w:sz="0" w:space="0" w:color="auto"/>
                    <w:left w:val="none" w:sz="0" w:space="0" w:color="auto"/>
                    <w:bottom w:val="none" w:sz="0" w:space="0" w:color="auto"/>
                    <w:right w:val="none" w:sz="0" w:space="0" w:color="auto"/>
                  </w:divBdr>
                  <w:divsChild>
                    <w:div w:id="57096548">
                      <w:marLeft w:val="0"/>
                      <w:marRight w:val="0"/>
                      <w:marTop w:val="0"/>
                      <w:marBottom w:val="0"/>
                      <w:divBdr>
                        <w:top w:val="none" w:sz="0" w:space="0" w:color="auto"/>
                        <w:left w:val="none" w:sz="0" w:space="0" w:color="auto"/>
                        <w:bottom w:val="none" w:sz="0" w:space="0" w:color="auto"/>
                        <w:right w:val="none" w:sz="0" w:space="0" w:color="auto"/>
                      </w:divBdr>
                    </w:div>
                  </w:divsChild>
                </w:div>
                <w:div w:id="1017275239">
                  <w:marLeft w:val="0"/>
                  <w:marRight w:val="0"/>
                  <w:marTop w:val="0"/>
                  <w:marBottom w:val="0"/>
                  <w:divBdr>
                    <w:top w:val="none" w:sz="0" w:space="0" w:color="auto"/>
                    <w:left w:val="none" w:sz="0" w:space="0" w:color="auto"/>
                    <w:bottom w:val="none" w:sz="0" w:space="0" w:color="auto"/>
                    <w:right w:val="none" w:sz="0" w:space="0" w:color="auto"/>
                  </w:divBdr>
                  <w:divsChild>
                    <w:div w:id="1603952725">
                      <w:marLeft w:val="0"/>
                      <w:marRight w:val="0"/>
                      <w:marTop w:val="0"/>
                      <w:marBottom w:val="0"/>
                      <w:divBdr>
                        <w:top w:val="none" w:sz="0" w:space="0" w:color="auto"/>
                        <w:left w:val="none" w:sz="0" w:space="0" w:color="auto"/>
                        <w:bottom w:val="none" w:sz="0" w:space="0" w:color="auto"/>
                        <w:right w:val="none" w:sz="0" w:space="0" w:color="auto"/>
                      </w:divBdr>
                    </w:div>
                  </w:divsChild>
                </w:div>
                <w:div w:id="1213735255">
                  <w:marLeft w:val="0"/>
                  <w:marRight w:val="0"/>
                  <w:marTop w:val="0"/>
                  <w:marBottom w:val="0"/>
                  <w:divBdr>
                    <w:top w:val="none" w:sz="0" w:space="0" w:color="auto"/>
                    <w:left w:val="none" w:sz="0" w:space="0" w:color="auto"/>
                    <w:bottom w:val="none" w:sz="0" w:space="0" w:color="auto"/>
                    <w:right w:val="none" w:sz="0" w:space="0" w:color="auto"/>
                  </w:divBdr>
                  <w:divsChild>
                    <w:div w:id="335116985">
                      <w:marLeft w:val="0"/>
                      <w:marRight w:val="0"/>
                      <w:marTop w:val="0"/>
                      <w:marBottom w:val="0"/>
                      <w:divBdr>
                        <w:top w:val="none" w:sz="0" w:space="0" w:color="auto"/>
                        <w:left w:val="none" w:sz="0" w:space="0" w:color="auto"/>
                        <w:bottom w:val="none" w:sz="0" w:space="0" w:color="auto"/>
                        <w:right w:val="none" w:sz="0" w:space="0" w:color="auto"/>
                      </w:divBdr>
                    </w:div>
                  </w:divsChild>
                </w:div>
                <w:div w:id="1230926335">
                  <w:marLeft w:val="0"/>
                  <w:marRight w:val="0"/>
                  <w:marTop w:val="0"/>
                  <w:marBottom w:val="0"/>
                  <w:divBdr>
                    <w:top w:val="none" w:sz="0" w:space="0" w:color="auto"/>
                    <w:left w:val="none" w:sz="0" w:space="0" w:color="auto"/>
                    <w:bottom w:val="none" w:sz="0" w:space="0" w:color="auto"/>
                    <w:right w:val="none" w:sz="0" w:space="0" w:color="auto"/>
                  </w:divBdr>
                  <w:divsChild>
                    <w:div w:id="158429107">
                      <w:marLeft w:val="0"/>
                      <w:marRight w:val="0"/>
                      <w:marTop w:val="0"/>
                      <w:marBottom w:val="0"/>
                      <w:divBdr>
                        <w:top w:val="none" w:sz="0" w:space="0" w:color="auto"/>
                        <w:left w:val="none" w:sz="0" w:space="0" w:color="auto"/>
                        <w:bottom w:val="none" w:sz="0" w:space="0" w:color="auto"/>
                        <w:right w:val="none" w:sz="0" w:space="0" w:color="auto"/>
                      </w:divBdr>
                    </w:div>
                  </w:divsChild>
                </w:div>
                <w:div w:id="1886063390">
                  <w:marLeft w:val="0"/>
                  <w:marRight w:val="0"/>
                  <w:marTop w:val="0"/>
                  <w:marBottom w:val="0"/>
                  <w:divBdr>
                    <w:top w:val="none" w:sz="0" w:space="0" w:color="auto"/>
                    <w:left w:val="none" w:sz="0" w:space="0" w:color="auto"/>
                    <w:bottom w:val="none" w:sz="0" w:space="0" w:color="auto"/>
                    <w:right w:val="none" w:sz="0" w:space="0" w:color="auto"/>
                  </w:divBdr>
                  <w:divsChild>
                    <w:div w:id="2061856869">
                      <w:marLeft w:val="0"/>
                      <w:marRight w:val="0"/>
                      <w:marTop w:val="0"/>
                      <w:marBottom w:val="0"/>
                      <w:divBdr>
                        <w:top w:val="none" w:sz="0" w:space="0" w:color="auto"/>
                        <w:left w:val="none" w:sz="0" w:space="0" w:color="auto"/>
                        <w:bottom w:val="none" w:sz="0" w:space="0" w:color="auto"/>
                        <w:right w:val="none" w:sz="0" w:space="0" w:color="auto"/>
                      </w:divBdr>
                    </w:div>
                  </w:divsChild>
                </w:div>
                <w:div w:id="1211454474">
                  <w:marLeft w:val="0"/>
                  <w:marRight w:val="0"/>
                  <w:marTop w:val="0"/>
                  <w:marBottom w:val="0"/>
                  <w:divBdr>
                    <w:top w:val="none" w:sz="0" w:space="0" w:color="auto"/>
                    <w:left w:val="none" w:sz="0" w:space="0" w:color="auto"/>
                    <w:bottom w:val="none" w:sz="0" w:space="0" w:color="auto"/>
                    <w:right w:val="none" w:sz="0" w:space="0" w:color="auto"/>
                  </w:divBdr>
                  <w:divsChild>
                    <w:div w:id="1005328361">
                      <w:marLeft w:val="0"/>
                      <w:marRight w:val="0"/>
                      <w:marTop w:val="0"/>
                      <w:marBottom w:val="0"/>
                      <w:divBdr>
                        <w:top w:val="none" w:sz="0" w:space="0" w:color="auto"/>
                        <w:left w:val="none" w:sz="0" w:space="0" w:color="auto"/>
                        <w:bottom w:val="none" w:sz="0" w:space="0" w:color="auto"/>
                        <w:right w:val="none" w:sz="0" w:space="0" w:color="auto"/>
                      </w:divBdr>
                    </w:div>
                  </w:divsChild>
                </w:div>
                <w:div w:id="662396575">
                  <w:marLeft w:val="0"/>
                  <w:marRight w:val="0"/>
                  <w:marTop w:val="0"/>
                  <w:marBottom w:val="0"/>
                  <w:divBdr>
                    <w:top w:val="none" w:sz="0" w:space="0" w:color="auto"/>
                    <w:left w:val="none" w:sz="0" w:space="0" w:color="auto"/>
                    <w:bottom w:val="none" w:sz="0" w:space="0" w:color="auto"/>
                    <w:right w:val="none" w:sz="0" w:space="0" w:color="auto"/>
                  </w:divBdr>
                  <w:divsChild>
                    <w:div w:id="482431830">
                      <w:marLeft w:val="0"/>
                      <w:marRight w:val="0"/>
                      <w:marTop w:val="0"/>
                      <w:marBottom w:val="0"/>
                      <w:divBdr>
                        <w:top w:val="none" w:sz="0" w:space="0" w:color="auto"/>
                        <w:left w:val="none" w:sz="0" w:space="0" w:color="auto"/>
                        <w:bottom w:val="none" w:sz="0" w:space="0" w:color="auto"/>
                        <w:right w:val="none" w:sz="0" w:space="0" w:color="auto"/>
                      </w:divBdr>
                    </w:div>
                  </w:divsChild>
                </w:div>
                <w:div w:id="1476336294">
                  <w:marLeft w:val="0"/>
                  <w:marRight w:val="0"/>
                  <w:marTop w:val="0"/>
                  <w:marBottom w:val="0"/>
                  <w:divBdr>
                    <w:top w:val="none" w:sz="0" w:space="0" w:color="auto"/>
                    <w:left w:val="none" w:sz="0" w:space="0" w:color="auto"/>
                    <w:bottom w:val="none" w:sz="0" w:space="0" w:color="auto"/>
                    <w:right w:val="none" w:sz="0" w:space="0" w:color="auto"/>
                  </w:divBdr>
                  <w:divsChild>
                    <w:div w:id="459156021">
                      <w:marLeft w:val="0"/>
                      <w:marRight w:val="0"/>
                      <w:marTop w:val="0"/>
                      <w:marBottom w:val="0"/>
                      <w:divBdr>
                        <w:top w:val="none" w:sz="0" w:space="0" w:color="auto"/>
                        <w:left w:val="none" w:sz="0" w:space="0" w:color="auto"/>
                        <w:bottom w:val="none" w:sz="0" w:space="0" w:color="auto"/>
                        <w:right w:val="none" w:sz="0" w:space="0" w:color="auto"/>
                      </w:divBdr>
                    </w:div>
                  </w:divsChild>
                </w:div>
                <w:div w:id="1826699373">
                  <w:marLeft w:val="0"/>
                  <w:marRight w:val="0"/>
                  <w:marTop w:val="0"/>
                  <w:marBottom w:val="0"/>
                  <w:divBdr>
                    <w:top w:val="none" w:sz="0" w:space="0" w:color="auto"/>
                    <w:left w:val="none" w:sz="0" w:space="0" w:color="auto"/>
                    <w:bottom w:val="none" w:sz="0" w:space="0" w:color="auto"/>
                    <w:right w:val="none" w:sz="0" w:space="0" w:color="auto"/>
                  </w:divBdr>
                  <w:divsChild>
                    <w:div w:id="1738548233">
                      <w:marLeft w:val="0"/>
                      <w:marRight w:val="0"/>
                      <w:marTop w:val="0"/>
                      <w:marBottom w:val="0"/>
                      <w:divBdr>
                        <w:top w:val="none" w:sz="0" w:space="0" w:color="auto"/>
                        <w:left w:val="none" w:sz="0" w:space="0" w:color="auto"/>
                        <w:bottom w:val="none" w:sz="0" w:space="0" w:color="auto"/>
                        <w:right w:val="none" w:sz="0" w:space="0" w:color="auto"/>
                      </w:divBdr>
                    </w:div>
                  </w:divsChild>
                </w:div>
                <w:div w:id="2143842191">
                  <w:marLeft w:val="0"/>
                  <w:marRight w:val="0"/>
                  <w:marTop w:val="0"/>
                  <w:marBottom w:val="0"/>
                  <w:divBdr>
                    <w:top w:val="none" w:sz="0" w:space="0" w:color="auto"/>
                    <w:left w:val="none" w:sz="0" w:space="0" w:color="auto"/>
                    <w:bottom w:val="none" w:sz="0" w:space="0" w:color="auto"/>
                    <w:right w:val="none" w:sz="0" w:space="0" w:color="auto"/>
                  </w:divBdr>
                  <w:divsChild>
                    <w:div w:id="1126583838">
                      <w:marLeft w:val="0"/>
                      <w:marRight w:val="0"/>
                      <w:marTop w:val="0"/>
                      <w:marBottom w:val="0"/>
                      <w:divBdr>
                        <w:top w:val="none" w:sz="0" w:space="0" w:color="auto"/>
                        <w:left w:val="none" w:sz="0" w:space="0" w:color="auto"/>
                        <w:bottom w:val="none" w:sz="0" w:space="0" w:color="auto"/>
                        <w:right w:val="none" w:sz="0" w:space="0" w:color="auto"/>
                      </w:divBdr>
                    </w:div>
                  </w:divsChild>
                </w:div>
                <w:div w:id="1769885249">
                  <w:marLeft w:val="0"/>
                  <w:marRight w:val="0"/>
                  <w:marTop w:val="0"/>
                  <w:marBottom w:val="0"/>
                  <w:divBdr>
                    <w:top w:val="none" w:sz="0" w:space="0" w:color="auto"/>
                    <w:left w:val="none" w:sz="0" w:space="0" w:color="auto"/>
                    <w:bottom w:val="none" w:sz="0" w:space="0" w:color="auto"/>
                    <w:right w:val="none" w:sz="0" w:space="0" w:color="auto"/>
                  </w:divBdr>
                  <w:divsChild>
                    <w:div w:id="795559813">
                      <w:marLeft w:val="0"/>
                      <w:marRight w:val="0"/>
                      <w:marTop w:val="0"/>
                      <w:marBottom w:val="0"/>
                      <w:divBdr>
                        <w:top w:val="none" w:sz="0" w:space="0" w:color="auto"/>
                        <w:left w:val="none" w:sz="0" w:space="0" w:color="auto"/>
                        <w:bottom w:val="none" w:sz="0" w:space="0" w:color="auto"/>
                        <w:right w:val="none" w:sz="0" w:space="0" w:color="auto"/>
                      </w:divBdr>
                    </w:div>
                  </w:divsChild>
                </w:div>
                <w:div w:id="1268349545">
                  <w:marLeft w:val="0"/>
                  <w:marRight w:val="0"/>
                  <w:marTop w:val="0"/>
                  <w:marBottom w:val="0"/>
                  <w:divBdr>
                    <w:top w:val="none" w:sz="0" w:space="0" w:color="auto"/>
                    <w:left w:val="none" w:sz="0" w:space="0" w:color="auto"/>
                    <w:bottom w:val="none" w:sz="0" w:space="0" w:color="auto"/>
                    <w:right w:val="none" w:sz="0" w:space="0" w:color="auto"/>
                  </w:divBdr>
                  <w:divsChild>
                    <w:div w:id="979959997">
                      <w:marLeft w:val="0"/>
                      <w:marRight w:val="0"/>
                      <w:marTop w:val="0"/>
                      <w:marBottom w:val="0"/>
                      <w:divBdr>
                        <w:top w:val="none" w:sz="0" w:space="0" w:color="auto"/>
                        <w:left w:val="none" w:sz="0" w:space="0" w:color="auto"/>
                        <w:bottom w:val="none" w:sz="0" w:space="0" w:color="auto"/>
                        <w:right w:val="none" w:sz="0" w:space="0" w:color="auto"/>
                      </w:divBdr>
                    </w:div>
                  </w:divsChild>
                </w:div>
                <w:div w:id="2106611163">
                  <w:marLeft w:val="0"/>
                  <w:marRight w:val="0"/>
                  <w:marTop w:val="0"/>
                  <w:marBottom w:val="0"/>
                  <w:divBdr>
                    <w:top w:val="none" w:sz="0" w:space="0" w:color="auto"/>
                    <w:left w:val="none" w:sz="0" w:space="0" w:color="auto"/>
                    <w:bottom w:val="none" w:sz="0" w:space="0" w:color="auto"/>
                    <w:right w:val="none" w:sz="0" w:space="0" w:color="auto"/>
                  </w:divBdr>
                  <w:divsChild>
                    <w:div w:id="1219055895">
                      <w:marLeft w:val="0"/>
                      <w:marRight w:val="0"/>
                      <w:marTop w:val="0"/>
                      <w:marBottom w:val="0"/>
                      <w:divBdr>
                        <w:top w:val="none" w:sz="0" w:space="0" w:color="auto"/>
                        <w:left w:val="none" w:sz="0" w:space="0" w:color="auto"/>
                        <w:bottom w:val="none" w:sz="0" w:space="0" w:color="auto"/>
                        <w:right w:val="none" w:sz="0" w:space="0" w:color="auto"/>
                      </w:divBdr>
                    </w:div>
                  </w:divsChild>
                </w:div>
                <w:div w:id="647170855">
                  <w:marLeft w:val="0"/>
                  <w:marRight w:val="0"/>
                  <w:marTop w:val="0"/>
                  <w:marBottom w:val="0"/>
                  <w:divBdr>
                    <w:top w:val="none" w:sz="0" w:space="0" w:color="auto"/>
                    <w:left w:val="none" w:sz="0" w:space="0" w:color="auto"/>
                    <w:bottom w:val="none" w:sz="0" w:space="0" w:color="auto"/>
                    <w:right w:val="none" w:sz="0" w:space="0" w:color="auto"/>
                  </w:divBdr>
                  <w:divsChild>
                    <w:div w:id="1538204018">
                      <w:marLeft w:val="0"/>
                      <w:marRight w:val="0"/>
                      <w:marTop w:val="0"/>
                      <w:marBottom w:val="0"/>
                      <w:divBdr>
                        <w:top w:val="none" w:sz="0" w:space="0" w:color="auto"/>
                        <w:left w:val="none" w:sz="0" w:space="0" w:color="auto"/>
                        <w:bottom w:val="none" w:sz="0" w:space="0" w:color="auto"/>
                        <w:right w:val="none" w:sz="0" w:space="0" w:color="auto"/>
                      </w:divBdr>
                    </w:div>
                  </w:divsChild>
                </w:div>
                <w:div w:id="476529568">
                  <w:marLeft w:val="0"/>
                  <w:marRight w:val="0"/>
                  <w:marTop w:val="0"/>
                  <w:marBottom w:val="0"/>
                  <w:divBdr>
                    <w:top w:val="none" w:sz="0" w:space="0" w:color="auto"/>
                    <w:left w:val="none" w:sz="0" w:space="0" w:color="auto"/>
                    <w:bottom w:val="none" w:sz="0" w:space="0" w:color="auto"/>
                    <w:right w:val="none" w:sz="0" w:space="0" w:color="auto"/>
                  </w:divBdr>
                  <w:divsChild>
                    <w:div w:id="1637834222">
                      <w:marLeft w:val="0"/>
                      <w:marRight w:val="0"/>
                      <w:marTop w:val="0"/>
                      <w:marBottom w:val="0"/>
                      <w:divBdr>
                        <w:top w:val="none" w:sz="0" w:space="0" w:color="auto"/>
                        <w:left w:val="none" w:sz="0" w:space="0" w:color="auto"/>
                        <w:bottom w:val="none" w:sz="0" w:space="0" w:color="auto"/>
                        <w:right w:val="none" w:sz="0" w:space="0" w:color="auto"/>
                      </w:divBdr>
                    </w:div>
                  </w:divsChild>
                </w:div>
                <w:div w:id="1711420289">
                  <w:marLeft w:val="0"/>
                  <w:marRight w:val="0"/>
                  <w:marTop w:val="0"/>
                  <w:marBottom w:val="0"/>
                  <w:divBdr>
                    <w:top w:val="none" w:sz="0" w:space="0" w:color="auto"/>
                    <w:left w:val="none" w:sz="0" w:space="0" w:color="auto"/>
                    <w:bottom w:val="none" w:sz="0" w:space="0" w:color="auto"/>
                    <w:right w:val="none" w:sz="0" w:space="0" w:color="auto"/>
                  </w:divBdr>
                  <w:divsChild>
                    <w:div w:id="2060396800">
                      <w:marLeft w:val="0"/>
                      <w:marRight w:val="0"/>
                      <w:marTop w:val="0"/>
                      <w:marBottom w:val="0"/>
                      <w:divBdr>
                        <w:top w:val="none" w:sz="0" w:space="0" w:color="auto"/>
                        <w:left w:val="none" w:sz="0" w:space="0" w:color="auto"/>
                        <w:bottom w:val="none" w:sz="0" w:space="0" w:color="auto"/>
                        <w:right w:val="none" w:sz="0" w:space="0" w:color="auto"/>
                      </w:divBdr>
                    </w:div>
                  </w:divsChild>
                </w:div>
                <w:div w:id="1071387259">
                  <w:marLeft w:val="0"/>
                  <w:marRight w:val="0"/>
                  <w:marTop w:val="0"/>
                  <w:marBottom w:val="0"/>
                  <w:divBdr>
                    <w:top w:val="none" w:sz="0" w:space="0" w:color="auto"/>
                    <w:left w:val="none" w:sz="0" w:space="0" w:color="auto"/>
                    <w:bottom w:val="none" w:sz="0" w:space="0" w:color="auto"/>
                    <w:right w:val="none" w:sz="0" w:space="0" w:color="auto"/>
                  </w:divBdr>
                  <w:divsChild>
                    <w:div w:id="1703167873">
                      <w:marLeft w:val="0"/>
                      <w:marRight w:val="0"/>
                      <w:marTop w:val="0"/>
                      <w:marBottom w:val="0"/>
                      <w:divBdr>
                        <w:top w:val="none" w:sz="0" w:space="0" w:color="auto"/>
                        <w:left w:val="none" w:sz="0" w:space="0" w:color="auto"/>
                        <w:bottom w:val="none" w:sz="0" w:space="0" w:color="auto"/>
                        <w:right w:val="none" w:sz="0" w:space="0" w:color="auto"/>
                      </w:divBdr>
                    </w:div>
                  </w:divsChild>
                </w:div>
                <w:div w:id="415521873">
                  <w:marLeft w:val="0"/>
                  <w:marRight w:val="0"/>
                  <w:marTop w:val="0"/>
                  <w:marBottom w:val="0"/>
                  <w:divBdr>
                    <w:top w:val="none" w:sz="0" w:space="0" w:color="auto"/>
                    <w:left w:val="none" w:sz="0" w:space="0" w:color="auto"/>
                    <w:bottom w:val="none" w:sz="0" w:space="0" w:color="auto"/>
                    <w:right w:val="none" w:sz="0" w:space="0" w:color="auto"/>
                  </w:divBdr>
                  <w:divsChild>
                    <w:div w:id="1976714509">
                      <w:marLeft w:val="0"/>
                      <w:marRight w:val="0"/>
                      <w:marTop w:val="0"/>
                      <w:marBottom w:val="0"/>
                      <w:divBdr>
                        <w:top w:val="none" w:sz="0" w:space="0" w:color="auto"/>
                        <w:left w:val="none" w:sz="0" w:space="0" w:color="auto"/>
                        <w:bottom w:val="none" w:sz="0" w:space="0" w:color="auto"/>
                        <w:right w:val="none" w:sz="0" w:space="0" w:color="auto"/>
                      </w:divBdr>
                    </w:div>
                  </w:divsChild>
                </w:div>
                <w:div w:id="786705110">
                  <w:marLeft w:val="0"/>
                  <w:marRight w:val="0"/>
                  <w:marTop w:val="0"/>
                  <w:marBottom w:val="0"/>
                  <w:divBdr>
                    <w:top w:val="none" w:sz="0" w:space="0" w:color="auto"/>
                    <w:left w:val="none" w:sz="0" w:space="0" w:color="auto"/>
                    <w:bottom w:val="none" w:sz="0" w:space="0" w:color="auto"/>
                    <w:right w:val="none" w:sz="0" w:space="0" w:color="auto"/>
                  </w:divBdr>
                  <w:divsChild>
                    <w:div w:id="584725979">
                      <w:marLeft w:val="0"/>
                      <w:marRight w:val="0"/>
                      <w:marTop w:val="0"/>
                      <w:marBottom w:val="0"/>
                      <w:divBdr>
                        <w:top w:val="none" w:sz="0" w:space="0" w:color="auto"/>
                        <w:left w:val="none" w:sz="0" w:space="0" w:color="auto"/>
                        <w:bottom w:val="none" w:sz="0" w:space="0" w:color="auto"/>
                        <w:right w:val="none" w:sz="0" w:space="0" w:color="auto"/>
                      </w:divBdr>
                    </w:div>
                  </w:divsChild>
                </w:div>
                <w:div w:id="1220437678">
                  <w:marLeft w:val="0"/>
                  <w:marRight w:val="0"/>
                  <w:marTop w:val="0"/>
                  <w:marBottom w:val="0"/>
                  <w:divBdr>
                    <w:top w:val="none" w:sz="0" w:space="0" w:color="auto"/>
                    <w:left w:val="none" w:sz="0" w:space="0" w:color="auto"/>
                    <w:bottom w:val="none" w:sz="0" w:space="0" w:color="auto"/>
                    <w:right w:val="none" w:sz="0" w:space="0" w:color="auto"/>
                  </w:divBdr>
                  <w:divsChild>
                    <w:div w:id="1455753709">
                      <w:marLeft w:val="0"/>
                      <w:marRight w:val="0"/>
                      <w:marTop w:val="0"/>
                      <w:marBottom w:val="0"/>
                      <w:divBdr>
                        <w:top w:val="none" w:sz="0" w:space="0" w:color="auto"/>
                        <w:left w:val="none" w:sz="0" w:space="0" w:color="auto"/>
                        <w:bottom w:val="none" w:sz="0" w:space="0" w:color="auto"/>
                        <w:right w:val="none" w:sz="0" w:space="0" w:color="auto"/>
                      </w:divBdr>
                    </w:div>
                  </w:divsChild>
                </w:div>
                <w:div w:id="75789747">
                  <w:marLeft w:val="0"/>
                  <w:marRight w:val="0"/>
                  <w:marTop w:val="0"/>
                  <w:marBottom w:val="0"/>
                  <w:divBdr>
                    <w:top w:val="none" w:sz="0" w:space="0" w:color="auto"/>
                    <w:left w:val="none" w:sz="0" w:space="0" w:color="auto"/>
                    <w:bottom w:val="none" w:sz="0" w:space="0" w:color="auto"/>
                    <w:right w:val="none" w:sz="0" w:space="0" w:color="auto"/>
                  </w:divBdr>
                  <w:divsChild>
                    <w:div w:id="643969811">
                      <w:marLeft w:val="0"/>
                      <w:marRight w:val="0"/>
                      <w:marTop w:val="0"/>
                      <w:marBottom w:val="0"/>
                      <w:divBdr>
                        <w:top w:val="none" w:sz="0" w:space="0" w:color="auto"/>
                        <w:left w:val="none" w:sz="0" w:space="0" w:color="auto"/>
                        <w:bottom w:val="none" w:sz="0" w:space="0" w:color="auto"/>
                        <w:right w:val="none" w:sz="0" w:space="0" w:color="auto"/>
                      </w:divBdr>
                    </w:div>
                  </w:divsChild>
                </w:div>
                <w:div w:id="1016081832">
                  <w:marLeft w:val="0"/>
                  <w:marRight w:val="0"/>
                  <w:marTop w:val="0"/>
                  <w:marBottom w:val="0"/>
                  <w:divBdr>
                    <w:top w:val="none" w:sz="0" w:space="0" w:color="auto"/>
                    <w:left w:val="none" w:sz="0" w:space="0" w:color="auto"/>
                    <w:bottom w:val="none" w:sz="0" w:space="0" w:color="auto"/>
                    <w:right w:val="none" w:sz="0" w:space="0" w:color="auto"/>
                  </w:divBdr>
                  <w:divsChild>
                    <w:div w:id="276177694">
                      <w:marLeft w:val="0"/>
                      <w:marRight w:val="0"/>
                      <w:marTop w:val="0"/>
                      <w:marBottom w:val="0"/>
                      <w:divBdr>
                        <w:top w:val="none" w:sz="0" w:space="0" w:color="auto"/>
                        <w:left w:val="none" w:sz="0" w:space="0" w:color="auto"/>
                        <w:bottom w:val="none" w:sz="0" w:space="0" w:color="auto"/>
                        <w:right w:val="none" w:sz="0" w:space="0" w:color="auto"/>
                      </w:divBdr>
                    </w:div>
                  </w:divsChild>
                </w:div>
                <w:div w:id="287275056">
                  <w:marLeft w:val="0"/>
                  <w:marRight w:val="0"/>
                  <w:marTop w:val="0"/>
                  <w:marBottom w:val="0"/>
                  <w:divBdr>
                    <w:top w:val="none" w:sz="0" w:space="0" w:color="auto"/>
                    <w:left w:val="none" w:sz="0" w:space="0" w:color="auto"/>
                    <w:bottom w:val="none" w:sz="0" w:space="0" w:color="auto"/>
                    <w:right w:val="none" w:sz="0" w:space="0" w:color="auto"/>
                  </w:divBdr>
                  <w:divsChild>
                    <w:div w:id="197667566">
                      <w:marLeft w:val="0"/>
                      <w:marRight w:val="0"/>
                      <w:marTop w:val="0"/>
                      <w:marBottom w:val="0"/>
                      <w:divBdr>
                        <w:top w:val="none" w:sz="0" w:space="0" w:color="auto"/>
                        <w:left w:val="none" w:sz="0" w:space="0" w:color="auto"/>
                        <w:bottom w:val="none" w:sz="0" w:space="0" w:color="auto"/>
                        <w:right w:val="none" w:sz="0" w:space="0" w:color="auto"/>
                      </w:divBdr>
                    </w:div>
                  </w:divsChild>
                </w:div>
                <w:div w:id="1551384024">
                  <w:marLeft w:val="0"/>
                  <w:marRight w:val="0"/>
                  <w:marTop w:val="0"/>
                  <w:marBottom w:val="0"/>
                  <w:divBdr>
                    <w:top w:val="none" w:sz="0" w:space="0" w:color="auto"/>
                    <w:left w:val="none" w:sz="0" w:space="0" w:color="auto"/>
                    <w:bottom w:val="none" w:sz="0" w:space="0" w:color="auto"/>
                    <w:right w:val="none" w:sz="0" w:space="0" w:color="auto"/>
                  </w:divBdr>
                  <w:divsChild>
                    <w:div w:id="53284741">
                      <w:marLeft w:val="0"/>
                      <w:marRight w:val="0"/>
                      <w:marTop w:val="0"/>
                      <w:marBottom w:val="0"/>
                      <w:divBdr>
                        <w:top w:val="none" w:sz="0" w:space="0" w:color="auto"/>
                        <w:left w:val="none" w:sz="0" w:space="0" w:color="auto"/>
                        <w:bottom w:val="none" w:sz="0" w:space="0" w:color="auto"/>
                        <w:right w:val="none" w:sz="0" w:space="0" w:color="auto"/>
                      </w:divBdr>
                    </w:div>
                  </w:divsChild>
                </w:div>
                <w:div w:id="1343167132">
                  <w:marLeft w:val="0"/>
                  <w:marRight w:val="0"/>
                  <w:marTop w:val="0"/>
                  <w:marBottom w:val="0"/>
                  <w:divBdr>
                    <w:top w:val="none" w:sz="0" w:space="0" w:color="auto"/>
                    <w:left w:val="none" w:sz="0" w:space="0" w:color="auto"/>
                    <w:bottom w:val="none" w:sz="0" w:space="0" w:color="auto"/>
                    <w:right w:val="none" w:sz="0" w:space="0" w:color="auto"/>
                  </w:divBdr>
                  <w:divsChild>
                    <w:div w:id="348798268">
                      <w:marLeft w:val="0"/>
                      <w:marRight w:val="0"/>
                      <w:marTop w:val="0"/>
                      <w:marBottom w:val="0"/>
                      <w:divBdr>
                        <w:top w:val="none" w:sz="0" w:space="0" w:color="auto"/>
                        <w:left w:val="none" w:sz="0" w:space="0" w:color="auto"/>
                        <w:bottom w:val="none" w:sz="0" w:space="0" w:color="auto"/>
                        <w:right w:val="none" w:sz="0" w:space="0" w:color="auto"/>
                      </w:divBdr>
                    </w:div>
                  </w:divsChild>
                </w:div>
                <w:div w:id="554971687">
                  <w:marLeft w:val="0"/>
                  <w:marRight w:val="0"/>
                  <w:marTop w:val="0"/>
                  <w:marBottom w:val="0"/>
                  <w:divBdr>
                    <w:top w:val="none" w:sz="0" w:space="0" w:color="auto"/>
                    <w:left w:val="none" w:sz="0" w:space="0" w:color="auto"/>
                    <w:bottom w:val="none" w:sz="0" w:space="0" w:color="auto"/>
                    <w:right w:val="none" w:sz="0" w:space="0" w:color="auto"/>
                  </w:divBdr>
                  <w:divsChild>
                    <w:div w:id="617758128">
                      <w:marLeft w:val="0"/>
                      <w:marRight w:val="0"/>
                      <w:marTop w:val="0"/>
                      <w:marBottom w:val="0"/>
                      <w:divBdr>
                        <w:top w:val="none" w:sz="0" w:space="0" w:color="auto"/>
                        <w:left w:val="none" w:sz="0" w:space="0" w:color="auto"/>
                        <w:bottom w:val="none" w:sz="0" w:space="0" w:color="auto"/>
                        <w:right w:val="none" w:sz="0" w:space="0" w:color="auto"/>
                      </w:divBdr>
                    </w:div>
                  </w:divsChild>
                </w:div>
                <w:div w:id="503982931">
                  <w:marLeft w:val="0"/>
                  <w:marRight w:val="0"/>
                  <w:marTop w:val="0"/>
                  <w:marBottom w:val="0"/>
                  <w:divBdr>
                    <w:top w:val="none" w:sz="0" w:space="0" w:color="auto"/>
                    <w:left w:val="none" w:sz="0" w:space="0" w:color="auto"/>
                    <w:bottom w:val="none" w:sz="0" w:space="0" w:color="auto"/>
                    <w:right w:val="none" w:sz="0" w:space="0" w:color="auto"/>
                  </w:divBdr>
                  <w:divsChild>
                    <w:div w:id="343479772">
                      <w:marLeft w:val="0"/>
                      <w:marRight w:val="0"/>
                      <w:marTop w:val="0"/>
                      <w:marBottom w:val="0"/>
                      <w:divBdr>
                        <w:top w:val="none" w:sz="0" w:space="0" w:color="auto"/>
                        <w:left w:val="none" w:sz="0" w:space="0" w:color="auto"/>
                        <w:bottom w:val="none" w:sz="0" w:space="0" w:color="auto"/>
                        <w:right w:val="none" w:sz="0" w:space="0" w:color="auto"/>
                      </w:divBdr>
                    </w:div>
                  </w:divsChild>
                </w:div>
                <w:div w:id="1445616606">
                  <w:marLeft w:val="0"/>
                  <w:marRight w:val="0"/>
                  <w:marTop w:val="0"/>
                  <w:marBottom w:val="0"/>
                  <w:divBdr>
                    <w:top w:val="none" w:sz="0" w:space="0" w:color="auto"/>
                    <w:left w:val="none" w:sz="0" w:space="0" w:color="auto"/>
                    <w:bottom w:val="none" w:sz="0" w:space="0" w:color="auto"/>
                    <w:right w:val="none" w:sz="0" w:space="0" w:color="auto"/>
                  </w:divBdr>
                  <w:divsChild>
                    <w:div w:id="809787935">
                      <w:marLeft w:val="0"/>
                      <w:marRight w:val="0"/>
                      <w:marTop w:val="0"/>
                      <w:marBottom w:val="0"/>
                      <w:divBdr>
                        <w:top w:val="none" w:sz="0" w:space="0" w:color="auto"/>
                        <w:left w:val="none" w:sz="0" w:space="0" w:color="auto"/>
                        <w:bottom w:val="none" w:sz="0" w:space="0" w:color="auto"/>
                        <w:right w:val="none" w:sz="0" w:space="0" w:color="auto"/>
                      </w:divBdr>
                    </w:div>
                  </w:divsChild>
                </w:div>
                <w:div w:id="989407681">
                  <w:marLeft w:val="0"/>
                  <w:marRight w:val="0"/>
                  <w:marTop w:val="0"/>
                  <w:marBottom w:val="0"/>
                  <w:divBdr>
                    <w:top w:val="none" w:sz="0" w:space="0" w:color="auto"/>
                    <w:left w:val="none" w:sz="0" w:space="0" w:color="auto"/>
                    <w:bottom w:val="none" w:sz="0" w:space="0" w:color="auto"/>
                    <w:right w:val="none" w:sz="0" w:space="0" w:color="auto"/>
                  </w:divBdr>
                  <w:divsChild>
                    <w:div w:id="108864649">
                      <w:marLeft w:val="0"/>
                      <w:marRight w:val="0"/>
                      <w:marTop w:val="0"/>
                      <w:marBottom w:val="0"/>
                      <w:divBdr>
                        <w:top w:val="none" w:sz="0" w:space="0" w:color="auto"/>
                        <w:left w:val="none" w:sz="0" w:space="0" w:color="auto"/>
                        <w:bottom w:val="none" w:sz="0" w:space="0" w:color="auto"/>
                        <w:right w:val="none" w:sz="0" w:space="0" w:color="auto"/>
                      </w:divBdr>
                    </w:div>
                  </w:divsChild>
                </w:div>
                <w:div w:id="696657349">
                  <w:marLeft w:val="0"/>
                  <w:marRight w:val="0"/>
                  <w:marTop w:val="0"/>
                  <w:marBottom w:val="0"/>
                  <w:divBdr>
                    <w:top w:val="none" w:sz="0" w:space="0" w:color="auto"/>
                    <w:left w:val="none" w:sz="0" w:space="0" w:color="auto"/>
                    <w:bottom w:val="none" w:sz="0" w:space="0" w:color="auto"/>
                    <w:right w:val="none" w:sz="0" w:space="0" w:color="auto"/>
                  </w:divBdr>
                  <w:divsChild>
                    <w:div w:id="1743329826">
                      <w:marLeft w:val="0"/>
                      <w:marRight w:val="0"/>
                      <w:marTop w:val="0"/>
                      <w:marBottom w:val="0"/>
                      <w:divBdr>
                        <w:top w:val="none" w:sz="0" w:space="0" w:color="auto"/>
                        <w:left w:val="none" w:sz="0" w:space="0" w:color="auto"/>
                        <w:bottom w:val="none" w:sz="0" w:space="0" w:color="auto"/>
                        <w:right w:val="none" w:sz="0" w:space="0" w:color="auto"/>
                      </w:divBdr>
                    </w:div>
                  </w:divsChild>
                </w:div>
                <w:div w:id="302321399">
                  <w:marLeft w:val="0"/>
                  <w:marRight w:val="0"/>
                  <w:marTop w:val="0"/>
                  <w:marBottom w:val="0"/>
                  <w:divBdr>
                    <w:top w:val="none" w:sz="0" w:space="0" w:color="auto"/>
                    <w:left w:val="none" w:sz="0" w:space="0" w:color="auto"/>
                    <w:bottom w:val="none" w:sz="0" w:space="0" w:color="auto"/>
                    <w:right w:val="none" w:sz="0" w:space="0" w:color="auto"/>
                  </w:divBdr>
                  <w:divsChild>
                    <w:div w:id="403188744">
                      <w:marLeft w:val="0"/>
                      <w:marRight w:val="0"/>
                      <w:marTop w:val="0"/>
                      <w:marBottom w:val="0"/>
                      <w:divBdr>
                        <w:top w:val="none" w:sz="0" w:space="0" w:color="auto"/>
                        <w:left w:val="none" w:sz="0" w:space="0" w:color="auto"/>
                        <w:bottom w:val="none" w:sz="0" w:space="0" w:color="auto"/>
                        <w:right w:val="none" w:sz="0" w:space="0" w:color="auto"/>
                      </w:divBdr>
                    </w:div>
                    <w:div w:id="1218469551">
                      <w:marLeft w:val="0"/>
                      <w:marRight w:val="0"/>
                      <w:marTop w:val="0"/>
                      <w:marBottom w:val="0"/>
                      <w:divBdr>
                        <w:top w:val="none" w:sz="0" w:space="0" w:color="auto"/>
                        <w:left w:val="none" w:sz="0" w:space="0" w:color="auto"/>
                        <w:bottom w:val="none" w:sz="0" w:space="0" w:color="auto"/>
                        <w:right w:val="none" w:sz="0" w:space="0" w:color="auto"/>
                      </w:divBdr>
                    </w:div>
                  </w:divsChild>
                </w:div>
                <w:div w:id="2035376473">
                  <w:marLeft w:val="0"/>
                  <w:marRight w:val="0"/>
                  <w:marTop w:val="0"/>
                  <w:marBottom w:val="0"/>
                  <w:divBdr>
                    <w:top w:val="none" w:sz="0" w:space="0" w:color="auto"/>
                    <w:left w:val="none" w:sz="0" w:space="0" w:color="auto"/>
                    <w:bottom w:val="none" w:sz="0" w:space="0" w:color="auto"/>
                    <w:right w:val="none" w:sz="0" w:space="0" w:color="auto"/>
                  </w:divBdr>
                  <w:divsChild>
                    <w:div w:id="874536076">
                      <w:marLeft w:val="0"/>
                      <w:marRight w:val="0"/>
                      <w:marTop w:val="0"/>
                      <w:marBottom w:val="0"/>
                      <w:divBdr>
                        <w:top w:val="none" w:sz="0" w:space="0" w:color="auto"/>
                        <w:left w:val="none" w:sz="0" w:space="0" w:color="auto"/>
                        <w:bottom w:val="none" w:sz="0" w:space="0" w:color="auto"/>
                        <w:right w:val="none" w:sz="0" w:space="0" w:color="auto"/>
                      </w:divBdr>
                    </w:div>
                  </w:divsChild>
                </w:div>
                <w:div w:id="1367022339">
                  <w:marLeft w:val="0"/>
                  <w:marRight w:val="0"/>
                  <w:marTop w:val="0"/>
                  <w:marBottom w:val="0"/>
                  <w:divBdr>
                    <w:top w:val="none" w:sz="0" w:space="0" w:color="auto"/>
                    <w:left w:val="none" w:sz="0" w:space="0" w:color="auto"/>
                    <w:bottom w:val="none" w:sz="0" w:space="0" w:color="auto"/>
                    <w:right w:val="none" w:sz="0" w:space="0" w:color="auto"/>
                  </w:divBdr>
                  <w:divsChild>
                    <w:div w:id="1092700164">
                      <w:marLeft w:val="0"/>
                      <w:marRight w:val="0"/>
                      <w:marTop w:val="0"/>
                      <w:marBottom w:val="0"/>
                      <w:divBdr>
                        <w:top w:val="none" w:sz="0" w:space="0" w:color="auto"/>
                        <w:left w:val="none" w:sz="0" w:space="0" w:color="auto"/>
                        <w:bottom w:val="none" w:sz="0" w:space="0" w:color="auto"/>
                        <w:right w:val="none" w:sz="0" w:space="0" w:color="auto"/>
                      </w:divBdr>
                    </w:div>
                  </w:divsChild>
                </w:div>
                <w:div w:id="461922595">
                  <w:marLeft w:val="0"/>
                  <w:marRight w:val="0"/>
                  <w:marTop w:val="0"/>
                  <w:marBottom w:val="0"/>
                  <w:divBdr>
                    <w:top w:val="none" w:sz="0" w:space="0" w:color="auto"/>
                    <w:left w:val="none" w:sz="0" w:space="0" w:color="auto"/>
                    <w:bottom w:val="none" w:sz="0" w:space="0" w:color="auto"/>
                    <w:right w:val="none" w:sz="0" w:space="0" w:color="auto"/>
                  </w:divBdr>
                  <w:divsChild>
                    <w:div w:id="1555849447">
                      <w:marLeft w:val="0"/>
                      <w:marRight w:val="0"/>
                      <w:marTop w:val="0"/>
                      <w:marBottom w:val="0"/>
                      <w:divBdr>
                        <w:top w:val="none" w:sz="0" w:space="0" w:color="auto"/>
                        <w:left w:val="none" w:sz="0" w:space="0" w:color="auto"/>
                        <w:bottom w:val="none" w:sz="0" w:space="0" w:color="auto"/>
                        <w:right w:val="none" w:sz="0" w:space="0" w:color="auto"/>
                      </w:divBdr>
                    </w:div>
                  </w:divsChild>
                </w:div>
                <w:div w:id="510872255">
                  <w:marLeft w:val="0"/>
                  <w:marRight w:val="0"/>
                  <w:marTop w:val="0"/>
                  <w:marBottom w:val="0"/>
                  <w:divBdr>
                    <w:top w:val="none" w:sz="0" w:space="0" w:color="auto"/>
                    <w:left w:val="none" w:sz="0" w:space="0" w:color="auto"/>
                    <w:bottom w:val="none" w:sz="0" w:space="0" w:color="auto"/>
                    <w:right w:val="none" w:sz="0" w:space="0" w:color="auto"/>
                  </w:divBdr>
                  <w:divsChild>
                    <w:div w:id="468517025">
                      <w:marLeft w:val="0"/>
                      <w:marRight w:val="0"/>
                      <w:marTop w:val="0"/>
                      <w:marBottom w:val="0"/>
                      <w:divBdr>
                        <w:top w:val="none" w:sz="0" w:space="0" w:color="auto"/>
                        <w:left w:val="none" w:sz="0" w:space="0" w:color="auto"/>
                        <w:bottom w:val="none" w:sz="0" w:space="0" w:color="auto"/>
                        <w:right w:val="none" w:sz="0" w:space="0" w:color="auto"/>
                      </w:divBdr>
                    </w:div>
                  </w:divsChild>
                </w:div>
                <w:div w:id="1190414428">
                  <w:marLeft w:val="0"/>
                  <w:marRight w:val="0"/>
                  <w:marTop w:val="0"/>
                  <w:marBottom w:val="0"/>
                  <w:divBdr>
                    <w:top w:val="none" w:sz="0" w:space="0" w:color="auto"/>
                    <w:left w:val="none" w:sz="0" w:space="0" w:color="auto"/>
                    <w:bottom w:val="none" w:sz="0" w:space="0" w:color="auto"/>
                    <w:right w:val="none" w:sz="0" w:space="0" w:color="auto"/>
                  </w:divBdr>
                  <w:divsChild>
                    <w:div w:id="1479230000">
                      <w:marLeft w:val="0"/>
                      <w:marRight w:val="0"/>
                      <w:marTop w:val="0"/>
                      <w:marBottom w:val="0"/>
                      <w:divBdr>
                        <w:top w:val="none" w:sz="0" w:space="0" w:color="auto"/>
                        <w:left w:val="none" w:sz="0" w:space="0" w:color="auto"/>
                        <w:bottom w:val="none" w:sz="0" w:space="0" w:color="auto"/>
                        <w:right w:val="none" w:sz="0" w:space="0" w:color="auto"/>
                      </w:divBdr>
                    </w:div>
                    <w:div w:id="767042255">
                      <w:marLeft w:val="0"/>
                      <w:marRight w:val="0"/>
                      <w:marTop w:val="0"/>
                      <w:marBottom w:val="0"/>
                      <w:divBdr>
                        <w:top w:val="none" w:sz="0" w:space="0" w:color="auto"/>
                        <w:left w:val="none" w:sz="0" w:space="0" w:color="auto"/>
                        <w:bottom w:val="none" w:sz="0" w:space="0" w:color="auto"/>
                        <w:right w:val="none" w:sz="0" w:space="0" w:color="auto"/>
                      </w:divBdr>
                    </w:div>
                    <w:div w:id="2027317914">
                      <w:marLeft w:val="0"/>
                      <w:marRight w:val="0"/>
                      <w:marTop w:val="0"/>
                      <w:marBottom w:val="0"/>
                      <w:divBdr>
                        <w:top w:val="none" w:sz="0" w:space="0" w:color="auto"/>
                        <w:left w:val="none" w:sz="0" w:space="0" w:color="auto"/>
                        <w:bottom w:val="none" w:sz="0" w:space="0" w:color="auto"/>
                        <w:right w:val="none" w:sz="0" w:space="0" w:color="auto"/>
                      </w:divBdr>
                    </w:div>
                  </w:divsChild>
                </w:div>
                <w:div w:id="865798969">
                  <w:marLeft w:val="0"/>
                  <w:marRight w:val="0"/>
                  <w:marTop w:val="0"/>
                  <w:marBottom w:val="0"/>
                  <w:divBdr>
                    <w:top w:val="none" w:sz="0" w:space="0" w:color="auto"/>
                    <w:left w:val="none" w:sz="0" w:space="0" w:color="auto"/>
                    <w:bottom w:val="none" w:sz="0" w:space="0" w:color="auto"/>
                    <w:right w:val="none" w:sz="0" w:space="0" w:color="auto"/>
                  </w:divBdr>
                  <w:divsChild>
                    <w:div w:id="12073325">
                      <w:marLeft w:val="0"/>
                      <w:marRight w:val="0"/>
                      <w:marTop w:val="0"/>
                      <w:marBottom w:val="0"/>
                      <w:divBdr>
                        <w:top w:val="none" w:sz="0" w:space="0" w:color="auto"/>
                        <w:left w:val="none" w:sz="0" w:space="0" w:color="auto"/>
                        <w:bottom w:val="none" w:sz="0" w:space="0" w:color="auto"/>
                        <w:right w:val="none" w:sz="0" w:space="0" w:color="auto"/>
                      </w:divBdr>
                    </w:div>
                  </w:divsChild>
                </w:div>
                <w:div w:id="1768847756">
                  <w:marLeft w:val="0"/>
                  <w:marRight w:val="0"/>
                  <w:marTop w:val="0"/>
                  <w:marBottom w:val="0"/>
                  <w:divBdr>
                    <w:top w:val="none" w:sz="0" w:space="0" w:color="auto"/>
                    <w:left w:val="none" w:sz="0" w:space="0" w:color="auto"/>
                    <w:bottom w:val="none" w:sz="0" w:space="0" w:color="auto"/>
                    <w:right w:val="none" w:sz="0" w:space="0" w:color="auto"/>
                  </w:divBdr>
                  <w:divsChild>
                    <w:div w:id="660427221">
                      <w:marLeft w:val="0"/>
                      <w:marRight w:val="0"/>
                      <w:marTop w:val="0"/>
                      <w:marBottom w:val="0"/>
                      <w:divBdr>
                        <w:top w:val="none" w:sz="0" w:space="0" w:color="auto"/>
                        <w:left w:val="none" w:sz="0" w:space="0" w:color="auto"/>
                        <w:bottom w:val="none" w:sz="0" w:space="0" w:color="auto"/>
                        <w:right w:val="none" w:sz="0" w:space="0" w:color="auto"/>
                      </w:divBdr>
                    </w:div>
                  </w:divsChild>
                </w:div>
                <w:div w:id="1736590509">
                  <w:marLeft w:val="0"/>
                  <w:marRight w:val="0"/>
                  <w:marTop w:val="0"/>
                  <w:marBottom w:val="0"/>
                  <w:divBdr>
                    <w:top w:val="none" w:sz="0" w:space="0" w:color="auto"/>
                    <w:left w:val="none" w:sz="0" w:space="0" w:color="auto"/>
                    <w:bottom w:val="none" w:sz="0" w:space="0" w:color="auto"/>
                    <w:right w:val="none" w:sz="0" w:space="0" w:color="auto"/>
                  </w:divBdr>
                  <w:divsChild>
                    <w:div w:id="676813336">
                      <w:marLeft w:val="0"/>
                      <w:marRight w:val="0"/>
                      <w:marTop w:val="0"/>
                      <w:marBottom w:val="0"/>
                      <w:divBdr>
                        <w:top w:val="none" w:sz="0" w:space="0" w:color="auto"/>
                        <w:left w:val="none" w:sz="0" w:space="0" w:color="auto"/>
                        <w:bottom w:val="none" w:sz="0" w:space="0" w:color="auto"/>
                        <w:right w:val="none" w:sz="0" w:space="0" w:color="auto"/>
                      </w:divBdr>
                    </w:div>
                  </w:divsChild>
                </w:div>
                <w:div w:id="1270624348">
                  <w:marLeft w:val="0"/>
                  <w:marRight w:val="0"/>
                  <w:marTop w:val="0"/>
                  <w:marBottom w:val="0"/>
                  <w:divBdr>
                    <w:top w:val="none" w:sz="0" w:space="0" w:color="auto"/>
                    <w:left w:val="none" w:sz="0" w:space="0" w:color="auto"/>
                    <w:bottom w:val="none" w:sz="0" w:space="0" w:color="auto"/>
                    <w:right w:val="none" w:sz="0" w:space="0" w:color="auto"/>
                  </w:divBdr>
                  <w:divsChild>
                    <w:div w:id="1093473580">
                      <w:marLeft w:val="0"/>
                      <w:marRight w:val="0"/>
                      <w:marTop w:val="0"/>
                      <w:marBottom w:val="0"/>
                      <w:divBdr>
                        <w:top w:val="none" w:sz="0" w:space="0" w:color="auto"/>
                        <w:left w:val="none" w:sz="0" w:space="0" w:color="auto"/>
                        <w:bottom w:val="none" w:sz="0" w:space="0" w:color="auto"/>
                        <w:right w:val="none" w:sz="0" w:space="0" w:color="auto"/>
                      </w:divBdr>
                    </w:div>
                  </w:divsChild>
                </w:div>
                <w:div w:id="631715531">
                  <w:marLeft w:val="0"/>
                  <w:marRight w:val="0"/>
                  <w:marTop w:val="0"/>
                  <w:marBottom w:val="0"/>
                  <w:divBdr>
                    <w:top w:val="none" w:sz="0" w:space="0" w:color="auto"/>
                    <w:left w:val="none" w:sz="0" w:space="0" w:color="auto"/>
                    <w:bottom w:val="none" w:sz="0" w:space="0" w:color="auto"/>
                    <w:right w:val="none" w:sz="0" w:space="0" w:color="auto"/>
                  </w:divBdr>
                  <w:divsChild>
                    <w:div w:id="1466970613">
                      <w:marLeft w:val="0"/>
                      <w:marRight w:val="0"/>
                      <w:marTop w:val="0"/>
                      <w:marBottom w:val="0"/>
                      <w:divBdr>
                        <w:top w:val="none" w:sz="0" w:space="0" w:color="auto"/>
                        <w:left w:val="none" w:sz="0" w:space="0" w:color="auto"/>
                        <w:bottom w:val="none" w:sz="0" w:space="0" w:color="auto"/>
                        <w:right w:val="none" w:sz="0" w:space="0" w:color="auto"/>
                      </w:divBdr>
                    </w:div>
                  </w:divsChild>
                </w:div>
                <w:div w:id="449014006">
                  <w:marLeft w:val="0"/>
                  <w:marRight w:val="0"/>
                  <w:marTop w:val="0"/>
                  <w:marBottom w:val="0"/>
                  <w:divBdr>
                    <w:top w:val="none" w:sz="0" w:space="0" w:color="auto"/>
                    <w:left w:val="none" w:sz="0" w:space="0" w:color="auto"/>
                    <w:bottom w:val="none" w:sz="0" w:space="0" w:color="auto"/>
                    <w:right w:val="none" w:sz="0" w:space="0" w:color="auto"/>
                  </w:divBdr>
                  <w:divsChild>
                    <w:div w:id="478158237">
                      <w:marLeft w:val="0"/>
                      <w:marRight w:val="0"/>
                      <w:marTop w:val="0"/>
                      <w:marBottom w:val="0"/>
                      <w:divBdr>
                        <w:top w:val="none" w:sz="0" w:space="0" w:color="auto"/>
                        <w:left w:val="none" w:sz="0" w:space="0" w:color="auto"/>
                        <w:bottom w:val="none" w:sz="0" w:space="0" w:color="auto"/>
                        <w:right w:val="none" w:sz="0" w:space="0" w:color="auto"/>
                      </w:divBdr>
                    </w:div>
                  </w:divsChild>
                </w:div>
                <w:div w:id="1515806341">
                  <w:marLeft w:val="0"/>
                  <w:marRight w:val="0"/>
                  <w:marTop w:val="0"/>
                  <w:marBottom w:val="0"/>
                  <w:divBdr>
                    <w:top w:val="none" w:sz="0" w:space="0" w:color="auto"/>
                    <w:left w:val="none" w:sz="0" w:space="0" w:color="auto"/>
                    <w:bottom w:val="none" w:sz="0" w:space="0" w:color="auto"/>
                    <w:right w:val="none" w:sz="0" w:space="0" w:color="auto"/>
                  </w:divBdr>
                  <w:divsChild>
                    <w:div w:id="1382824042">
                      <w:marLeft w:val="0"/>
                      <w:marRight w:val="0"/>
                      <w:marTop w:val="0"/>
                      <w:marBottom w:val="0"/>
                      <w:divBdr>
                        <w:top w:val="none" w:sz="0" w:space="0" w:color="auto"/>
                        <w:left w:val="none" w:sz="0" w:space="0" w:color="auto"/>
                        <w:bottom w:val="none" w:sz="0" w:space="0" w:color="auto"/>
                        <w:right w:val="none" w:sz="0" w:space="0" w:color="auto"/>
                      </w:divBdr>
                    </w:div>
                  </w:divsChild>
                </w:div>
                <w:div w:id="1716663605">
                  <w:marLeft w:val="0"/>
                  <w:marRight w:val="0"/>
                  <w:marTop w:val="0"/>
                  <w:marBottom w:val="0"/>
                  <w:divBdr>
                    <w:top w:val="none" w:sz="0" w:space="0" w:color="auto"/>
                    <w:left w:val="none" w:sz="0" w:space="0" w:color="auto"/>
                    <w:bottom w:val="none" w:sz="0" w:space="0" w:color="auto"/>
                    <w:right w:val="none" w:sz="0" w:space="0" w:color="auto"/>
                  </w:divBdr>
                  <w:divsChild>
                    <w:div w:id="718744605">
                      <w:marLeft w:val="0"/>
                      <w:marRight w:val="0"/>
                      <w:marTop w:val="0"/>
                      <w:marBottom w:val="0"/>
                      <w:divBdr>
                        <w:top w:val="none" w:sz="0" w:space="0" w:color="auto"/>
                        <w:left w:val="none" w:sz="0" w:space="0" w:color="auto"/>
                        <w:bottom w:val="none" w:sz="0" w:space="0" w:color="auto"/>
                        <w:right w:val="none" w:sz="0" w:space="0" w:color="auto"/>
                      </w:divBdr>
                    </w:div>
                  </w:divsChild>
                </w:div>
                <w:div w:id="1304846707">
                  <w:marLeft w:val="0"/>
                  <w:marRight w:val="0"/>
                  <w:marTop w:val="0"/>
                  <w:marBottom w:val="0"/>
                  <w:divBdr>
                    <w:top w:val="none" w:sz="0" w:space="0" w:color="auto"/>
                    <w:left w:val="none" w:sz="0" w:space="0" w:color="auto"/>
                    <w:bottom w:val="none" w:sz="0" w:space="0" w:color="auto"/>
                    <w:right w:val="none" w:sz="0" w:space="0" w:color="auto"/>
                  </w:divBdr>
                  <w:divsChild>
                    <w:div w:id="1417819949">
                      <w:marLeft w:val="0"/>
                      <w:marRight w:val="0"/>
                      <w:marTop w:val="0"/>
                      <w:marBottom w:val="0"/>
                      <w:divBdr>
                        <w:top w:val="none" w:sz="0" w:space="0" w:color="auto"/>
                        <w:left w:val="none" w:sz="0" w:space="0" w:color="auto"/>
                        <w:bottom w:val="none" w:sz="0" w:space="0" w:color="auto"/>
                        <w:right w:val="none" w:sz="0" w:space="0" w:color="auto"/>
                      </w:divBdr>
                    </w:div>
                  </w:divsChild>
                </w:div>
                <w:div w:id="898056739">
                  <w:marLeft w:val="0"/>
                  <w:marRight w:val="0"/>
                  <w:marTop w:val="0"/>
                  <w:marBottom w:val="0"/>
                  <w:divBdr>
                    <w:top w:val="none" w:sz="0" w:space="0" w:color="auto"/>
                    <w:left w:val="none" w:sz="0" w:space="0" w:color="auto"/>
                    <w:bottom w:val="none" w:sz="0" w:space="0" w:color="auto"/>
                    <w:right w:val="none" w:sz="0" w:space="0" w:color="auto"/>
                  </w:divBdr>
                  <w:divsChild>
                    <w:div w:id="1156456084">
                      <w:marLeft w:val="0"/>
                      <w:marRight w:val="0"/>
                      <w:marTop w:val="0"/>
                      <w:marBottom w:val="0"/>
                      <w:divBdr>
                        <w:top w:val="none" w:sz="0" w:space="0" w:color="auto"/>
                        <w:left w:val="none" w:sz="0" w:space="0" w:color="auto"/>
                        <w:bottom w:val="none" w:sz="0" w:space="0" w:color="auto"/>
                        <w:right w:val="none" w:sz="0" w:space="0" w:color="auto"/>
                      </w:divBdr>
                    </w:div>
                    <w:div w:id="10226910">
                      <w:marLeft w:val="0"/>
                      <w:marRight w:val="0"/>
                      <w:marTop w:val="0"/>
                      <w:marBottom w:val="0"/>
                      <w:divBdr>
                        <w:top w:val="none" w:sz="0" w:space="0" w:color="auto"/>
                        <w:left w:val="none" w:sz="0" w:space="0" w:color="auto"/>
                        <w:bottom w:val="none" w:sz="0" w:space="0" w:color="auto"/>
                        <w:right w:val="none" w:sz="0" w:space="0" w:color="auto"/>
                      </w:divBdr>
                    </w:div>
                  </w:divsChild>
                </w:div>
                <w:div w:id="133717940">
                  <w:marLeft w:val="0"/>
                  <w:marRight w:val="0"/>
                  <w:marTop w:val="0"/>
                  <w:marBottom w:val="0"/>
                  <w:divBdr>
                    <w:top w:val="none" w:sz="0" w:space="0" w:color="auto"/>
                    <w:left w:val="none" w:sz="0" w:space="0" w:color="auto"/>
                    <w:bottom w:val="none" w:sz="0" w:space="0" w:color="auto"/>
                    <w:right w:val="none" w:sz="0" w:space="0" w:color="auto"/>
                  </w:divBdr>
                  <w:divsChild>
                    <w:div w:id="1111783769">
                      <w:marLeft w:val="0"/>
                      <w:marRight w:val="0"/>
                      <w:marTop w:val="0"/>
                      <w:marBottom w:val="0"/>
                      <w:divBdr>
                        <w:top w:val="none" w:sz="0" w:space="0" w:color="auto"/>
                        <w:left w:val="none" w:sz="0" w:space="0" w:color="auto"/>
                        <w:bottom w:val="none" w:sz="0" w:space="0" w:color="auto"/>
                        <w:right w:val="none" w:sz="0" w:space="0" w:color="auto"/>
                      </w:divBdr>
                    </w:div>
                  </w:divsChild>
                </w:div>
                <w:div w:id="2102600796">
                  <w:marLeft w:val="0"/>
                  <w:marRight w:val="0"/>
                  <w:marTop w:val="0"/>
                  <w:marBottom w:val="0"/>
                  <w:divBdr>
                    <w:top w:val="none" w:sz="0" w:space="0" w:color="auto"/>
                    <w:left w:val="none" w:sz="0" w:space="0" w:color="auto"/>
                    <w:bottom w:val="none" w:sz="0" w:space="0" w:color="auto"/>
                    <w:right w:val="none" w:sz="0" w:space="0" w:color="auto"/>
                  </w:divBdr>
                  <w:divsChild>
                    <w:div w:id="830947783">
                      <w:marLeft w:val="0"/>
                      <w:marRight w:val="0"/>
                      <w:marTop w:val="0"/>
                      <w:marBottom w:val="0"/>
                      <w:divBdr>
                        <w:top w:val="none" w:sz="0" w:space="0" w:color="auto"/>
                        <w:left w:val="none" w:sz="0" w:space="0" w:color="auto"/>
                        <w:bottom w:val="none" w:sz="0" w:space="0" w:color="auto"/>
                        <w:right w:val="none" w:sz="0" w:space="0" w:color="auto"/>
                      </w:divBdr>
                    </w:div>
                  </w:divsChild>
                </w:div>
                <w:div w:id="1740445557">
                  <w:marLeft w:val="0"/>
                  <w:marRight w:val="0"/>
                  <w:marTop w:val="0"/>
                  <w:marBottom w:val="0"/>
                  <w:divBdr>
                    <w:top w:val="none" w:sz="0" w:space="0" w:color="auto"/>
                    <w:left w:val="none" w:sz="0" w:space="0" w:color="auto"/>
                    <w:bottom w:val="none" w:sz="0" w:space="0" w:color="auto"/>
                    <w:right w:val="none" w:sz="0" w:space="0" w:color="auto"/>
                  </w:divBdr>
                  <w:divsChild>
                    <w:div w:id="1740329185">
                      <w:marLeft w:val="0"/>
                      <w:marRight w:val="0"/>
                      <w:marTop w:val="0"/>
                      <w:marBottom w:val="0"/>
                      <w:divBdr>
                        <w:top w:val="none" w:sz="0" w:space="0" w:color="auto"/>
                        <w:left w:val="none" w:sz="0" w:space="0" w:color="auto"/>
                        <w:bottom w:val="none" w:sz="0" w:space="0" w:color="auto"/>
                        <w:right w:val="none" w:sz="0" w:space="0" w:color="auto"/>
                      </w:divBdr>
                    </w:div>
                  </w:divsChild>
                </w:div>
                <w:div w:id="824470940">
                  <w:marLeft w:val="0"/>
                  <w:marRight w:val="0"/>
                  <w:marTop w:val="0"/>
                  <w:marBottom w:val="0"/>
                  <w:divBdr>
                    <w:top w:val="none" w:sz="0" w:space="0" w:color="auto"/>
                    <w:left w:val="none" w:sz="0" w:space="0" w:color="auto"/>
                    <w:bottom w:val="none" w:sz="0" w:space="0" w:color="auto"/>
                    <w:right w:val="none" w:sz="0" w:space="0" w:color="auto"/>
                  </w:divBdr>
                  <w:divsChild>
                    <w:div w:id="1932548590">
                      <w:marLeft w:val="0"/>
                      <w:marRight w:val="0"/>
                      <w:marTop w:val="0"/>
                      <w:marBottom w:val="0"/>
                      <w:divBdr>
                        <w:top w:val="none" w:sz="0" w:space="0" w:color="auto"/>
                        <w:left w:val="none" w:sz="0" w:space="0" w:color="auto"/>
                        <w:bottom w:val="none" w:sz="0" w:space="0" w:color="auto"/>
                        <w:right w:val="none" w:sz="0" w:space="0" w:color="auto"/>
                      </w:divBdr>
                    </w:div>
                  </w:divsChild>
                </w:div>
                <w:div w:id="1812093327">
                  <w:marLeft w:val="0"/>
                  <w:marRight w:val="0"/>
                  <w:marTop w:val="0"/>
                  <w:marBottom w:val="0"/>
                  <w:divBdr>
                    <w:top w:val="none" w:sz="0" w:space="0" w:color="auto"/>
                    <w:left w:val="none" w:sz="0" w:space="0" w:color="auto"/>
                    <w:bottom w:val="none" w:sz="0" w:space="0" w:color="auto"/>
                    <w:right w:val="none" w:sz="0" w:space="0" w:color="auto"/>
                  </w:divBdr>
                  <w:divsChild>
                    <w:div w:id="1778982493">
                      <w:marLeft w:val="0"/>
                      <w:marRight w:val="0"/>
                      <w:marTop w:val="0"/>
                      <w:marBottom w:val="0"/>
                      <w:divBdr>
                        <w:top w:val="none" w:sz="0" w:space="0" w:color="auto"/>
                        <w:left w:val="none" w:sz="0" w:space="0" w:color="auto"/>
                        <w:bottom w:val="none" w:sz="0" w:space="0" w:color="auto"/>
                        <w:right w:val="none" w:sz="0" w:space="0" w:color="auto"/>
                      </w:divBdr>
                    </w:div>
                  </w:divsChild>
                </w:div>
                <w:div w:id="68818525">
                  <w:marLeft w:val="0"/>
                  <w:marRight w:val="0"/>
                  <w:marTop w:val="0"/>
                  <w:marBottom w:val="0"/>
                  <w:divBdr>
                    <w:top w:val="none" w:sz="0" w:space="0" w:color="auto"/>
                    <w:left w:val="none" w:sz="0" w:space="0" w:color="auto"/>
                    <w:bottom w:val="none" w:sz="0" w:space="0" w:color="auto"/>
                    <w:right w:val="none" w:sz="0" w:space="0" w:color="auto"/>
                  </w:divBdr>
                  <w:divsChild>
                    <w:div w:id="1511674012">
                      <w:marLeft w:val="0"/>
                      <w:marRight w:val="0"/>
                      <w:marTop w:val="0"/>
                      <w:marBottom w:val="0"/>
                      <w:divBdr>
                        <w:top w:val="none" w:sz="0" w:space="0" w:color="auto"/>
                        <w:left w:val="none" w:sz="0" w:space="0" w:color="auto"/>
                        <w:bottom w:val="none" w:sz="0" w:space="0" w:color="auto"/>
                        <w:right w:val="none" w:sz="0" w:space="0" w:color="auto"/>
                      </w:divBdr>
                    </w:div>
                  </w:divsChild>
                </w:div>
                <w:div w:id="1283800583">
                  <w:marLeft w:val="0"/>
                  <w:marRight w:val="0"/>
                  <w:marTop w:val="0"/>
                  <w:marBottom w:val="0"/>
                  <w:divBdr>
                    <w:top w:val="none" w:sz="0" w:space="0" w:color="auto"/>
                    <w:left w:val="none" w:sz="0" w:space="0" w:color="auto"/>
                    <w:bottom w:val="none" w:sz="0" w:space="0" w:color="auto"/>
                    <w:right w:val="none" w:sz="0" w:space="0" w:color="auto"/>
                  </w:divBdr>
                  <w:divsChild>
                    <w:div w:id="1816943844">
                      <w:marLeft w:val="0"/>
                      <w:marRight w:val="0"/>
                      <w:marTop w:val="0"/>
                      <w:marBottom w:val="0"/>
                      <w:divBdr>
                        <w:top w:val="none" w:sz="0" w:space="0" w:color="auto"/>
                        <w:left w:val="none" w:sz="0" w:space="0" w:color="auto"/>
                        <w:bottom w:val="none" w:sz="0" w:space="0" w:color="auto"/>
                        <w:right w:val="none" w:sz="0" w:space="0" w:color="auto"/>
                      </w:divBdr>
                    </w:div>
                  </w:divsChild>
                </w:div>
                <w:div w:id="1004823677">
                  <w:marLeft w:val="0"/>
                  <w:marRight w:val="0"/>
                  <w:marTop w:val="0"/>
                  <w:marBottom w:val="0"/>
                  <w:divBdr>
                    <w:top w:val="none" w:sz="0" w:space="0" w:color="auto"/>
                    <w:left w:val="none" w:sz="0" w:space="0" w:color="auto"/>
                    <w:bottom w:val="none" w:sz="0" w:space="0" w:color="auto"/>
                    <w:right w:val="none" w:sz="0" w:space="0" w:color="auto"/>
                  </w:divBdr>
                  <w:divsChild>
                    <w:div w:id="903487612">
                      <w:marLeft w:val="0"/>
                      <w:marRight w:val="0"/>
                      <w:marTop w:val="0"/>
                      <w:marBottom w:val="0"/>
                      <w:divBdr>
                        <w:top w:val="none" w:sz="0" w:space="0" w:color="auto"/>
                        <w:left w:val="none" w:sz="0" w:space="0" w:color="auto"/>
                        <w:bottom w:val="none" w:sz="0" w:space="0" w:color="auto"/>
                        <w:right w:val="none" w:sz="0" w:space="0" w:color="auto"/>
                      </w:divBdr>
                    </w:div>
                  </w:divsChild>
                </w:div>
                <w:div w:id="955718498">
                  <w:marLeft w:val="0"/>
                  <w:marRight w:val="0"/>
                  <w:marTop w:val="0"/>
                  <w:marBottom w:val="0"/>
                  <w:divBdr>
                    <w:top w:val="none" w:sz="0" w:space="0" w:color="auto"/>
                    <w:left w:val="none" w:sz="0" w:space="0" w:color="auto"/>
                    <w:bottom w:val="none" w:sz="0" w:space="0" w:color="auto"/>
                    <w:right w:val="none" w:sz="0" w:space="0" w:color="auto"/>
                  </w:divBdr>
                  <w:divsChild>
                    <w:div w:id="1062799572">
                      <w:marLeft w:val="0"/>
                      <w:marRight w:val="0"/>
                      <w:marTop w:val="0"/>
                      <w:marBottom w:val="0"/>
                      <w:divBdr>
                        <w:top w:val="none" w:sz="0" w:space="0" w:color="auto"/>
                        <w:left w:val="none" w:sz="0" w:space="0" w:color="auto"/>
                        <w:bottom w:val="none" w:sz="0" w:space="0" w:color="auto"/>
                        <w:right w:val="none" w:sz="0" w:space="0" w:color="auto"/>
                      </w:divBdr>
                    </w:div>
                  </w:divsChild>
                </w:div>
                <w:div w:id="210389106">
                  <w:marLeft w:val="0"/>
                  <w:marRight w:val="0"/>
                  <w:marTop w:val="0"/>
                  <w:marBottom w:val="0"/>
                  <w:divBdr>
                    <w:top w:val="none" w:sz="0" w:space="0" w:color="auto"/>
                    <w:left w:val="none" w:sz="0" w:space="0" w:color="auto"/>
                    <w:bottom w:val="none" w:sz="0" w:space="0" w:color="auto"/>
                    <w:right w:val="none" w:sz="0" w:space="0" w:color="auto"/>
                  </w:divBdr>
                  <w:divsChild>
                    <w:div w:id="214196101">
                      <w:marLeft w:val="0"/>
                      <w:marRight w:val="0"/>
                      <w:marTop w:val="0"/>
                      <w:marBottom w:val="0"/>
                      <w:divBdr>
                        <w:top w:val="none" w:sz="0" w:space="0" w:color="auto"/>
                        <w:left w:val="none" w:sz="0" w:space="0" w:color="auto"/>
                        <w:bottom w:val="none" w:sz="0" w:space="0" w:color="auto"/>
                        <w:right w:val="none" w:sz="0" w:space="0" w:color="auto"/>
                      </w:divBdr>
                    </w:div>
                  </w:divsChild>
                </w:div>
                <w:div w:id="427624438">
                  <w:marLeft w:val="0"/>
                  <w:marRight w:val="0"/>
                  <w:marTop w:val="0"/>
                  <w:marBottom w:val="0"/>
                  <w:divBdr>
                    <w:top w:val="none" w:sz="0" w:space="0" w:color="auto"/>
                    <w:left w:val="none" w:sz="0" w:space="0" w:color="auto"/>
                    <w:bottom w:val="none" w:sz="0" w:space="0" w:color="auto"/>
                    <w:right w:val="none" w:sz="0" w:space="0" w:color="auto"/>
                  </w:divBdr>
                  <w:divsChild>
                    <w:div w:id="1215580072">
                      <w:marLeft w:val="0"/>
                      <w:marRight w:val="0"/>
                      <w:marTop w:val="0"/>
                      <w:marBottom w:val="0"/>
                      <w:divBdr>
                        <w:top w:val="none" w:sz="0" w:space="0" w:color="auto"/>
                        <w:left w:val="none" w:sz="0" w:space="0" w:color="auto"/>
                        <w:bottom w:val="none" w:sz="0" w:space="0" w:color="auto"/>
                        <w:right w:val="none" w:sz="0" w:space="0" w:color="auto"/>
                      </w:divBdr>
                    </w:div>
                  </w:divsChild>
                </w:div>
                <w:div w:id="236482375">
                  <w:marLeft w:val="0"/>
                  <w:marRight w:val="0"/>
                  <w:marTop w:val="0"/>
                  <w:marBottom w:val="0"/>
                  <w:divBdr>
                    <w:top w:val="none" w:sz="0" w:space="0" w:color="auto"/>
                    <w:left w:val="none" w:sz="0" w:space="0" w:color="auto"/>
                    <w:bottom w:val="none" w:sz="0" w:space="0" w:color="auto"/>
                    <w:right w:val="none" w:sz="0" w:space="0" w:color="auto"/>
                  </w:divBdr>
                  <w:divsChild>
                    <w:div w:id="2010601195">
                      <w:marLeft w:val="0"/>
                      <w:marRight w:val="0"/>
                      <w:marTop w:val="0"/>
                      <w:marBottom w:val="0"/>
                      <w:divBdr>
                        <w:top w:val="none" w:sz="0" w:space="0" w:color="auto"/>
                        <w:left w:val="none" w:sz="0" w:space="0" w:color="auto"/>
                        <w:bottom w:val="none" w:sz="0" w:space="0" w:color="auto"/>
                        <w:right w:val="none" w:sz="0" w:space="0" w:color="auto"/>
                      </w:divBdr>
                    </w:div>
                  </w:divsChild>
                </w:div>
                <w:div w:id="918558141">
                  <w:marLeft w:val="0"/>
                  <w:marRight w:val="0"/>
                  <w:marTop w:val="0"/>
                  <w:marBottom w:val="0"/>
                  <w:divBdr>
                    <w:top w:val="none" w:sz="0" w:space="0" w:color="auto"/>
                    <w:left w:val="none" w:sz="0" w:space="0" w:color="auto"/>
                    <w:bottom w:val="none" w:sz="0" w:space="0" w:color="auto"/>
                    <w:right w:val="none" w:sz="0" w:space="0" w:color="auto"/>
                  </w:divBdr>
                  <w:divsChild>
                    <w:div w:id="375662993">
                      <w:marLeft w:val="0"/>
                      <w:marRight w:val="0"/>
                      <w:marTop w:val="0"/>
                      <w:marBottom w:val="0"/>
                      <w:divBdr>
                        <w:top w:val="none" w:sz="0" w:space="0" w:color="auto"/>
                        <w:left w:val="none" w:sz="0" w:space="0" w:color="auto"/>
                        <w:bottom w:val="none" w:sz="0" w:space="0" w:color="auto"/>
                        <w:right w:val="none" w:sz="0" w:space="0" w:color="auto"/>
                      </w:divBdr>
                    </w:div>
                  </w:divsChild>
                </w:div>
                <w:div w:id="782112267">
                  <w:marLeft w:val="0"/>
                  <w:marRight w:val="0"/>
                  <w:marTop w:val="0"/>
                  <w:marBottom w:val="0"/>
                  <w:divBdr>
                    <w:top w:val="none" w:sz="0" w:space="0" w:color="auto"/>
                    <w:left w:val="none" w:sz="0" w:space="0" w:color="auto"/>
                    <w:bottom w:val="none" w:sz="0" w:space="0" w:color="auto"/>
                    <w:right w:val="none" w:sz="0" w:space="0" w:color="auto"/>
                  </w:divBdr>
                  <w:divsChild>
                    <w:div w:id="259073234">
                      <w:marLeft w:val="0"/>
                      <w:marRight w:val="0"/>
                      <w:marTop w:val="0"/>
                      <w:marBottom w:val="0"/>
                      <w:divBdr>
                        <w:top w:val="none" w:sz="0" w:space="0" w:color="auto"/>
                        <w:left w:val="none" w:sz="0" w:space="0" w:color="auto"/>
                        <w:bottom w:val="none" w:sz="0" w:space="0" w:color="auto"/>
                        <w:right w:val="none" w:sz="0" w:space="0" w:color="auto"/>
                      </w:divBdr>
                    </w:div>
                  </w:divsChild>
                </w:div>
                <w:div w:id="1308319226">
                  <w:marLeft w:val="0"/>
                  <w:marRight w:val="0"/>
                  <w:marTop w:val="0"/>
                  <w:marBottom w:val="0"/>
                  <w:divBdr>
                    <w:top w:val="none" w:sz="0" w:space="0" w:color="auto"/>
                    <w:left w:val="none" w:sz="0" w:space="0" w:color="auto"/>
                    <w:bottom w:val="none" w:sz="0" w:space="0" w:color="auto"/>
                    <w:right w:val="none" w:sz="0" w:space="0" w:color="auto"/>
                  </w:divBdr>
                  <w:divsChild>
                    <w:div w:id="991520514">
                      <w:marLeft w:val="0"/>
                      <w:marRight w:val="0"/>
                      <w:marTop w:val="0"/>
                      <w:marBottom w:val="0"/>
                      <w:divBdr>
                        <w:top w:val="none" w:sz="0" w:space="0" w:color="auto"/>
                        <w:left w:val="none" w:sz="0" w:space="0" w:color="auto"/>
                        <w:bottom w:val="none" w:sz="0" w:space="0" w:color="auto"/>
                        <w:right w:val="none" w:sz="0" w:space="0" w:color="auto"/>
                      </w:divBdr>
                    </w:div>
                  </w:divsChild>
                </w:div>
                <w:div w:id="1573003269">
                  <w:marLeft w:val="0"/>
                  <w:marRight w:val="0"/>
                  <w:marTop w:val="0"/>
                  <w:marBottom w:val="0"/>
                  <w:divBdr>
                    <w:top w:val="none" w:sz="0" w:space="0" w:color="auto"/>
                    <w:left w:val="none" w:sz="0" w:space="0" w:color="auto"/>
                    <w:bottom w:val="none" w:sz="0" w:space="0" w:color="auto"/>
                    <w:right w:val="none" w:sz="0" w:space="0" w:color="auto"/>
                  </w:divBdr>
                  <w:divsChild>
                    <w:div w:id="1844397637">
                      <w:marLeft w:val="0"/>
                      <w:marRight w:val="0"/>
                      <w:marTop w:val="0"/>
                      <w:marBottom w:val="0"/>
                      <w:divBdr>
                        <w:top w:val="none" w:sz="0" w:space="0" w:color="auto"/>
                        <w:left w:val="none" w:sz="0" w:space="0" w:color="auto"/>
                        <w:bottom w:val="none" w:sz="0" w:space="0" w:color="auto"/>
                        <w:right w:val="none" w:sz="0" w:space="0" w:color="auto"/>
                      </w:divBdr>
                    </w:div>
                  </w:divsChild>
                </w:div>
                <w:div w:id="1663467183">
                  <w:marLeft w:val="0"/>
                  <w:marRight w:val="0"/>
                  <w:marTop w:val="0"/>
                  <w:marBottom w:val="0"/>
                  <w:divBdr>
                    <w:top w:val="none" w:sz="0" w:space="0" w:color="auto"/>
                    <w:left w:val="none" w:sz="0" w:space="0" w:color="auto"/>
                    <w:bottom w:val="none" w:sz="0" w:space="0" w:color="auto"/>
                    <w:right w:val="none" w:sz="0" w:space="0" w:color="auto"/>
                  </w:divBdr>
                  <w:divsChild>
                    <w:div w:id="2059548655">
                      <w:marLeft w:val="0"/>
                      <w:marRight w:val="0"/>
                      <w:marTop w:val="0"/>
                      <w:marBottom w:val="0"/>
                      <w:divBdr>
                        <w:top w:val="none" w:sz="0" w:space="0" w:color="auto"/>
                        <w:left w:val="none" w:sz="0" w:space="0" w:color="auto"/>
                        <w:bottom w:val="none" w:sz="0" w:space="0" w:color="auto"/>
                        <w:right w:val="none" w:sz="0" w:space="0" w:color="auto"/>
                      </w:divBdr>
                    </w:div>
                  </w:divsChild>
                </w:div>
                <w:div w:id="1419596529">
                  <w:marLeft w:val="0"/>
                  <w:marRight w:val="0"/>
                  <w:marTop w:val="0"/>
                  <w:marBottom w:val="0"/>
                  <w:divBdr>
                    <w:top w:val="none" w:sz="0" w:space="0" w:color="auto"/>
                    <w:left w:val="none" w:sz="0" w:space="0" w:color="auto"/>
                    <w:bottom w:val="none" w:sz="0" w:space="0" w:color="auto"/>
                    <w:right w:val="none" w:sz="0" w:space="0" w:color="auto"/>
                  </w:divBdr>
                  <w:divsChild>
                    <w:div w:id="810709622">
                      <w:marLeft w:val="0"/>
                      <w:marRight w:val="0"/>
                      <w:marTop w:val="0"/>
                      <w:marBottom w:val="0"/>
                      <w:divBdr>
                        <w:top w:val="none" w:sz="0" w:space="0" w:color="auto"/>
                        <w:left w:val="none" w:sz="0" w:space="0" w:color="auto"/>
                        <w:bottom w:val="none" w:sz="0" w:space="0" w:color="auto"/>
                        <w:right w:val="none" w:sz="0" w:space="0" w:color="auto"/>
                      </w:divBdr>
                    </w:div>
                  </w:divsChild>
                </w:div>
                <w:div w:id="785077831">
                  <w:marLeft w:val="0"/>
                  <w:marRight w:val="0"/>
                  <w:marTop w:val="0"/>
                  <w:marBottom w:val="0"/>
                  <w:divBdr>
                    <w:top w:val="none" w:sz="0" w:space="0" w:color="auto"/>
                    <w:left w:val="none" w:sz="0" w:space="0" w:color="auto"/>
                    <w:bottom w:val="none" w:sz="0" w:space="0" w:color="auto"/>
                    <w:right w:val="none" w:sz="0" w:space="0" w:color="auto"/>
                  </w:divBdr>
                  <w:divsChild>
                    <w:div w:id="2119637172">
                      <w:marLeft w:val="0"/>
                      <w:marRight w:val="0"/>
                      <w:marTop w:val="0"/>
                      <w:marBottom w:val="0"/>
                      <w:divBdr>
                        <w:top w:val="none" w:sz="0" w:space="0" w:color="auto"/>
                        <w:left w:val="none" w:sz="0" w:space="0" w:color="auto"/>
                        <w:bottom w:val="none" w:sz="0" w:space="0" w:color="auto"/>
                        <w:right w:val="none" w:sz="0" w:space="0" w:color="auto"/>
                      </w:divBdr>
                    </w:div>
                  </w:divsChild>
                </w:div>
                <w:div w:id="382799037">
                  <w:marLeft w:val="0"/>
                  <w:marRight w:val="0"/>
                  <w:marTop w:val="0"/>
                  <w:marBottom w:val="0"/>
                  <w:divBdr>
                    <w:top w:val="none" w:sz="0" w:space="0" w:color="auto"/>
                    <w:left w:val="none" w:sz="0" w:space="0" w:color="auto"/>
                    <w:bottom w:val="none" w:sz="0" w:space="0" w:color="auto"/>
                    <w:right w:val="none" w:sz="0" w:space="0" w:color="auto"/>
                  </w:divBdr>
                  <w:divsChild>
                    <w:div w:id="2107923476">
                      <w:marLeft w:val="0"/>
                      <w:marRight w:val="0"/>
                      <w:marTop w:val="0"/>
                      <w:marBottom w:val="0"/>
                      <w:divBdr>
                        <w:top w:val="none" w:sz="0" w:space="0" w:color="auto"/>
                        <w:left w:val="none" w:sz="0" w:space="0" w:color="auto"/>
                        <w:bottom w:val="none" w:sz="0" w:space="0" w:color="auto"/>
                        <w:right w:val="none" w:sz="0" w:space="0" w:color="auto"/>
                      </w:divBdr>
                    </w:div>
                  </w:divsChild>
                </w:div>
                <w:div w:id="183591362">
                  <w:marLeft w:val="0"/>
                  <w:marRight w:val="0"/>
                  <w:marTop w:val="0"/>
                  <w:marBottom w:val="0"/>
                  <w:divBdr>
                    <w:top w:val="none" w:sz="0" w:space="0" w:color="auto"/>
                    <w:left w:val="none" w:sz="0" w:space="0" w:color="auto"/>
                    <w:bottom w:val="none" w:sz="0" w:space="0" w:color="auto"/>
                    <w:right w:val="none" w:sz="0" w:space="0" w:color="auto"/>
                  </w:divBdr>
                  <w:divsChild>
                    <w:div w:id="1229996707">
                      <w:marLeft w:val="0"/>
                      <w:marRight w:val="0"/>
                      <w:marTop w:val="0"/>
                      <w:marBottom w:val="0"/>
                      <w:divBdr>
                        <w:top w:val="none" w:sz="0" w:space="0" w:color="auto"/>
                        <w:left w:val="none" w:sz="0" w:space="0" w:color="auto"/>
                        <w:bottom w:val="none" w:sz="0" w:space="0" w:color="auto"/>
                        <w:right w:val="none" w:sz="0" w:space="0" w:color="auto"/>
                      </w:divBdr>
                    </w:div>
                  </w:divsChild>
                </w:div>
                <w:div w:id="1251744088">
                  <w:marLeft w:val="0"/>
                  <w:marRight w:val="0"/>
                  <w:marTop w:val="0"/>
                  <w:marBottom w:val="0"/>
                  <w:divBdr>
                    <w:top w:val="none" w:sz="0" w:space="0" w:color="auto"/>
                    <w:left w:val="none" w:sz="0" w:space="0" w:color="auto"/>
                    <w:bottom w:val="none" w:sz="0" w:space="0" w:color="auto"/>
                    <w:right w:val="none" w:sz="0" w:space="0" w:color="auto"/>
                  </w:divBdr>
                  <w:divsChild>
                    <w:div w:id="1694070701">
                      <w:marLeft w:val="0"/>
                      <w:marRight w:val="0"/>
                      <w:marTop w:val="0"/>
                      <w:marBottom w:val="0"/>
                      <w:divBdr>
                        <w:top w:val="none" w:sz="0" w:space="0" w:color="auto"/>
                        <w:left w:val="none" w:sz="0" w:space="0" w:color="auto"/>
                        <w:bottom w:val="none" w:sz="0" w:space="0" w:color="auto"/>
                        <w:right w:val="none" w:sz="0" w:space="0" w:color="auto"/>
                      </w:divBdr>
                    </w:div>
                  </w:divsChild>
                </w:div>
                <w:div w:id="750586180">
                  <w:marLeft w:val="0"/>
                  <w:marRight w:val="0"/>
                  <w:marTop w:val="0"/>
                  <w:marBottom w:val="0"/>
                  <w:divBdr>
                    <w:top w:val="none" w:sz="0" w:space="0" w:color="auto"/>
                    <w:left w:val="none" w:sz="0" w:space="0" w:color="auto"/>
                    <w:bottom w:val="none" w:sz="0" w:space="0" w:color="auto"/>
                    <w:right w:val="none" w:sz="0" w:space="0" w:color="auto"/>
                  </w:divBdr>
                  <w:divsChild>
                    <w:div w:id="1170753602">
                      <w:marLeft w:val="0"/>
                      <w:marRight w:val="0"/>
                      <w:marTop w:val="0"/>
                      <w:marBottom w:val="0"/>
                      <w:divBdr>
                        <w:top w:val="none" w:sz="0" w:space="0" w:color="auto"/>
                        <w:left w:val="none" w:sz="0" w:space="0" w:color="auto"/>
                        <w:bottom w:val="none" w:sz="0" w:space="0" w:color="auto"/>
                        <w:right w:val="none" w:sz="0" w:space="0" w:color="auto"/>
                      </w:divBdr>
                    </w:div>
                  </w:divsChild>
                </w:div>
                <w:div w:id="236944985">
                  <w:marLeft w:val="0"/>
                  <w:marRight w:val="0"/>
                  <w:marTop w:val="0"/>
                  <w:marBottom w:val="0"/>
                  <w:divBdr>
                    <w:top w:val="none" w:sz="0" w:space="0" w:color="auto"/>
                    <w:left w:val="none" w:sz="0" w:space="0" w:color="auto"/>
                    <w:bottom w:val="none" w:sz="0" w:space="0" w:color="auto"/>
                    <w:right w:val="none" w:sz="0" w:space="0" w:color="auto"/>
                  </w:divBdr>
                  <w:divsChild>
                    <w:div w:id="1889947764">
                      <w:marLeft w:val="0"/>
                      <w:marRight w:val="0"/>
                      <w:marTop w:val="0"/>
                      <w:marBottom w:val="0"/>
                      <w:divBdr>
                        <w:top w:val="none" w:sz="0" w:space="0" w:color="auto"/>
                        <w:left w:val="none" w:sz="0" w:space="0" w:color="auto"/>
                        <w:bottom w:val="none" w:sz="0" w:space="0" w:color="auto"/>
                        <w:right w:val="none" w:sz="0" w:space="0" w:color="auto"/>
                      </w:divBdr>
                    </w:div>
                  </w:divsChild>
                </w:div>
                <w:div w:id="1524249340">
                  <w:marLeft w:val="0"/>
                  <w:marRight w:val="0"/>
                  <w:marTop w:val="0"/>
                  <w:marBottom w:val="0"/>
                  <w:divBdr>
                    <w:top w:val="none" w:sz="0" w:space="0" w:color="auto"/>
                    <w:left w:val="none" w:sz="0" w:space="0" w:color="auto"/>
                    <w:bottom w:val="none" w:sz="0" w:space="0" w:color="auto"/>
                    <w:right w:val="none" w:sz="0" w:space="0" w:color="auto"/>
                  </w:divBdr>
                  <w:divsChild>
                    <w:div w:id="2055277047">
                      <w:marLeft w:val="0"/>
                      <w:marRight w:val="0"/>
                      <w:marTop w:val="0"/>
                      <w:marBottom w:val="0"/>
                      <w:divBdr>
                        <w:top w:val="none" w:sz="0" w:space="0" w:color="auto"/>
                        <w:left w:val="none" w:sz="0" w:space="0" w:color="auto"/>
                        <w:bottom w:val="none" w:sz="0" w:space="0" w:color="auto"/>
                        <w:right w:val="none" w:sz="0" w:space="0" w:color="auto"/>
                      </w:divBdr>
                    </w:div>
                  </w:divsChild>
                </w:div>
                <w:div w:id="1702197292">
                  <w:marLeft w:val="0"/>
                  <w:marRight w:val="0"/>
                  <w:marTop w:val="0"/>
                  <w:marBottom w:val="0"/>
                  <w:divBdr>
                    <w:top w:val="none" w:sz="0" w:space="0" w:color="auto"/>
                    <w:left w:val="none" w:sz="0" w:space="0" w:color="auto"/>
                    <w:bottom w:val="none" w:sz="0" w:space="0" w:color="auto"/>
                    <w:right w:val="none" w:sz="0" w:space="0" w:color="auto"/>
                  </w:divBdr>
                  <w:divsChild>
                    <w:div w:id="2031369016">
                      <w:marLeft w:val="0"/>
                      <w:marRight w:val="0"/>
                      <w:marTop w:val="0"/>
                      <w:marBottom w:val="0"/>
                      <w:divBdr>
                        <w:top w:val="none" w:sz="0" w:space="0" w:color="auto"/>
                        <w:left w:val="none" w:sz="0" w:space="0" w:color="auto"/>
                        <w:bottom w:val="none" w:sz="0" w:space="0" w:color="auto"/>
                        <w:right w:val="none" w:sz="0" w:space="0" w:color="auto"/>
                      </w:divBdr>
                    </w:div>
                  </w:divsChild>
                </w:div>
                <w:div w:id="2146190800">
                  <w:marLeft w:val="0"/>
                  <w:marRight w:val="0"/>
                  <w:marTop w:val="0"/>
                  <w:marBottom w:val="0"/>
                  <w:divBdr>
                    <w:top w:val="none" w:sz="0" w:space="0" w:color="auto"/>
                    <w:left w:val="none" w:sz="0" w:space="0" w:color="auto"/>
                    <w:bottom w:val="none" w:sz="0" w:space="0" w:color="auto"/>
                    <w:right w:val="none" w:sz="0" w:space="0" w:color="auto"/>
                  </w:divBdr>
                  <w:divsChild>
                    <w:div w:id="1637026199">
                      <w:marLeft w:val="0"/>
                      <w:marRight w:val="0"/>
                      <w:marTop w:val="0"/>
                      <w:marBottom w:val="0"/>
                      <w:divBdr>
                        <w:top w:val="none" w:sz="0" w:space="0" w:color="auto"/>
                        <w:left w:val="none" w:sz="0" w:space="0" w:color="auto"/>
                        <w:bottom w:val="none" w:sz="0" w:space="0" w:color="auto"/>
                        <w:right w:val="none" w:sz="0" w:space="0" w:color="auto"/>
                      </w:divBdr>
                    </w:div>
                  </w:divsChild>
                </w:div>
                <w:div w:id="546649601">
                  <w:marLeft w:val="0"/>
                  <w:marRight w:val="0"/>
                  <w:marTop w:val="0"/>
                  <w:marBottom w:val="0"/>
                  <w:divBdr>
                    <w:top w:val="none" w:sz="0" w:space="0" w:color="auto"/>
                    <w:left w:val="none" w:sz="0" w:space="0" w:color="auto"/>
                    <w:bottom w:val="none" w:sz="0" w:space="0" w:color="auto"/>
                    <w:right w:val="none" w:sz="0" w:space="0" w:color="auto"/>
                  </w:divBdr>
                  <w:divsChild>
                    <w:div w:id="1500655009">
                      <w:marLeft w:val="0"/>
                      <w:marRight w:val="0"/>
                      <w:marTop w:val="0"/>
                      <w:marBottom w:val="0"/>
                      <w:divBdr>
                        <w:top w:val="none" w:sz="0" w:space="0" w:color="auto"/>
                        <w:left w:val="none" w:sz="0" w:space="0" w:color="auto"/>
                        <w:bottom w:val="none" w:sz="0" w:space="0" w:color="auto"/>
                        <w:right w:val="none" w:sz="0" w:space="0" w:color="auto"/>
                      </w:divBdr>
                    </w:div>
                  </w:divsChild>
                </w:div>
                <w:div w:id="1806967706">
                  <w:marLeft w:val="0"/>
                  <w:marRight w:val="0"/>
                  <w:marTop w:val="0"/>
                  <w:marBottom w:val="0"/>
                  <w:divBdr>
                    <w:top w:val="none" w:sz="0" w:space="0" w:color="auto"/>
                    <w:left w:val="none" w:sz="0" w:space="0" w:color="auto"/>
                    <w:bottom w:val="none" w:sz="0" w:space="0" w:color="auto"/>
                    <w:right w:val="none" w:sz="0" w:space="0" w:color="auto"/>
                  </w:divBdr>
                  <w:divsChild>
                    <w:div w:id="1840465774">
                      <w:marLeft w:val="0"/>
                      <w:marRight w:val="0"/>
                      <w:marTop w:val="0"/>
                      <w:marBottom w:val="0"/>
                      <w:divBdr>
                        <w:top w:val="none" w:sz="0" w:space="0" w:color="auto"/>
                        <w:left w:val="none" w:sz="0" w:space="0" w:color="auto"/>
                        <w:bottom w:val="none" w:sz="0" w:space="0" w:color="auto"/>
                        <w:right w:val="none" w:sz="0" w:space="0" w:color="auto"/>
                      </w:divBdr>
                    </w:div>
                  </w:divsChild>
                </w:div>
                <w:div w:id="1843929646">
                  <w:marLeft w:val="0"/>
                  <w:marRight w:val="0"/>
                  <w:marTop w:val="0"/>
                  <w:marBottom w:val="0"/>
                  <w:divBdr>
                    <w:top w:val="none" w:sz="0" w:space="0" w:color="auto"/>
                    <w:left w:val="none" w:sz="0" w:space="0" w:color="auto"/>
                    <w:bottom w:val="none" w:sz="0" w:space="0" w:color="auto"/>
                    <w:right w:val="none" w:sz="0" w:space="0" w:color="auto"/>
                  </w:divBdr>
                  <w:divsChild>
                    <w:div w:id="1703363742">
                      <w:marLeft w:val="0"/>
                      <w:marRight w:val="0"/>
                      <w:marTop w:val="0"/>
                      <w:marBottom w:val="0"/>
                      <w:divBdr>
                        <w:top w:val="none" w:sz="0" w:space="0" w:color="auto"/>
                        <w:left w:val="none" w:sz="0" w:space="0" w:color="auto"/>
                        <w:bottom w:val="none" w:sz="0" w:space="0" w:color="auto"/>
                        <w:right w:val="none" w:sz="0" w:space="0" w:color="auto"/>
                      </w:divBdr>
                    </w:div>
                  </w:divsChild>
                </w:div>
                <w:div w:id="1284579843">
                  <w:marLeft w:val="0"/>
                  <w:marRight w:val="0"/>
                  <w:marTop w:val="0"/>
                  <w:marBottom w:val="0"/>
                  <w:divBdr>
                    <w:top w:val="none" w:sz="0" w:space="0" w:color="auto"/>
                    <w:left w:val="none" w:sz="0" w:space="0" w:color="auto"/>
                    <w:bottom w:val="none" w:sz="0" w:space="0" w:color="auto"/>
                    <w:right w:val="none" w:sz="0" w:space="0" w:color="auto"/>
                  </w:divBdr>
                  <w:divsChild>
                    <w:div w:id="1174953722">
                      <w:marLeft w:val="0"/>
                      <w:marRight w:val="0"/>
                      <w:marTop w:val="0"/>
                      <w:marBottom w:val="0"/>
                      <w:divBdr>
                        <w:top w:val="none" w:sz="0" w:space="0" w:color="auto"/>
                        <w:left w:val="none" w:sz="0" w:space="0" w:color="auto"/>
                        <w:bottom w:val="none" w:sz="0" w:space="0" w:color="auto"/>
                        <w:right w:val="none" w:sz="0" w:space="0" w:color="auto"/>
                      </w:divBdr>
                    </w:div>
                  </w:divsChild>
                </w:div>
                <w:div w:id="102455039">
                  <w:marLeft w:val="0"/>
                  <w:marRight w:val="0"/>
                  <w:marTop w:val="0"/>
                  <w:marBottom w:val="0"/>
                  <w:divBdr>
                    <w:top w:val="none" w:sz="0" w:space="0" w:color="auto"/>
                    <w:left w:val="none" w:sz="0" w:space="0" w:color="auto"/>
                    <w:bottom w:val="none" w:sz="0" w:space="0" w:color="auto"/>
                    <w:right w:val="none" w:sz="0" w:space="0" w:color="auto"/>
                  </w:divBdr>
                  <w:divsChild>
                    <w:div w:id="1339969081">
                      <w:marLeft w:val="0"/>
                      <w:marRight w:val="0"/>
                      <w:marTop w:val="0"/>
                      <w:marBottom w:val="0"/>
                      <w:divBdr>
                        <w:top w:val="none" w:sz="0" w:space="0" w:color="auto"/>
                        <w:left w:val="none" w:sz="0" w:space="0" w:color="auto"/>
                        <w:bottom w:val="none" w:sz="0" w:space="0" w:color="auto"/>
                        <w:right w:val="none" w:sz="0" w:space="0" w:color="auto"/>
                      </w:divBdr>
                    </w:div>
                  </w:divsChild>
                </w:div>
                <w:div w:id="969554551">
                  <w:marLeft w:val="0"/>
                  <w:marRight w:val="0"/>
                  <w:marTop w:val="0"/>
                  <w:marBottom w:val="0"/>
                  <w:divBdr>
                    <w:top w:val="none" w:sz="0" w:space="0" w:color="auto"/>
                    <w:left w:val="none" w:sz="0" w:space="0" w:color="auto"/>
                    <w:bottom w:val="none" w:sz="0" w:space="0" w:color="auto"/>
                    <w:right w:val="none" w:sz="0" w:space="0" w:color="auto"/>
                  </w:divBdr>
                  <w:divsChild>
                    <w:div w:id="330837824">
                      <w:marLeft w:val="0"/>
                      <w:marRight w:val="0"/>
                      <w:marTop w:val="0"/>
                      <w:marBottom w:val="0"/>
                      <w:divBdr>
                        <w:top w:val="none" w:sz="0" w:space="0" w:color="auto"/>
                        <w:left w:val="none" w:sz="0" w:space="0" w:color="auto"/>
                        <w:bottom w:val="none" w:sz="0" w:space="0" w:color="auto"/>
                        <w:right w:val="none" w:sz="0" w:space="0" w:color="auto"/>
                      </w:divBdr>
                    </w:div>
                  </w:divsChild>
                </w:div>
                <w:div w:id="1120954901">
                  <w:marLeft w:val="0"/>
                  <w:marRight w:val="0"/>
                  <w:marTop w:val="0"/>
                  <w:marBottom w:val="0"/>
                  <w:divBdr>
                    <w:top w:val="none" w:sz="0" w:space="0" w:color="auto"/>
                    <w:left w:val="none" w:sz="0" w:space="0" w:color="auto"/>
                    <w:bottom w:val="none" w:sz="0" w:space="0" w:color="auto"/>
                    <w:right w:val="none" w:sz="0" w:space="0" w:color="auto"/>
                  </w:divBdr>
                  <w:divsChild>
                    <w:div w:id="1995838033">
                      <w:marLeft w:val="0"/>
                      <w:marRight w:val="0"/>
                      <w:marTop w:val="0"/>
                      <w:marBottom w:val="0"/>
                      <w:divBdr>
                        <w:top w:val="none" w:sz="0" w:space="0" w:color="auto"/>
                        <w:left w:val="none" w:sz="0" w:space="0" w:color="auto"/>
                        <w:bottom w:val="none" w:sz="0" w:space="0" w:color="auto"/>
                        <w:right w:val="none" w:sz="0" w:space="0" w:color="auto"/>
                      </w:divBdr>
                    </w:div>
                  </w:divsChild>
                </w:div>
                <w:div w:id="55516381">
                  <w:marLeft w:val="0"/>
                  <w:marRight w:val="0"/>
                  <w:marTop w:val="0"/>
                  <w:marBottom w:val="0"/>
                  <w:divBdr>
                    <w:top w:val="none" w:sz="0" w:space="0" w:color="auto"/>
                    <w:left w:val="none" w:sz="0" w:space="0" w:color="auto"/>
                    <w:bottom w:val="none" w:sz="0" w:space="0" w:color="auto"/>
                    <w:right w:val="none" w:sz="0" w:space="0" w:color="auto"/>
                  </w:divBdr>
                  <w:divsChild>
                    <w:div w:id="398595814">
                      <w:marLeft w:val="0"/>
                      <w:marRight w:val="0"/>
                      <w:marTop w:val="0"/>
                      <w:marBottom w:val="0"/>
                      <w:divBdr>
                        <w:top w:val="none" w:sz="0" w:space="0" w:color="auto"/>
                        <w:left w:val="none" w:sz="0" w:space="0" w:color="auto"/>
                        <w:bottom w:val="none" w:sz="0" w:space="0" w:color="auto"/>
                        <w:right w:val="none" w:sz="0" w:space="0" w:color="auto"/>
                      </w:divBdr>
                    </w:div>
                  </w:divsChild>
                </w:div>
                <w:div w:id="481970421">
                  <w:marLeft w:val="0"/>
                  <w:marRight w:val="0"/>
                  <w:marTop w:val="0"/>
                  <w:marBottom w:val="0"/>
                  <w:divBdr>
                    <w:top w:val="none" w:sz="0" w:space="0" w:color="auto"/>
                    <w:left w:val="none" w:sz="0" w:space="0" w:color="auto"/>
                    <w:bottom w:val="none" w:sz="0" w:space="0" w:color="auto"/>
                    <w:right w:val="none" w:sz="0" w:space="0" w:color="auto"/>
                  </w:divBdr>
                  <w:divsChild>
                    <w:div w:id="1617062737">
                      <w:marLeft w:val="0"/>
                      <w:marRight w:val="0"/>
                      <w:marTop w:val="0"/>
                      <w:marBottom w:val="0"/>
                      <w:divBdr>
                        <w:top w:val="none" w:sz="0" w:space="0" w:color="auto"/>
                        <w:left w:val="none" w:sz="0" w:space="0" w:color="auto"/>
                        <w:bottom w:val="none" w:sz="0" w:space="0" w:color="auto"/>
                        <w:right w:val="none" w:sz="0" w:space="0" w:color="auto"/>
                      </w:divBdr>
                    </w:div>
                  </w:divsChild>
                </w:div>
                <w:div w:id="1050225218">
                  <w:marLeft w:val="0"/>
                  <w:marRight w:val="0"/>
                  <w:marTop w:val="0"/>
                  <w:marBottom w:val="0"/>
                  <w:divBdr>
                    <w:top w:val="none" w:sz="0" w:space="0" w:color="auto"/>
                    <w:left w:val="none" w:sz="0" w:space="0" w:color="auto"/>
                    <w:bottom w:val="none" w:sz="0" w:space="0" w:color="auto"/>
                    <w:right w:val="none" w:sz="0" w:space="0" w:color="auto"/>
                  </w:divBdr>
                  <w:divsChild>
                    <w:div w:id="2021615772">
                      <w:marLeft w:val="0"/>
                      <w:marRight w:val="0"/>
                      <w:marTop w:val="0"/>
                      <w:marBottom w:val="0"/>
                      <w:divBdr>
                        <w:top w:val="none" w:sz="0" w:space="0" w:color="auto"/>
                        <w:left w:val="none" w:sz="0" w:space="0" w:color="auto"/>
                        <w:bottom w:val="none" w:sz="0" w:space="0" w:color="auto"/>
                        <w:right w:val="none" w:sz="0" w:space="0" w:color="auto"/>
                      </w:divBdr>
                    </w:div>
                  </w:divsChild>
                </w:div>
                <w:div w:id="785202357">
                  <w:marLeft w:val="0"/>
                  <w:marRight w:val="0"/>
                  <w:marTop w:val="0"/>
                  <w:marBottom w:val="0"/>
                  <w:divBdr>
                    <w:top w:val="none" w:sz="0" w:space="0" w:color="auto"/>
                    <w:left w:val="none" w:sz="0" w:space="0" w:color="auto"/>
                    <w:bottom w:val="none" w:sz="0" w:space="0" w:color="auto"/>
                    <w:right w:val="none" w:sz="0" w:space="0" w:color="auto"/>
                  </w:divBdr>
                  <w:divsChild>
                    <w:div w:id="1171947220">
                      <w:marLeft w:val="0"/>
                      <w:marRight w:val="0"/>
                      <w:marTop w:val="0"/>
                      <w:marBottom w:val="0"/>
                      <w:divBdr>
                        <w:top w:val="none" w:sz="0" w:space="0" w:color="auto"/>
                        <w:left w:val="none" w:sz="0" w:space="0" w:color="auto"/>
                        <w:bottom w:val="none" w:sz="0" w:space="0" w:color="auto"/>
                        <w:right w:val="none" w:sz="0" w:space="0" w:color="auto"/>
                      </w:divBdr>
                    </w:div>
                  </w:divsChild>
                </w:div>
                <w:div w:id="1976792802">
                  <w:marLeft w:val="0"/>
                  <w:marRight w:val="0"/>
                  <w:marTop w:val="0"/>
                  <w:marBottom w:val="0"/>
                  <w:divBdr>
                    <w:top w:val="none" w:sz="0" w:space="0" w:color="auto"/>
                    <w:left w:val="none" w:sz="0" w:space="0" w:color="auto"/>
                    <w:bottom w:val="none" w:sz="0" w:space="0" w:color="auto"/>
                    <w:right w:val="none" w:sz="0" w:space="0" w:color="auto"/>
                  </w:divBdr>
                  <w:divsChild>
                    <w:div w:id="2090927377">
                      <w:marLeft w:val="0"/>
                      <w:marRight w:val="0"/>
                      <w:marTop w:val="0"/>
                      <w:marBottom w:val="0"/>
                      <w:divBdr>
                        <w:top w:val="none" w:sz="0" w:space="0" w:color="auto"/>
                        <w:left w:val="none" w:sz="0" w:space="0" w:color="auto"/>
                        <w:bottom w:val="none" w:sz="0" w:space="0" w:color="auto"/>
                        <w:right w:val="none" w:sz="0" w:space="0" w:color="auto"/>
                      </w:divBdr>
                    </w:div>
                  </w:divsChild>
                </w:div>
                <w:div w:id="472674905">
                  <w:marLeft w:val="0"/>
                  <w:marRight w:val="0"/>
                  <w:marTop w:val="0"/>
                  <w:marBottom w:val="0"/>
                  <w:divBdr>
                    <w:top w:val="none" w:sz="0" w:space="0" w:color="auto"/>
                    <w:left w:val="none" w:sz="0" w:space="0" w:color="auto"/>
                    <w:bottom w:val="none" w:sz="0" w:space="0" w:color="auto"/>
                    <w:right w:val="none" w:sz="0" w:space="0" w:color="auto"/>
                  </w:divBdr>
                  <w:divsChild>
                    <w:div w:id="334377868">
                      <w:marLeft w:val="0"/>
                      <w:marRight w:val="0"/>
                      <w:marTop w:val="0"/>
                      <w:marBottom w:val="0"/>
                      <w:divBdr>
                        <w:top w:val="none" w:sz="0" w:space="0" w:color="auto"/>
                        <w:left w:val="none" w:sz="0" w:space="0" w:color="auto"/>
                        <w:bottom w:val="none" w:sz="0" w:space="0" w:color="auto"/>
                        <w:right w:val="none" w:sz="0" w:space="0" w:color="auto"/>
                      </w:divBdr>
                    </w:div>
                  </w:divsChild>
                </w:div>
                <w:div w:id="758675363">
                  <w:marLeft w:val="0"/>
                  <w:marRight w:val="0"/>
                  <w:marTop w:val="0"/>
                  <w:marBottom w:val="0"/>
                  <w:divBdr>
                    <w:top w:val="none" w:sz="0" w:space="0" w:color="auto"/>
                    <w:left w:val="none" w:sz="0" w:space="0" w:color="auto"/>
                    <w:bottom w:val="none" w:sz="0" w:space="0" w:color="auto"/>
                    <w:right w:val="none" w:sz="0" w:space="0" w:color="auto"/>
                  </w:divBdr>
                  <w:divsChild>
                    <w:div w:id="1827209257">
                      <w:marLeft w:val="0"/>
                      <w:marRight w:val="0"/>
                      <w:marTop w:val="0"/>
                      <w:marBottom w:val="0"/>
                      <w:divBdr>
                        <w:top w:val="none" w:sz="0" w:space="0" w:color="auto"/>
                        <w:left w:val="none" w:sz="0" w:space="0" w:color="auto"/>
                        <w:bottom w:val="none" w:sz="0" w:space="0" w:color="auto"/>
                        <w:right w:val="none" w:sz="0" w:space="0" w:color="auto"/>
                      </w:divBdr>
                    </w:div>
                  </w:divsChild>
                </w:div>
                <w:div w:id="1338342368">
                  <w:marLeft w:val="0"/>
                  <w:marRight w:val="0"/>
                  <w:marTop w:val="0"/>
                  <w:marBottom w:val="0"/>
                  <w:divBdr>
                    <w:top w:val="none" w:sz="0" w:space="0" w:color="auto"/>
                    <w:left w:val="none" w:sz="0" w:space="0" w:color="auto"/>
                    <w:bottom w:val="none" w:sz="0" w:space="0" w:color="auto"/>
                    <w:right w:val="none" w:sz="0" w:space="0" w:color="auto"/>
                  </w:divBdr>
                  <w:divsChild>
                    <w:div w:id="1693995863">
                      <w:marLeft w:val="0"/>
                      <w:marRight w:val="0"/>
                      <w:marTop w:val="0"/>
                      <w:marBottom w:val="0"/>
                      <w:divBdr>
                        <w:top w:val="none" w:sz="0" w:space="0" w:color="auto"/>
                        <w:left w:val="none" w:sz="0" w:space="0" w:color="auto"/>
                        <w:bottom w:val="none" w:sz="0" w:space="0" w:color="auto"/>
                        <w:right w:val="none" w:sz="0" w:space="0" w:color="auto"/>
                      </w:divBdr>
                    </w:div>
                  </w:divsChild>
                </w:div>
                <w:div w:id="1999188529">
                  <w:marLeft w:val="0"/>
                  <w:marRight w:val="0"/>
                  <w:marTop w:val="0"/>
                  <w:marBottom w:val="0"/>
                  <w:divBdr>
                    <w:top w:val="none" w:sz="0" w:space="0" w:color="auto"/>
                    <w:left w:val="none" w:sz="0" w:space="0" w:color="auto"/>
                    <w:bottom w:val="none" w:sz="0" w:space="0" w:color="auto"/>
                    <w:right w:val="none" w:sz="0" w:space="0" w:color="auto"/>
                  </w:divBdr>
                  <w:divsChild>
                    <w:div w:id="1825731749">
                      <w:marLeft w:val="0"/>
                      <w:marRight w:val="0"/>
                      <w:marTop w:val="0"/>
                      <w:marBottom w:val="0"/>
                      <w:divBdr>
                        <w:top w:val="none" w:sz="0" w:space="0" w:color="auto"/>
                        <w:left w:val="none" w:sz="0" w:space="0" w:color="auto"/>
                        <w:bottom w:val="none" w:sz="0" w:space="0" w:color="auto"/>
                        <w:right w:val="none" w:sz="0" w:space="0" w:color="auto"/>
                      </w:divBdr>
                    </w:div>
                  </w:divsChild>
                </w:div>
                <w:div w:id="1352876006">
                  <w:marLeft w:val="0"/>
                  <w:marRight w:val="0"/>
                  <w:marTop w:val="0"/>
                  <w:marBottom w:val="0"/>
                  <w:divBdr>
                    <w:top w:val="none" w:sz="0" w:space="0" w:color="auto"/>
                    <w:left w:val="none" w:sz="0" w:space="0" w:color="auto"/>
                    <w:bottom w:val="none" w:sz="0" w:space="0" w:color="auto"/>
                    <w:right w:val="none" w:sz="0" w:space="0" w:color="auto"/>
                  </w:divBdr>
                  <w:divsChild>
                    <w:div w:id="560868647">
                      <w:marLeft w:val="0"/>
                      <w:marRight w:val="0"/>
                      <w:marTop w:val="0"/>
                      <w:marBottom w:val="0"/>
                      <w:divBdr>
                        <w:top w:val="none" w:sz="0" w:space="0" w:color="auto"/>
                        <w:left w:val="none" w:sz="0" w:space="0" w:color="auto"/>
                        <w:bottom w:val="none" w:sz="0" w:space="0" w:color="auto"/>
                        <w:right w:val="none" w:sz="0" w:space="0" w:color="auto"/>
                      </w:divBdr>
                    </w:div>
                  </w:divsChild>
                </w:div>
                <w:div w:id="1922177490">
                  <w:marLeft w:val="0"/>
                  <w:marRight w:val="0"/>
                  <w:marTop w:val="0"/>
                  <w:marBottom w:val="0"/>
                  <w:divBdr>
                    <w:top w:val="none" w:sz="0" w:space="0" w:color="auto"/>
                    <w:left w:val="none" w:sz="0" w:space="0" w:color="auto"/>
                    <w:bottom w:val="none" w:sz="0" w:space="0" w:color="auto"/>
                    <w:right w:val="none" w:sz="0" w:space="0" w:color="auto"/>
                  </w:divBdr>
                  <w:divsChild>
                    <w:div w:id="394544559">
                      <w:marLeft w:val="0"/>
                      <w:marRight w:val="0"/>
                      <w:marTop w:val="0"/>
                      <w:marBottom w:val="0"/>
                      <w:divBdr>
                        <w:top w:val="none" w:sz="0" w:space="0" w:color="auto"/>
                        <w:left w:val="none" w:sz="0" w:space="0" w:color="auto"/>
                        <w:bottom w:val="none" w:sz="0" w:space="0" w:color="auto"/>
                        <w:right w:val="none" w:sz="0" w:space="0" w:color="auto"/>
                      </w:divBdr>
                    </w:div>
                  </w:divsChild>
                </w:div>
                <w:div w:id="1679043196">
                  <w:marLeft w:val="0"/>
                  <w:marRight w:val="0"/>
                  <w:marTop w:val="0"/>
                  <w:marBottom w:val="0"/>
                  <w:divBdr>
                    <w:top w:val="none" w:sz="0" w:space="0" w:color="auto"/>
                    <w:left w:val="none" w:sz="0" w:space="0" w:color="auto"/>
                    <w:bottom w:val="none" w:sz="0" w:space="0" w:color="auto"/>
                    <w:right w:val="none" w:sz="0" w:space="0" w:color="auto"/>
                  </w:divBdr>
                  <w:divsChild>
                    <w:div w:id="732772705">
                      <w:marLeft w:val="0"/>
                      <w:marRight w:val="0"/>
                      <w:marTop w:val="0"/>
                      <w:marBottom w:val="0"/>
                      <w:divBdr>
                        <w:top w:val="none" w:sz="0" w:space="0" w:color="auto"/>
                        <w:left w:val="none" w:sz="0" w:space="0" w:color="auto"/>
                        <w:bottom w:val="none" w:sz="0" w:space="0" w:color="auto"/>
                        <w:right w:val="none" w:sz="0" w:space="0" w:color="auto"/>
                      </w:divBdr>
                    </w:div>
                  </w:divsChild>
                </w:div>
                <w:div w:id="1259212570">
                  <w:marLeft w:val="0"/>
                  <w:marRight w:val="0"/>
                  <w:marTop w:val="0"/>
                  <w:marBottom w:val="0"/>
                  <w:divBdr>
                    <w:top w:val="none" w:sz="0" w:space="0" w:color="auto"/>
                    <w:left w:val="none" w:sz="0" w:space="0" w:color="auto"/>
                    <w:bottom w:val="none" w:sz="0" w:space="0" w:color="auto"/>
                    <w:right w:val="none" w:sz="0" w:space="0" w:color="auto"/>
                  </w:divBdr>
                  <w:divsChild>
                    <w:div w:id="1886403653">
                      <w:marLeft w:val="0"/>
                      <w:marRight w:val="0"/>
                      <w:marTop w:val="0"/>
                      <w:marBottom w:val="0"/>
                      <w:divBdr>
                        <w:top w:val="none" w:sz="0" w:space="0" w:color="auto"/>
                        <w:left w:val="none" w:sz="0" w:space="0" w:color="auto"/>
                        <w:bottom w:val="none" w:sz="0" w:space="0" w:color="auto"/>
                        <w:right w:val="none" w:sz="0" w:space="0" w:color="auto"/>
                      </w:divBdr>
                    </w:div>
                  </w:divsChild>
                </w:div>
                <w:div w:id="432633850">
                  <w:marLeft w:val="0"/>
                  <w:marRight w:val="0"/>
                  <w:marTop w:val="0"/>
                  <w:marBottom w:val="0"/>
                  <w:divBdr>
                    <w:top w:val="none" w:sz="0" w:space="0" w:color="auto"/>
                    <w:left w:val="none" w:sz="0" w:space="0" w:color="auto"/>
                    <w:bottom w:val="none" w:sz="0" w:space="0" w:color="auto"/>
                    <w:right w:val="none" w:sz="0" w:space="0" w:color="auto"/>
                  </w:divBdr>
                  <w:divsChild>
                    <w:div w:id="1524635100">
                      <w:marLeft w:val="0"/>
                      <w:marRight w:val="0"/>
                      <w:marTop w:val="0"/>
                      <w:marBottom w:val="0"/>
                      <w:divBdr>
                        <w:top w:val="none" w:sz="0" w:space="0" w:color="auto"/>
                        <w:left w:val="none" w:sz="0" w:space="0" w:color="auto"/>
                        <w:bottom w:val="none" w:sz="0" w:space="0" w:color="auto"/>
                        <w:right w:val="none" w:sz="0" w:space="0" w:color="auto"/>
                      </w:divBdr>
                    </w:div>
                  </w:divsChild>
                </w:div>
                <w:div w:id="42294404">
                  <w:marLeft w:val="0"/>
                  <w:marRight w:val="0"/>
                  <w:marTop w:val="0"/>
                  <w:marBottom w:val="0"/>
                  <w:divBdr>
                    <w:top w:val="none" w:sz="0" w:space="0" w:color="auto"/>
                    <w:left w:val="none" w:sz="0" w:space="0" w:color="auto"/>
                    <w:bottom w:val="none" w:sz="0" w:space="0" w:color="auto"/>
                    <w:right w:val="none" w:sz="0" w:space="0" w:color="auto"/>
                  </w:divBdr>
                  <w:divsChild>
                    <w:div w:id="1833446036">
                      <w:marLeft w:val="0"/>
                      <w:marRight w:val="0"/>
                      <w:marTop w:val="0"/>
                      <w:marBottom w:val="0"/>
                      <w:divBdr>
                        <w:top w:val="none" w:sz="0" w:space="0" w:color="auto"/>
                        <w:left w:val="none" w:sz="0" w:space="0" w:color="auto"/>
                        <w:bottom w:val="none" w:sz="0" w:space="0" w:color="auto"/>
                        <w:right w:val="none" w:sz="0" w:space="0" w:color="auto"/>
                      </w:divBdr>
                    </w:div>
                  </w:divsChild>
                </w:div>
                <w:div w:id="2092240302">
                  <w:marLeft w:val="0"/>
                  <w:marRight w:val="0"/>
                  <w:marTop w:val="0"/>
                  <w:marBottom w:val="0"/>
                  <w:divBdr>
                    <w:top w:val="none" w:sz="0" w:space="0" w:color="auto"/>
                    <w:left w:val="none" w:sz="0" w:space="0" w:color="auto"/>
                    <w:bottom w:val="none" w:sz="0" w:space="0" w:color="auto"/>
                    <w:right w:val="none" w:sz="0" w:space="0" w:color="auto"/>
                  </w:divBdr>
                  <w:divsChild>
                    <w:div w:id="1505122687">
                      <w:marLeft w:val="0"/>
                      <w:marRight w:val="0"/>
                      <w:marTop w:val="0"/>
                      <w:marBottom w:val="0"/>
                      <w:divBdr>
                        <w:top w:val="none" w:sz="0" w:space="0" w:color="auto"/>
                        <w:left w:val="none" w:sz="0" w:space="0" w:color="auto"/>
                        <w:bottom w:val="none" w:sz="0" w:space="0" w:color="auto"/>
                        <w:right w:val="none" w:sz="0" w:space="0" w:color="auto"/>
                      </w:divBdr>
                    </w:div>
                  </w:divsChild>
                </w:div>
                <w:div w:id="75984375">
                  <w:marLeft w:val="0"/>
                  <w:marRight w:val="0"/>
                  <w:marTop w:val="0"/>
                  <w:marBottom w:val="0"/>
                  <w:divBdr>
                    <w:top w:val="none" w:sz="0" w:space="0" w:color="auto"/>
                    <w:left w:val="none" w:sz="0" w:space="0" w:color="auto"/>
                    <w:bottom w:val="none" w:sz="0" w:space="0" w:color="auto"/>
                    <w:right w:val="none" w:sz="0" w:space="0" w:color="auto"/>
                  </w:divBdr>
                  <w:divsChild>
                    <w:div w:id="1698656637">
                      <w:marLeft w:val="0"/>
                      <w:marRight w:val="0"/>
                      <w:marTop w:val="0"/>
                      <w:marBottom w:val="0"/>
                      <w:divBdr>
                        <w:top w:val="none" w:sz="0" w:space="0" w:color="auto"/>
                        <w:left w:val="none" w:sz="0" w:space="0" w:color="auto"/>
                        <w:bottom w:val="none" w:sz="0" w:space="0" w:color="auto"/>
                        <w:right w:val="none" w:sz="0" w:space="0" w:color="auto"/>
                      </w:divBdr>
                    </w:div>
                  </w:divsChild>
                </w:div>
                <w:div w:id="372732934">
                  <w:marLeft w:val="0"/>
                  <w:marRight w:val="0"/>
                  <w:marTop w:val="0"/>
                  <w:marBottom w:val="0"/>
                  <w:divBdr>
                    <w:top w:val="none" w:sz="0" w:space="0" w:color="auto"/>
                    <w:left w:val="none" w:sz="0" w:space="0" w:color="auto"/>
                    <w:bottom w:val="none" w:sz="0" w:space="0" w:color="auto"/>
                    <w:right w:val="none" w:sz="0" w:space="0" w:color="auto"/>
                  </w:divBdr>
                  <w:divsChild>
                    <w:div w:id="1063867705">
                      <w:marLeft w:val="0"/>
                      <w:marRight w:val="0"/>
                      <w:marTop w:val="0"/>
                      <w:marBottom w:val="0"/>
                      <w:divBdr>
                        <w:top w:val="none" w:sz="0" w:space="0" w:color="auto"/>
                        <w:left w:val="none" w:sz="0" w:space="0" w:color="auto"/>
                        <w:bottom w:val="none" w:sz="0" w:space="0" w:color="auto"/>
                        <w:right w:val="none" w:sz="0" w:space="0" w:color="auto"/>
                      </w:divBdr>
                    </w:div>
                  </w:divsChild>
                </w:div>
                <w:div w:id="374695387">
                  <w:marLeft w:val="0"/>
                  <w:marRight w:val="0"/>
                  <w:marTop w:val="0"/>
                  <w:marBottom w:val="0"/>
                  <w:divBdr>
                    <w:top w:val="none" w:sz="0" w:space="0" w:color="auto"/>
                    <w:left w:val="none" w:sz="0" w:space="0" w:color="auto"/>
                    <w:bottom w:val="none" w:sz="0" w:space="0" w:color="auto"/>
                    <w:right w:val="none" w:sz="0" w:space="0" w:color="auto"/>
                  </w:divBdr>
                  <w:divsChild>
                    <w:div w:id="734010340">
                      <w:marLeft w:val="0"/>
                      <w:marRight w:val="0"/>
                      <w:marTop w:val="0"/>
                      <w:marBottom w:val="0"/>
                      <w:divBdr>
                        <w:top w:val="none" w:sz="0" w:space="0" w:color="auto"/>
                        <w:left w:val="none" w:sz="0" w:space="0" w:color="auto"/>
                        <w:bottom w:val="none" w:sz="0" w:space="0" w:color="auto"/>
                        <w:right w:val="none" w:sz="0" w:space="0" w:color="auto"/>
                      </w:divBdr>
                    </w:div>
                  </w:divsChild>
                </w:div>
                <w:div w:id="526723185">
                  <w:marLeft w:val="0"/>
                  <w:marRight w:val="0"/>
                  <w:marTop w:val="0"/>
                  <w:marBottom w:val="0"/>
                  <w:divBdr>
                    <w:top w:val="none" w:sz="0" w:space="0" w:color="auto"/>
                    <w:left w:val="none" w:sz="0" w:space="0" w:color="auto"/>
                    <w:bottom w:val="none" w:sz="0" w:space="0" w:color="auto"/>
                    <w:right w:val="none" w:sz="0" w:space="0" w:color="auto"/>
                  </w:divBdr>
                  <w:divsChild>
                    <w:div w:id="465246417">
                      <w:marLeft w:val="0"/>
                      <w:marRight w:val="0"/>
                      <w:marTop w:val="0"/>
                      <w:marBottom w:val="0"/>
                      <w:divBdr>
                        <w:top w:val="none" w:sz="0" w:space="0" w:color="auto"/>
                        <w:left w:val="none" w:sz="0" w:space="0" w:color="auto"/>
                        <w:bottom w:val="none" w:sz="0" w:space="0" w:color="auto"/>
                        <w:right w:val="none" w:sz="0" w:space="0" w:color="auto"/>
                      </w:divBdr>
                    </w:div>
                  </w:divsChild>
                </w:div>
                <w:div w:id="215897855">
                  <w:marLeft w:val="0"/>
                  <w:marRight w:val="0"/>
                  <w:marTop w:val="0"/>
                  <w:marBottom w:val="0"/>
                  <w:divBdr>
                    <w:top w:val="none" w:sz="0" w:space="0" w:color="auto"/>
                    <w:left w:val="none" w:sz="0" w:space="0" w:color="auto"/>
                    <w:bottom w:val="none" w:sz="0" w:space="0" w:color="auto"/>
                    <w:right w:val="none" w:sz="0" w:space="0" w:color="auto"/>
                  </w:divBdr>
                  <w:divsChild>
                    <w:div w:id="238752242">
                      <w:marLeft w:val="0"/>
                      <w:marRight w:val="0"/>
                      <w:marTop w:val="0"/>
                      <w:marBottom w:val="0"/>
                      <w:divBdr>
                        <w:top w:val="none" w:sz="0" w:space="0" w:color="auto"/>
                        <w:left w:val="none" w:sz="0" w:space="0" w:color="auto"/>
                        <w:bottom w:val="none" w:sz="0" w:space="0" w:color="auto"/>
                        <w:right w:val="none" w:sz="0" w:space="0" w:color="auto"/>
                      </w:divBdr>
                    </w:div>
                  </w:divsChild>
                </w:div>
                <w:div w:id="1334718711">
                  <w:marLeft w:val="0"/>
                  <w:marRight w:val="0"/>
                  <w:marTop w:val="0"/>
                  <w:marBottom w:val="0"/>
                  <w:divBdr>
                    <w:top w:val="none" w:sz="0" w:space="0" w:color="auto"/>
                    <w:left w:val="none" w:sz="0" w:space="0" w:color="auto"/>
                    <w:bottom w:val="none" w:sz="0" w:space="0" w:color="auto"/>
                    <w:right w:val="none" w:sz="0" w:space="0" w:color="auto"/>
                  </w:divBdr>
                  <w:divsChild>
                    <w:div w:id="137579470">
                      <w:marLeft w:val="0"/>
                      <w:marRight w:val="0"/>
                      <w:marTop w:val="0"/>
                      <w:marBottom w:val="0"/>
                      <w:divBdr>
                        <w:top w:val="none" w:sz="0" w:space="0" w:color="auto"/>
                        <w:left w:val="none" w:sz="0" w:space="0" w:color="auto"/>
                        <w:bottom w:val="none" w:sz="0" w:space="0" w:color="auto"/>
                        <w:right w:val="none" w:sz="0" w:space="0" w:color="auto"/>
                      </w:divBdr>
                    </w:div>
                  </w:divsChild>
                </w:div>
                <w:div w:id="1383020816">
                  <w:marLeft w:val="0"/>
                  <w:marRight w:val="0"/>
                  <w:marTop w:val="0"/>
                  <w:marBottom w:val="0"/>
                  <w:divBdr>
                    <w:top w:val="none" w:sz="0" w:space="0" w:color="auto"/>
                    <w:left w:val="none" w:sz="0" w:space="0" w:color="auto"/>
                    <w:bottom w:val="none" w:sz="0" w:space="0" w:color="auto"/>
                    <w:right w:val="none" w:sz="0" w:space="0" w:color="auto"/>
                  </w:divBdr>
                  <w:divsChild>
                    <w:div w:id="285039781">
                      <w:marLeft w:val="0"/>
                      <w:marRight w:val="0"/>
                      <w:marTop w:val="0"/>
                      <w:marBottom w:val="0"/>
                      <w:divBdr>
                        <w:top w:val="none" w:sz="0" w:space="0" w:color="auto"/>
                        <w:left w:val="none" w:sz="0" w:space="0" w:color="auto"/>
                        <w:bottom w:val="none" w:sz="0" w:space="0" w:color="auto"/>
                        <w:right w:val="none" w:sz="0" w:space="0" w:color="auto"/>
                      </w:divBdr>
                    </w:div>
                  </w:divsChild>
                </w:div>
                <w:div w:id="228729038">
                  <w:marLeft w:val="0"/>
                  <w:marRight w:val="0"/>
                  <w:marTop w:val="0"/>
                  <w:marBottom w:val="0"/>
                  <w:divBdr>
                    <w:top w:val="none" w:sz="0" w:space="0" w:color="auto"/>
                    <w:left w:val="none" w:sz="0" w:space="0" w:color="auto"/>
                    <w:bottom w:val="none" w:sz="0" w:space="0" w:color="auto"/>
                    <w:right w:val="none" w:sz="0" w:space="0" w:color="auto"/>
                  </w:divBdr>
                  <w:divsChild>
                    <w:div w:id="86070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684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7</Pages>
  <Words>1726</Words>
  <Characters>9843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Barnhart, Katheryn</dc:creator>
  <cp:keywords/>
  <dc:description/>
  <cp:lastModifiedBy>Alex Gunnerson</cp:lastModifiedBy>
  <cp:revision>5</cp:revision>
  <dcterms:created xsi:type="dcterms:W3CDTF">2023-01-27T21:52:00Z</dcterms:created>
  <dcterms:modified xsi:type="dcterms:W3CDTF">2023-03-07T21:41:00Z</dcterms:modified>
</cp:coreProperties>
</file>