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93"/>
        <w:gridCol w:w="1777"/>
        <w:gridCol w:w="1350"/>
        <w:gridCol w:w="1440"/>
        <w:gridCol w:w="1440"/>
        <w:gridCol w:w="1710"/>
        <w:gridCol w:w="1890"/>
      </w:tblGrid>
      <w:tr w:rsidR="00981A29" w:rsidTr="00104ABB">
        <w:trPr>
          <w:trHeight w:val="512"/>
        </w:trPr>
        <w:tc>
          <w:tcPr>
            <w:tcW w:w="17275" w:type="dxa"/>
            <w:gridSpan w:val="10"/>
            <w:tcBorders>
              <w:top w:val="single" w:sz="4" w:space="0" w:color="5B6F97"/>
            </w:tcBorders>
            <w:shd w:val="clear" w:color="auto" w:fill="5B6F97"/>
          </w:tcPr>
          <w:p w:rsidR="00981A29" w:rsidRPr="003F2938" w:rsidRDefault="00981A29" w:rsidP="00DF4356">
            <w:pPr>
              <w:rPr>
                <w:rFonts w:ascii="Arial" w:hAnsi="Arial" w:cs="Arial"/>
                <w:b/>
                <w:sz w:val="12"/>
                <w:szCs w:val="20"/>
              </w:rPr>
            </w:pPr>
            <w:bookmarkStart w:id="0" w:name="_GoBack"/>
            <w:bookmarkEnd w:id="0"/>
          </w:p>
          <w:p w:rsidR="003A0B1F" w:rsidRPr="00B82834" w:rsidRDefault="00D61380" w:rsidP="003A0B1F">
            <w:pPr>
              <w:rPr>
                <w:rFonts w:cs="Tahoma"/>
              </w:rPr>
            </w:pPr>
            <w:r>
              <w:rPr>
                <w:rFonts w:ascii="Arial" w:hAnsi="Arial" w:cs="Arial"/>
                <w:b/>
                <w:color w:val="FFFFFF" w:themeColor="background1"/>
                <w:sz w:val="20"/>
                <w:szCs w:val="20"/>
              </w:rPr>
              <w:t xml:space="preserve">Management Approach </w:t>
            </w:r>
            <w:r w:rsidR="002909FF">
              <w:rPr>
                <w:rFonts w:ascii="Arial" w:hAnsi="Arial" w:cs="Arial"/>
                <w:b/>
                <w:color w:val="FFFFFF" w:themeColor="background1"/>
                <w:sz w:val="20"/>
                <w:szCs w:val="20"/>
              </w:rPr>
              <w:t>1</w:t>
            </w:r>
            <w:r w:rsidR="00981A29" w:rsidRPr="00436D8F">
              <w:rPr>
                <w:rFonts w:ascii="Arial" w:hAnsi="Arial" w:cs="Arial"/>
                <w:b/>
                <w:color w:val="FFFFFF" w:themeColor="background1"/>
                <w:sz w:val="20"/>
                <w:szCs w:val="20"/>
              </w:rPr>
              <w:t>:</w:t>
            </w:r>
            <w:r w:rsidR="00981A29" w:rsidRPr="003A0B1F">
              <w:rPr>
                <w:rFonts w:ascii="Arial" w:hAnsi="Arial" w:cs="Arial"/>
                <w:color w:val="FFFFFF" w:themeColor="background1"/>
                <w:sz w:val="20"/>
                <w:szCs w:val="20"/>
              </w:rPr>
              <w:t xml:space="preserve"> </w:t>
            </w:r>
          </w:p>
          <w:p w:rsidR="00981A29" w:rsidRPr="003F2938" w:rsidRDefault="00981A29" w:rsidP="00DF4356">
            <w:pPr>
              <w:rPr>
                <w:rFonts w:ascii="Arial" w:hAnsi="Arial" w:cs="Arial"/>
                <w:b/>
                <w:sz w:val="12"/>
                <w:szCs w:val="20"/>
              </w:rPr>
            </w:pPr>
          </w:p>
        </w:tc>
      </w:tr>
      <w:tr w:rsidR="00E004CF" w:rsidTr="00104ABB">
        <w:tc>
          <w:tcPr>
            <w:tcW w:w="2965" w:type="dxa"/>
            <w:shd w:val="clear" w:color="auto" w:fill="FFCAAF"/>
            <w:vAlign w:val="center"/>
            <w:hideMark/>
          </w:tcPr>
          <w:p w:rsidR="00E004CF" w:rsidRDefault="00E004CF" w:rsidP="00DF4356">
            <w:pPr>
              <w:jc w:val="center"/>
              <w:rPr>
                <w:rFonts w:ascii="Arial" w:hAnsi="Arial" w:cs="Arial"/>
                <w:b/>
                <w:sz w:val="20"/>
                <w:szCs w:val="20"/>
              </w:rPr>
            </w:pPr>
            <w:r>
              <w:rPr>
                <w:rFonts w:ascii="Arial" w:hAnsi="Arial" w:cs="Arial"/>
                <w:b/>
                <w:sz w:val="20"/>
                <w:szCs w:val="20"/>
              </w:rPr>
              <w:t xml:space="preserve">Key Action </w:t>
            </w:r>
          </w:p>
          <w:p w:rsidR="00E004CF" w:rsidRPr="00EA348A" w:rsidRDefault="00E004CF" w:rsidP="00DF4356">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E004CF" w:rsidRDefault="00E004CF" w:rsidP="00DF4356">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E004CF" w:rsidRPr="001161F0" w:rsidRDefault="00E004CF" w:rsidP="00DF4356">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E004CF" w:rsidRDefault="00E004CF" w:rsidP="00DF4356">
            <w:pPr>
              <w:jc w:val="center"/>
              <w:rPr>
                <w:rFonts w:ascii="Arial" w:hAnsi="Arial" w:cs="Arial"/>
                <w:b/>
                <w:sz w:val="20"/>
                <w:szCs w:val="20"/>
              </w:rPr>
            </w:pPr>
            <w:r>
              <w:rPr>
                <w:rFonts w:ascii="Arial" w:hAnsi="Arial" w:cs="Arial"/>
                <w:b/>
                <w:sz w:val="20"/>
                <w:szCs w:val="20"/>
              </w:rPr>
              <w:t>Partners</w:t>
            </w:r>
          </w:p>
          <w:p w:rsidR="00E004CF" w:rsidRDefault="00E004CF" w:rsidP="00DF4356">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E004CF" w:rsidRDefault="00E004CF" w:rsidP="00DF4356">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E004CF" w:rsidRDefault="00E004CF" w:rsidP="00DF4356">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E004CF" w:rsidRDefault="00E004CF" w:rsidP="00DE0DB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E004CF" w:rsidRDefault="00E004CF" w:rsidP="00DE0DB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E004CF" w:rsidRDefault="00E004CF" w:rsidP="00981A2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E004CF" w:rsidRDefault="00E004CF" w:rsidP="00981A29">
            <w:pPr>
              <w:jc w:val="center"/>
              <w:rPr>
                <w:rFonts w:ascii="Arial" w:hAnsi="Arial" w:cs="Arial"/>
                <w:b/>
                <w:sz w:val="20"/>
                <w:szCs w:val="20"/>
              </w:rPr>
            </w:pPr>
            <w:r>
              <w:rPr>
                <w:rFonts w:ascii="Arial" w:hAnsi="Arial" w:cs="Arial"/>
                <w:b/>
                <w:sz w:val="20"/>
                <w:szCs w:val="20"/>
              </w:rPr>
              <w:t xml:space="preserve">Available funding by Partner </w:t>
            </w:r>
          </w:p>
          <w:p w:rsidR="00E004CF" w:rsidRPr="00EA348A" w:rsidRDefault="00E004CF" w:rsidP="00DF4356">
            <w:pPr>
              <w:jc w:val="center"/>
              <w:rPr>
                <w:rFonts w:ascii="Arial" w:hAnsi="Arial" w:cs="Arial"/>
                <w:b/>
                <w:sz w:val="20"/>
                <w:szCs w:val="20"/>
              </w:rPr>
            </w:pPr>
          </w:p>
        </w:tc>
        <w:tc>
          <w:tcPr>
            <w:tcW w:w="1710" w:type="dxa"/>
            <w:shd w:val="clear" w:color="auto" w:fill="FFCAAF"/>
            <w:vAlign w:val="center"/>
          </w:tcPr>
          <w:p w:rsidR="00E004CF" w:rsidRDefault="00E004CF" w:rsidP="00E004CF">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E004CF" w:rsidRDefault="00E004CF" w:rsidP="00E004CF">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E004CF" w:rsidRPr="00EA348A" w:rsidRDefault="00E004CF" w:rsidP="00E004CF">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E004CF" w:rsidRDefault="00E004CF" w:rsidP="00E004CF">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w:t>
            </w:r>
            <w:r w:rsidR="00ED58DE">
              <w:rPr>
                <w:rFonts w:ascii="Arial" w:hAnsi="Arial" w:cs="Arial"/>
                <w:b/>
                <w:sz w:val="20"/>
                <w:szCs w:val="20"/>
              </w:rPr>
              <w:t>and/</w:t>
            </w:r>
            <w:r>
              <w:rPr>
                <w:rFonts w:ascii="Arial" w:hAnsi="Arial" w:cs="Arial"/>
                <w:b/>
                <w:sz w:val="20"/>
                <w:szCs w:val="20"/>
              </w:rPr>
              <w:t>or Gap</w:t>
            </w:r>
          </w:p>
          <w:p w:rsidR="00E004CF" w:rsidRDefault="00E004CF" w:rsidP="00E004CF">
            <w:pPr>
              <w:jc w:val="center"/>
              <w:rPr>
                <w:rFonts w:ascii="Arial" w:hAnsi="Arial" w:cs="Arial"/>
                <w:b/>
                <w:sz w:val="20"/>
                <w:szCs w:val="20"/>
              </w:rPr>
            </w:pPr>
            <w:r>
              <w:rPr>
                <w:rFonts w:ascii="Arial" w:hAnsi="Arial" w:cs="Arial"/>
                <w:i/>
                <w:color w:val="C00000"/>
                <w:sz w:val="16"/>
                <w:szCs w:val="20"/>
              </w:rPr>
              <w:t xml:space="preserve">ID related factor </w:t>
            </w:r>
            <w:r w:rsidR="00ED58DE">
              <w:rPr>
                <w:rFonts w:ascii="Arial" w:hAnsi="Arial" w:cs="Arial"/>
                <w:i/>
                <w:color w:val="C00000"/>
                <w:sz w:val="16"/>
                <w:szCs w:val="20"/>
              </w:rPr>
              <w:t xml:space="preserve">or gap </w:t>
            </w:r>
            <w:r>
              <w:rPr>
                <w:rFonts w:ascii="Arial" w:hAnsi="Arial" w:cs="Arial"/>
                <w:i/>
                <w:color w:val="C00000"/>
                <w:sz w:val="16"/>
                <w:szCs w:val="20"/>
              </w:rPr>
              <w:t>in Mgmt. Strat</w:t>
            </w:r>
          </w:p>
          <w:p w:rsidR="00E004CF" w:rsidRDefault="00E004CF" w:rsidP="00DE0DBD">
            <w:pPr>
              <w:jc w:val="center"/>
              <w:rPr>
                <w:rFonts w:ascii="Arial" w:hAnsi="Arial" w:cs="Arial"/>
                <w:b/>
                <w:sz w:val="20"/>
                <w:szCs w:val="20"/>
              </w:rPr>
            </w:pPr>
          </w:p>
        </w:tc>
      </w:tr>
      <w:tr w:rsidR="006E563E" w:rsidTr="00DF4356">
        <w:trPr>
          <w:trHeight w:val="1755"/>
        </w:trPr>
        <w:tc>
          <w:tcPr>
            <w:tcW w:w="2965" w:type="dxa"/>
            <w:vAlign w:val="center"/>
          </w:tcPr>
          <w:p w:rsidR="006E563E" w:rsidRPr="00AE5CCE" w:rsidRDefault="006E563E" w:rsidP="00DF4356">
            <w:pPr>
              <w:pStyle w:val="ListParagraph"/>
              <w:numPr>
                <w:ilvl w:val="0"/>
                <w:numId w:val="2"/>
              </w:numPr>
              <w:rPr>
                <w:rFonts w:ascii="Calibri" w:hAnsi="Calibri" w:cs="Arial"/>
                <w:sz w:val="20"/>
              </w:rPr>
            </w:pPr>
            <w:r w:rsidRPr="00AE5CCE">
              <w:rPr>
                <w:rFonts w:ascii="Calibri" w:hAnsi="Calibri" w:cs="Arial"/>
                <w:sz w:val="20"/>
                <w:szCs w:val="22"/>
              </w:rPr>
              <w:t xml:space="preserve">Update and </w:t>
            </w:r>
            <w:r>
              <w:rPr>
                <w:rFonts w:ascii="Calibri" w:hAnsi="Calibri" w:cs="Arial"/>
                <w:sz w:val="20"/>
                <w:szCs w:val="22"/>
              </w:rPr>
              <w:t>refine the</w:t>
            </w:r>
            <w:r w:rsidRPr="00AE5CCE">
              <w:rPr>
                <w:rFonts w:ascii="Calibri" w:hAnsi="Calibri" w:cs="Arial"/>
                <w:sz w:val="20"/>
                <w:szCs w:val="22"/>
              </w:rPr>
              <w:t xml:space="preserve"> </w:t>
            </w:r>
            <w:r>
              <w:rPr>
                <w:rFonts w:ascii="Calibri" w:hAnsi="Calibri" w:cs="Arial"/>
                <w:sz w:val="20"/>
                <w:szCs w:val="22"/>
              </w:rPr>
              <w:t>Chesapeake Bay Basin-wide Index of Biotic Integrity (“</w:t>
            </w:r>
            <w:r w:rsidRPr="00AE5CCE">
              <w:rPr>
                <w:rFonts w:ascii="Calibri" w:hAnsi="Calibri" w:cs="Arial"/>
                <w:sz w:val="20"/>
                <w:szCs w:val="22"/>
              </w:rPr>
              <w:t>Chessie BIBI</w:t>
            </w:r>
            <w:r>
              <w:rPr>
                <w:rFonts w:ascii="Calibri" w:hAnsi="Calibri" w:cs="Arial"/>
                <w:sz w:val="20"/>
                <w:szCs w:val="22"/>
              </w:rPr>
              <w:t>”) for streams</w:t>
            </w:r>
          </w:p>
        </w:tc>
        <w:tc>
          <w:tcPr>
            <w:tcW w:w="2880" w:type="dxa"/>
          </w:tcPr>
          <w:p w:rsidR="006E563E" w:rsidRPr="00814BB9" w:rsidRDefault="006E563E" w:rsidP="00683DC9">
            <w:pPr>
              <w:numPr>
                <w:ilvl w:val="0"/>
                <w:numId w:val="18"/>
              </w:numPr>
              <w:rPr>
                <w:rFonts w:ascii="Calibri" w:hAnsi="Calibri"/>
                <w:sz w:val="20"/>
              </w:rPr>
            </w:pPr>
            <w:r w:rsidRPr="00814BB9">
              <w:rPr>
                <w:rFonts w:ascii="Calibri" w:hAnsi="Calibri"/>
                <w:sz w:val="20"/>
                <w:szCs w:val="22"/>
              </w:rPr>
              <w:t>Updating the database will be completed Nov 2015.</w:t>
            </w:r>
            <w:r>
              <w:rPr>
                <w:rFonts w:ascii="Calibri" w:hAnsi="Calibri"/>
                <w:sz w:val="20"/>
                <w:szCs w:val="22"/>
              </w:rPr>
              <w:t xml:space="preserve"> </w:t>
            </w:r>
            <w:r w:rsidRPr="00814BB9">
              <w:rPr>
                <w:rFonts w:ascii="Calibri" w:hAnsi="Calibri"/>
                <w:sz w:val="20"/>
                <w:szCs w:val="22"/>
              </w:rPr>
              <w:t>The following remaining steps will be completed in 2016</w:t>
            </w:r>
            <w:r>
              <w:rPr>
                <w:rFonts w:ascii="Calibri" w:hAnsi="Calibri"/>
                <w:sz w:val="20"/>
                <w:szCs w:val="22"/>
              </w:rPr>
              <w:t>.</w:t>
            </w:r>
          </w:p>
          <w:p w:rsidR="006E563E" w:rsidRPr="00AE5CCE" w:rsidRDefault="006E563E" w:rsidP="00DF4356">
            <w:pPr>
              <w:pStyle w:val="ListParagraph"/>
              <w:numPr>
                <w:ilvl w:val="0"/>
                <w:numId w:val="2"/>
              </w:numPr>
              <w:rPr>
                <w:rFonts w:ascii="Calibri" w:hAnsi="Calibri"/>
                <w:sz w:val="20"/>
              </w:rPr>
            </w:pPr>
            <w:r w:rsidRPr="00AE5CCE">
              <w:rPr>
                <w:rFonts w:ascii="Calibri" w:hAnsi="Calibri"/>
                <w:sz w:val="20"/>
                <w:szCs w:val="22"/>
              </w:rPr>
              <w:t>Metric and index calculat</w:t>
            </w:r>
            <w:r>
              <w:rPr>
                <w:rFonts w:ascii="Calibri" w:hAnsi="Calibri"/>
                <w:sz w:val="20"/>
                <w:szCs w:val="22"/>
              </w:rPr>
              <w:t>ions</w:t>
            </w:r>
          </w:p>
          <w:p w:rsidR="006E563E" w:rsidRPr="00AE5CCE" w:rsidRDefault="006E563E" w:rsidP="00DF4356">
            <w:pPr>
              <w:pStyle w:val="ListParagraph"/>
              <w:numPr>
                <w:ilvl w:val="0"/>
                <w:numId w:val="2"/>
              </w:numPr>
              <w:rPr>
                <w:rFonts w:ascii="Calibri" w:hAnsi="Calibri"/>
                <w:sz w:val="20"/>
              </w:rPr>
            </w:pPr>
            <w:r>
              <w:rPr>
                <w:rFonts w:ascii="Calibri" w:hAnsi="Calibri"/>
                <w:sz w:val="20"/>
                <w:szCs w:val="22"/>
              </w:rPr>
              <w:t>I</w:t>
            </w:r>
            <w:r w:rsidRPr="00AE5CCE">
              <w:rPr>
                <w:rFonts w:ascii="Calibri" w:hAnsi="Calibri"/>
                <w:sz w:val="20"/>
                <w:szCs w:val="22"/>
              </w:rPr>
              <w:t>ndex sensitivity</w:t>
            </w:r>
            <w:r>
              <w:rPr>
                <w:rFonts w:ascii="Calibri" w:hAnsi="Calibri"/>
                <w:sz w:val="20"/>
                <w:szCs w:val="22"/>
              </w:rPr>
              <w:t xml:space="preserve"> improved</w:t>
            </w:r>
          </w:p>
          <w:p w:rsidR="006E563E" w:rsidRPr="00AE5CCE" w:rsidRDefault="006E563E" w:rsidP="00DF4356">
            <w:pPr>
              <w:pStyle w:val="ListParagraph"/>
              <w:numPr>
                <w:ilvl w:val="0"/>
                <w:numId w:val="2"/>
              </w:numPr>
              <w:rPr>
                <w:rFonts w:ascii="Calibri" w:hAnsi="Calibri"/>
                <w:sz w:val="20"/>
              </w:rPr>
            </w:pPr>
            <w:r w:rsidRPr="00AE5CCE">
              <w:rPr>
                <w:rFonts w:ascii="Calibri" w:hAnsi="Calibri"/>
                <w:sz w:val="20"/>
                <w:szCs w:val="22"/>
              </w:rPr>
              <w:t>Bioregion under-representation analysis</w:t>
            </w:r>
          </w:p>
          <w:p w:rsidR="006E563E" w:rsidRPr="00695C57" w:rsidRDefault="006E563E" w:rsidP="00DF4356">
            <w:pPr>
              <w:pStyle w:val="ListParagraph"/>
              <w:numPr>
                <w:ilvl w:val="0"/>
                <w:numId w:val="2"/>
              </w:numPr>
              <w:rPr>
                <w:rFonts w:ascii="Calibri" w:hAnsi="Calibri"/>
                <w:sz w:val="20"/>
              </w:rPr>
            </w:pPr>
            <w:r w:rsidRPr="00AE5CCE">
              <w:rPr>
                <w:rFonts w:ascii="Calibri" w:hAnsi="Calibri"/>
                <w:sz w:val="20"/>
                <w:szCs w:val="22"/>
              </w:rPr>
              <w:t>Genus-level metric</w:t>
            </w:r>
            <w:r>
              <w:rPr>
                <w:rFonts w:ascii="Calibri" w:hAnsi="Calibri"/>
                <w:sz w:val="20"/>
                <w:szCs w:val="22"/>
              </w:rPr>
              <w:t>s tested</w:t>
            </w:r>
          </w:p>
        </w:tc>
        <w:tc>
          <w:tcPr>
            <w:tcW w:w="1530" w:type="dxa"/>
            <w:vAlign w:val="center"/>
          </w:tcPr>
          <w:p w:rsidR="006E563E" w:rsidRPr="00AE5CCE" w:rsidRDefault="006E563E" w:rsidP="00DF4356">
            <w:pPr>
              <w:jc w:val="center"/>
              <w:rPr>
                <w:rFonts w:ascii="Calibri" w:hAnsi="Calibri" w:cs="Arial"/>
                <w:sz w:val="20"/>
              </w:rPr>
            </w:pPr>
            <w:r>
              <w:rPr>
                <w:rFonts w:ascii="Calibri" w:hAnsi="Calibri" w:cs="Arial"/>
                <w:sz w:val="20"/>
                <w:szCs w:val="22"/>
              </w:rPr>
              <w:t>ICPRB</w:t>
            </w:r>
          </w:p>
        </w:tc>
        <w:tc>
          <w:tcPr>
            <w:tcW w:w="2070" w:type="dxa"/>
            <w:gridSpan w:val="2"/>
            <w:vAlign w:val="center"/>
          </w:tcPr>
          <w:p w:rsidR="006E563E" w:rsidRPr="00AE5CCE" w:rsidRDefault="006E563E" w:rsidP="00DF4356">
            <w:pPr>
              <w:jc w:val="center"/>
              <w:rPr>
                <w:rFonts w:ascii="Calibri" w:hAnsi="Calibri" w:cs="Arial"/>
                <w:sz w:val="20"/>
              </w:rPr>
            </w:pPr>
            <w:r w:rsidRPr="00AE5CCE">
              <w:rPr>
                <w:rFonts w:ascii="Calibri" w:hAnsi="Calibri" w:cs="Arial"/>
                <w:sz w:val="20"/>
                <w:szCs w:val="22"/>
              </w:rPr>
              <w:t>Chesapeake Bay</w:t>
            </w:r>
            <w:ins w:id="1" w:author="e1plxcsx" w:date="2015-10-20T17:07:00Z">
              <w:r w:rsidR="00AB5E3D">
                <w:rPr>
                  <w:rFonts w:ascii="Calibri" w:hAnsi="Calibri" w:cs="Arial"/>
                  <w:sz w:val="20"/>
                  <w:szCs w:val="22"/>
                </w:rPr>
                <w:t xml:space="preserve"> </w:t>
              </w:r>
            </w:ins>
            <w:r w:rsidR="00AB5E3D">
              <w:rPr>
                <w:rFonts w:ascii="Calibri" w:hAnsi="Calibri" w:cs="Arial"/>
                <w:sz w:val="20"/>
                <w:szCs w:val="22"/>
              </w:rPr>
              <w:t>Watershed</w:t>
            </w:r>
          </w:p>
        </w:tc>
        <w:tc>
          <w:tcPr>
            <w:tcW w:w="1350" w:type="dxa"/>
            <w:vAlign w:val="center"/>
          </w:tcPr>
          <w:p w:rsidR="006E563E" w:rsidRDefault="006E563E" w:rsidP="00DF4356">
            <w:pPr>
              <w:rPr>
                <w:rFonts w:ascii="Calibri" w:hAnsi="Calibri" w:cs="Arial"/>
                <w:sz w:val="20"/>
              </w:rPr>
            </w:pPr>
            <w:r w:rsidRPr="00AE5CCE">
              <w:rPr>
                <w:rFonts w:ascii="Calibri" w:hAnsi="Calibri" w:cs="Arial"/>
                <w:sz w:val="20"/>
              </w:rPr>
              <w:t>Steps 2-5: Apr 2016</w:t>
            </w:r>
          </w:p>
          <w:p w:rsidR="006E563E" w:rsidRDefault="006E563E" w:rsidP="00DF4356">
            <w:pPr>
              <w:rPr>
                <w:rFonts w:ascii="Calibri" w:hAnsi="Calibri" w:cs="Arial"/>
                <w:sz w:val="20"/>
              </w:rPr>
            </w:pPr>
          </w:p>
          <w:p w:rsidR="006E563E" w:rsidRPr="00AE5CCE" w:rsidRDefault="006E563E" w:rsidP="00DF4356">
            <w:pPr>
              <w:rPr>
                <w:rFonts w:ascii="Calibri" w:hAnsi="Calibri" w:cs="Arial"/>
                <w:sz w:val="20"/>
              </w:rPr>
            </w:pPr>
            <w:r>
              <w:rPr>
                <w:rFonts w:ascii="Calibri" w:hAnsi="Calibri" w:cs="Arial"/>
                <w:sz w:val="20"/>
              </w:rPr>
              <w:t>Final report completed Sept 2016</w:t>
            </w:r>
          </w:p>
        </w:tc>
        <w:tc>
          <w:tcPr>
            <w:tcW w:w="1440" w:type="dxa"/>
            <w:vAlign w:val="center"/>
          </w:tcPr>
          <w:p w:rsidR="006E563E" w:rsidRPr="00AE5CCE" w:rsidRDefault="006E563E" w:rsidP="00DF4356">
            <w:pPr>
              <w:jc w:val="center"/>
              <w:rPr>
                <w:rFonts w:ascii="Calibri" w:hAnsi="Calibri" w:cs="Arial"/>
                <w:color w:val="767171"/>
                <w:sz w:val="20"/>
              </w:rPr>
            </w:pPr>
            <w:r w:rsidRPr="00AE5CCE">
              <w:rPr>
                <w:rFonts w:ascii="Calibri" w:hAnsi="Calibri" w:cs="Arial"/>
                <w:color w:val="767171"/>
                <w:sz w:val="20"/>
              </w:rPr>
              <w:t>Currently funded</w:t>
            </w:r>
          </w:p>
        </w:tc>
        <w:tc>
          <w:tcPr>
            <w:tcW w:w="1440" w:type="dxa"/>
          </w:tcPr>
          <w:p w:rsidR="006E563E" w:rsidRPr="00AE5CCE" w:rsidRDefault="006E563E" w:rsidP="00DF4356">
            <w:pPr>
              <w:jc w:val="center"/>
              <w:rPr>
                <w:rFonts w:ascii="Calibri" w:hAnsi="Calibri" w:cs="Arial"/>
                <w:color w:val="767171"/>
                <w:sz w:val="20"/>
              </w:rPr>
            </w:pPr>
          </w:p>
        </w:tc>
        <w:tc>
          <w:tcPr>
            <w:tcW w:w="1710" w:type="dxa"/>
            <w:vAlign w:val="center"/>
          </w:tcPr>
          <w:p w:rsidR="006E563E" w:rsidRPr="00AE5CCE" w:rsidRDefault="006E563E" w:rsidP="00DF4356">
            <w:pPr>
              <w:jc w:val="center"/>
              <w:rPr>
                <w:rFonts w:ascii="Calibri" w:hAnsi="Calibri" w:cs="Arial"/>
                <w:color w:val="767171"/>
                <w:sz w:val="20"/>
              </w:rPr>
            </w:pPr>
          </w:p>
        </w:tc>
        <w:tc>
          <w:tcPr>
            <w:tcW w:w="1890" w:type="dxa"/>
            <w:vAlign w:val="center"/>
          </w:tcPr>
          <w:p w:rsidR="006E7D76" w:rsidRDefault="006E7D76" w:rsidP="006E7D76">
            <w:pPr>
              <w:pStyle w:val="Default"/>
            </w:pPr>
          </w:p>
          <w:p w:rsidR="006E563E" w:rsidRPr="006E7D76" w:rsidRDefault="006E7D76" w:rsidP="006E7D76">
            <w:pPr>
              <w:rPr>
                <w:rFonts w:asciiTheme="minorHAnsi" w:hAnsiTheme="minorHAnsi" w:cs="Arial"/>
                <w:color w:val="767171"/>
                <w:sz w:val="20"/>
              </w:rPr>
            </w:pPr>
            <w:r>
              <w:t xml:space="preserve"> </w:t>
            </w:r>
            <w:r w:rsidRPr="00CF3BDC">
              <w:rPr>
                <w:rFonts w:asciiTheme="minorHAnsi" w:hAnsiTheme="minorHAnsi"/>
                <w:color w:val="808080" w:themeColor="background1" w:themeShade="80"/>
                <w:sz w:val="20"/>
                <w:szCs w:val="22"/>
              </w:rPr>
              <w:t>It is a biological endpoint that will reflect the improvements in stream health and function called for in the 2014 Chesapeake Watershed Agreement.</w:t>
            </w:r>
            <w:r w:rsidRPr="00CF3BDC">
              <w:rPr>
                <w:rFonts w:asciiTheme="minorHAnsi" w:hAnsiTheme="minorHAnsi"/>
                <w:color w:val="808080" w:themeColor="background1" w:themeShade="80"/>
                <w:sz w:val="12"/>
                <w:szCs w:val="14"/>
              </w:rPr>
              <w:t xml:space="preserve">10 </w:t>
            </w:r>
            <w:r w:rsidRPr="00CF3BDC">
              <w:rPr>
                <w:rFonts w:asciiTheme="minorHAnsi" w:hAnsiTheme="minorHAnsi"/>
                <w:color w:val="808080" w:themeColor="background1" w:themeShade="80"/>
                <w:sz w:val="20"/>
                <w:szCs w:val="22"/>
              </w:rPr>
              <w:t>At this time, the index needs to be updated with the most recent macroinvertebrate data.</w:t>
            </w:r>
          </w:p>
        </w:tc>
      </w:tr>
      <w:tr w:rsidR="006E563E" w:rsidTr="003F3C93">
        <w:trPr>
          <w:trHeight w:val="1755"/>
        </w:trPr>
        <w:tc>
          <w:tcPr>
            <w:tcW w:w="2965" w:type="dxa"/>
            <w:vAlign w:val="center"/>
          </w:tcPr>
          <w:p w:rsidR="006E563E" w:rsidRPr="00AE5CCE" w:rsidRDefault="006E563E" w:rsidP="00683DC9">
            <w:pPr>
              <w:pStyle w:val="ListParagraph"/>
              <w:numPr>
                <w:ilvl w:val="0"/>
                <w:numId w:val="12"/>
              </w:numPr>
              <w:rPr>
                <w:rFonts w:ascii="Calibri" w:hAnsi="Calibri" w:cs="Arial"/>
                <w:sz w:val="20"/>
              </w:rPr>
            </w:pPr>
            <w:r>
              <w:rPr>
                <w:rFonts w:ascii="Calibri" w:hAnsi="Calibri" w:cs="Arial"/>
                <w:sz w:val="20"/>
                <w:szCs w:val="22"/>
              </w:rPr>
              <w:t>Establish 2008 baseline and approach for determining future trends (% change)</w:t>
            </w:r>
          </w:p>
        </w:tc>
        <w:tc>
          <w:tcPr>
            <w:tcW w:w="2880" w:type="dxa"/>
          </w:tcPr>
          <w:p w:rsidR="006E563E" w:rsidRPr="00AE5CCE" w:rsidRDefault="006E563E" w:rsidP="00683DC9">
            <w:pPr>
              <w:pStyle w:val="ListParagraph"/>
              <w:numPr>
                <w:ilvl w:val="0"/>
                <w:numId w:val="11"/>
              </w:numPr>
              <w:rPr>
                <w:rFonts w:ascii="Calibri" w:hAnsi="Calibri"/>
                <w:sz w:val="20"/>
              </w:rPr>
            </w:pPr>
            <w:r w:rsidRPr="00AE5CCE">
              <w:rPr>
                <w:rFonts w:ascii="Calibri" w:hAnsi="Calibri"/>
                <w:sz w:val="20"/>
                <w:szCs w:val="22"/>
              </w:rPr>
              <w:t>Provide stream representation comparable to CBWM Phase 6 including 1</w:t>
            </w:r>
            <w:r w:rsidRPr="00AE5CCE">
              <w:rPr>
                <w:rFonts w:ascii="Calibri" w:hAnsi="Calibri"/>
                <w:sz w:val="20"/>
                <w:szCs w:val="22"/>
                <w:vertAlign w:val="superscript"/>
              </w:rPr>
              <w:t>st</w:t>
            </w:r>
            <w:r w:rsidRPr="00AE5CCE">
              <w:rPr>
                <w:rFonts w:ascii="Calibri" w:hAnsi="Calibri"/>
                <w:sz w:val="20"/>
                <w:szCs w:val="22"/>
              </w:rPr>
              <w:t>-4</w:t>
            </w:r>
            <w:r w:rsidRPr="00AE5CCE">
              <w:rPr>
                <w:rFonts w:ascii="Calibri" w:hAnsi="Calibri"/>
                <w:sz w:val="20"/>
                <w:szCs w:val="22"/>
                <w:vertAlign w:val="superscript"/>
              </w:rPr>
              <w:t>th</w:t>
            </w:r>
            <w:r w:rsidRPr="00AE5CCE">
              <w:rPr>
                <w:rFonts w:ascii="Calibri" w:hAnsi="Calibri"/>
                <w:sz w:val="20"/>
                <w:szCs w:val="22"/>
              </w:rPr>
              <w:t xml:space="preserve"> order streams (also reconcile differences in scale from various sampling programs, 1:24K v 1:100k)</w:t>
            </w:r>
          </w:p>
          <w:p w:rsidR="006E563E" w:rsidRPr="0008360C" w:rsidRDefault="006E563E" w:rsidP="00683DC9">
            <w:pPr>
              <w:pStyle w:val="ListParagraph"/>
              <w:numPr>
                <w:ilvl w:val="0"/>
                <w:numId w:val="11"/>
              </w:numPr>
              <w:rPr>
                <w:rFonts w:ascii="Calibri" w:hAnsi="Calibri"/>
                <w:sz w:val="20"/>
              </w:rPr>
            </w:pPr>
            <w:r>
              <w:rPr>
                <w:rFonts w:ascii="Calibri" w:hAnsi="Calibri"/>
                <w:sz w:val="20"/>
                <w:szCs w:val="22"/>
              </w:rPr>
              <w:t>Develop m</w:t>
            </w:r>
            <w:r w:rsidRPr="00AE5CCE">
              <w:rPr>
                <w:rFonts w:ascii="Calibri" w:hAnsi="Calibri"/>
                <w:sz w:val="20"/>
                <w:szCs w:val="22"/>
              </w:rPr>
              <w:t xml:space="preserve">ethod to </w:t>
            </w:r>
            <w:r>
              <w:rPr>
                <w:rFonts w:ascii="Calibri" w:hAnsi="Calibri"/>
                <w:sz w:val="20"/>
                <w:szCs w:val="22"/>
              </w:rPr>
              <w:t>express</w:t>
            </w:r>
            <w:r w:rsidRPr="00AE5CCE">
              <w:rPr>
                <w:rFonts w:ascii="Calibri" w:hAnsi="Calibri"/>
                <w:sz w:val="20"/>
                <w:szCs w:val="22"/>
              </w:rPr>
              <w:t xml:space="preserve"> </w:t>
            </w:r>
            <w:r>
              <w:rPr>
                <w:rFonts w:ascii="Calibri" w:hAnsi="Calibri"/>
                <w:sz w:val="20"/>
                <w:szCs w:val="22"/>
              </w:rPr>
              <w:t xml:space="preserve">site-specific </w:t>
            </w:r>
            <w:r w:rsidRPr="00AE5CCE">
              <w:rPr>
                <w:rFonts w:ascii="Calibri" w:hAnsi="Calibri"/>
                <w:sz w:val="20"/>
                <w:szCs w:val="22"/>
              </w:rPr>
              <w:t xml:space="preserve">biological data </w:t>
            </w:r>
            <w:r>
              <w:rPr>
                <w:rFonts w:ascii="Calibri" w:hAnsi="Calibri"/>
                <w:sz w:val="20"/>
                <w:szCs w:val="22"/>
              </w:rPr>
              <w:t>as</w:t>
            </w:r>
            <w:r w:rsidRPr="00AE5CCE">
              <w:rPr>
                <w:rFonts w:ascii="Calibri" w:hAnsi="Calibri"/>
                <w:sz w:val="20"/>
                <w:szCs w:val="22"/>
              </w:rPr>
              <w:t xml:space="preserve"> </w:t>
            </w:r>
            <w:r>
              <w:rPr>
                <w:rFonts w:ascii="Calibri" w:hAnsi="Calibri"/>
                <w:sz w:val="20"/>
                <w:szCs w:val="22"/>
              </w:rPr>
              <w:t xml:space="preserve">percent of stream miles with a passing rank in Chesapeake Bay watershed </w:t>
            </w:r>
          </w:p>
          <w:p w:rsidR="006E563E" w:rsidRPr="0008360C" w:rsidRDefault="006E563E" w:rsidP="00683DC9">
            <w:pPr>
              <w:pStyle w:val="ListParagraph"/>
              <w:numPr>
                <w:ilvl w:val="0"/>
                <w:numId w:val="11"/>
              </w:numPr>
              <w:rPr>
                <w:rFonts w:ascii="Calibri" w:hAnsi="Calibri"/>
                <w:sz w:val="20"/>
              </w:rPr>
            </w:pPr>
            <w:r>
              <w:rPr>
                <w:rFonts w:ascii="Calibri" w:hAnsi="Calibri"/>
                <w:sz w:val="20"/>
                <w:szCs w:val="22"/>
              </w:rPr>
              <w:t xml:space="preserve">Determine time period for </w:t>
            </w:r>
            <w:r>
              <w:rPr>
                <w:rFonts w:ascii="Calibri" w:hAnsi="Calibri"/>
                <w:sz w:val="20"/>
                <w:szCs w:val="22"/>
              </w:rPr>
              <w:lastRenderedPageBreak/>
              <w:t xml:space="preserve">the 2008 baseline and calculate baseline </w:t>
            </w:r>
          </w:p>
          <w:p w:rsidR="006E563E" w:rsidRPr="0008360C" w:rsidRDefault="006E563E" w:rsidP="00683DC9">
            <w:pPr>
              <w:pStyle w:val="ListParagraph"/>
              <w:numPr>
                <w:ilvl w:val="0"/>
                <w:numId w:val="11"/>
              </w:numPr>
              <w:rPr>
                <w:rFonts w:ascii="Calibri" w:hAnsi="Calibri"/>
                <w:sz w:val="20"/>
              </w:rPr>
            </w:pPr>
            <w:r>
              <w:rPr>
                <w:rFonts w:ascii="Calibri" w:hAnsi="Calibri"/>
                <w:sz w:val="20"/>
                <w:szCs w:val="22"/>
              </w:rPr>
              <w:t>Decide how trends (i.e., % change from 2008 baseline) should be determined from random sampling design data</w:t>
            </w:r>
          </w:p>
        </w:tc>
        <w:tc>
          <w:tcPr>
            <w:tcW w:w="1530" w:type="dxa"/>
            <w:vAlign w:val="center"/>
          </w:tcPr>
          <w:p w:rsidR="006E563E" w:rsidRPr="00AE5CCE" w:rsidRDefault="006E563E" w:rsidP="00DF4356">
            <w:pPr>
              <w:jc w:val="center"/>
              <w:rPr>
                <w:rFonts w:ascii="Calibri" w:hAnsi="Calibri" w:cs="Arial"/>
                <w:sz w:val="20"/>
              </w:rPr>
            </w:pPr>
            <w:r w:rsidRPr="00AE5CCE">
              <w:rPr>
                <w:rFonts w:ascii="Calibri" w:hAnsi="Calibri" w:cs="Arial"/>
                <w:sz w:val="20"/>
                <w:szCs w:val="22"/>
              </w:rPr>
              <w:lastRenderedPageBreak/>
              <w:t>(Suggested)</w:t>
            </w:r>
          </w:p>
          <w:p w:rsidR="006E563E" w:rsidRDefault="006E563E" w:rsidP="00DF4356">
            <w:pPr>
              <w:jc w:val="center"/>
              <w:rPr>
                <w:rFonts w:ascii="Calibri" w:hAnsi="Calibri" w:cs="Arial"/>
                <w:sz w:val="20"/>
              </w:rPr>
            </w:pPr>
            <w:r w:rsidRPr="00AE5CCE">
              <w:rPr>
                <w:rFonts w:ascii="Calibri" w:hAnsi="Calibri" w:cs="Arial"/>
                <w:sz w:val="20"/>
                <w:szCs w:val="22"/>
              </w:rPr>
              <w:t>ICPRB</w:t>
            </w:r>
          </w:p>
          <w:p w:rsidR="006E563E" w:rsidRPr="00AE5CCE" w:rsidRDefault="006E563E" w:rsidP="00DF4356">
            <w:pPr>
              <w:jc w:val="center"/>
              <w:rPr>
                <w:rFonts w:ascii="Calibri" w:hAnsi="Calibri" w:cs="Arial"/>
                <w:sz w:val="20"/>
              </w:rPr>
            </w:pPr>
          </w:p>
          <w:p w:rsidR="006E563E" w:rsidRDefault="006E563E" w:rsidP="00DF4356">
            <w:pPr>
              <w:jc w:val="center"/>
              <w:rPr>
                <w:rFonts w:ascii="Calibri" w:hAnsi="Calibri" w:cs="Arial"/>
                <w:sz w:val="20"/>
              </w:rPr>
            </w:pPr>
            <w:r w:rsidRPr="00AE5CCE">
              <w:rPr>
                <w:rFonts w:ascii="Calibri" w:hAnsi="Calibri" w:cs="Arial"/>
                <w:sz w:val="20"/>
                <w:szCs w:val="22"/>
              </w:rPr>
              <w:t>USGS</w:t>
            </w:r>
          </w:p>
          <w:p w:rsidR="006E563E" w:rsidRDefault="006E563E" w:rsidP="00DF4356">
            <w:pPr>
              <w:jc w:val="center"/>
              <w:rPr>
                <w:rFonts w:ascii="Calibri" w:hAnsi="Calibri" w:cs="Arial"/>
                <w:sz w:val="20"/>
              </w:rPr>
            </w:pPr>
          </w:p>
          <w:p w:rsidR="006E563E" w:rsidRPr="00AE5CCE" w:rsidRDefault="006E563E" w:rsidP="00DF4356">
            <w:pPr>
              <w:jc w:val="center"/>
              <w:rPr>
                <w:rFonts w:ascii="Calibri" w:hAnsi="Calibri" w:cs="Arial"/>
                <w:sz w:val="20"/>
              </w:rPr>
            </w:pPr>
            <w:r>
              <w:rPr>
                <w:rFonts w:ascii="Calibri" w:hAnsi="Calibri" w:cs="Arial"/>
                <w:sz w:val="20"/>
                <w:szCs w:val="22"/>
              </w:rPr>
              <w:t>Technical Advisory Group</w:t>
            </w:r>
          </w:p>
          <w:p w:rsidR="006E563E" w:rsidRPr="00AE5CCE" w:rsidRDefault="006E563E" w:rsidP="00DF4356">
            <w:pPr>
              <w:jc w:val="center"/>
              <w:rPr>
                <w:rFonts w:ascii="Calibri" w:hAnsi="Calibri" w:cs="Arial"/>
                <w:sz w:val="20"/>
              </w:rPr>
            </w:pPr>
          </w:p>
        </w:tc>
        <w:tc>
          <w:tcPr>
            <w:tcW w:w="2070" w:type="dxa"/>
            <w:gridSpan w:val="2"/>
            <w:vAlign w:val="center"/>
          </w:tcPr>
          <w:p w:rsidR="006E563E" w:rsidRPr="00AE5CCE" w:rsidRDefault="006E563E" w:rsidP="00DF4356">
            <w:pPr>
              <w:jc w:val="center"/>
              <w:rPr>
                <w:rFonts w:ascii="Calibri" w:hAnsi="Calibri" w:cs="Arial"/>
                <w:sz w:val="20"/>
              </w:rPr>
            </w:pPr>
            <w:r w:rsidRPr="00AE5CCE">
              <w:rPr>
                <w:rFonts w:ascii="Calibri" w:hAnsi="Calibri" w:cs="Arial"/>
                <w:sz w:val="20"/>
                <w:szCs w:val="22"/>
              </w:rPr>
              <w:t>Chesapeake Bay</w:t>
            </w:r>
            <w:r w:rsidR="00AB5E3D">
              <w:rPr>
                <w:rFonts w:ascii="Calibri" w:hAnsi="Calibri" w:cs="Arial"/>
                <w:sz w:val="20"/>
                <w:szCs w:val="22"/>
              </w:rPr>
              <w:t xml:space="preserve"> Watershed</w:t>
            </w:r>
          </w:p>
        </w:tc>
        <w:tc>
          <w:tcPr>
            <w:tcW w:w="1350" w:type="dxa"/>
            <w:vAlign w:val="center"/>
          </w:tcPr>
          <w:p w:rsidR="006E563E" w:rsidRPr="00AE5CCE" w:rsidRDefault="006E563E" w:rsidP="00DF4356">
            <w:pPr>
              <w:rPr>
                <w:rFonts w:ascii="Calibri" w:hAnsi="Calibri" w:cs="Arial"/>
                <w:sz w:val="20"/>
              </w:rPr>
            </w:pPr>
            <w:r>
              <w:rPr>
                <w:rFonts w:ascii="Calibri" w:hAnsi="Calibri" w:cs="Arial"/>
                <w:sz w:val="20"/>
              </w:rPr>
              <w:t xml:space="preserve">Final report completed </w:t>
            </w:r>
            <w:r w:rsidRPr="00AE5CCE">
              <w:rPr>
                <w:rFonts w:ascii="Calibri" w:hAnsi="Calibri" w:cs="Arial"/>
                <w:sz w:val="20"/>
              </w:rPr>
              <w:t>Sept 2016</w:t>
            </w:r>
          </w:p>
        </w:tc>
        <w:tc>
          <w:tcPr>
            <w:tcW w:w="1440" w:type="dxa"/>
            <w:vAlign w:val="center"/>
          </w:tcPr>
          <w:p w:rsidR="006E563E" w:rsidRPr="00AE5CCE" w:rsidRDefault="006E563E" w:rsidP="00DF4356">
            <w:pPr>
              <w:jc w:val="center"/>
              <w:rPr>
                <w:rFonts w:ascii="Calibri" w:hAnsi="Calibri" w:cs="Arial"/>
                <w:color w:val="767171"/>
                <w:sz w:val="20"/>
              </w:rPr>
            </w:pPr>
            <w:r>
              <w:rPr>
                <w:rFonts w:ascii="Calibri" w:hAnsi="Calibri" w:cs="Arial"/>
                <w:color w:val="767171"/>
                <w:sz w:val="20"/>
              </w:rPr>
              <w:t xml:space="preserve">Currently funded </w:t>
            </w:r>
          </w:p>
        </w:tc>
        <w:tc>
          <w:tcPr>
            <w:tcW w:w="1440" w:type="dxa"/>
          </w:tcPr>
          <w:p w:rsidR="006E563E" w:rsidRPr="00AE5CCE" w:rsidRDefault="006E563E" w:rsidP="00DF4356">
            <w:pPr>
              <w:jc w:val="center"/>
              <w:rPr>
                <w:rFonts w:ascii="Calibri" w:hAnsi="Calibri" w:cs="Arial"/>
                <w:color w:val="767171"/>
                <w:sz w:val="20"/>
              </w:rPr>
            </w:pPr>
          </w:p>
        </w:tc>
        <w:tc>
          <w:tcPr>
            <w:tcW w:w="1710" w:type="dxa"/>
            <w:vAlign w:val="center"/>
          </w:tcPr>
          <w:p w:rsidR="006E563E" w:rsidRPr="00AE5CCE" w:rsidRDefault="006E563E" w:rsidP="00DF4356">
            <w:pPr>
              <w:jc w:val="center"/>
              <w:rPr>
                <w:rFonts w:ascii="Calibri" w:hAnsi="Calibri" w:cs="Arial"/>
                <w:color w:val="767171"/>
                <w:sz w:val="20"/>
              </w:rPr>
            </w:pPr>
          </w:p>
        </w:tc>
        <w:tc>
          <w:tcPr>
            <w:tcW w:w="1890" w:type="dxa"/>
            <w:vAlign w:val="center"/>
          </w:tcPr>
          <w:p w:rsidR="006E563E" w:rsidRPr="00AE5CCE" w:rsidRDefault="006E563E" w:rsidP="00DF4356">
            <w:pPr>
              <w:rPr>
                <w:rFonts w:ascii="Calibri" w:hAnsi="Calibri" w:cs="Arial"/>
                <w:color w:val="767171"/>
                <w:sz w:val="20"/>
              </w:rPr>
            </w:pPr>
            <w:r w:rsidRPr="00AE5CCE">
              <w:rPr>
                <w:rFonts w:ascii="Calibri" w:hAnsi="Calibri" w:cs="Arial"/>
                <w:color w:val="767171"/>
                <w:sz w:val="20"/>
                <w:szCs w:val="22"/>
              </w:rPr>
              <w:t xml:space="preserve">Chessie BIBI currently not reported in stream miles </w:t>
            </w:r>
            <w:r w:rsidRPr="00AE5CCE">
              <w:rPr>
                <w:rFonts w:ascii="Calibri" w:hAnsi="Calibri" w:cs="Arial"/>
                <w:i/>
                <w:color w:val="767171"/>
                <w:sz w:val="20"/>
                <w:szCs w:val="22"/>
              </w:rPr>
              <w:t>(not included as a factor influencing or gap but necessary metric to be developed for outcome)</w:t>
            </w:r>
          </w:p>
        </w:tc>
      </w:tr>
      <w:tr w:rsidR="005B5F1B" w:rsidRPr="005B5F1B" w:rsidTr="005B5F1B">
        <w:trPr>
          <w:trHeight w:val="1755"/>
        </w:trPr>
        <w:tc>
          <w:tcPr>
            <w:tcW w:w="2965" w:type="dxa"/>
            <w:tcBorders>
              <w:bottom w:val="single" w:sz="4" w:space="0" w:color="808080" w:themeColor="background1" w:themeShade="80"/>
            </w:tcBorders>
            <w:shd w:val="clear" w:color="auto" w:fill="auto"/>
            <w:vAlign w:val="center"/>
          </w:tcPr>
          <w:p w:rsidR="006E563E" w:rsidRPr="005B5F1B" w:rsidRDefault="006E563E" w:rsidP="00683DC9">
            <w:pPr>
              <w:pStyle w:val="ListParagraph"/>
              <w:numPr>
                <w:ilvl w:val="0"/>
                <w:numId w:val="13"/>
              </w:numPr>
              <w:rPr>
                <w:rFonts w:ascii="Calibri" w:hAnsi="Calibri" w:cs="Arial"/>
                <w:color w:val="0000FF"/>
                <w:sz w:val="20"/>
              </w:rPr>
            </w:pPr>
            <w:r w:rsidRPr="005B5F1B">
              <w:rPr>
                <w:rFonts w:ascii="Calibri" w:hAnsi="Calibri" w:cs="Arial"/>
                <w:color w:val="0000FF"/>
                <w:sz w:val="20"/>
                <w:szCs w:val="22"/>
              </w:rPr>
              <w:lastRenderedPageBreak/>
              <w:t>Determine and report progress</w:t>
            </w:r>
          </w:p>
        </w:tc>
        <w:tc>
          <w:tcPr>
            <w:tcW w:w="2880" w:type="dxa"/>
            <w:tcBorders>
              <w:bottom w:val="single" w:sz="4" w:space="0" w:color="808080" w:themeColor="background1" w:themeShade="80"/>
            </w:tcBorders>
            <w:shd w:val="clear" w:color="auto" w:fill="auto"/>
          </w:tcPr>
          <w:p w:rsidR="006E563E" w:rsidRPr="005B5F1B" w:rsidRDefault="006E563E" w:rsidP="00683DC9">
            <w:pPr>
              <w:pStyle w:val="ListParagraph"/>
              <w:numPr>
                <w:ilvl w:val="0"/>
                <w:numId w:val="19"/>
              </w:numPr>
              <w:rPr>
                <w:rFonts w:ascii="Calibri" w:hAnsi="Calibri"/>
                <w:color w:val="0000FF"/>
                <w:sz w:val="20"/>
              </w:rPr>
            </w:pPr>
            <w:r w:rsidRPr="005B5F1B">
              <w:rPr>
                <w:rFonts w:ascii="Calibri" w:hAnsi="Calibri"/>
                <w:color w:val="0000FF"/>
                <w:sz w:val="20"/>
                <w:szCs w:val="22"/>
              </w:rPr>
              <w:t>Periodically acquire and process available stream data</w:t>
            </w:r>
            <w:r w:rsidR="00A20D82" w:rsidRPr="005B5F1B">
              <w:rPr>
                <w:rFonts w:ascii="Calibri" w:hAnsi="Calibri"/>
                <w:color w:val="0000FF"/>
                <w:sz w:val="20"/>
                <w:szCs w:val="22"/>
              </w:rPr>
              <w:t xml:space="preserve"> from Bay States and District of Columbia</w:t>
            </w:r>
          </w:p>
          <w:p w:rsidR="006E563E" w:rsidRPr="005B5F1B" w:rsidRDefault="006E563E" w:rsidP="00683DC9">
            <w:pPr>
              <w:pStyle w:val="ListParagraph"/>
              <w:numPr>
                <w:ilvl w:val="0"/>
                <w:numId w:val="19"/>
              </w:numPr>
              <w:rPr>
                <w:rFonts w:ascii="Calibri" w:hAnsi="Calibri"/>
                <w:color w:val="0000FF"/>
                <w:sz w:val="20"/>
              </w:rPr>
            </w:pPr>
            <w:r w:rsidRPr="005B5F1B">
              <w:rPr>
                <w:rFonts w:ascii="Calibri" w:hAnsi="Calibri"/>
                <w:color w:val="0000FF"/>
                <w:sz w:val="20"/>
                <w:szCs w:val="22"/>
              </w:rPr>
              <w:t>CBP calculate and report % change in Chessie BIBI index</w:t>
            </w:r>
          </w:p>
        </w:tc>
        <w:tc>
          <w:tcPr>
            <w:tcW w:w="1530" w:type="dxa"/>
            <w:shd w:val="clear" w:color="auto" w:fill="auto"/>
            <w:vAlign w:val="center"/>
          </w:tcPr>
          <w:p w:rsidR="00A20D82" w:rsidRPr="005B5F1B" w:rsidRDefault="00A20D82" w:rsidP="00DF4356">
            <w:pPr>
              <w:jc w:val="center"/>
              <w:rPr>
                <w:rFonts w:ascii="Calibri" w:hAnsi="Calibri" w:cs="Arial"/>
                <w:color w:val="0000FF"/>
                <w:sz w:val="20"/>
                <w:szCs w:val="22"/>
              </w:rPr>
            </w:pPr>
          </w:p>
          <w:p w:rsidR="006E563E" w:rsidRPr="005B5F1B" w:rsidRDefault="00A20D82" w:rsidP="00A20D82">
            <w:pPr>
              <w:jc w:val="center"/>
              <w:rPr>
                <w:rFonts w:ascii="Calibri" w:hAnsi="Calibri" w:cs="Arial"/>
                <w:color w:val="0000FF"/>
                <w:sz w:val="20"/>
              </w:rPr>
            </w:pPr>
            <w:r w:rsidRPr="005B5F1B">
              <w:rPr>
                <w:rFonts w:ascii="Calibri" w:hAnsi="Calibri" w:cs="Arial"/>
                <w:color w:val="0000FF"/>
                <w:sz w:val="20"/>
                <w:szCs w:val="22"/>
              </w:rPr>
              <w:t>Bay States and DC provide data; ICRPB</w:t>
            </w:r>
            <w:r w:rsidR="00A04C49">
              <w:rPr>
                <w:rFonts w:ascii="Calibri" w:hAnsi="Calibri" w:cs="Arial"/>
                <w:color w:val="0000FF"/>
                <w:sz w:val="20"/>
                <w:szCs w:val="22"/>
              </w:rPr>
              <w:t xml:space="preserve"> </w:t>
            </w:r>
            <w:r w:rsidRPr="005B5F1B">
              <w:rPr>
                <w:rFonts w:ascii="Calibri" w:hAnsi="Calibri" w:cs="Arial"/>
                <w:color w:val="0000FF"/>
                <w:sz w:val="20"/>
                <w:szCs w:val="22"/>
              </w:rPr>
              <w:t>work with monitorin</w:t>
            </w:r>
            <w:r w:rsidR="00A04C49">
              <w:rPr>
                <w:rFonts w:ascii="Calibri" w:hAnsi="Calibri" w:cs="Arial"/>
                <w:color w:val="0000FF"/>
                <w:sz w:val="20"/>
                <w:szCs w:val="22"/>
              </w:rPr>
              <w:t>g</w:t>
            </w:r>
            <w:r w:rsidRPr="005B5F1B">
              <w:rPr>
                <w:rFonts w:ascii="Calibri" w:hAnsi="Calibri" w:cs="Arial"/>
                <w:color w:val="0000FF"/>
                <w:sz w:val="20"/>
                <w:szCs w:val="22"/>
              </w:rPr>
              <w:t xml:space="preserve"> staff and EPA CBP for QA process; </w:t>
            </w:r>
            <w:r w:rsidR="005B5F1B" w:rsidRPr="005B5F1B">
              <w:rPr>
                <w:rFonts w:ascii="Calibri" w:hAnsi="Calibri" w:cs="Arial"/>
                <w:color w:val="0000FF"/>
                <w:sz w:val="20"/>
                <w:szCs w:val="22"/>
              </w:rPr>
              <w:t>EPA CBP report and track</w:t>
            </w:r>
          </w:p>
        </w:tc>
        <w:tc>
          <w:tcPr>
            <w:tcW w:w="2070" w:type="dxa"/>
            <w:gridSpan w:val="2"/>
            <w:tcBorders>
              <w:bottom w:val="single" w:sz="4" w:space="0" w:color="808080" w:themeColor="background1" w:themeShade="80"/>
            </w:tcBorders>
            <w:shd w:val="clear" w:color="auto" w:fill="auto"/>
            <w:vAlign w:val="center"/>
          </w:tcPr>
          <w:p w:rsidR="006E563E" w:rsidRPr="005B5F1B" w:rsidRDefault="006E563E" w:rsidP="00DF4356">
            <w:pPr>
              <w:jc w:val="center"/>
              <w:rPr>
                <w:rFonts w:ascii="Calibri" w:hAnsi="Calibri" w:cs="Arial"/>
                <w:color w:val="0000FF"/>
                <w:sz w:val="20"/>
              </w:rPr>
            </w:pPr>
            <w:r w:rsidRPr="00944F04">
              <w:rPr>
                <w:rFonts w:ascii="Calibri" w:hAnsi="Calibri" w:cs="Arial"/>
                <w:sz w:val="20"/>
                <w:szCs w:val="22"/>
              </w:rPr>
              <w:t>Chesapeake Bay</w:t>
            </w:r>
            <w:r w:rsidR="00AB5E3D" w:rsidRPr="00944F04">
              <w:rPr>
                <w:rFonts w:ascii="Calibri" w:hAnsi="Calibri" w:cs="Arial"/>
                <w:sz w:val="20"/>
                <w:szCs w:val="22"/>
              </w:rPr>
              <w:t xml:space="preserve"> Watershed</w:t>
            </w:r>
          </w:p>
        </w:tc>
        <w:tc>
          <w:tcPr>
            <w:tcW w:w="1350" w:type="dxa"/>
            <w:tcBorders>
              <w:bottom w:val="single" w:sz="4" w:space="0" w:color="808080" w:themeColor="background1" w:themeShade="80"/>
            </w:tcBorders>
            <w:shd w:val="clear" w:color="auto" w:fill="auto"/>
            <w:vAlign w:val="center"/>
          </w:tcPr>
          <w:p w:rsidR="006E563E" w:rsidRPr="005B5F1B" w:rsidRDefault="00A20D82" w:rsidP="00A20D82">
            <w:pPr>
              <w:jc w:val="center"/>
              <w:rPr>
                <w:rFonts w:ascii="Calibri" w:hAnsi="Calibri" w:cs="Arial"/>
                <w:color w:val="0000FF"/>
                <w:sz w:val="20"/>
              </w:rPr>
            </w:pPr>
            <w:r w:rsidRPr="005B5F1B">
              <w:rPr>
                <w:rFonts w:ascii="Calibri" w:hAnsi="Calibri" w:cs="Arial"/>
                <w:color w:val="0000FF"/>
                <w:sz w:val="20"/>
              </w:rPr>
              <w:t>Dec. 2017</w:t>
            </w:r>
          </w:p>
        </w:tc>
        <w:tc>
          <w:tcPr>
            <w:tcW w:w="1440" w:type="dxa"/>
            <w:tcBorders>
              <w:bottom w:val="single" w:sz="4" w:space="0" w:color="808080" w:themeColor="background1" w:themeShade="80"/>
            </w:tcBorders>
            <w:shd w:val="clear" w:color="auto" w:fill="auto"/>
            <w:vAlign w:val="center"/>
          </w:tcPr>
          <w:p w:rsidR="006E563E" w:rsidRPr="005B5F1B" w:rsidRDefault="00A20D82" w:rsidP="00DF4356">
            <w:pPr>
              <w:jc w:val="center"/>
              <w:rPr>
                <w:rFonts w:ascii="Calibri" w:hAnsi="Calibri" w:cs="Arial"/>
                <w:color w:val="0000FF"/>
                <w:sz w:val="20"/>
              </w:rPr>
            </w:pPr>
            <w:r w:rsidRPr="005B5F1B">
              <w:rPr>
                <w:rFonts w:ascii="Calibri" w:hAnsi="Calibri" w:cs="Arial"/>
                <w:color w:val="0000FF"/>
                <w:sz w:val="20"/>
                <w:szCs w:val="22"/>
              </w:rPr>
              <w:t>$20,000</w:t>
            </w:r>
          </w:p>
        </w:tc>
        <w:tc>
          <w:tcPr>
            <w:tcW w:w="1440" w:type="dxa"/>
            <w:tcBorders>
              <w:bottom w:val="single" w:sz="4" w:space="0" w:color="808080" w:themeColor="background1" w:themeShade="80"/>
            </w:tcBorders>
            <w:shd w:val="clear" w:color="auto" w:fill="auto"/>
            <w:vAlign w:val="center"/>
          </w:tcPr>
          <w:p w:rsidR="006E563E" w:rsidRPr="005B5F1B" w:rsidRDefault="006E563E" w:rsidP="00DF4356">
            <w:pPr>
              <w:jc w:val="center"/>
              <w:rPr>
                <w:rFonts w:ascii="Calibri" w:hAnsi="Calibri" w:cs="Arial"/>
                <w:color w:val="0000FF"/>
                <w:sz w:val="20"/>
              </w:rPr>
            </w:pPr>
          </w:p>
        </w:tc>
        <w:tc>
          <w:tcPr>
            <w:tcW w:w="1710" w:type="dxa"/>
            <w:tcBorders>
              <w:bottom w:val="single" w:sz="4" w:space="0" w:color="808080" w:themeColor="background1" w:themeShade="80"/>
            </w:tcBorders>
            <w:shd w:val="clear" w:color="auto" w:fill="auto"/>
            <w:vAlign w:val="center"/>
          </w:tcPr>
          <w:p w:rsidR="006E563E" w:rsidRPr="005B5F1B" w:rsidRDefault="006E563E" w:rsidP="00DF4356">
            <w:pPr>
              <w:jc w:val="center"/>
              <w:rPr>
                <w:rFonts w:ascii="Calibri" w:hAnsi="Calibri" w:cs="Arial"/>
                <w:color w:val="0000FF"/>
                <w:sz w:val="20"/>
              </w:rPr>
            </w:pPr>
          </w:p>
        </w:tc>
        <w:tc>
          <w:tcPr>
            <w:tcW w:w="1890" w:type="dxa"/>
            <w:tcBorders>
              <w:bottom w:val="single" w:sz="4" w:space="0" w:color="808080" w:themeColor="background1" w:themeShade="80"/>
            </w:tcBorders>
            <w:shd w:val="clear" w:color="auto" w:fill="auto"/>
            <w:vAlign w:val="center"/>
          </w:tcPr>
          <w:p w:rsidR="006E563E" w:rsidRPr="005B5F1B" w:rsidRDefault="00A92115" w:rsidP="00DF4356">
            <w:pPr>
              <w:jc w:val="center"/>
              <w:rPr>
                <w:rFonts w:ascii="Calibri" w:hAnsi="Calibri" w:cs="Arial"/>
                <w:color w:val="0000FF"/>
                <w:sz w:val="20"/>
              </w:rPr>
            </w:pPr>
            <w:r>
              <w:rPr>
                <w:rFonts w:ascii="Calibri" w:hAnsi="Calibri" w:cs="Arial"/>
                <w:color w:val="0000FF"/>
                <w:sz w:val="20"/>
              </w:rPr>
              <w:t>Undesignated responsible party and funding to track and report updated Chessie BIBI</w:t>
            </w:r>
          </w:p>
        </w:tc>
      </w:tr>
      <w:tr w:rsidR="006E563E" w:rsidTr="00A25662">
        <w:trPr>
          <w:trHeight w:val="1755"/>
        </w:trPr>
        <w:tc>
          <w:tcPr>
            <w:tcW w:w="2965" w:type="dxa"/>
            <w:tcBorders>
              <w:bottom w:val="single" w:sz="4" w:space="0" w:color="808080" w:themeColor="background1" w:themeShade="80"/>
            </w:tcBorders>
            <w:vAlign w:val="center"/>
          </w:tcPr>
          <w:p w:rsidR="006E563E" w:rsidRPr="00D568F6" w:rsidRDefault="00DF4356" w:rsidP="00683DC9">
            <w:pPr>
              <w:pStyle w:val="ListParagraph"/>
              <w:numPr>
                <w:ilvl w:val="0"/>
                <w:numId w:val="20"/>
              </w:numPr>
              <w:rPr>
                <w:rFonts w:asciiTheme="minorHAnsi" w:hAnsiTheme="minorHAnsi" w:cs="Arial"/>
                <w:sz w:val="20"/>
              </w:rPr>
            </w:pPr>
            <w:r w:rsidRPr="00A04C49">
              <w:rPr>
                <w:rFonts w:asciiTheme="minorHAnsi" w:hAnsiTheme="minorHAnsi" w:cs="Arial"/>
                <w:color w:val="0000FF"/>
                <w:sz w:val="20"/>
              </w:rPr>
              <w:t>Identify practicable metrics consistent with BMP verification guidance to credit projects for N, P, and sediment load reductions and stream functional improvements for overall improvement in stream health, and incorporate these recommendations into BMP Verification Plans.</w:t>
            </w:r>
          </w:p>
        </w:tc>
        <w:tc>
          <w:tcPr>
            <w:tcW w:w="2880" w:type="dxa"/>
            <w:tcBorders>
              <w:bottom w:val="single" w:sz="4" w:space="0" w:color="808080" w:themeColor="background1" w:themeShade="80"/>
            </w:tcBorders>
          </w:tcPr>
          <w:p w:rsidR="006E563E" w:rsidRPr="00343D2A" w:rsidRDefault="006E563E" w:rsidP="00683DC9">
            <w:pPr>
              <w:pStyle w:val="ListParagraph"/>
              <w:numPr>
                <w:ilvl w:val="0"/>
                <w:numId w:val="4"/>
              </w:numPr>
              <w:ind w:left="504"/>
              <w:rPr>
                <w:rFonts w:asciiTheme="minorHAnsi" w:hAnsiTheme="minorHAnsi"/>
                <w:sz w:val="20"/>
              </w:rPr>
            </w:pPr>
            <w:r>
              <w:rPr>
                <w:rFonts w:asciiTheme="minorHAnsi" w:hAnsiTheme="minorHAnsi"/>
                <w:sz w:val="20"/>
                <w:szCs w:val="22"/>
              </w:rPr>
              <w:t>Stream Health Work Group continue to work with Habitat GIT to review future drafts of state Verification Program Plans to assure states incorporate Verification Committee recommendations.</w:t>
            </w:r>
          </w:p>
        </w:tc>
        <w:tc>
          <w:tcPr>
            <w:tcW w:w="1530" w:type="dxa"/>
            <w:vAlign w:val="center"/>
          </w:tcPr>
          <w:p w:rsidR="006E563E" w:rsidRDefault="006E563E" w:rsidP="00DF4356">
            <w:pPr>
              <w:jc w:val="center"/>
              <w:rPr>
                <w:rFonts w:asciiTheme="minorHAnsi" w:hAnsiTheme="minorHAnsi" w:cs="Arial"/>
                <w:sz w:val="20"/>
              </w:rPr>
            </w:pPr>
            <w:r>
              <w:rPr>
                <w:rFonts w:asciiTheme="minorHAnsi" w:hAnsiTheme="minorHAnsi" w:cs="Arial"/>
                <w:sz w:val="20"/>
                <w:szCs w:val="22"/>
              </w:rPr>
              <w:t>Suggested</w:t>
            </w:r>
          </w:p>
          <w:p w:rsidR="006E563E" w:rsidRDefault="006E563E" w:rsidP="00DF4356">
            <w:pPr>
              <w:jc w:val="center"/>
              <w:rPr>
                <w:rFonts w:asciiTheme="minorHAnsi" w:hAnsiTheme="minorHAnsi" w:cs="Arial"/>
                <w:sz w:val="20"/>
              </w:rPr>
            </w:pPr>
            <w:r>
              <w:rPr>
                <w:rFonts w:asciiTheme="minorHAnsi" w:hAnsiTheme="minorHAnsi" w:cs="Arial"/>
                <w:sz w:val="20"/>
                <w:szCs w:val="22"/>
              </w:rPr>
              <w:t>BMP Verification Committee, Habitat GIT, SHWG, state agencies</w:t>
            </w:r>
          </w:p>
        </w:tc>
        <w:tc>
          <w:tcPr>
            <w:tcW w:w="2070" w:type="dxa"/>
            <w:gridSpan w:val="2"/>
            <w:tcBorders>
              <w:bottom w:val="single" w:sz="4" w:space="0" w:color="808080" w:themeColor="background1" w:themeShade="80"/>
            </w:tcBorders>
            <w:vAlign w:val="center"/>
          </w:tcPr>
          <w:p w:rsidR="006E563E" w:rsidRPr="00D568F6" w:rsidRDefault="006E563E" w:rsidP="00A426AF">
            <w:pPr>
              <w:jc w:val="center"/>
              <w:rPr>
                <w:rFonts w:asciiTheme="minorHAnsi" w:hAnsiTheme="minorHAnsi" w:cs="Arial"/>
                <w:sz w:val="20"/>
              </w:rPr>
            </w:pPr>
            <w:r>
              <w:rPr>
                <w:rFonts w:asciiTheme="minorHAnsi" w:hAnsiTheme="minorHAnsi" w:cs="Arial"/>
                <w:sz w:val="20"/>
                <w:szCs w:val="22"/>
              </w:rPr>
              <w:t>Chesapeake Bay</w:t>
            </w:r>
            <w:r w:rsidR="00AB5E3D">
              <w:rPr>
                <w:rFonts w:asciiTheme="minorHAnsi" w:hAnsiTheme="minorHAnsi" w:cs="Arial"/>
                <w:sz w:val="20"/>
                <w:szCs w:val="22"/>
              </w:rPr>
              <w:t xml:space="preserve"> Watershed</w:t>
            </w:r>
          </w:p>
        </w:tc>
        <w:tc>
          <w:tcPr>
            <w:tcW w:w="1350" w:type="dxa"/>
            <w:tcBorders>
              <w:bottom w:val="single" w:sz="4" w:space="0" w:color="808080" w:themeColor="background1" w:themeShade="80"/>
            </w:tcBorders>
            <w:vAlign w:val="center"/>
          </w:tcPr>
          <w:p w:rsidR="006E563E" w:rsidRPr="00FA0D4A" w:rsidRDefault="006E563E" w:rsidP="00A25662">
            <w:pPr>
              <w:jc w:val="center"/>
              <w:rPr>
                <w:rFonts w:asciiTheme="minorHAnsi" w:hAnsiTheme="minorHAnsi" w:cs="Arial"/>
                <w:sz w:val="20"/>
              </w:rPr>
            </w:pPr>
            <w:r>
              <w:rPr>
                <w:rFonts w:asciiTheme="minorHAnsi" w:hAnsiTheme="minorHAnsi" w:cs="Arial"/>
                <w:sz w:val="20"/>
                <w:szCs w:val="22"/>
              </w:rPr>
              <w:t>January 2016 – onging (need to check with Verification Committee)</w:t>
            </w:r>
          </w:p>
        </w:tc>
        <w:tc>
          <w:tcPr>
            <w:tcW w:w="144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Funding for SHWG coordinator</w:t>
            </w:r>
            <w:r>
              <w:rPr>
                <w:rFonts w:asciiTheme="minorHAnsi" w:hAnsiTheme="minorHAnsi" w:cs="Arial"/>
                <w:color w:val="767171" w:themeColor="background2" w:themeShade="80"/>
                <w:sz w:val="20"/>
                <w:szCs w:val="22"/>
              </w:rPr>
              <w:t>,</w:t>
            </w:r>
          </w:p>
          <w:p w:rsidR="006E563E" w:rsidRPr="003C3F79" w:rsidRDefault="006E563E" w:rsidP="00DF4356">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 xml:space="preserve"> </w:t>
            </w:r>
            <w:r>
              <w:rPr>
                <w:rFonts w:asciiTheme="minorHAnsi" w:hAnsiTheme="minorHAnsi" w:cs="Arial"/>
                <w:color w:val="767171" w:themeColor="background2" w:themeShade="80"/>
                <w:sz w:val="20"/>
                <w:szCs w:val="22"/>
              </w:rPr>
              <w:t>In-kind</w:t>
            </w:r>
          </w:p>
        </w:tc>
        <w:tc>
          <w:tcPr>
            <w:tcW w:w="1440" w:type="dxa"/>
            <w:tcBorders>
              <w:bottom w:val="single" w:sz="4" w:space="0" w:color="808080" w:themeColor="background1" w:themeShade="80"/>
            </w:tcBorders>
            <w:vAlign w:val="center"/>
          </w:tcPr>
          <w:p w:rsidR="006E563E" w:rsidRDefault="006E563E" w:rsidP="00A25662">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tcBorders>
              <w:bottom w:val="single" w:sz="4" w:space="0" w:color="808080" w:themeColor="background1" w:themeShade="80"/>
            </w:tcBorders>
            <w:vAlign w:val="center"/>
          </w:tcPr>
          <w:p w:rsidR="006E563E" w:rsidRPr="003C3F79" w:rsidRDefault="006E563E"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tcBorders>
              <w:bottom w:val="single" w:sz="4" w:space="0" w:color="808080" w:themeColor="background1" w:themeShade="80"/>
            </w:tcBorders>
            <w:vAlign w:val="center"/>
          </w:tcPr>
          <w:p w:rsidR="006E563E" w:rsidRPr="003C3F79" w:rsidRDefault="006E563E" w:rsidP="00DF4356">
            <w:pPr>
              <w:jc w:val="center"/>
              <w:rPr>
                <w:rFonts w:asciiTheme="minorHAnsi" w:hAnsiTheme="minorHAnsi" w:cs="Arial"/>
                <w:color w:val="767171" w:themeColor="background2" w:themeShade="80"/>
                <w:sz w:val="20"/>
              </w:rPr>
            </w:pPr>
            <w:r w:rsidRPr="00C41CFB">
              <w:rPr>
                <w:rFonts w:asciiTheme="minorHAnsi" w:hAnsiTheme="minorHAnsi" w:cs="Arial"/>
                <w:color w:val="767171" w:themeColor="background2" w:themeShade="80"/>
                <w:sz w:val="20"/>
                <w:szCs w:val="22"/>
              </w:rPr>
              <w:t>Robust stream restoration monitoring to evaluate the potential functional lift or improvement in stream functions from BMP implementation</w:t>
            </w:r>
          </w:p>
        </w:tc>
      </w:tr>
      <w:tr w:rsidR="006E563E" w:rsidTr="00DF4356">
        <w:trPr>
          <w:trHeight w:val="512"/>
        </w:trPr>
        <w:tc>
          <w:tcPr>
            <w:tcW w:w="17275" w:type="dxa"/>
            <w:gridSpan w:val="10"/>
            <w:tcBorders>
              <w:top w:val="single" w:sz="4" w:space="0" w:color="5B6F97"/>
            </w:tcBorders>
            <w:shd w:val="clear" w:color="auto" w:fill="5B6F97"/>
          </w:tcPr>
          <w:p w:rsidR="006E563E" w:rsidRPr="003F2938" w:rsidRDefault="006E563E" w:rsidP="00DF4356">
            <w:pPr>
              <w:rPr>
                <w:rFonts w:ascii="Arial" w:hAnsi="Arial" w:cs="Arial"/>
                <w:b/>
                <w:sz w:val="12"/>
                <w:szCs w:val="20"/>
              </w:rPr>
            </w:pPr>
            <w:del w:id="2" w:author="Neely" w:date="2015-10-01T13:52:00Z">
              <w:r w:rsidDel="00197E27">
                <w:br w:type="page"/>
              </w:r>
            </w:del>
          </w:p>
          <w:p w:rsidR="006E563E" w:rsidRPr="00B82834" w:rsidRDefault="006E563E" w:rsidP="00DF4356">
            <w:pPr>
              <w:rPr>
                <w:rFonts w:cs="Tahoma"/>
              </w:rPr>
            </w:pPr>
            <w:r>
              <w:rPr>
                <w:rFonts w:ascii="Arial" w:hAnsi="Arial" w:cs="Arial"/>
                <w:b/>
                <w:color w:val="FFFFFF" w:themeColor="background1"/>
                <w:sz w:val="20"/>
                <w:szCs w:val="20"/>
              </w:rPr>
              <w:t>Management Approach 2</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p>
          <w:p w:rsidR="006E563E" w:rsidRPr="003F2938" w:rsidRDefault="006E563E" w:rsidP="00DF4356">
            <w:pPr>
              <w:rPr>
                <w:rFonts w:ascii="Arial" w:hAnsi="Arial" w:cs="Arial"/>
                <w:b/>
                <w:sz w:val="12"/>
                <w:szCs w:val="20"/>
              </w:rPr>
            </w:pPr>
          </w:p>
        </w:tc>
      </w:tr>
      <w:tr w:rsidR="006E563E" w:rsidTr="00DF4356">
        <w:tc>
          <w:tcPr>
            <w:tcW w:w="2965" w:type="dxa"/>
            <w:shd w:val="clear" w:color="auto" w:fill="FFCAAF"/>
            <w:vAlign w:val="center"/>
            <w:hideMark/>
          </w:tcPr>
          <w:p w:rsidR="006E563E" w:rsidRDefault="006E563E" w:rsidP="00DF4356">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DF4356">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DF4356">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DF4356">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823" w:type="dxa"/>
            <w:gridSpan w:val="2"/>
            <w:shd w:val="clear" w:color="auto" w:fill="FFCAAF"/>
            <w:vAlign w:val="center"/>
          </w:tcPr>
          <w:p w:rsidR="006E563E" w:rsidRDefault="006E563E" w:rsidP="00DF4356">
            <w:pPr>
              <w:jc w:val="center"/>
              <w:rPr>
                <w:rFonts w:ascii="Arial" w:hAnsi="Arial" w:cs="Arial"/>
                <w:b/>
                <w:sz w:val="20"/>
                <w:szCs w:val="20"/>
              </w:rPr>
            </w:pPr>
            <w:r>
              <w:rPr>
                <w:rFonts w:ascii="Arial" w:hAnsi="Arial" w:cs="Arial"/>
                <w:b/>
                <w:sz w:val="20"/>
                <w:szCs w:val="20"/>
              </w:rPr>
              <w:t>Partners</w:t>
            </w:r>
          </w:p>
          <w:p w:rsidR="006E563E" w:rsidRDefault="006E563E" w:rsidP="00DF4356">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1777" w:type="dxa"/>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DF4356">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DF4356">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DF4356">
            <w:pPr>
              <w:jc w:val="center"/>
              <w:rPr>
                <w:rFonts w:ascii="Arial" w:hAnsi="Arial" w:cs="Arial"/>
                <w:b/>
                <w:sz w:val="20"/>
                <w:szCs w:val="20"/>
              </w:rPr>
            </w:pPr>
          </w:p>
        </w:tc>
        <w:tc>
          <w:tcPr>
            <w:tcW w:w="1710" w:type="dxa"/>
            <w:shd w:val="clear" w:color="auto" w:fill="FFCAAF"/>
            <w:vAlign w:val="center"/>
          </w:tcPr>
          <w:p w:rsidR="006E563E" w:rsidRDefault="006E563E" w:rsidP="00DF4356">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DF4356">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DF4356">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DF4356">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DF4356">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DF4356">
            <w:pPr>
              <w:jc w:val="center"/>
              <w:rPr>
                <w:rFonts w:ascii="Arial" w:hAnsi="Arial" w:cs="Arial"/>
                <w:b/>
                <w:sz w:val="20"/>
                <w:szCs w:val="20"/>
              </w:rPr>
            </w:pPr>
          </w:p>
        </w:tc>
      </w:tr>
      <w:tr w:rsidR="006E563E" w:rsidTr="00DF4356">
        <w:trPr>
          <w:trHeight w:val="1755"/>
        </w:trPr>
        <w:tc>
          <w:tcPr>
            <w:tcW w:w="2965" w:type="dxa"/>
            <w:vAlign w:val="center"/>
          </w:tcPr>
          <w:p w:rsidR="006E563E" w:rsidRPr="00E05E4C" w:rsidRDefault="006E563E" w:rsidP="00683DC9">
            <w:pPr>
              <w:pStyle w:val="ListParagraph"/>
              <w:numPr>
                <w:ilvl w:val="0"/>
                <w:numId w:val="15"/>
              </w:numPr>
              <w:rPr>
                <w:rFonts w:ascii="Arial" w:hAnsi="Arial" w:cs="Arial"/>
                <w:b/>
                <w:color w:val="FFFFFF" w:themeColor="background1"/>
                <w:sz w:val="20"/>
                <w:szCs w:val="20"/>
              </w:rPr>
            </w:pPr>
            <w:r>
              <w:rPr>
                <w:rFonts w:asciiTheme="minorHAnsi" w:hAnsiTheme="minorHAnsi" w:cs="Arial"/>
                <w:sz w:val="20"/>
                <w:szCs w:val="22"/>
              </w:rPr>
              <w:lastRenderedPageBreak/>
              <w:t>I</w:t>
            </w:r>
            <w:r w:rsidRPr="00BB4794">
              <w:rPr>
                <w:rFonts w:asciiTheme="minorHAnsi" w:hAnsiTheme="minorHAnsi" w:cs="Arial"/>
                <w:sz w:val="20"/>
                <w:szCs w:val="22"/>
              </w:rPr>
              <w:t xml:space="preserve">mplement pooled monitoring approach throughout Chesapeake </w:t>
            </w:r>
            <w:r>
              <w:rPr>
                <w:rFonts w:asciiTheme="minorHAnsi" w:hAnsiTheme="minorHAnsi" w:cs="Arial"/>
                <w:sz w:val="20"/>
                <w:szCs w:val="22"/>
              </w:rPr>
              <w:t xml:space="preserve"> </w:t>
            </w:r>
            <w:r w:rsidRPr="00BB4794">
              <w:rPr>
                <w:rFonts w:asciiTheme="minorHAnsi" w:hAnsiTheme="minorHAnsi" w:cs="Arial"/>
                <w:sz w:val="20"/>
                <w:szCs w:val="22"/>
              </w:rPr>
              <w:t>Bay watershed</w:t>
            </w:r>
          </w:p>
        </w:tc>
        <w:tc>
          <w:tcPr>
            <w:tcW w:w="2880" w:type="dxa"/>
            <w:vAlign w:val="center"/>
          </w:tcPr>
          <w:p w:rsidR="006E563E" w:rsidRPr="00605578" w:rsidRDefault="006E563E" w:rsidP="00683DC9">
            <w:pPr>
              <w:pStyle w:val="ListParagraph"/>
              <w:numPr>
                <w:ilvl w:val="0"/>
                <w:numId w:val="5"/>
              </w:numPr>
              <w:ind w:left="504"/>
              <w:rPr>
                <w:rFonts w:asciiTheme="minorHAnsi" w:hAnsiTheme="minorHAnsi" w:cs="Arial"/>
                <w:sz w:val="20"/>
                <w:szCs w:val="20"/>
              </w:rPr>
            </w:pPr>
            <w:r>
              <w:rPr>
                <w:rFonts w:asciiTheme="minorHAnsi" w:hAnsiTheme="minorHAnsi" w:cs="Arial"/>
                <w:sz w:val="20"/>
                <w:szCs w:val="20"/>
              </w:rPr>
              <w:t xml:space="preserve">Provide input </w:t>
            </w:r>
            <w:r w:rsidRPr="00605578">
              <w:rPr>
                <w:rFonts w:asciiTheme="minorHAnsi" w:hAnsiTheme="minorHAnsi" w:cs="Arial"/>
                <w:sz w:val="20"/>
                <w:szCs w:val="20"/>
              </w:rPr>
              <w:t>to</w:t>
            </w:r>
            <w:r>
              <w:rPr>
                <w:rFonts w:asciiTheme="minorHAnsi" w:hAnsiTheme="minorHAnsi" w:cs="Arial"/>
                <w:sz w:val="20"/>
                <w:szCs w:val="20"/>
              </w:rPr>
              <w:t xml:space="preserve"> </w:t>
            </w:r>
            <w:r w:rsidRPr="00605578">
              <w:rPr>
                <w:rFonts w:asciiTheme="minorHAnsi" w:hAnsiTheme="minorHAnsi" w:cs="Arial"/>
                <w:sz w:val="20"/>
                <w:szCs w:val="20"/>
              </w:rPr>
              <w:t xml:space="preserve"> </w:t>
            </w:r>
            <w:r>
              <w:rPr>
                <w:rFonts w:asciiTheme="minorHAnsi" w:hAnsiTheme="minorHAnsi" w:cs="Arial"/>
                <w:sz w:val="20"/>
                <w:szCs w:val="20"/>
              </w:rPr>
              <w:t>existing</w:t>
            </w:r>
            <w:r w:rsidRPr="00605578">
              <w:rPr>
                <w:rFonts w:asciiTheme="minorHAnsi" w:hAnsiTheme="minorHAnsi" w:cs="Arial"/>
                <w:sz w:val="20"/>
                <w:szCs w:val="20"/>
              </w:rPr>
              <w:t xml:space="preserve"> pooled monitoring research </w:t>
            </w:r>
            <w:r>
              <w:rPr>
                <w:rFonts w:asciiTheme="minorHAnsi" w:hAnsiTheme="minorHAnsi" w:cs="Arial"/>
                <w:sz w:val="20"/>
                <w:szCs w:val="20"/>
              </w:rPr>
              <w:t>program, including topics</w:t>
            </w:r>
            <w:r w:rsidRPr="00605578">
              <w:rPr>
                <w:rFonts w:asciiTheme="minorHAnsi" w:hAnsiTheme="minorHAnsi" w:cs="Arial"/>
                <w:sz w:val="20"/>
                <w:szCs w:val="20"/>
              </w:rPr>
              <w:t xml:space="preserve"> </w:t>
            </w:r>
          </w:p>
          <w:p w:rsidR="006E563E" w:rsidRPr="00605578" w:rsidRDefault="006E563E" w:rsidP="00683DC9">
            <w:pPr>
              <w:pStyle w:val="ListParagraph"/>
              <w:numPr>
                <w:ilvl w:val="0"/>
                <w:numId w:val="5"/>
              </w:numPr>
              <w:ind w:left="504"/>
              <w:rPr>
                <w:rFonts w:asciiTheme="minorHAnsi" w:hAnsiTheme="minorHAnsi" w:cs="Arial"/>
                <w:sz w:val="20"/>
                <w:szCs w:val="20"/>
              </w:rPr>
            </w:pPr>
            <w:r w:rsidRPr="00605578">
              <w:rPr>
                <w:rFonts w:asciiTheme="minorHAnsi" w:hAnsiTheme="minorHAnsi" w:cs="Arial"/>
                <w:sz w:val="20"/>
                <w:szCs w:val="20"/>
              </w:rPr>
              <w:t>Develop strategy for  monitoring database/clearinghouse</w:t>
            </w:r>
          </w:p>
          <w:p w:rsidR="006E563E" w:rsidRPr="00BB4794" w:rsidRDefault="006E563E" w:rsidP="00683DC9">
            <w:pPr>
              <w:pStyle w:val="ListParagraph"/>
              <w:numPr>
                <w:ilvl w:val="0"/>
                <w:numId w:val="5"/>
              </w:numPr>
              <w:ind w:left="504"/>
              <w:rPr>
                <w:rFonts w:asciiTheme="minorHAnsi" w:hAnsiTheme="minorHAnsi" w:cs="Arial"/>
                <w:sz w:val="20"/>
                <w:szCs w:val="20"/>
              </w:rPr>
            </w:pPr>
            <w:r>
              <w:rPr>
                <w:rFonts w:asciiTheme="minorHAnsi" w:hAnsiTheme="minorHAnsi" w:cs="Arial"/>
                <w:sz w:val="20"/>
                <w:szCs w:val="20"/>
              </w:rPr>
              <w:t>Working with the existing pooled monitoring effort, provide input on short- and long-term funding plan.  Where appropriate as determined by the existing pooled monitoring advisory group and the Stream Health Work Group, participate in key expansion/development efforts.</w:t>
            </w:r>
          </w:p>
          <w:p w:rsidR="006E563E" w:rsidRPr="0060349C" w:rsidRDefault="006E563E" w:rsidP="00683DC9">
            <w:pPr>
              <w:pStyle w:val="ListParagraph"/>
              <w:numPr>
                <w:ilvl w:val="0"/>
                <w:numId w:val="5"/>
              </w:numPr>
              <w:ind w:left="504"/>
              <w:rPr>
                <w:rFonts w:asciiTheme="minorHAnsi" w:hAnsiTheme="minorHAnsi" w:cs="Arial"/>
                <w:sz w:val="20"/>
                <w:szCs w:val="20"/>
              </w:rPr>
            </w:pPr>
            <w:r w:rsidRPr="0060349C">
              <w:rPr>
                <w:rFonts w:asciiTheme="minorHAnsi" w:hAnsiTheme="minorHAnsi" w:cs="Arial"/>
                <w:sz w:val="20"/>
                <w:szCs w:val="20"/>
              </w:rPr>
              <w:t>Help organize and lead, with the Maryland Water Monitoring Council Monitoring Work Group and the existing CBT Pooled Monitoring advisory group, efforts to disseminate results, including but not limited to an annual forum to expose regulatory, practitioner, and manager audiences to regulatory- and practice-relevant research outcomes.</w:t>
            </w:r>
          </w:p>
          <w:p w:rsidR="006E563E" w:rsidRPr="00BB4794" w:rsidRDefault="006E563E" w:rsidP="00683DC9">
            <w:pPr>
              <w:pStyle w:val="ListParagraph"/>
              <w:numPr>
                <w:ilvl w:val="0"/>
                <w:numId w:val="5"/>
              </w:numPr>
              <w:ind w:left="504"/>
              <w:rPr>
                <w:rFonts w:asciiTheme="minorHAnsi" w:hAnsiTheme="minorHAnsi" w:cs="Arial"/>
                <w:sz w:val="20"/>
                <w:szCs w:val="20"/>
              </w:rPr>
            </w:pPr>
            <w:r>
              <w:rPr>
                <w:rFonts w:asciiTheme="minorHAnsi" w:hAnsiTheme="minorHAnsi" w:cs="Arial"/>
                <w:sz w:val="20"/>
                <w:szCs w:val="20"/>
              </w:rPr>
              <w:t xml:space="preserve">With the existing pooled monitoring advisory group, evaluate potential </w:t>
            </w:r>
            <w:r>
              <w:rPr>
                <w:rFonts w:asciiTheme="minorHAnsi" w:hAnsiTheme="minorHAnsi" w:cs="Arial"/>
                <w:sz w:val="20"/>
                <w:szCs w:val="20"/>
              </w:rPr>
              <w:lastRenderedPageBreak/>
              <w:t>and develop a plan for expansion across the watershe</w:t>
            </w:r>
            <w:r w:rsidRPr="008348B6">
              <w:rPr>
                <w:rFonts w:asciiTheme="minorHAnsi" w:hAnsiTheme="minorHAnsi" w:cs="Arial"/>
                <w:color w:val="0000FF"/>
                <w:sz w:val="20"/>
                <w:szCs w:val="20"/>
              </w:rPr>
              <w:t>d</w:t>
            </w:r>
            <w:r w:rsidR="00D16BFC" w:rsidRPr="008348B6">
              <w:rPr>
                <w:rFonts w:asciiTheme="minorHAnsi" w:hAnsiTheme="minorHAnsi" w:cs="Arial"/>
                <w:color w:val="0000FF"/>
                <w:sz w:val="20"/>
                <w:szCs w:val="20"/>
              </w:rPr>
              <w:t>*</w:t>
            </w:r>
          </w:p>
        </w:tc>
        <w:tc>
          <w:tcPr>
            <w:tcW w:w="1823" w:type="dxa"/>
            <w:gridSpan w:val="2"/>
            <w:vAlign w:val="center"/>
          </w:tcPr>
          <w:p w:rsidR="006E563E" w:rsidRDefault="006E563E" w:rsidP="00DF4356">
            <w:pPr>
              <w:rPr>
                <w:rFonts w:asciiTheme="minorHAnsi" w:hAnsiTheme="minorHAnsi" w:cs="Arial"/>
                <w:sz w:val="20"/>
                <w:szCs w:val="20"/>
              </w:rPr>
            </w:pPr>
            <w:r>
              <w:rPr>
                <w:rFonts w:asciiTheme="minorHAnsi" w:hAnsiTheme="minorHAnsi" w:cs="Arial"/>
                <w:sz w:val="20"/>
                <w:szCs w:val="20"/>
              </w:rPr>
              <w:lastRenderedPageBreak/>
              <w:t>Ad-hoc Pooled Monitoring Committee facilitated by CBT</w:t>
            </w:r>
          </w:p>
          <w:p w:rsidR="006E563E" w:rsidRDefault="006E563E" w:rsidP="00DF4356">
            <w:pPr>
              <w:rPr>
                <w:rFonts w:asciiTheme="minorHAnsi" w:hAnsiTheme="minorHAnsi" w:cs="Arial"/>
                <w:sz w:val="20"/>
                <w:szCs w:val="20"/>
              </w:rPr>
            </w:pPr>
          </w:p>
          <w:p w:rsidR="009A3D84" w:rsidRPr="00D16BFC" w:rsidRDefault="006E563E" w:rsidP="009A3D84">
            <w:pPr>
              <w:rPr>
                <w:rFonts w:asciiTheme="minorHAnsi" w:hAnsiTheme="minorHAnsi" w:cs="Arial"/>
                <w:color w:val="0000FF"/>
                <w:sz w:val="20"/>
                <w:szCs w:val="20"/>
              </w:rPr>
            </w:pPr>
            <w:r w:rsidRPr="00D16BFC">
              <w:rPr>
                <w:rFonts w:asciiTheme="minorHAnsi" w:hAnsiTheme="minorHAnsi" w:cs="Arial"/>
                <w:color w:val="0000FF"/>
                <w:sz w:val="20"/>
                <w:szCs w:val="20"/>
              </w:rPr>
              <w:t>*</w:t>
            </w:r>
            <w:r w:rsidR="009A3D84" w:rsidRPr="00D16BFC">
              <w:rPr>
                <w:rFonts w:asciiTheme="minorHAnsi" w:hAnsiTheme="minorHAnsi" w:cs="Arial"/>
                <w:color w:val="0000FF"/>
                <w:sz w:val="20"/>
                <w:szCs w:val="20"/>
              </w:rPr>
              <w:t>Maryland Stream Restoration Association</w:t>
            </w:r>
            <w:r w:rsidR="00D16BFC" w:rsidRPr="00D16BFC">
              <w:rPr>
                <w:rFonts w:asciiTheme="minorHAnsi" w:hAnsiTheme="minorHAnsi" w:cs="Arial"/>
                <w:color w:val="0000FF"/>
                <w:sz w:val="20"/>
                <w:szCs w:val="20"/>
              </w:rPr>
              <w:t xml:space="preserve"> representative</w:t>
            </w:r>
            <w:r w:rsidR="009A3D84" w:rsidRPr="00D16BFC">
              <w:rPr>
                <w:rFonts w:asciiTheme="minorHAnsi" w:hAnsiTheme="minorHAnsi" w:cs="Arial"/>
                <w:color w:val="0000FF"/>
                <w:sz w:val="20"/>
                <w:szCs w:val="20"/>
              </w:rPr>
              <w:t xml:space="preserve"> (Scott Lowe) </w:t>
            </w:r>
            <w:r w:rsidRPr="00D16BFC">
              <w:rPr>
                <w:rFonts w:asciiTheme="minorHAnsi" w:hAnsiTheme="minorHAnsi" w:cs="Arial"/>
                <w:color w:val="0000FF"/>
                <w:sz w:val="20"/>
                <w:szCs w:val="20"/>
              </w:rPr>
              <w:t xml:space="preserve">address expansion of effort Bay-wide. </w:t>
            </w:r>
          </w:p>
          <w:p w:rsidR="006E563E" w:rsidRDefault="006E563E" w:rsidP="00DF4356">
            <w:pPr>
              <w:rPr>
                <w:rFonts w:asciiTheme="minorHAnsi" w:hAnsiTheme="minorHAnsi" w:cs="Arial"/>
                <w:sz w:val="20"/>
                <w:szCs w:val="20"/>
              </w:rPr>
            </w:pPr>
            <w:r w:rsidRPr="00D16BFC">
              <w:rPr>
                <w:rFonts w:asciiTheme="minorHAnsi" w:hAnsiTheme="minorHAnsi" w:cs="Arial"/>
                <w:color w:val="0000FF"/>
                <w:sz w:val="20"/>
                <w:szCs w:val="20"/>
              </w:rPr>
              <w:t>VA DEQ interested</w:t>
            </w:r>
          </w:p>
          <w:p w:rsidR="006E563E" w:rsidRDefault="006E563E" w:rsidP="00DF4356">
            <w:pPr>
              <w:rPr>
                <w:rFonts w:asciiTheme="minorHAnsi" w:hAnsiTheme="minorHAnsi" w:cs="Arial"/>
                <w:sz w:val="20"/>
                <w:szCs w:val="20"/>
              </w:rPr>
            </w:pPr>
          </w:p>
          <w:p w:rsidR="006E563E" w:rsidRDefault="006E563E" w:rsidP="00DF4356">
            <w:pPr>
              <w:rPr>
                <w:rFonts w:asciiTheme="minorHAnsi" w:hAnsiTheme="minorHAnsi" w:cs="Arial"/>
                <w:sz w:val="20"/>
                <w:szCs w:val="20"/>
              </w:rPr>
            </w:pPr>
            <w:r>
              <w:rPr>
                <w:rFonts w:asciiTheme="minorHAnsi" w:hAnsiTheme="minorHAnsi" w:cs="Arial"/>
                <w:sz w:val="20"/>
                <w:szCs w:val="20"/>
              </w:rPr>
              <w:t>ICPRB Mike Mallonee as potential contact for database development inquires</w:t>
            </w:r>
          </w:p>
          <w:p w:rsidR="006E563E" w:rsidRDefault="006E563E" w:rsidP="00DF4356">
            <w:pPr>
              <w:rPr>
                <w:rFonts w:asciiTheme="minorHAnsi" w:hAnsiTheme="minorHAnsi" w:cs="Arial"/>
                <w:sz w:val="20"/>
                <w:szCs w:val="20"/>
              </w:rPr>
            </w:pPr>
          </w:p>
          <w:p w:rsidR="006E563E" w:rsidRPr="00BB4794" w:rsidRDefault="006E563E" w:rsidP="00DF4356">
            <w:pPr>
              <w:rPr>
                <w:rFonts w:asciiTheme="minorHAnsi" w:hAnsiTheme="minorHAnsi" w:cs="Arial"/>
                <w:sz w:val="20"/>
                <w:szCs w:val="20"/>
              </w:rPr>
            </w:pPr>
          </w:p>
        </w:tc>
        <w:tc>
          <w:tcPr>
            <w:tcW w:w="1777" w:type="dxa"/>
            <w:vAlign w:val="center"/>
          </w:tcPr>
          <w:p w:rsidR="006E563E" w:rsidRPr="008348B6" w:rsidRDefault="006E563E" w:rsidP="00DF4356">
            <w:pPr>
              <w:jc w:val="center"/>
              <w:rPr>
                <w:rFonts w:asciiTheme="minorHAnsi" w:hAnsiTheme="minorHAnsi" w:cs="Arial"/>
                <w:color w:val="0000FF"/>
                <w:sz w:val="20"/>
                <w:szCs w:val="20"/>
              </w:rPr>
            </w:pPr>
            <w:r>
              <w:rPr>
                <w:rFonts w:asciiTheme="minorHAnsi" w:hAnsiTheme="minorHAnsi" w:cs="Arial"/>
                <w:sz w:val="20"/>
                <w:szCs w:val="20"/>
              </w:rPr>
              <w:t>Maryland</w:t>
            </w:r>
            <w:r w:rsidR="008348B6" w:rsidRPr="008348B6">
              <w:rPr>
                <w:rFonts w:asciiTheme="minorHAnsi" w:hAnsiTheme="minorHAnsi" w:cs="Arial"/>
                <w:color w:val="0000FF"/>
                <w:sz w:val="20"/>
                <w:szCs w:val="20"/>
              </w:rPr>
              <w:t xml:space="preserve"> (current effort)</w:t>
            </w:r>
          </w:p>
          <w:p w:rsidR="008348B6" w:rsidRDefault="008348B6" w:rsidP="008348B6">
            <w:pPr>
              <w:jc w:val="center"/>
              <w:rPr>
                <w:rFonts w:asciiTheme="minorHAnsi" w:hAnsiTheme="minorHAnsi" w:cs="Arial"/>
                <w:color w:val="0000FF"/>
                <w:sz w:val="20"/>
                <w:szCs w:val="20"/>
              </w:rPr>
            </w:pPr>
            <w:r w:rsidRPr="008348B6">
              <w:rPr>
                <w:rFonts w:asciiTheme="minorHAnsi" w:hAnsiTheme="minorHAnsi" w:cs="Arial"/>
                <w:color w:val="0000FF"/>
                <w:sz w:val="20"/>
                <w:szCs w:val="20"/>
              </w:rPr>
              <w:t>District of Columbia, Virginia interested jurisdiction</w:t>
            </w:r>
          </w:p>
          <w:p w:rsidR="008348B6" w:rsidRDefault="008348B6" w:rsidP="008348B6">
            <w:pPr>
              <w:jc w:val="center"/>
              <w:rPr>
                <w:rFonts w:asciiTheme="minorHAnsi" w:hAnsiTheme="minorHAnsi" w:cs="Arial"/>
                <w:color w:val="0000FF"/>
                <w:sz w:val="20"/>
                <w:szCs w:val="20"/>
              </w:rPr>
            </w:pPr>
          </w:p>
          <w:p w:rsidR="008348B6" w:rsidRPr="00BB4794" w:rsidRDefault="008348B6" w:rsidP="008348B6">
            <w:pPr>
              <w:jc w:val="center"/>
              <w:rPr>
                <w:rFonts w:asciiTheme="minorHAnsi" w:hAnsiTheme="minorHAnsi" w:cs="Arial"/>
                <w:sz w:val="20"/>
                <w:szCs w:val="20"/>
              </w:rPr>
            </w:pPr>
            <w:r>
              <w:rPr>
                <w:rFonts w:asciiTheme="minorHAnsi" w:hAnsiTheme="minorHAnsi" w:cs="Arial"/>
                <w:color w:val="0000FF"/>
                <w:sz w:val="20"/>
                <w:szCs w:val="20"/>
              </w:rPr>
              <w:t>Potential Chesapeake Bay Watershed</w:t>
            </w:r>
          </w:p>
        </w:tc>
        <w:tc>
          <w:tcPr>
            <w:tcW w:w="1350" w:type="dxa"/>
            <w:vAlign w:val="center"/>
          </w:tcPr>
          <w:p w:rsidR="006E563E" w:rsidRPr="00BB4794" w:rsidRDefault="006E563E" w:rsidP="00DF4356">
            <w:pPr>
              <w:rPr>
                <w:rFonts w:asciiTheme="minorHAnsi" w:hAnsiTheme="minorHAnsi" w:cs="Arial"/>
                <w:b/>
                <w:sz w:val="20"/>
                <w:szCs w:val="20"/>
              </w:rPr>
            </w:pPr>
            <w:r>
              <w:rPr>
                <w:rFonts w:asciiTheme="minorHAnsi" w:hAnsiTheme="minorHAnsi" w:cs="Arial"/>
                <w:b/>
                <w:sz w:val="20"/>
                <w:szCs w:val="20"/>
              </w:rPr>
              <w:t>December 2017</w:t>
            </w:r>
          </w:p>
        </w:tc>
        <w:tc>
          <w:tcPr>
            <w:tcW w:w="1440" w:type="dxa"/>
            <w:vAlign w:val="center"/>
          </w:tcPr>
          <w:p w:rsidR="006E563E" w:rsidRPr="00E05E4C" w:rsidRDefault="006E563E" w:rsidP="00DF4356">
            <w:pPr>
              <w:rPr>
                <w:rFonts w:ascii="Arial" w:hAnsi="Arial" w:cs="Arial"/>
                <w:b/>
                <w:sz w:val="20"/>
                <w:szCs w:val="20"/>
              </w:rPr>
            </w:pPr>
          </w:p>
        </w:tc>
        <w:tc>
          <w:tcPr>
            <w:tcW w:w="1440" w:type="dxa"/>
            <w:vAlign w:val="center"/>
          </w:tcPr>
          <w:p w:rsidR="006E563E" w:rsidRPr="00E05E4C" w:rsidRDefault="006E563E" w:rsidP="00DF4356">
            <w:pPr>
              <w:rPr>
                <w:rFonts w:ascii="Arial" w:hAnsi="Arial" w:cs="Arial"/>
                <w:b/>
                <w:sz w:val="20"/>
                <w:szCs w:val="20"/>
              </w:rPr>
            </w:pPr>
          </w:p>
        </w:tc>
        <w:tc>
          <w:tcPr>
            <w:tcW w:w="1710" w:type="dxa"/>
            <w:vAlign w:val="center"/>
          </w:tcPr>
          <w:p w:rsidR="006E563E" w:rsidRPr="00E05E4C" w:rsidRDefault="006E563E" w:rsidP="00DF4356">
            <w:pPr>
              <w:rPr>
                <w:rFonts w:ascii="Arial" w:hAnsi="Arial" w:cs="Arial"/>
                <w:b/>
                <w:sz w:val="20"/>
                <w:szCs w:val="20"/>
              </w:rPr>
            </w:pPr>
          </w:p>
        </w:tc>
        <w:tc>
          <w:tcPr>
            <w:tcW w:w="1890" w:type="dxa"/>
            <w:vAlign w:val="center"/>
          </w:tcPr>
          <w:p w:rsidR="006E563E" w:rsidRDefault="006E563E" w:rsidP="00DF4356">
            <w:pPr>
              <w:rPr>
                <w:rFonts w:asciiTheme="minorHAnsi" w:hAnsiTheme="minorHAnsi" w:cs="Arial"/>
                <w:color w:val="767171" w:themeColor="background2" w:themeShade="80"/>
                <w:sz w:val="20"/>
                <w:szCs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p w:rsidR="00A92115" w:rsidRDefault="00A92115" w:rsidP="00DF4356">
            <w:pPr>
              <w:rPr>
                <w:rFonts w:asciiTheme="minorHAnsi" w:hAnsiTheme="minorHAnsi" w:cs="Arial"/>
                <w:color w:val="767171" w:themeColor="background2" w:themeShade="80"/>
                <w:sz w:val="20"/>
                <w:szCs w:val="20"/>
              </w:rPr>
            </w:pPr>
          </w:p>
          <w:p w:rsidR="00A92115" w:rsidRPr="00A92115" w:rsidRDefault="00A92115" w:rsidP="00DF4356">
            <w:pPr>
              <w:rPr>
                <w:rFonts w:asciiTheme="minorHAnsi" w:hAnsiTheme="minorHAnsi" w:cs="Arial"/>
                <w:sz w:val="20"/>
                <w:szCs w:val="20"/>
              </w:rPr>
            </w:pPr>
            <w:r w:rsidRPr="00A92115">
              <w:rPr>
                <w:rFonts w:asciiTheme="minorHAnsi" w:hAnsiTheme="minorHAnsi" w:cs="Calibri"/>
                <w:color w:val="808080" w:themeColor="background1" w:themeShade="80"/>
                <w:sz w:val="20"/>
              </w:rPr>
              <w:t>Investments in research to improve the body of knowledge surrounding restoration techniques and net benefit to stream and watershed health.</w:t>
            </w:r>
          </w:p>
        </w:tc>
      </w:tr>
      <w:tr w:rsidR="006E563E" w:rsidTr="00DF4356">
        <w:trPr>
          <w:trHeight w:val="1755"/>
        </w:trPr>
        <w:tc>
          <w:tcPr>
            <w:tcW w:w="2965" w:type="dxa"/>
            <w:vAlign w:val="center"/>
          </w:tcPr>
          <w:p w:rsidR="006E563E" w:rsidRDefault="006E563E" w:rsidP="00683DC9">
            <w:pPr>
              <w:pStyle w:val="ListParagraph"/>
              <w:numPr>
                <w:ilvl w:val="0"/>
                <w:numId w:val="15"/>
              </w:numPr>
              <w:ind w:left="504"/>
              <w:rPr>
                <w:rFonts w:asciiTheme="minorHAnsi" w:hAnsiTheme="minorHAnsi" w:cs="Arial"/>
                <w:sz w:val="20"/>
              </w:rPr>
            </w:pPr>
            <w:r>
              <w:rPr>
                <w:rFonts w:asciiTheme="minorHAnsi" w:hAnsiTheme="minorHAnsi" w:cs="Arial"/>
                <w:sz w:val="20"/>
                <w:szCs w:val="22"/>
              </w:rPr>
              <w:lastRenderedPageBreak/>
              <w:t>Identify use and best application of current and research-based monitoring efforts to advance implementation of stream restoration practices and projects</w:t>
            </w:r>
          </w:p>
        </w:tc>
        <w:tc>
          <w:tcPr>
            <w:tcW w:w="2880" w:type="dxa"/>
            <w:vAlign w:val="center"/>
          </w:tcPr>
          <w:p w:rsidR="006E563E" w:rsidRDefault="006E563E" w:rsidP="00683DC9">
            <w:pPr>
              <w:pStyle w:val="ListParagraph"/>
              <w:numPr>
                <w:ilvl w:val="0"/>
                <w:numId w:val="14"/>
              </w:numPr>
              <w:rPr>
                <w:rFonts w:asciiTheme="minorHAnsi" w:hAnsiTheme="minorHAnsi" w:cs="Arial"/>
                <w:sz w:val="20"/>
                <w:szCs w:val="20"/>
              </w:rPr>
            </w:pPr>
            <w:r w:rsidRPr="00BB4794">
              <w:rPr>
                <w:rFonts w:asciiTheme="minorHAnsi" w:hAnsiTheme="minorHAnsi" w:cs="Arial"/>
                <w:sz w:val="20"/>
                <w:szCs w:val="20"/>
              </w:rPr>
              <w:t xml:space="preserve">Hold Bay wide stream monitoring charrette to </w:t>
            </w:r>
            <w:r>
              <w:rPr>
                <w:rFonts w:asciiTheme="minorHAnsi" w:hAnsiTheme="minorHAnsi" w:cs="Arial"/>
                <w:sz w:val="20"/>
                <w:szCs w:val="20"/>
              </w:rPr>
              <w:t>identify use and application of current regulatory and research-based monitoring efforts</w:t>
            </w:r>
          </w:p>
        </w:tc>
        <w:tc>
          <w:tcPr>
            <w:tcW w:w="1823" w:type="dxa"/>
            <w:gridSpan w:val="2"/>
            <w:vAlign w:val="center"/>
          </w:tcPr>
          <w:p w:rsidR="006E563E" w:rsidRDefault="006E563E" w:rsidP="00DF4356">
            <w:pPr>
              <w:rPr>
                <w:rFonts w:asciiTheme="minorHAnsi" w:hAnsiTheme="minorHAnsi" w:cs="Arial"/>
                <w:sz w:val="20"/>
                <w:szCs w:val="20"/>
              </w:rPr>
            </w:pPr>
          </w:p>
        </w:tc>
        <w:tc>
          <w:tcPr>
            <w:tcW w:w="1777" w:type="dxa"/>
            <w:vAlign w:val="center"/>
          </w:tcPr>
          <w:p w:rsidR="006E563E" w:rsidRDefault="006E563E" w:rsidP="001F177F">
            <w:pPr>
              <w:jc w:val="center"/>
              <w:rPr>
                <w:rFonts w:asciiTheme="minorHAnsi" w:hAnsiTheme="minorHAnsi" w:cs="Arial"/>
                <w:sz w:val="20"/>
                <w:szCs w:val="20"/>
              </w:rPr>
            </w:pPr>
            <w:r>
              <w:rPr>
                <w:rFonts w:asciiTheme="minorHAnsi" w:hAnsiTheme="minorHAnsi" w:cs="Arial"/>
                <w:sz w:val="20"/>
                <w:szCs w:val="20"/>
              </w:rPr>
              <w:t xml:space="preserve">Chesapeake Bay </w:t>
            </w:r>
            <w:r w:rsidR="00AB5E3D">
              <w:rPr>
                <w:rFonts w:asciiTheme="minorHAnsi" w:hAnsiTheme="minorHAnsi" w:cs="Arial"/>
                <w:sz w:val="20"/>
                <w:szCs w:val="20"/>
              </w:rPr>
              <w:t>Watershed</w:t>
            </w:r>
          </w:p>
        </w:tc>
        <w:tc>
          <w:tcPr>
            <w:tcW w:w="1350" w:type="dxa"/>
            <w:vAlign w:val="center"/>
          </w:tcPr>
          <w:p w:rsidR="006E563E" w:rsidRDefault="006E563E" w:rsidP="00DF4356">
            <w:pPr>
              <w:rPr>
                <w:rFonts w:asciiTheme="minorHAnsi" w:hAnsiTheme="minorHAnsi" w:cs="Arial"/>
                <w:b/>
                <w:sz w:val="20"/>
                <w:szCs w:val="20"/>
              </w:rPr>
            </w:pPr>
          </w:p>
        </w:tc>
        <w:tc>
          <w:tcPr>
            <w:tcW w:w="1440" w:type="dxa"/>
            <w:vAlign w:val="center"/>
          </w:tcPr>
          <w:p w:rsidR="006E563E" w:rsidRPr="00E05E4C" w:rsidRDefault="006E563E" w:rsidP="00DF4356">
            <w:pPr>
              <w:rPr>
                <w:rFonts w:ascii="Arial" w:hAnsi="Arial" w:cs="Arial"/>
                <w:b/>
                <w:sz w:val="20"/>
                <w:szCs w:val="20"/>
              </w:rPr>
            </w:pPr>
          </w:p>
        </w:tc>
        <w:tc>
          <w:tcPr>
            <w:tcW w:w="1440" w:type="dxa"/>
            <w:vAlign w:val="center"/>
          </w:tcPr>
          <w:p w:rsidR="006E563E" w:rsidRPr="00E05E4C" w:rsidRDefault="006E563E" w:rsidP="00DF4356">
            <w:pPr>
              <w:rPr>
                <w:rFonts w:ascii="Arial" w:hAnsi="Arial" w:cs="Arial"/>
                <w:b/>
                <w:sz w:val="20"/>
                <w:szCs w:val="20"/>
              </w:rPr>
            </w:pPr>
          </w:p>
        </w:tc>
        <w:tc>
          <w:tcPr>
            <w:tcW w:w="1710" w:type="dxa"/>
            <w:vAlign w:val="center"/>
          </w:tcPr>
          <w:p w:rsidR="006E563E" w:rsidRPr="00E05E4C" w:rsidRDefault="006E563E" w:rsidP="00DF4356">
            <w:pPr>
              <w:rPr>
                <w:rFonts w:ascii="Arial" w:hAnsi="Arial" w:cs="Arial"/>
                <w:b/>
                <w:sz w:val="20"/>
                <w:szCs w:val="20"/>
              </w:rPr>
            </w:pPr>
          </w:p>
        </w:tc>
        <w:tc>
          <w:tcPr>
            <w:tcW w:w="1890" w:type="dxa"/>
            <w:vAlign w:val="center"/>
          </w:tcPr>
          <w:p w:rsidR="006E563E" w:rsidRPr="00A92115" w:rsidRDefault="00A92115" w:rsidP="00DF4356">
            <w:pPr>
              <w:rPr>
                <w:rFonts w:asciiTheme="minorHAnsi" w:hAnsiTheme="minorHAnsi" w:cs="Arial"/>
                <w:color w:val="808080" w:themeColor="background1" w:themeShade="80"/>
                <w:sz w:val="20"/>
                <w:szCs w:val="20"/>
              </w:rPr>
            </w:pPr>
            <w:r w:rsidRPr="00A92115">
              <w:rPr>
                <w:rFonts w:asciiTheme="minorHAnsi" w:hAnsiTheme="minorHAnsi" w:cs="Calibri"/>
                <w:color w:val="808080" w:themeColor="background1" w:themeShade="80"/>
                <w:sz w:val="20"/>
              </w:rPr>
              <w:t>Investments in research to improve the body of knowledge surrounding restoration techniques and net benefit to stream and watershed health.</w:t>
            </w:r>
          </w:p>
        </w:tc>
      </w:tr>
      <w:tr w:rsidR="006E563E" w:rsidTr="00DF4356">
        <w:trPr>
          <w:trHeight w:val="512"/>
        </w:trPr>
        <w:tc>
          <w:tcPr>
            <w:tcW w:w="17275" w:type="dxa"/>
            <w:gridSpan w:val="10"/>
            <w:tcBorders>
              <w:top w:val="single" w:sz="4" w:space="0" w:color="5B6F97"/>
            </w:tcBorders>
            <w:shd w:val="clear" w:color="auto" w:fill="5B6F97"/>
          </w:tcPr>
          <w:p w:rsidR="006E563E" w:rsidRPr="003F2938" w:rsidRDefault="006E563E" w:rsidP="00DF4356">
            <w:pPr>
              <w:rPr>
                <w:rFonts w:ascii="Arial" w:hAnsi="Arial" w:cs="Arial"/>
                <w:b/>
                <w:sz w:val="12"/>
                <w:szCs w:val="20"/>
              </w:rPr>
            </w:pPr>
          </w:p>
          <w:p w:rsidR="006E563E" w:rsidRPr="00B82834" w:rsidRDefault="006E563E" w:rsidP="00DF4356">
            <w:pPr>
              <w:rPr>
                <w:rFonts w:cs="Tahoma"/>
              </w:rPr>
            </w:pPr>
            <w:r>
              <w:rPr>
                <w:rFonts w:ascii="Arial" w:hAnsi="Arial" w:cs="Arial"/>
                <w:b/>
                <w:color w:val="FFFFFF" w:themeColor="background1"/>
                <w:sz w:val="20"/>
                <w:szCs w:val="20"/>
              </w:rPr>
              <w:t>Management Approach 3</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p>
          <w:p w:rsidR="006E563E" w:rsidRPr="003F2938" w:rsidRDefault="006E563E" w:rsidP="00DF4356">
            <w:pPr>
              <w:rPr>
                <w:rFonts w:ascii="Arial" w:hAnsi="Arial" w:cs="Arial"/>
                <w:b/>
                <w:sz w:val="12"/>
                <w:szCs w:val="20"/>
              </w:rPr>
            </w:pPr>
          </w:p>
        </w:tc>
      </w:tr>
      <w:tr w:rsidR="006E563E" w:rsidTr="00DF4356">
        <w:tc>
          <w:tcPr>
            <w:tcW w:w="2965" w:type="dxa"/>
            <w:shd w:val="clear" w:color="auto" w:fill="FFCAAF"/>
            <w:vAlign w:val="center"/>
            <w:hideMark/>
          </w:tcPr>
          <w:p w:rsidR="006E563E" w:rsidRDefault="006E563E" w:rsidP="00DF4356">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DF4356">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DF4356">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DF4356">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DF4356">
            <w:pPr>
              <w:jc w:val="center"/>
              <w:rPr>
                <w:rFonts w:ascii="Arial" w:hAnsi="Arial" w:cs="Arial"/>
                <w:b/>
                <w:sz w:val="20"/>
                <w:szCs w:val="20"/>
              </w:rPr>
            </w:pPr>
            <w:r>
              <w:rPr>
                <w:rFonts w:ascii="Arial" w:hAnsi="Arial" w:cs="Arial"/>
                <w:b/>
                <w:sz w:val="20"/>
                <w:szCs w:val="20"/>
              </w:rPr>
              <w:t>Partners</w:t>
            </w:r>
          </w:p>
          <w:p w:rsidR="006E563E" w:rsidRDefault="006E563E" w:rsidP="00DF4356">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DF4356">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DF4356">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DF4356">
            <w:pPr>
              <w:jc w:val="center"/>
              <w:rPr>
                <w:rFonts w:ascii="Arial" w:hAnsi="Arial" w:cs="Arial"/>
                <w:b/>
                <w:sz w:val="20"/>
                <w:szCs w:val="20"/>
              </w:rPr>
            </w:pPr>
          </w:p>
        </w:tc>
        <w:tc>
          <w:tcPr>
            <w:tcW w:w="1710" w:type="dxa"/>
            <w:shd w:val="clear" w:color="auto" w:fill="FFCAAF"/>
            <w:vAlign w:val="center"/>
          </w:tcPr>
          <w:p w:rsidR="006E563E" w:rsidRDefault="006E563E" w:rsidP="00DF4356">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DF4356">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DF4356">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DF4356">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DF4356">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DF4356">
            <w:pPr>
              <w:jc w:val="center"/>
              <w:rPr>
                <w:rFonts w:ascii="Arial" w:hAnsi="Arial" w:cs="Arial"/>
                <w:b/>
                <w:sz w:val="20"/>
                <w:szCs w:val="20"/>
              </w:rPr>
            </w:pPr>
          </w:p>
        </w:tc>
      </w:tr>
      <w:tr w:rsidR="006E563E" w:rsidTr="00DF4356">
        <w:trPr>
          <w:trHeight w:val="1755"/>
        </w:trPr>
        <w:tc>
          <w:tcPr>
            <w:tcW w:w="2965" w:type="dxa"/>
            <w:vAlign w:val="center"/>
          </w:tcPr>
          <w:p w:rsidR="006E563E" w:rsidRPr="00387D86" w:rsidRDefault="001A65C8" w:rsidP="00683DC9">
            <w:pPr>
              <w:pStyle w:val="ListParagraph"/>
              <w:numPr>
                <w:ilvl w:val="0"/>
                <w:numId w:val="15"/>
              </w:numPr>
              <w:rPr>
                <w:rFonts w:cs="Arial"/>
                <w:sz w:val="20"/>
              </w:rPr>
            </w:pPr>
            <w:r w:rsidRPr="00D568F6">
              <w:rPr>
                <w:rFonts w:asciiTheme="minorHAnsi" w:hAnsiTheme="minorHAnsi" w:cs="Arial"/>
                <w:sz w:val="20"/>
                <w:szCs w:val="22"/>
              </w:rPr>
              <w:t>Develop a</w:t>
            </w:r>
            <w:r>
              <w:rPr>
                <w:rFonts w:asciiTheme="minorHAnsi" w:hAnsiTheme="minorHAnsi" w:cs="Arial"/>
                <w:sz w:val="20"/>
                <w:szCs w:val="22"/>
              </w:rPr>
              <w:t xml:space="preserve"> “Stream Restoration Permit Committee” of the Stream </w:t>
            </w:r>
            <w:r w:rsidR="006E563E" w:rsidRPr="00387D86">
              <w:rPr>
                <w:rFonts w:asciiTheme="minorHAnsi" w:hAnsiTheme="minorHAnsi" w:cs="Arial"/>
                <w:sz w:val="20"/>
                <w:szCs w:val="22"/>
              </w:rPr>
              <w:t>Health Work Group that brings practitioners</w:t>
            </w:r>
            <w:r w:rsidR="006E563E" w:rsidRPr="001A65C8">
              <w:rPr>
                <w:rFonts w:asciiTheme="minorHAnsi" w:hAnsiTheme="minorHAnsi" w:cs="Arial"/>
                <w:sz w:val="20"/>
              </w:rPr>
              <w:t>, regulators</w:t>
            </w:r>
            <w:r w:rsidR="006E563E" w:rsidRPr="001A65C8">
              <w:rPr>
                <w:rFonts w:asciiTheme="minorHAnsi" w:hAnsiTheme="minorHAnsi" w:cs="Arial"/>
                <w:sz w:val="20"/>
                <w:szCs w:val="22"/>
              </w:rPr>
              <w:t xml:space="preserve"> and the re</w:t>
            </w:r>
            <w:r w:rsidR="006E563E" w:rsidRPr="001A65C8">
              <w:rPr>
                <w:rFonts w:asciiTheme="minorHAnsi" w:hAnsiTheme="minorHAnsi" w:cs="Arial"/>
                <w:sz w:val="20"/>
              </w:rPr>
              <w:t xml:space="preserve">gulated community together to resolve issues and find common ground </w:t>
            </w:r>
            <w:r w:rsidR="006E563E" w:rsidRPr="001A65C8">
              <w:rPr>
                <w:rFonts w:asciiTheme="minorHAnsi" w:hAnsiTheme="minorHAnsi" w:cs="Arial"/>
                <w:sz w:val="20"/>
                <w:szCs w:val="22"/>
              </w:rPr>
              <w:t xml:space="preserve">to </w:t>
            </w:r>
            <w:r w:rsidR="006E563E" w:rsidRPr="00387D86">
              <w:rPr>
                <w:rFonts w:asciiTheme="minorHAnsi" w:hAnsiTheme="minorHAnsi" w:cs="Arial"/>
                <w:sz w:val="20"/>
                <w:szCs w:val="22"/>
              </w:rPr>
              <w:t xml:space="preserve">identify actions to streamline the stream restoration project </w:t>
            </w:r>
            <w:r w:rsidR="006E563E" w:rsidRPr="00387D86">
              <w:rPr>
                <w:rFonts w:asciiTheme="minorHAnsi" w:hAnsiTheme="minorHAnsi" w:cs="Arial"/>
                <w:sz w:val="20"/>
                <w:szCs w:val="22"/>
              </w:rPr>
              <w:lastRenderedPageBreak/>
              <w:t>permit review process</w:t>
            </w:r>
          </w:p>
          <w:p w:rsidR="006E563E" w:rsidRPr="00D568F6" w:rsidRDefault="006E563E" w:rsidP="00387D86">
            <w:pPr>
              <w:pStyle w:val="ListParagraph"/>
              <w:ind w:left="504"/>
              <w:rPr>
                <w:rFonts w:asciiTheme="minorHAnsi" w:hAnsiTheme="minorHAnsi" w:cs="Arial"/>
                <w:sz w:val="20"/>
              </w:rPr>
            </w:pPr>
          </w:p>
        </w:tc>
        <w:tc>
          <w:tcPr>
            <w:tcW w:w="2880" w:type="dxa"/>
          </w:tcPr>
          <w:p w:rsidR="006E563E" w:rsidRDefault="006E563E" w:rsidP="00683DC9">
            <w:pPr>
              <w:pStyle w:val="ListParagraph"/>
              <w:numPr>
                <w:ilvl w:val="0"/>
                <w:numId w:val="6"/>
              </w:numPr>
              <w:ind w:left="504"/>
              <w:rPr>
                <w:rFonts w:asciiTheme="minorHAnsi" w:hAnsiTheme="minorHAnsi"/>
                <w:sz w:val="20"/>
              </w:rPr>
            </w:pPr>
            <w:r w:rsidRPr="00FB2736">
              <w:rPr>
                <w:rFonts w:asciiTheme="minorHAnsi" w:hAnsiTheme="minorHAnsi"/>
                <w:sz w:val="20"/>
                <w:szCs w:val="22"/>
              </w:rPr>
              <w:lastRenderedPageBreak/>
              <w:t>Identify members of the Stream Health Work Group to form the Committee</w:t>
            </w:r>
          </w:p>
          <w:p w:rsidR="006E563E" w:rsidRPr="00FB2736" w:rsidRDefault="006E563E" w:rsidP="00683DC9">
            <w:pPr>
              <w:pStyle w:val="ListParagraph"/>
              <w:numPr>
                <w:ilvl w:val="0"/>
                <w:numId w:val="6"/>
              </w:numPr>
              <w:ind w:left="504"/>
              <w:rPr>
                <w:rFonts w:asciiTheme="minorHAnsi" w:hAnsiTheme="minorHAnsi"/>
                <w:sz w:val="20"/>
                <w:szCs w:val="20"/>
              </w:rPr>
            </w:pPr>
            <w:r w:rsidRPr="00FB2736">
              <w:rPr>
                <w:rFonts w:asciiTheme="minorHAnsi" w:hAnsiTheme="minorHAnsi"/>
                <w:sz w:val="20"/>
                <w:szCs w:val="20"/>
              </w:rPr>
              <w:t>Develop meeting schedule</w:t>
            </w:r>
          </w:p>
          <w:p w:rsidR="006E563E" w:rsidRPr="00FB2736" w:rsidRDefault="006E563E" w:rsidP="00683DC9">
            <w:pPr>
              <w:pStyle w:val="ListParagraph"/>
              <w:numPr>
                <w:ilvl w:val="0"/>
                <w:numId w:val="6"/>
              </w:numPr>
              <w:ind w:left="504"/>
              <w:rPr>
                <w:rFonts w:asciiTheme="minorHAnsi" w:hAnsiTheme="minorHAnsi"/>
                <w:sz w:val="20"/>
                <w:szCs w:val="20"/>
              </w:rPr>
            </w:pPr>
            <w:r w:rsidRPr="00FB2736">
              <w:rPr>
                <w:rFonts w:asciiTheme="minorHAnsi" w:hAnsiTheme="minorHAnsi"/>
                <w:sz w:val="20"/>
                <w:szCs w:val="20"/>
              </w:rPr>
              <w:t xml:space="preserve"> Review latest synopsis of permit issues, recommendations and actions.</w:t>
            </w:r>
          </w:p>
          <w:p w:rsidR="006E563E" w:rsidRPr="00FB2736" w:rsidRDefault="006E563E" w:rsidP="00683DC9">
            <w:pPr>
              <w:pStyle w:val="ListParagraph"/>
              <w:numPr>
                <w:ilvl w:val="0"/>
                <w:numId w:val="6"/>
              </w:numPr>
              <w:ind w:left="504"/>
              <w:rPr>
                <w:rFonts w:asciiTheme="minorHAnsi" w:hAnsiTheme="minorHAnsi"/>
                <w:sz w:val="20"/>
                <w:szCs w:val="20"/>
              </w:rPr>
            </w:pPr>
            <w:r w:rsidRPr="00FB2736">
              <w:rPr>
                <w:rFonts w:asciiTheme="minorHAnsi" w:hAnsiTheme="minorHAnsi"/>
                <w:sz w:val="20"/>
                <w:szCs w:val="20"/>
              </w:rPr>
              <w:t xml:space="preserve">Review and analysis of stream restoration permits and process (TBD) </w:t>
            </w:r>
          </w:p>
          <w:p w:rsidR="006E563E" w:rsidRPr="00FB2736" w:rsidRDefault="006E563E" w:rsidP="00683DC9">
            <w:pPr>
              <w:pStyle w:val="ListParagraph"/>
              <w:numPr>
                <w:ilvl w:val="0"/>
                <w:numId w:val="6"/>
              </w:numPr>
              <w:ind w:left="504"/>
              <w:rPr>
                <w:rFonts w:asciiTheme="minorHAnsi" w:hAnsiTheme="minorHAnsi"/>
                <w:sz w:val="20"/>
              </w:rPr>
            </w:pPr>
            <w:r w:rsidRPr="00FB2736">
              <w:rPr>
                <w:rFonts w:asciiTheme="minorHAnsi" w:hAnsiTheme="minorHAnsi"/>
                <w:sz w:val="20"/>
                <w:szCs w:val="22"/>
              </w:rPr>
              <w:t xml:space="preserve">Provide recommendations </w:t>
            </w:r>
            <w:r w:rsidRPr="00FB2736">
              <w:rPr>
                <w:rFonts w:asciiTheme="minorHAnsi" w:hAnsiTheme="minorHAnsi"/>
                <w:sz w:val="20"/>
                <w:szCs w:val="22"/>
              </w:rPr>
              <w:lastRenderedPageBreak/>
              <w:t>to Stream Health Work Group (and Bay Program Partnership) on priority actions to streamline stream restoration project permit review process</w:t>
            </w:r>
          </w:p>
          <w:p w:rsidR="006E563E" w:rsidRPr="001E34E7" w:rsidRDefault="006E563E" w:rsidP="00DF4356">
            <w:pPr>
              <w:pStyle w:val="ListParagraph"/>
              <w:ind w:left="504" w:hanging="360"/>
              <w:rPr>
                <w:rFonts w:asciiTheme="minorHAnsi" w:hAnsiTheme="minorHAnsi"/>
                <w:sz w:val="20"/>
              </w:rPr>
            </w:pPr>
          </w:p>
        </w:tc>
        <w:tc>
          <w:tcPr>
            <w:tcW w:w="1530" w:type="dxa"/>
            <w:vAlign w:val="center"/>
          </w:tcPr>
          <w:p w:rsidR="006E563E" w:rsidRDefault="006E563E" w:rsidP="00DF4356">
            <w:pPr>
              <w:jc w:val="center"/>
              <w:rPr>
                <w:rFonts w:asciiTheme="minorHAnsi" w:hAnsiTheme="minorHAnsi" w:cs="Arial"/>
                <w:sz w:val="20"/>
              </w:rPr>
            </w:pPr>
            <w:r>
              <w:rPr>
                <w:rFonts w:asciiTheme="minorHAnsi" w:hAnsiTheme="minorHAnsi" w:cs="Arial"/>
                <w:sz w:val="20"/>
                <w:szCs w:val="22"/>
              </w:rPr>
              <w:lastRenderedPageBreak/>
              <w:t>Stream Health Work Group/suggested membership of Committee</w:t>
            </w:r>
          </w:p>
          <w:p w:rsidR="006E563E" w:rsidRDefault="006E563E" w:rsidP="00DF4356">
            <w:pPr>
              <w:jc w:val="center"/>
              <w:rPr>
                <w:rFonts w:asciiTheme="minorHAnsi" w:hAnsiTheme="minorHAnsi" w:cs="Arial"/>
                <w:sz w:val="20"/>
              </w:rPr>
            </w:pPr>
            <w:r>
              <w:rPr>
                <w:rFonts w:asciiTheme="minorHAnsi" w:hAnsiTheme="minorHAnsi" w:cs="Arial"/>
                <w:sz w:val="20"/>
                <w:szCs w:val="22"/>
              </w:rPr>
              <w:t>US ACE (North Atlantic Division)</w:t>
            </w:r>
          </w:p>
          <w:p w:rsidR="006E563E" w:rsidRDefault="006E563E" w:rsidP="00DF4356">
            <w:pPr>
              <w:jc w:val="center"/>
              <w:rPr>
                <w:rFonts w:asciiTheme="minorHAnsi" w:hAnsiTheme="minorHAnsi" w:cs="Arial"/>
                <w:sz w:val="20"/>
              </w:rPr>
            </w:pPr>
            <w:r>
              <w:rPr>
                <w:rFonts w:asciiTheme="minorHAnsi" w:hAnsiTheme="minorHAnsi" w:cs="Arial"/>
                <w:sz w:val="20"/>
                <w:szCs w:val="22"/>
              </w:rPr>
              <w:t>EPA</w:t>
            </w:r>
          </w:p>
          <w:p w:rsidR="006E563E" w:rsidRDefault="006E563E" w:rsidP="00DF4356">
            <w:pPr>
              <w:jc w:val="center"/>
              <w:rPr>
                <w:rFonts w:asciiTheme="minorHAnsi" w:hAnsiTheme="minorHAnsi" w:cs="Arial"/>
                <w:sz w:val="20"/>
              </w:rPr>
            </w:pPr>
            <w:r>
              <w:rPr>
                <w:rFonts w:asciiTheme="minorHAnsi" w:hAnsiTheme="minorHAnsi" w:cs="Arial"/>
                <w:sz w:val="20"/>
                <w:szCs w:val="22"/>
              </w:rPr>
              <w:t>MDE</w:t>
            </w:r>
          </w:p>
          <w:p w:rsidR="006E563E" w:rsidRDefault="006E563E" w:rsidP="00DF4356">
            <w:pPr>
              <w:jc w:val="center"/>
              <w:rPr>
                <w:rFonts w:asciiTheme="minorHAnsi" w:hAnsiTheme="minorHAnsi" w:cs="Arial"/>
                <w:sz w:val="20"/>
              </w:rPr>
            </w:pPr>
            <w:r>
              <w:rPr>
                <w:rFonts w:asciiTheme="minorHAnsi" w:hAnsiTheme="minorHAnsi" w:cs="Arial"/>
                <w:sz w:val="20"/>
                <w:szCs w:val="22"/>
              </w:rPr>
              <w:t>VA DEQ, VMRC</w:t>
            </w:r>
          </w:p>
          <w:p w:rsidR="006E563E" w:rsidRDefault="006E563E" w:rsidP="00DF4356">
            <w:pPr>
              <w:jc w:val="center"/>
              <w:rPr>
                <w:rFonts w:asciiTheme="minorHAnsi" w:hAnsiTheme="minorHAnsi" w:cs="Arial"/>
                <w:sz w:val="20"/>
              </w:rPr>
            </w:pPr>
            <w:r>
              <w:rPr>
                <w:rFonts w:asciiTheme="minorHAnsi" w:hAnsiTheme="minorHAnsi" w:cs="Arial"/>
                <w:sz w:val="20"/>
                <w:szCs w:val="22"/>
              </w:rPr>
              <w:t>Anne Arundel County</w:t>
            </w:r>
          </w:p>
          <w:p w:rsidR="006E563E" w:rsidRDefault="006E563E" w:rsidP="00DF4356">
            <w:pPr>
              <w:jc w:val="center"/>
              <w:rPr>
                <w:rFonts w:asciiTheme="minorHAnsi" w:hAnsiTheme="minorHAnsi" w:cs="Arial"/>
                <w:sz w:val="20"/>
              </w:rPr>
            </w:pPr>
            <w:r>
              <w:rPr>
                <w:rFonts w:asciiTheme="minorHAnsi" w:hAnsiTheme="minorHAnsi" w:cs="Arial"/>
                <w:sz w:val="20"/>
                <w:szCs w:val="22"/>
              </w:rPr>
              <w:lastRenderedPageBreak/>
              <w:t>Fairfax County</w:t>
            </w:r>
          </w:p>
          <w:p w:rsidR="006E563E" w:rsidRDefault="006E563E" w:rsidP="00DF4356">
            <w:pPr>
              <w:jc w:val="center"/>
              <w:rPr>
                <w:rFonts w:asciiTheme="minorHAnsi" w:hAnsiTheme="minorHAnsi" w:cs="Arial"/>
                <w:sz w:val="20"/>
              </w:rPr>
            </w:pPr>
            <w:r>
              <w:rPr>
                <w:rFonts w:asciiTheme="minorHAnsi" w:hAnsiTheme="minorHAnsi" w:cs="Arial"/>
                <w:sz w:val="20"/>
                <w:szCs w:val="22"/>
              </w:rPr>
              <w:t>PA DEP</w:t>
            </w:r>
          </w:p>
          <w:p w:rsidR="006E563E" w:rsidRDefault="006E563E" w:rsidP="00DF4356">
            <w:pPr>
              <w:jc w:val="center"/>
              <w:rPr>
                <w:rFonts w:asciiTheme="minorHAnsi" w:hAnsiTheme="minorHAnsi" w:cs="Arial"/>
                <w:sz w:val="20"/>
              </w:rPr>
            </w:pPr>
            <w:r>
              <w:rPr>
                <w:rFonts w:asciiTheme="minorHAnsi" w:hAnsiTheme="minorHAnsi" w:cs="Arial"/>
                <w:sz w:val="20"/>
                <w:szCs w:val="22"/>
              </w:rPr>
              <w:t>DC DOEE</w:t>
            </w:r>
          </w:p>
          <w:p w:rsidR="006E563E" w:rsidRDefault="006E563E" w:rsidP="00DF4356">
            <w:pPr>
              <w:jc w:val="center"/>
              <w:rPr>
                <w:rFonts w:asciiTheme="minorHAnsi" w:hAnsiTheme="minorHAnsi" w:cs="Arial"/>
                <w:sz w:val="20"/>
              </w:rPr>
            </w:pPr>
            <w:r>
              <w:rPr>
                <w:rFonts w:asciiTheme="minorHAnsi" w:hAnsiTheme="minorHAnsi" w:cs="Arial"/>
                <w:sz w:val="20"/>
                <w:szCs w:val="22"/>
              </w:rPr>
              <w:t>Other jurisdictional rep (DE, WV, NY)</w:t>
            </w:r>
          </w:p>
        </w:tc>
        <w:tc>
          <w:tcPr>
            <w:tcW w:w="2070" w:type="dxa"/>
            <w:gridSpan w:val="2"/>
            <w:vAlign w:val="center"/>
          </w:tcPr>
          <w:p w:rsidR="006E563E" w:rsidRPr="00D568F6" w:rsidRDefault="006E563E" w:rsidP="00DF4356">
            <w:pPr>
              <w:jc w:val="center"/>
              <w:rPr>
                <w:rFonts w:asciiTheme="minorHAnsi" w:hAnsiTheme="minorHAnsi" w:cs="Arial"/>
                <w:sz w:val="20"/>
              </w:rPr>
            </w:pPr>
            <w:r>
              <w:rPr>
                <w:rFonts w:asciiTheme="minorHAnsi" w:hAnsiTheme="minorHAnsi" w:cs="Arial"/>
                <w:sz w:val="20"/>
                <w:szCs w:val="22"/>
              </w:rPr>
              <w:lastRenderedPageBreak/>
              <w:t>Chesapeake Bay</w:t>
            </w:r>
            <w:r w:rsidR="00AB5E3D">
              <w:rPr>
                <w:rFonts w:asciiTheme="minorHAnsi" w:hAnsiTheme="minorHAnsi" w:cs="Arial"/>
                <w:sz w:val="20"/>
                <w:szCs w:val="22"/>
              </w:rPr>
              <w:t xml:space="preserve"> Watershed</w:t>
            </w:r>
          </w:p>
        </w:tc>
        <w:tc>
          <w:tcPr>
            <w:tcW w:w="1350" w:type="dxa"/>
            <w:vAlign w:val="center"/>
          </w:tcPr>
          <w:p w:rsidR="006E563E" w:rsidRPr="00FA0D4A" w:rsidRDefault="006E563E" w:rsidP="00DF4356">
            <w:pPr>
              <w:jc w:val="center"/>
              <w:rPr>
                <w:rFonts w:asciiTheme="minorHAnsi" w:hAnsiTheme="minorHAnsi" w:cs="Arial"/>
                <w:sz w:val="20"/>
              </w:rPr>
            </w:pPr>
          </w:p>
          <w:p w:rsidR="006E563E" w:rsidRPr="00FA0D4A" w:rsidRDefault="006E563E" w:rsidP="00DF4356">
            <w:pPr>
              <w:jc w:val="center"/>
              <w:rPr>
                <w:rFonts w:asciiTheme="minorHAnsi" w:hAnsiTheme="minorHAnsi" w:cs="Arial"/>
                <w:sz w:val="20"/>
              </w:rPr>
            </w:pPr>
          </w:p>
          <w:p w:rsidR="006E563E" w:rsidRPr="00FA0D4A" w:rsidRDefault="006E563E" w:rsidP="00DF4356">
            <w:pPr>
              <w:jc w:val="center"/>
              <w:rPr>
                <w:rFonts w:asciiTheme="minorHAnsi" w:hAnsiTheme="minorHAnsi" w:cs="Arial"/>
                <w:sz w:val="20"/>
              </w:rPr>
            </w:pPr>
          </w:p>
          <w:p w:rsidR="006E563E" w:rsidRPr="00FA0D4A" w:rsidRDefault="006E563E" w:rsidP="00DF4356">
            <w:pPr>
              <w:jc w:val="center"/>
              <w:rPr>
                <w:rFonts w:asciiTheme="minorHAnsi" w:hAnsiTheme="minorHAnsi" w:cs="Arial"/>
                <w:sz w:val="20"/>
              </w:rPr>
            </w:pPr>
          </w:p>
          <w:p w:rsidR="006E563E" w:rsidRPr="00FA0D4A" w:rsidRDefault="006E563E" w:rsidP="00DF4356">
            <w:pPr>
              <w:jc w:val="center"/>
              <w:rPr>
                <w:rFonts w:asciiTheme="minorHAnsi" w:hAnsiTheme="minorHAnsi" w:cs="Arial"/>
                <w:sz w:val="20"/>
              </w:rPr>
            </w:pPr>
            <w:r>
              <w:rPr>
                <w:rFonts w:asciiTheme="minorHAnsi" w:hAnsiTheme="minorHAnsi" w:cs="Arial"/>
                <w:sz w:val="20"/>
                <w:szCs w:val="22"/>
              </w:rPr>
              <w:t>January 2016 - ongoing</w:t>
            </w:r>
          </w:p>
        </w:tc>
        <w:tc>
          <w:tcPr>
            <w:tcW w:w="1440" w:type="dxa"/>
            <w:vAlign w:val="center"/>
          </w:tcPr>
          <w:p w:rsidR="006E563E" w:rsidRPr="003C3F79" w:rsidRDefault="006E563E" w:rsidP="00DF4356">
            <w:pPr>
              <w:jc w:val="center"/>
              <w:rPr>
                <w:rFonts w:asciiTheme="minorHAnsi" w:hAnsiTheme="minorHAnsi" w:cs="Arial"/>
                <w:color w:val="767171" w:themeColor="background2" w:themeShade="80"/>
                <w:sz w:val="20"/>
              </w:rPr>
            </w:pPr>
          </w:p>
        </w:tc>
        <w:tc>
          <w:tcPr>
            <w:tcW w:w="1440" w:type="dxa"/>
          </w:tcPr>
          <w:p w:rsidR="006E563E" w:rsidRDefault="006E563E" w:rsidP="00DF4356">
            <w:pPr>
              <w:jc w:val="center"/>
              <w:rPr>
                <w:rFonts w:asciiTheme="minorHAnsi" w:hAnsiTheme="minorHAnsi" w:cs="Arial"/>
                <w:color w:val="767171" w:themeColor="background2" w:themeShade="80"/>
                <w:sz w:val="20"/>
              </w:rPr>
            </w:pPr>
          </w:p>
        </w:tc>
        <w:tc>
          <w:tcPr>
            <w:tcW w:w="1710" w:type="dxa"/>
            <w:vAlign w:val="center"/>
          </w:tcPr>
          <w:p w:rsidR="006E563E" w:rsidRPr="003C3F79" w:rsidRDefault="006E563E" w:rsidP="00DF4356">
            <w:pPr>
              <w:jc w:val="center"/>
              <w:rPr>
                <w:rFonts w:asciiTheme="minorHAnsi" w:hAnsiTheme="minorHAnsi" w:cs="Arial"/>
                <w:color w:val="767171" w:themeColor="background2" w:themeShade="80"/>
                <w:sz w:val="20"/>
              </w:rPr>
            </w:pPr>
          </w:p>
        </w:tc>
        <w:tc>
          <w:tcPr>
            <w:tcW w:w="1890" w:type="dxa"/>
            <w:vAlign w:val="center"/>
          </w:tcPr>
          <w:p w:rsidR="006E563E" w:rsidRPr="003C3F79" w:rsidRDefault="006E563E" w:rsidP="00DF4356">
            <w:pPr>
              <w:spacing w:before="150"/>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 xml:space="preserve">Information needs to support innovative, effective design approaches to identify restoration potential and success for different land uses, stream types, and current and future site constraints, causes </w:t>
            </w:r>
            <w:r w:rsidRPr="007C66E9">
              <w:rPr>
                <w:rFonts w:asciiTheme="minorHAnsi" w:hAnsiTheme="minorHAnsi" w:cs="Calibri"/>
                <w:color w:val="767171" w:themeColor="background2" w:themeShade="80"/>
                <w:sz w:val="20"/>
              </w:rPr>
              <w:lastRenderedPageBreak/>
              <w:t>of impairment/stressors</w:t>
            </w:r>
          </w:p>
        </w:tc>
      </w:tr>
      <w:tr w:rsidR="006E563E" w:rsidTr="00DF4356">
        <w:trPr>
          <w:trHeight w:val="1755"/>
        </w:trPr>
        <w:tc>
          <w:tcPr>
            <w:tcW w:w="2965" w:type="dxa"/>
            <w:tcBorders>
              <w:bottom w:val="single" w:sz="4" w:space="0" w:color="808080" w:themeColor="background1" w:themeShade="80"/>
            </w:tcBorders>
            <w:vAlign w:val="center"/>
          </w:tcPr>
          <w:p w:rsidR="006E563E" w:rsidRPr="008348B6" w:rsidRDefault="008348B6" w:rsidP="00683DC9">
            <w:pPr>
              <w:pStyle w:val="ListParagraph"/>
              <w:numPr>
                <w:ilvl w:val="0"/>
                <w:numId w:val="16"/>
              </w:numPr>
              <w:ind w:left="360"/>
              <w:rPr>
                <w:rFonts w:asciiTheme="minorHAnsi" w:hAnsiTheme="minorHAnsi" w:cs="Arial"/>
                <w:sz w:val="20"/>
              </w:rPr>
            </w:pPr>
            <w:r w:rsidRPr="008348B6">
              <w:rPr>
                <w:rFonts w:asciiTheme="minorHAnsi" w:hAnsiTheme="minorHAnsi"/>
                <w:sz w:val="20"/>
              </w:rPr>
              <w:lastRenderedPageBreak/>
              <w:t xml:space="preserve"> Work with federal, state regulatory agencies and local governments </w:t>
            </w:r>
            <w:r w:rsidRPr="008348B6">
              <w:rPr>
                <w:rFonts w:asciiTheme="minorHAnsi" w:hAnsiTheme="minorHAnsi"/>
                <w:color w:val="0000FF"/>
                <w:sz w:val="20"/>
              </w:rPr>
              <w:t>to develop streamlined process</w:t>
            </w:r>
            <w:r w:rsidRPr="008348B6">
              <w:rPr>
                <w:rFonts w:asciiTheme="minorHAnsi" w:hAnsiTheme="minorHAnsi"/>
                <w:sz w:val="20"/>
              </w:rPr>
              <w:t xml:space="preserve"> to evaluate WIPs, MS4 restoration plan or other relevant site analyses as sufficient documentation for alternative site analysis in support of stream restoration permits</w:t>
            </w:r>
          </w:p>
        </w:tc>
        <w:tc>
          <w:tcPr>
            <w:tcW w:w="2880" w:type="dxa"/>
            <w:tcBorders>
              <w:bottom w:val="single" w:sz="4" w:space="0" w:color="808080" w:themeColor="background1" w:themeShade="80"/>
            </w:tcBorders>
          </w:tcPr>
          <w:p w:rsidR="006E563E" w:rsidRDefault="006E563E" w:rsidP="00DF4356">
            <w:pPr>
              <w:ind w:left="360" w:hanging="216"/>
              <w:rPr>
                <w:rFonts w:asciiTheme="minorHAnsi" w:hAnsiTheme="minorHAnsi"/>
                <w:sz w:val="20"/>
              </w:rPr>
            </w:pPr>
            <w:r>
              <w:rPr>
                <w:rFonts w:asciiTheme="minorHAnsi" w:hAnsiTheme="minorHAnsi"/>
                <w:sz w:val="20"/>
                <w:szCs w:val="22"/>
              </w:rPr>
              <w:t>1. Convene Stream Health Restoration Permit Committee</w:t>
            </w:r>
          </w:p>
          <w:p w:rsidR="006E563E" w:rsidRDefault="006E563E" w:rsidP="00DF4356">
            <w:pPr>
              <w:ind w:left="360" w:hanging="216"/>
              <w:rPr>
                <w:rFonts w:asciiTheme="minorHAnsi" w:hAnsiTheme="minorHAnsi"/>
                <w:sz w:val="20"/>
              </w:rPr>
            </w:pPr>
            <w:r>
              <w:rPr>
                <w:rFonts w:asciiTheme="minorHAnsi" w:hAnsiTheme="minorHAnsi"/>
                <w:sz w:val="20"/>
                <w:szCs w:val="22"/>
              </w:rPr>
              <w:t xml:space="preserve">2. Develop  case study permit examples </w:t>
            </w:r>
          </w:p>
          <w:p w:rsidR="006E563E" w:rsidRPr="003B4C0D" w:rsidRDefault="006E563E" w:rsidP="00DF4356">
            <w:pPr>
              <w:ind w:left="360" w:hanging="216"/>
              <w:rPr>
                <w:rFonts w:asciiTheme="minorHAnsi" w:hAnsiTheme="minorHAnsi"/>
                <w:sz w:val="20"/>
              </w:rPr>
            </w:pPr>
            <w:r>
              <w:rPr>
                <w:rFonts w:asciiTheme="minorHAnsi" w:hAnsiTheme="minorHAnsi"/>
                <w:sz w:val="20"/>
                <w:szCs w:val="22"/>
              </w:rPr>
              <w:t xml:space="preserve">3. Review criteria and guidance for site selection </w:t>
            </w:r>
            <w:r w:rsidRPr="003B4C0D">
              <w:rPr>
                <w:rFonts w:asciiTheme="minorHAnsi" w:hAnsiTheme="minorHAnsi"/>
                <w:sz w:val="20"/>
                <w:szCs w:val="22"/>
              </w:rPr>
              <w:t>alternatives analysis</w:t>
            </w:r>
          </w:p>
          <w:p w:rsidR="006E563E" w:rsidRDefault="006E563E" w:rsidP="00DF4356">
            <w:pPr>
              <w:ind w:left="360" w:hanging="216"/>
              <w:rPr>
                <w:rFonts w:asciiTheme="minorHAnsi" w:hAnsiTheme="minorHAnsi"/>
                <w:sz w:val="20"/>
              </w:rPr>
            </w:pPr>
            <w:r w:rsidRPr="003B4C0D">
              <w:rPr>
                <w:rFonts w:asciiTheme="minorHAnsi" w:hAnsiTheme="minorHAnsi"/>
                <w:sz w:val="20"/>
                <w:szCs w:val="22"/>
              </w:rPr>
              <w:t xml:space="preserve">4. Review example WIPs and other watershed or site level analyses to provide information needs for site </w:t>
            </w:r>
            <w:r>
              <w:rPr>
                <w:rFonts w:asciiTheme="minorHAnsi" w:hAnsiTheme="minorHAnsi"/>
                <w:sz w:val="20"/>
                <w:szCs w:val="22"/>
              </w:rPr>
              <w:t>alternative analysis</w:t>
            </w:r>
          </w:p>
          <w:p w:rsidR="006E563E" w:rsidRDefault="006E563E" w:rsidP="00DF4356">
            <w:pPr>
              <w:ind w:left="360" w:hanging="216"/>
              <w:rPr>
                <w:rFonts w:asciiTheme="minorHAnsi" w:hAnsiTheme="minorHAnsi"/>
                <w:sz w:val="20"/>
              </w:rPr>
            </w:pPr>
            <w:r>
              <w:rPr>
                <w:rFonts w:asciiTheme="minorHAnsi" w:hAnsiTheme="minorHAnsi"/>
                <w:sz w:val="20"/>
                <w:szCs w:val="22"/>
              </w:rPr>
              <w:t>5. Recommend guidance for using WIPs, or other documentation to satisfy site alternatives analysis requirement for permits</w:t>
            </w:r>
          </w:p>
          <w:p w:rsidR="006E563E" w:rsidRDefault="006E563E" w:rsidP="00DF4356">
            <w:pPr>
              <w:ind w:left="504" w:hanging="360"/>
              <w:rPr>
                <w:rFonts w:asciiTheme="minorHAnsi" w:hAnsiTheme="minorHAnsi"/>
                <w:sz w:val="20"/>
              </w:rPr>
            </w:pPr>
            <w:r>
              <w:rPr>
                <w:rFonts w:asciiTheme="minorHAnsi" w:hAnsiTheme="minorHAnsi"/>
                <w:sz w:val="20"/>
                <w:szCs w:val="22"/>
              </w:rPr>
              <w:t>6. Identify steps to implement recommended guidance</w:t>
            </w:r>
          </w:p>
          <w:p w:rsidR="006E563E" w:rsidRPr="00FB2736" w:rsidRDefault="006E563E" w:rsidP="00DF4356">
            <w:pPr>
              <w:ind w:left="504" w:hanging="360"/>
              <w:rPr>
                <w:rFonts w:asciiTheme="minorHAnsi" w:hAnsiTheme="minorHAnsi"/>
                <w:sz w:val="20"/>
              </w:rPr>
            </w:pPr>
          </w:p>
        </w:tc>
        <w:tc>
          <w:tcPr>
            <w:tcW w:w="1530" w:type="dxa"/>
            <w:vAlign w:val="center"/>
          </w:tcPr>
          <w:p w:rsidR="006E563E" w:rsidRPr="008348B6" w:rsidRDefault="006E563E" w:rsidP="00DF4356">
            <w:pPr>
              <w:jc w:val="center"/>
              <w:rPr>
                <w:rFonts w:asciiTheme="minorHAnsi" w:hAnsiTheme="minorHAnsi" w:cs="Arial"/>
                <w:color w:val="0000FF"/>
                <w:sz w:val="20"/>
              </w:rPr>
            </w:pPr>
          </w:p>
          <w:p w:rsidR="008348B6" w:rsidRDefault="008348B6" w:rsidP="00DF4356">
            <w:pPr>
              <w:jc w:val="center"/>
              <w:rPr>
                <w:rFonts w:asciiTheme="minorHAnsi" w:hAnsiTheme="minorHAnsi" w:cs="Arial"/>
                <w:sz w:val="20"/>
                <w:szCs w:val="22"/>
              </w:rPr>
            </w:pPr>
            <w:r w:rsidRPr="008348B6">
              <w:rPr>
                <w:rFonts w:asciiTheme="minorHAnsi" w:hAnsiTheme="minorHAnsi" w:cs="Arial"/>
                <w:color w:val="0000FF"/>
                <w:sz w:val="20"/>
                <w:szCs w:val="22"/>
              </w:rPr>
              <w:t>MDE</w:t>
            </w:r>
            <w:r>
              <w:rPr>
                <w:rFonts w:asciiTheme="minorHAnsi" w:hAnsiTheme="minorHAnsi" w:cs="Arial"/>
                <w:color w:val="0000FF"/>
                <w:sz w:val="20"/>
                <w:szCs w:val="22"/>
              </w:rPr>
              <w:t>*</w:t>
            </w:r>
            <w:r w:rsidRPr="008348B6">
              <w:rPr>
                <w:rFonts w:asciiTheme="minorHAnsi" w:hAnsiTheme="minorHAnsi" w:cs="Arial"/>
                <w:color w:val="0000FF"/>
                <w:sz w:val="20"/>
                <w:szCs w:val="22"/>
              </w:rPr>
              <w:t xml:space="preserve">, </w:t>
            </w:r>
            <w:r w:rsidR="00DB454B">
              <w:rPr>
                <w:rFonts w:asciiTheme="minorHAnsi" w:hAnsiTheme="minorHAnsi" w:cs="Arial"/>
                <w:color w:val="0000FF"/>
                <w:sz w:val="20"/>
                <w:szCs w:val="22"/>
              </w:rPr>
              <w:t xml:space="preserve">MD DNR, </w:t>
            </w:r>
            <w:r w:rsidRPr="008348B6">
              <w:rPr>
                <w:rFonts w:asciiTheme="minorHAnsi" w:hAnsiTheme="minorHAnsi" w:cs="Arial"/>
                <w:color w:val="0000FF"/>
                <w:sz w:val="20"/>
                <w:szCs w:val="22"/>
              </w:rPr>
              <w:t>DOEE, VADEQ interested</w:t>
            </w:r>
          </w:p>
          <w:p w:rsidR="008348B6" w:rsidRDefault="008348B6" w:rsidP="00DF4356">
            <w:pPr>
              <w:jc w:val="center"/>
              <w:rPr>
                <w:rFonts w:asciiTheme="minorHAnsi" w:hAnsiTheme="minorHAnsi" w:cs="Arial"/>
                <w:sz w:val="20"/>
                <w:szCs w:val="22"/>
              </w:rPr>
            </w:pPr>
          </w:p>
          <w:p w:rsidR="006E563E" w:rsidRDefault="006E563E" w:rsidP="00DF4356">
            <w:pPr>
              <w:jc w:val="center"/>
              <w:rPr>
                <w:rFonts w:asciiTheme="minorHAnsi" w:hAnsiTheme="minorHAnsi" w:cs="Arial"/>
                <w:sz w:val="20"/>
              </w:rPr>
            </w:pPr>
            <w:r>
              <w:rPr>
                <w:rFonts w:asciiTheme="minorHAnsi" w:hAnsiTheme="minorHAnsi" w:cs="Arial"/>
                <w:sz w:val="20"/>
                <w:szCs w:val="22"/>
              </w:rPr>
              <w:t>And/or</w:t>
            </w:r>
          </w:p>
          <w:p w:rsidR="006E563E" w:rsidRDefault="006E563E" w:rsidP="00DF4356">
            <w:pPr>
              <w:jc w:val="center"/>
              <w:rPr>
                <w:rFonts w:asciiTheme="minorHAnsi" w:hAnsiTheme="minorHAnsi" w:cs="Arial"/>
                <w:sz w:val="20"/>
              </w:rPr>
            </w:pPr>
          </w:p>
          <w:p w:rsidR="006E563E" w:rsidRDefault="006E563E" w:rsidP="00DF4356">
            <w:pPr>
              <w:jc w:val="center"/>
              <w:rPr>
                <w:rFonts w:asciiTheme="minorHAnsi" w:hAnsiTheme="minorHAnsi" w:cs="Arial"/>
                <w:sz w:val="20"/>
              </w:rPr>
            </w:pPr>
            <w:r>
              <w:rPr>
                <w:rFonts w:asciiTheme="minorHAnsi" w:hAnsiTheme="minorHAnsi" w:cs="Arial"/>
                <w:sz w:val="20"/>
                <w:szCs w:val="22"/>
              </w:rPr>
              <w:t>Stream Health Work Group/</w:t>
            </w:r>
          </w:p>
          <w:p w:rsidR="008348B6" w:rsidRDefault="006E563E" w:rsidP="00DF4356">
            <w:pPr>
              <w:jc w:val="center"/>
              <w:rPr>
                <w:rFonts w:asciiTheme="minorHAnsi" w:hAnsiTheme="minorHAnsi" w:cs="Arial"/>
                <w:sz w:val="20"/>
                <w:szCs w:val="22"/>
              </w:rPr>
            </w:pPr>
            <w:r>
              <w:rPr>
                <w:rFonts w:asciiTheme="minorHAnsi" w:hAnsiTheme="minorHAnsi" w:cs="Arial"/>
                <w:sz w:val="20"/>
                <w:szCs w:val="22"/>
              </w:rPr>
              <w:t xml:space="preserve"> - may be membership of Stream Restoration Permit Committee </w:t>
            </w:r>
            <w:r w:rsidR="00B265C2">
              <w:rPr>
                <w:rFonts w:asciiTheme="minorHAnsi" w:hAnsiTheme="minorHAnsi" w:cs="Arial"/>
                <w:sz w:val="20"/>
                <w:szCs w:val="22"/>
              </w:rPr>
              <w:t xml:space="preserve">, </w:t>
            </w:r>
            <w:r w:rsidR="00B265C2" w:rsidRPr="00B265C2">
              <w:rPr>
                <w:rFonts w:asciiTheme="minorHAnsi" w:hAnsiTheme="minorHAnsi" w:cs="Arial"/>
                <w:color w:val="0000FF"/>
                <w:sz w:val="20"/>
                <w:szCs w:val="22"/>
              </w:rPr>
              <w:t>representatives from MACO</w:t>
            </w:r>
          </w:p>
          <w:p w:rsidR="008348B6" w:rsidRDefault="008348B6" w:rsidP="008348B6">
            <w:pPr>
              <w:jc w:val="center"/>
              <w:rPr>
                <w:rFonts w:asciiTheme="minorHAnsi" w:hAnsiTheme="minorHAnsi" w:cs="Arial"/>
                <w:sz w:val="20"/>
                <w:szCs w:val="22"/>
              </w:rPr>
            </w:pPr>
          </w:p>
          <w:p w:rsidR="008348B6" w:rsidRDefault="008348B6" w:rsidP="008348B6">
            <w:pPr>
              <w:jc w:val="center"/>
              <w:rPr>
                <w:rFonts w:asciiTheme="minorHAnsi" w:hAnsiTheme="minorHAnsi" w:cs="Arial"/>
                <w:sz w:val="20"/>
              </w:rPr>
            </w:pPr>
            <w:r>
              <w:rPr>
                <w:rFonts w:asciiTheme="minorHAnsi" w:hAnsiTheme="minorHAnsi" w:cs="Arial"/>
                <w:sz w:val="20"/>
                <w:szCs w:val="22"/>
              </w:rPr>
              <w:t xml:space="preserve">*MDE </w:t>
            </w:r>
          </w:p>
          <w:p w:rsidR="006E563E" w:rsidRDefault="008348B6" w:rsidP="008348B6">
            <w:pPr>
              <w:jc w:val="center"/>
              <w:rPr>
                <w:rFonts w:asciiTheme="minorHAnsi" w:hAnsiTheme="minorHAnsi" w:cs="Arial"/>
                <w:sz w:val="20"/>
              </w:rPr>
            </w:pPr>
            <w:r>
              <w:rPr>
                <w:rFonts w:asciiTheme="minorHAnsi" w:hAnsiTheme="minorHAnsi" w:cs="Arial"/>
                <w:sz w:val="20"/>
                <w:szCs w:val="22"/>
              </w:rPr>
              <w:t>(performance targets may differ as per 9/14/15 letter to MD Counties from MDE)</w:t>
            </w:r>
            <w:r w:rsidR="006E563E">
              <w:rPr>
                <w:rFonts w:asciiTheme="minorHAnsi" w:hAnsiTheme="minorHAnsi" w:cs="Arial"/>
                <w:sz w:val="20"/>
                <w:szCs w:val="22"/>
              </w:rPr>
              <w:t xml:space="preserve"> </w:t>
            </w:r>
          </w:p>
        </w:tc>
        <w:tc>
          <w:tcPr>
            <w:tcW w:w="2070" w:type="dxa"/>
            <w:gridSpan w:val="2"/>
            <w:tcBorders>
              <w:bottom w:val="single" w:sz="4" w:space="0" w:color="808080" w:themeColor="background1" w:themeShade="80"/>
            </w:tcBorders>
            <w:vAlign w:val="center"/>
          </w:tcPr>
          <w:p w:rsidR="006E563E" w:rsidRDefault="006E563E" w:rsidP="00DF4356">
            <w:pPr>
              <w:jc w:val="center"/>
              <w:rPr>
                <w:rFonts w:asciiTheme="minorHAnsi" w:hAnsiTheme="minorHAnsi" w:cs="Arial"/>
                <w:sz w:val="20"/>
              </w:rPr>
            </w:pPr>
          </w:p>
          <w:p w:rsidR="006E563E" w:rsidRDefault="006E563E" w:rsidP="00DF4356">
            <w:pPr>
              <w:jc w:val="center"/>
              <w:rPr>
                <w:ins w:id="3" w:author="Neely" w:date="2015-10-30T08:00:00Z"/>
                <w:rFonts w:asciiTheme="minorHAnsi" w:hAnsiTheme="minorHAnsi" w:cs="Arial"/>
                <w:sz w:val="20"/>
                <w:szCs w:val="22"/>
              </w:rPr>
            </w:pPr>
          </w:p>
          <w:p w:rsidR="008348B6" w:rsidRPr="008348B6" w:rsidRDefault="008348B6" w:rsidP="00DF4356">
            <w:pPr>
              <w:jc w:val="center"/>
              <w:rPr>
                <w:rFonts w:asciiTheme="minorHAnsi" w:hAnsiTheme="minorHAnsi" w:cs="Arial"/>
                <w:color w:val="0000FF"/>
                <w:sz w:val="20"/>
              </w:rPr>
            </w:pPr>
            <w:ins w:id="4" w:author="Neely" w:date="2015-10-30T08:00:00Z">
              <w:r>
                <w:rPr>
                  <w:rFonts w:asciiTheme="minorHAnsi" w:hAnsiTheme="minorHAnsi" w:cs="Arial"/>
                  <w:sz w:val="20"/>
                  <w:szCs w:val="22"/>
                </w:rPr>
                <w:t xml:space="preserve"> </w:t>
              </w:r>
            </w:ins>
            <w:r w:rsidR="000F54D4">
              <w:rPr>
                <w:rFonts w:asciiTheme="minorHAnsi" w:hAnsiTheme="minorHAnsi" w:cs="Arial"/>
                <w:sz w:val="20"/>
                <w:szCs w:val="22"/>
              </w:rPr>
              <w:t xml:space="preserve">Maryland, </w:t>
            </w:r>
            <w:r w:rsidRPr="008348B6">
              <w:rPr>
                <w:rFonts w:asciiTheme="minorHAnsi" w:hAnsiTheme="minorHAnsi" w:cs="Arial"/>
                <w:color w:val="0000FF"/>
                <w:sz w:val="20"/>
                <w:szCs w:val="22"/>
              </w:rPr>
              <w:t>Virginia, District of Columbia</w:t>
            </w:r>
            <w:r w:rsidR="000F54D4">
              <w:rPr>
                <w:rFonts w:asciiTheme="minorHAnsi" w:hAnsiTheme="minorHAnsi" w:cs="Arial"/>
                <w:color w:val="0000FF"/>
                <w:sz w:val="20"/>
                <w:szCs w:val="22"/>
              </w:rPr>
              <w:t xml:space="preserve"> (interested)</w:t>
            </w:r>
          </w:p>
          <w:p w:rsidR="000F54D4" w:rsidRDefault="000F54D4" w:rsidP="00DF4356">
            <w:pPr>
              <w:jc w:val="center"/>
              <w:rPr>
                <w:rFonts w:asciiTheme="minorHAnsi" w:hAnsiTheme="minorHAnsi" w:cs="Arial"/>
                <w:sz w:val="20"/>
              </w:rPr>
            </w:pPr>
          </w:p>
          <w:p w:rsidR="006E563E" w:rsidRPr="000F54D4" w:rsidRDefault="000F54D4" w:rsidP="00DF4356">
            <w:pPr>
              <w:jc w:val="center"/>
              <w:rPr>
                <w:rFonts w:asciiTheme="minorHAnsi" w:hAnsiTheme="minorHAnsi" w:cs="Arial"/>
                <w:color w:val="0000FF"/>
                <w:sz w:val="20"/>
              </w:rPr>
            </w:pPr>
            <w:r w:rsidRPr="000F54D4">
              <w:rPr>
                <w:rFonts w:asciiTheme="minorHAnsi" w:hAnsiTheme="minorHAnsi" w:cs="Arial"/>
                <w:color w:val="0000FF"/>
                <w:sz w:val="20"/>
              </w:rPr>
              <w:t xml:space="preserve"> And other </w:t>
            </w:r>
          </w:p>
          <w:p w:rsidR="006E563E" w:rsidRDefault="000F54D4" w:rsidP="00DF4356">
            <w:pPr>
              <w:jc w:val="center"/>
              <w:rPr>
                <w:rFonts w:asciiTheme="minorHAnsi" w:hAnsiTheme="minorHAnsi" w:cs="Arial"/>
                <w:sz w:val="20"/>
              </w:rPr>
            </w:pPr>
            <w:r w:rsidRPr="000F54D4">
              <w:rPr>
                <w:rFonts w:asciiTheme="minorHAnsi" w:hAnsiTheme="minorHAnsi" w:cs="Arial"/>
                <w:color w:val="0000FF"/>
                <w:sz w:val="20"/>
                <w:szCs w:val="22"/>
              </w:rPr>
              <w:t>Chesapeake Bay jurisdictions pending</w:t>
            </w:r>
          </w:p>
        </w:tc>
        <w:tc>
          <w:tcPr>
            <w:tcW w:w="1350" w:type="dxa"/>
            <w:tcBorders>
              <w:bottom w:val="single" w:sz="4" w:space="0" w:color="808080" w:themeColor="background1" w:themeShade="80"/>
            </w:tcBorders>
          </w:tcPr>
          <w:p w:rsidR="006E563E" w:rsidRDefault="006E563E" w:rsidP="00DF4356">
            <w:pPr>
              <w:rPr>
                <w:rFonts w:asciiTheme="minorHAnsi" w:hAnsiTheme="minorHAnsi" w:cs="Arial"/>
                <w:sz w:val="20"/>
              </w:rPr>
            </w:pPr>
            <w:r>
              <w:rPr>
                <w:rFonts w:asciiTheme="minorHAnsi" w:hAnsiTheme="minorHAnsi" w:cs="Arial"/>
                <w:sz w:val="20"/>
                <w:szCs w:val="22"/>
              </w:rPr>
              <w:t xml:space="preserve"> January 2016 – June 2016</w:t>
            </w:r>
          </w:p>
        </w:tc>
        <w:tc>
          <w:tcPr>
            <w:tcW w:w="144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DF4356">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DF4356">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w:t>
            </w:r>
            <w:r w:rsidR="003870DC">
              <w:rPr>
                <w:rFonts w:asciiTheme="minorHAnsi" w:hAnsiTheme="minorHAnsi" w:cs="Calibri"/>
                <w:color w:val="767171" w:themeColor="background2" w:themeShade="80"/>
                <w:sz w:val="20"/>
              </w:rPr>
              <w:t xml:space="preserve"> </w:t>
            </w:r>
            <w:r w:rsidRPr="007C66E9">
              <w:rPr>
                <w:rFonts w:asciiTheme="minorHAnsi" w:hAnsiTheme="minorHAnsi" w:cs="Calibri"/>
                <w:color w:val="767171" w:themeColor="background2" w:themeShade="80"/>
                <w:sz w:val="20"/>
              </w:rPr>
              <w:t>stressors</w:t>
            </w:r>
          </w:p>
        </w:tc>
      </w:tr>
      <w:tr w:rsidR="006E563E" w:rsidTr="00DF4356">
        <w:trPr>
          <w:trHeight w:val="1755"/>
        </w:trPr>
        <w:tc>
          <w:tcPr>
            <w:tcW w:w="2965" w:type="dxa"/>
            <w:tcBorders>
              <w:bottom w:val="single" w:sz="4" w:space="0" w:color="808080" w:themeColor="background1" w:themeShade="80"/>
            </w:tcBorders>
            <w:vAlign w:val="center"/>
          </w:tcPr>
          <w:p w:rsidR="006E563E" w:rsidRDefault="006E563E" w:rsidP="00683DC9">
            <w:pPr>
              <w:pStyle w:val="ListParagraph"/>
              <w:numPr>
                <w:ilvl w:val="0"/>
                <w:numId w:val="16"/>
              </w:numPr>
              <w:ind w:left="540"/>
              <w:rPr>
                <w:rFonts w:asciiTheme="minorHAnsi" w:hAnsiTheme="minorHAnsi" w:cs="Arial"/>
                <w:sz w:val="20"/>
              </w:rPr>
            </w:pPr>
            <w:r w:rsidRPr="00833458">
              <w:rPr>
                <w:rFonts w:asciiTheme="minorHAnsi" w:hAnsiTheme="minorHAnsi" w:cs="Arial"/>
                <w:sz w:val="20"/>
                <w:szCs w:val="22"/>
              </w:rPr>
              <w:lastRenderedPageBreak/>
              <w:t xml:space="preserve">Develop </w:t>
            </w:r>
            <w:r>
              <w:rPr>
                <w:rFonts w:asciiTheme="minorHAnsi" w:hAnsiTheme="minorHAnsi" w:cs="Arial"/>
                <w:sz w:val="20"/>
                <w:szCs w:val="22"/>
              </w:rPr>
              <w:t>a streamlined permit review process, which does not require changes to existing Federal and state laws and regulations, for stream restoration projects.</w:t>
            </w:r>
          </w:p>
        </w:tc>
        <w:tc>
          <w:tcPr>
            <w:tcW w:w="2880" w:type="dxa"/>
            <w:tcBorders>
              <w:bottom w:val="single" w:sz="4" w:space="0" w:color="808080" w:themeColor="background1" w:themeShade="80"/>
            </w:tcBorders>
          </w:tcPr>
          <w:p w:rsidR="006E563E" w:rsidRPr="00FB2736" w:rsidRDefault="006E563E" w:rsidP="00683DC9">
            <w:pPr>
              <w:pStyle w:val="ListParagraph"/>
              <w:numPr>
                <w:ilvl w:val="0"/>
                <w:numId w:val="7"/>
              </w:numPr>
              <w:ind w:left="504"/>
              <w:rPr>
                <w:rFonts w:asciiTheme="minorHAnsi" w:hAnsiTheme="minorHAnsi"/>
                <w:sz w:val="20"/>
              </w:rPr>
            </w:pPr>
            <w:r w:rsidRPr="00FB2736">
              <w:rPr>
                <w:rFonts w:asciiTheme="minorHAnsi" w:hAnsiTheme="minorHAnsi"/>
                <w:sz w:val="20"/>
                <w:szCs w:val="22"/>
              </w:rPr>
              <w:t>Convene Stream Health Restoration Permit Committee</w:t>
            </w:r>
          </w:p>
          <w:p w:rsidR="006E563E" w:rsidRPr="00FB2736" w:rsidRDefault="006E563E" w:rsidP="00683DC9">
            <w:pPr>
              <w:pStyle w:val="ListParagraph"/>
              <w:numPr>
                <w:ilvl w:val="0"/>
                <w:numId w:val="7"/>
              </w:numPr>
              <w:ind w:left="504"/>
              <w:rPr>
                <w:rFonts w:asciiTheme="minorHAnsi" w:hAnsiTheme="minorHAnsi"/>
                <w:sz w:val="20"/>
              </w:rPr>
            </w:pPr>
            <w:r w:rsidRPr="00FB2736">
              <w:rPr>
                <w:rFonts w:asciiTheme="minorHAnsi" w:hAnsiTheme="minorHAnsi"/>
                <w:sz w:val="20"/>
                <w:szCs w:val="22"/>
              </w:rPr>
              <w:t xml:space="preserve">Identify </w:t>
            </w:r>
            <w:r>
              <w:rPr>
                <w:rFonts w:asciiTheme="minorHAnsi" w:hAnsiTheme="minorHAnsi"/>
                <w:sz w:val="20"/>
                <w:szCs w:val="22"/>
              </w:rPr>
              <w:t>factors influence (e.g, laws, regulations, policies) that could influence a streamlined review process stream restoration projects</w:t>
            </w:r>
            <w:r w:rsidRPr="00FB2736">
              <w:rPr>
                <w:rFonts w:asciiTheme="minorHAnsi" w:hAnsiTheme="minorHAnsi"/>
                <w:sz w:val="20"/>
                <w:szCs w:val="22"/>
              </w:rPr>
              <w:t>.</w:t>
            </w:r>
          </w:p>
          <w:p w:rsidR="006E563E" w:rsidRPr="00FB2736" w:rsidRDefault="006E563E" w:rsidP="00683DC9">
            <w:pPr>
              <w:pStyle w:val="ListParagraph"/>
              <w:numPr>
                <w:ilvl w:val="0"/>
                <w:numId w:val="7"/>
              </w:numPr>
              <w:ind w:left="504"/>
              <w:rPr>
                <w:rFonts w:asciiTheme="minorHAnsi" w:hAnsiTheme="minorHAnsi"/>
                <w:sz w:val="20"/>
              </w:rPr>
            </w:pPr>
            <w:r w:rsidRPr="00FB2736">
              <w:rPr>
                <w:rFonts w:asciiTheme="minorHAnsi" w:hAnsiTheme="minorHAnsi"/>
                <w:sz w:val="20"/>
                <w:szCs w:val="22"/>
              </w:rPr>
              <w:t xml:space="preserve">Develop list of </w:t>
            </w:r>
            <w:r>
              <w:rPr>
                <w:rFonts w:asciiTheme="minorHAnsi" w:hAnsiTheme="minorHAnsi"/>
                <w:sz w:val="20"/>
                <w:szCs w:val="22"/>
              </w:rPr>
              <w:t xml:space="preserve">criteria to determine project qualifications for the streamline permit review process </w:t>
            </w:r>
          </w:p>
          <w:p w:rsidR="006E563E" w:rsidRPr="0062668B" w:rsidRDefault="006E563E" w:rsidP="00683DC9">
            <w:pPr>
              <w:pStyle w:val="ListParagraph"/>
              <w:numPr>
                <w:ilvl w:val="0"/>
                <w:numId w:val="7"/>
              </w:numPr>
              <w:ind w:left="504"/>
              <w:rPr>
                <w:rFonts w:asciiTheme="minorHAnsi" w:hAnsiTheme="minorHAnsi"/>
                <w:sz w:val="20"/>
              </w:rPr>
            </w:pPr>
            <w:r w:rsidRPr="00FB2736">
              <w:rPr>
                <w:rFonts w:asciiTheme="minorHAnsi" w:hAnsiTheme="minorHAnsi"/>
                <w:sz w:val="20"/>
                <w:szCs w:val="22"/>
              </w:rPr>
              <w:t xml:space="preserve">Recommend guidance for </w:t>
            </w:r>
            <w:r>
              <w:rPr>
                <w:rFonts w:asciiTheme="minorHAnsi" w:hAnsiTheme="minorHAnsi"/>
                <w:sz w:val="20"/>
                <w:szCs w:val="22"/>
              </w:rPr>
              <w:t>a streamlined review process including timelines.</w:t>
            </w:r>
          </w:p>
          <w:p w:rsidR="006E563E" w:rsidRPr="0062668B" w:rsidRDefault="006E563E" w:rsidP="00683DC9">
            <w:pPr>
              <w:pStyle w:val="ListParagraph"/>
              <w:numPr>
                <w:ilvl w:val="0"/>
                <w:numId w:val="7"/>
              </w:numPr>
              <w:ind w:left="504"/>
              <w:rPr>
                <w:rFonts w:asciiTheme="minorHAnsi" w:hAnsiTheme="minorHAnsi"/>
                <w:sz w:val="20"/>
              </w:rPr>
            </w:pPr>
            <w:r>
              <w:rPr>
                <w:rFonts w:asciiTheme="minorHAnsi" w:hAnsiTheme="minorHAnsi"/>
                <w:sz w:val="20"/>
                <w:szCs w:val="22"/>
              </w:rPr>
              <w:t>Establish a list of tools that could assist both regulators and permit applicants using the streamlined review process.</w:t>
            </w:r>
          </w:p>
          <w:p w:rsidR="006E563E" w:rsidRDefault="006E563E" w:rsidP="00683DC9">
            <w:pPr>
              <w:pStyle w:val="ListParagraph"/>
              <w:numPr>
                <w:ilvl w:val="0"/>
                <w:numId w:val="7"/>
              </w:numPr>
              <w:ind w:left="504"/>
              <w:rPr>
                <w:rFonts w:asciiTheme="minorHAnsi" w:hAnsiTheme="minorHAnsi"/>
                <w:sz w:val="20"/>
              </w:rPr>
            </w:pPr>
            <w:r w:rsidRPr="00FB2736">
              <w:rPr>
                <w:rFonts w:asciiTheme="minorHAnsi" w:hAnsiTheme="minorHAnsi"/>
                <w:sz w:val="20"/>
                <w:szCs w:val="22"/>
              </w:rPr>
              <w:t xml:space="preserve"> Identify steps to implement recommended guidance</w:t>
            </w:r>
          </w:p>
        </w:tc>
        <w:tc>
          <w:tcPr>
            <w:tcW w:w="1530" w:type="dxa"/>
            <w:vAlign w:val="center"/>
          </w:tcPr>
          <w:p w:rsidR="000F54D4" w:rsidRDefault="000F54D4" w:rsidP="000F54D4">
            <w:pPr>
              <w:jc w:val="center"/>
              <w:rPr>
                <w:rFonts w:asciiTheme="minorHAnsi" w:hAnsiTheme="minorHAnsi" w:cs="Arial"/>
                <w:sz w:val="20"/>
                <w:szCs w:val="22"/>
              </w:rPr>
            </w:pPr>
            <w:r w:rsidRPr="008348B6">
              <w:rPr>
                <w:rFonts w:asciiTheme="minorHAnsi" w:hAnsiTheme="minorHAnsi" w:cs="Arial"/>
                <w:color w:val="0000FF"/>
                <w:sz w:val="20"/>
                <w:szCs w:val="22"/>
              </w:rPr>
              <w:t>MDE</w:t>
            </w:r>
            <w:r>
              <w:rPr>
                <w:rFonts w:asciiTheme="minorHAnsi" w:hAnsiTheme="minorHAnsi" w:cs="Arial"/>
                <w:color w:val="0000FF"/>
                <w:sz w:val="20"/>
                <w:szCs w:val="22"/>
              </w:rPr>
              <w:t>*</w:t>
            </w:r>
            <w:r w:rsidRPr="008348B6">
              <w:rPr>
                <w:rFonts w:asciiTheme="minorHAnsi" w:hAnsiTheme="minorHAnsi" w:cs="Arial"/>
                <w:color w:val="0000FF"/>
                <w:sz w:val="20"/>
                <w:szCs w:val="22"/>
              </w:rPr>
              <w:t>, DOEE, VADEQ interested</w:t>
            </w:r>
          </w:p>
          <w:p w:rsidR="000F54D4" w:rsidRDefault="000F54D4" w:rsidP="000F54D4">
            <w:pPr>
              <w:jc w:val="center"/>
              <w:rPr>
                <w:rFonts w:asciiTheme="minorHAnsi" w:hAnsiTheme="minorHAnsi" w:cs="Arial"/>
                <w:sz w:val="20"/>
                <w:szCs w:val="22"/>
              </w:rPr>
            </w:pPr>
          </w:p>
          <w:p w:rsidR="000F54D4" w:rsidRDefault="000F54D4" w:rsidP="000F54D4">
            <w:pPr>
              <w:jc w:val="center"/>
              <w:rPr>
                <w:rFonts w:asciiTheme="minorHAnsi" w:hAnsiTheme="minorHAnsi" w:cs="Arial"/>
                <w:sz w:val="20"/>
              </w:rPr>
            </w:pPr>
            <w:r>
              <w:rPr>
                <w:rFonts w:asciiTheme="minorHAnsi" w:hAnsiTheme="minorHAnsi" w:cs="Arial"/>
                <w:sz w:val="20"/>
                <w:szCs w:val="22"/>
              </w:rPr>
              <w:t>And/or</w:t>
            </w:r>
          </w:p>
          <w:p w:rsidR="000F54D4" w:rsidRDefault="000F54D4" w:rsidP="000F54D4">
            <w:pPr>
              <w:jc w:val="center"/>
              <w:rPr>
                <w:rFonts w:asciiTheme="minorHAnsi" w:hAnsiTheme="minorHAnsi" w:cs="Arial"/>
                <w:sz w:val="20"/>
              </w:rPr>
            </w:pPr>
          </w:p>
          <w:p w:rsidR="000F54D4" w:rsidRDefault="000F54D4" w:rsidP="000F54D4">
            <w:pPr>
              <w:jc w:val="center"/>
              <w:rPr>
                <w:rFonts w:asciiTheme="minorHAnsi" w:hAnsiTheme="minorHAnsi" w:cs="Arial"/>
                <w:sz w:val="20"/>
              </w:rPr>
            </w:pPr>
            <w:r>
              <w:rPr>
                <w:rFonts w:asciiTheme="minorHAnsi" w:hAnsiTheme="minorHAnsi" w:cs="Arial"/>
                <w:sz w:val="20"/>
                <w:szCs w:val="22"/>
              </w:rPr>
              <w:t>Stream Health Work Group/</w:t>
            </w:r>
          </w:p>
          <w:p w:rsidR="000F54D4" w:rsidRDefault="000F54D4" w:rsidP="000F54D4">
            <w:pPr>
              <w:jc w:val="center"/>
              <w:rPr>
                <w:rFonts w:asciiTheme="minorHAnsi" w:hAnsiTheme="minorHAnsi" w:cs="Arial"/>
                <w:sz w:val="20"/>
                <w:szCs w:val="22"/>
              </w:rPr>
            </w:pPr>
            <w:r>
              <w:rPr>
                <w:rFonts w:asciiTheme="minorHAnsi" w:hAnsiTheme="minorHAnsi" w:cs="Arial"/>
                <w:sz w:val="20"/>
                <w:szCs w:val="22"/>
              </w:rPr>
              <w:t xml:space="preserve"> - may be membership of Stream Restoration Permit Committee </w:t>
            </w:r>
          </w:p>
          <w:p w:rsidR="000F54D4" w:rsidRDefault="000F54D4" w:rsidP="000F54D4">
            <w:pPr>
              <w:jc w:val="center"/>
              <w:rPr>
                <w:rFonts w:asciiTheme="minorHAnsi" w:hAnsiTheme="minorHAnsi" w:cs="Arial"/>
                <w:sz w:val="20"/>
                <w:szCs w:val="22"/>
              </w:rPr>
            </w:pPr>
          </w:p>
          <w:p w:rsidR="000F54D4" w:rsidRDefault="000F54D4" w:rsidP="000F54D4">
            <w:pPr>
              <w:jc w:val="center"/>
              <w:rPr>
                <w:rFonts w:asciiTheme="minorHAnsi" w:hAnsiTheme="minorHAnsi" w:cs="Arial"/>
                <w:sz w:val="20"/>
              </w:rPr>
            </w:pPr>
            <w:r>
              <w:rPr>
                <w:rFonts w:asciiTheme="minorHAnsi" w:hAnsiTheme="minorHAnsi" w:cs="Arial"/>
                <w:sz w:val="20"/>
                <w:szCs w:val="22"/>
              </w:rPr>
              <w:t xml:space="preserve">*MDE </w:t>
            </w:r>
          </w:p>
          <w:p w:rsidR="006E563E" w:rsidRDefault="000F54D4" w:rsidP="000F54D4">
            <w:pPr>
              <w:jc w:val="center"/>
              <w:rPr>
                <w:rFonts w:asciiTheme="minorHAnsi" w:hAnsiTheme="minorHAnsi" w:cs="Arial"/>
                <w:sz w:val="20"/>
              </w:rPr>
            </w:pPr>
            <w:r>
              <w:rPr>
                <w:rFonts w:asciiTheme="minorHAnsi" w:hAnsiTheme="minorHAnsi" w:cs="Arial"/>
                <w:sz w:val="20"/>
                <w:szCs w:val="22"/>
              </w:rPr>
              <w:t>(performance targets may differ as per 9/14/15 letter to MD Counties from MDE)</w:t>
            </w:r>
          </w:p>
        </w:tc>
        <w:tc>
          <w:tcPr>
            <w:tcW w:w="2070" w:type="dxa"/>
            <w:gridSpan w:val="2"/>
            <w:tcBorders>
              <w:bottom w:val="single" w:sz="4" w:space="0" w:color="808080" w:themeColor="background1" w:themeShade="80"/>
            </w:tcBorders>
            <w:vAlign w:val="center"/>
          </w:tcPr>
          <w:p w:rsidR="000F54D4" w:rsidRPr="008348B6" w:rsidRDefault="000F54D4" w:rsidP="000F54D4">
            <w:pPr>
              <w:jc w:val="center"/>
              <w:rPr>
                <w:rFonts w:asciiTheme="minorHAnsi" w:hAnsiTheme="minorHAnsi" w:cs="Arial"/>
                <w:color w:val="0000FF"/>
                <w:sz w:val="20"/>
              </w:rPr>
            </w:pPr>
            <w:r>
              <w:rPr>
                <w:rFonts w:asciiTheme="minorHAnsi" w:hAnsiTheme="minorHAnsi" w:cs="Arial"/>
                <w:sz w:val="20"/>
                <w:szCs w:val="22"/>
              </w:rPr>
              <w:t xml:space="preserve">Maryland, </w:t>
            </w:r>
            <w:r w:rsidRPr="008348B6">
              <w:rPr>
                <w:rFonts w:asciiTheme="minorHAnsi" w:hAnsiTheme="minorHAnsi" w:cs="Arial"/>
                <w:color w:val="0000FF"/>
                <w:sz w:val="20"/>
                <w:szCs w:val="22"/>
              </w:rPr>
              <w:t>Virginia, District of Columbia</w:t>
            </w:r>
            <w:r>
              <w:rPr>
                <w:rFonts w:asciiTheme="minorHAnsi" w:hAnsiTheme="minorHAnsi" w:cs="Arial"/>
                <w:color w:val="0000FF"/>
                <w:sz w:val="20"/>
                <w:szCs w:val="22"/>
              </w:rPr>
              <w:t xml:space="preserve"> (interested)</w:t>
            </w:r>
          </w:p>
          <w:p w:rsidR="000F54D4" w:rsidRDefault="000F54D4" w:rsidP="000F54D4">
            <w:pPr>
              <w:jc w:val="center"/>
              <w:rPr>
                <w:rFonts w:asciiTheme="minorHAnsi" w:hAnsiTheme="minorHAnsi" w:cs="Arial"/>
                <w:sz w:val="20"/>
              </w:rPr>
            </w:pPr>
          </w:p>
          <w:p w:rsidR="000F54D4" w:rsidRPr="000F54D4" w:rsidRDefault="000F54D4" w:rsidP="000F54D4">
            <w:pPr>
              <w:jc w:val="center"/>
              <w:rPr>
                <w:rFonts w:asciiTheme="minorHAnsi" w:hAnsiTheme="minorHAnsi" w:cs="Arial"/>
                <w:color w:val="0000FF"/>
                <w:sz w:val="20"/>
              </w:rPr>
            </w:pPr>
            <w:r w:rsidRPr="000F54D4">
              <w:rPr>
                <w:rFonts w:asciiTheme="minorHAnsi" w:hAnsiTheme="minorHAnsi" w:cs="Arial"/>
                <w:color w:val="0000FF"/>
                <w:sz w:val="20"/>
              </w:rPr>
              <w:t xml:space="preserve"> And other </w:t>
            </w:r>
          </w:p>
          <w:p w:rsidR="000F54D4" w:rsidRDefault="000F54D4" w:rsidP="000F54D4">
            <w:pPr>
              <w:jc w:val="center"/>
              <w:rPr>
                <w:rFonts w:asciiTheme="minorHAnsi" w:hAnsiTheme="minorHAnsi" w:cs="Arial"/>
                <w:sz w:val="20"/>
              </w:rPr>
            </w:pPr>
            <w:r w:rsidRPr="000F54D4">
              <w:rPr>
                <w:rFonts w:asciiTheme="minorHAnsi" w:hAnsiTheme="minorHAnsi" w:cs="Arial"/>
                <w:color w:val="0000FF"/>
                <w:sz w:val="20"/>
                <w:szCs w:val="22"/>
              </w:rPr>
              <w:t>Chesapeake Bay jurisdictions pending</w:t>
            </w:r>
          </w:p>
        </w:tc>
        <w:tc>
          <w:tcPr>
            <w:tcW w:w="1350" w:type="dxa"/>
            <w:tcBorders>
              <w:bottom w:val="single" w:sz="4" w:space="0" w:color="808080" w:themeColor="background1" w:themeShade="80"/>
            </w:tcBorders>
          </w:tcPr>
          <w:p w:rsidR="006E563E" w:rsidRDefault="006E563E" w:rsidP="00DF4356">
            <w:pPr>
              <w:rPr>
                <w:rFonts w:asciiTheme="minorHAnsi" w:hAnsiTheme="minorHAnsi" w:cs="Arial"/>
                <w:sz w:val="20"/>
              </w:rPr>
            </w:pPr>
          </w:p>
        </w:tc>
        <w:tc>
          <w:tcPr>
            <w:tcW w:w="144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DF4356">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DF4356">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6E563E" w:rsidTr="00DF4356">
        <w:trPr>
          <w:trHeight w:val="1755"/>
        </w:trPr>
        <w:tc>
          <w:tcPr>
            <w:tcW w:w="2965" w:type="dxa"/>
            <w:tcBorders>
              <w:bottom w:val="single" w:sz="4" w:space="0" w:color="808080" w:themeColor="background1" w:themeShade="80"/>
            </w:tcBorders>
            <w:vAlign w:val="center"/>
          </w:tcPr>
          <w:p w:rsidR="006E563E" w:rsidRDefault="006E563E" w:rsidP="00683DC9">
            <w:pPr>
              <w:pStyle w:val="ListParagraph"/>
              <w:numPr>
                <w:ilvl w:val="0"/>
                <w:numId w:val="16"/>
              </w:numPr>
              <w:ind w:left="540"/>
              <w:rPr>
                <w:rFonts w:asciiTheme="minorHAnsi" w:hAnsiTheme="minorHAnsi" w:cs="Arial"/>
                <w:sz w:val="20"/>
              </w:rPr>
            </w:pPr>
            <w:r>
              <w:rPr>
                <w:rFonts w:asciiTheme="minorHAnsi" w:hAnsiTheme="minorHAnsi" w:cs="Arial"/>
                <w:sz w:val="20"/>
                <w:szCs w:val="22"/>
              </w:rPr>
              <w:t>Establish minimum stability monitoring requirements for restoration projects</w:t>
            </w:r>
          </w:p>
          <w:p w:rsidR="006E563E" w:rsidRPr="00833458" w:rsidRDefault="006E563E" w:rsidP="00DF4356">
            <w:pPr>
              <w:pStyle w:val="ListParagraph"/>
              <w:ind w:left="540"/>
              <w:rPr>
                <w:rFonts w:asciiTheme="minorHAnsi" w:hAnsiTheme="minorHAnsi" w:cs="Arial"/>
                <w:sz w:val="20"/>
              </w:rPr>
            </w:pPr>
          </w:p>
        </w:tc>
        <w:tc>
          <w:tcPr>
            <w:tcW w:w="2880" w:type="dxa"/>
            <w:tcBorders>
              <w:bottom w:val="single" w:sz="4" w:space="0" w:color="808080" w:themeColor="background1" w:themeShade="80"/>
            </w:tcBorders>
          </w:tcPr>
          <w:p w:rsidR="006E563E" w:rsidRDefault="006E563E" w:rsidP="00683DC9">
            <w:pPr>
              <w:pStyle w:val="ListParagraph"/>
              <w:numPr>
                <w:ilvl w:val="0"/>
                <w:numId w:val="8"/>
              </w:numPr>
              <w:ind w:left="504"/>
              <w:rPr>
                <w:rFonts w:asciiTheme="minorHAnsi" w:hAnsiTheme="minorHAnsi"/>
                <w:sz w:val="20"/>
              </w:rPr>
            </w:pPr>
            <w:r w:rsidRPr="00FB2736">
              <w:rPr>
                <w:rFonts w:asciiTheme="minorHAnsi" w:hAnsiTheme="minorHAnsi"/>
                <w:sz w:val="20"/>
                <w:szCs w:val="22"/>
              </w:rPr>
              <w:t>Convene Stream Health Restoration Permit Committee</w:t>
            </w:r>
          </w:p>
          <w:p w:rsidR="006E563E" w:rsidRDefault="006E563E" w:rsidP="00683DC9">
            <w:pPr>
              <w:pStyle w:val="ListParagraph"/>
              <w:numPr>
                <w:ilvl w:val="0"/>
                <w:numId w:val="8"/>
              </w:numPr>
              <w:ind w:left="504"/>
              <w:rPr>
                <w:rFonts w:asciiTheme="minorHAnsi" w:hAnsiTheme="minorHAnsi"/>
                <w:sz w:val="20"/>
              </w:rPr>
            </w:pPr>
            <w:r>
              <w:rPr>
                <w:rFonts w:asciiTheme="minorHAnsi" w:hAnsiTheme="minorHAnsi"/>
                <w:sz w:val="20"/>
                <w:szCs w:val="22"/>
              </w:rPr>
              <w:t>Identify minimum stability monitoring assessment  parameters and standards</w:t>
            </w:r>
          </w:p>
          <w:p w:rsidR="006E563E" w:rsidRDefault="006E563E" w:rsidP="00683DC9">
            <w:pPr>
              <w:pStyle w:val="ListParagraph"/>
              <w:numPr>
                <w:ilvl w:val="0"/>
                <w:numId w:val="8"/>
              </w:numPr>
              <w:ind w:left="504"/>
              <w:rPr>
                <w:rFonts w:asciiTheme="minorHAnsi" w:hAnsiTheme="minorHAnsi"/>
                <w:sz w:val="20"/>
              </w:rPr>
            </w:pPr>
            <w:r>
              <w:rPr>
                <w:rFonts w:asciiTheme="minorHAnsi" w:hAnsiTheme="minorHAnsi"/>
                <w:sz w:val="20"/>
                <w:szCs w:val="22"/>
              </w:rPr>
              <w:t xml:space="preserve">Document how higher level performance monitoring assessment parameters (i.e., water quality and biology) will </w:t>
            </w:r>
            <w:r>
              <w:rPr>
                <w:rFonts w:asciiTheme="minorHAnsi" w:hAnsiTheme="minorHAnsi"/>
                <w:sz w:val="20"/>
                <w:szCs w:val="22"/>
              </w:rPr>
              <w:lastRenderedPageBreak/>
              <w:t>be assessed</w:t>
            </w:r>
          </w:p>
          <w:p w:rsidR="006E563E" w:rsidRPr="00AE3534" w:rsidRDefault="006E563E" w:rsidP="00683DC9">
            <w:pPr>
              <w:pStyle w:val="ListParagraph"/>
              <w:numPr>
                <w:ilvl w:val="0"/>
                <w:numId w:val="8"/>
              </w:numPr>
              <w:ind w:left="504"/>
              <w:rPr>
                <w:rFonts w:asciiTheme="minorHAnsi" w:hAnsiTheme="minorHAnsi"/>
                <w:sz w:val="20"/>
              </w:rPr>
            </w:pPr>
            <w:r w:rsidRPr="00AE3534">
              <w:rPr>
                <w:rFonts w:asciiTheme="minorHAnsi" w:hAnsiTheme="minorHAnsi"/>
                <w:sz w:val="20"/>
                <w:szCs w:val="22"/>
              </w:rPr>
              <w:t xml:space="preserve">Recommend guidance for </w:t>
            </w:r>
            <w:r>
              <w:rPr>
                <w:rFonts w:asciiTheme="minorHAnsi" w:hAnsiTheme="minorHAnsi"/>
                <w:sz w:val="20"/>
                <w:szCs w:val="22"/>
              </w:rPr>
              <w:t>minimum stability monitoring and incorporate into BMP Verification Guidance</w:t>
            </w:r>
          </w:p>
          <w:p w:rsidR="006E563E" w:rsidRPr="003820A3" w:rsidRDefault="006E563E" w:rsidP="00683DC9">
            <w:pPr>
              <w:pStyle w:val="ListParagraph"/>
              <w:numPr>
                <w:ilvl w:val="0"/>
                <w:numId w:val="7"/>
              </w:numPr>
              <w:ind w:left="504"/>
              <w:rPr>
                <w:rFonts w:asciiTheme="minorHAnsi" w:hAnsiTheme="minorHAnsi"/>
                <w:sz w:val="20"/>
              </w:rPr>
            </w:pPr>
            <w:r w:rsidRPr="00AE3534">
              <w:rPr>
                <w:rFonts w:asciiTheme="minorHAnsi" w:hAnsiTheme="minorHAnsi"/>
                <w:sz w:val="20"/>
                <w:szCs w:val="22"/>
              </w:rPr>
              <w:t>Identify steps to implement recommended guidance</w:t>
            </w:r>
          </w:p>
        </w:tc>
        <w:tc>
          <w:tcPr>
            <w:tcW w:w="1530" w:type="dxa"/>
            <w:vAlign w:val="center"/>
          </w:tcPr>
          <w:p w:rsidR="00A92115" w:rsidRDefault="00A92115" w:rsidP="00A92115">
            <w:pPr>
              <w:pStyle w:val="ListParagraph"/>
              <w:spacing w:line="259" w:lineRule="auto"/>
              <w:ind w:left="144"/>
              <w:jc w:val="center"/>
            </w:pPr>
            <w:r w:rsidRPr="00A92115">
              <w:rPr>
                <w:rFonts w:asciiTheme="minorHAnsi" w:hAnsiTheme="minorHAnsi"/>
                <w:color w:val="0000FF"/>
                <w:sz w:val="20"/>
              </w:rPr>
              <w:lastRenderedPageBreak/>
              <w:t>K. Mantay (South River Federtion lead coordination of action</w:t>
            </w:r>
            <w:r w:rsidRPr="00A92115">
              <w:rPr>
                <w:sz w:val="20"/>
              </w:rPr>
              <w:t xml:space="preserve"> (FWS, MDE, Severn River Keeper interested  </w:t>
            </w:r>
            <w:r w:rsidRPr="00A92115">
              <w:rPr>
                <w:sz w:val="20"/>
              </w:rPr>
              <w:lastRenderedPageBreak/>
              <w:t>involved</w:t>
            </w:r>
            <w:r>
              <w:t>.</w:t>
            </w:r>
          </w:p>
          <w:p w:rsidR="006E563E" w:rsidRDefault="006E563E" w:rsidP="00DF4356">
            <w:pPr>
              <w:jc w:val="center"/>
              <w:rPr>
                <w:rFonts w:asciiTheme="minorHAnsi" w:hAnsiTheme="minorHAnsi" w:cs="Arial"/>
                <w:sz w:val="20"/>
              </w:rPr>
            </w:pPr>
            <w:r>
              <w:rPr>
                <w:rFonts w:asciiTheme="minorHAnsi" w:hAnsiTheme="minorHAnsi" w:cs="Arial"/>
                <w:sz w:val="20"/>
                <w:szCs w:val="22"/>
              </w:rPr>
              <w:t>VA DEQ</w:t>
            </w:r>
            <w:r w:rsidR="00944F04">
              <w:rPr>
                <w:rFonts w:asciiTheme="minorHAnsi" w:hAnsiTheme="minorHAnsi" w:cs="Arial"/>
                <w:sz w:val="20"/>
                <w:szCs w:val="22"/>
              </w:rPr>
              <w:t>,</w:t>
            </w:r>
            <w:r w:rsidR="00944F04" w:rsidRPr="001D4A5A">
              <w:rPr>
                <w:rFonts w:asciiTheme="minorHAnsi" w:hAnsiTheme="minorHAnsi" w:cs="Arial"/>
                <w:color w:val="0000FF"/>
                <w:sz w:val="20"/>
                <w:szCs w:val="22"/>
              </w:rPr>
              <w:t xml:space="preserve"> DOEE</w:t>
            </w:r>
            <w:r>
              <w:rPr>
                <w:rFonts w:asciiTheme="minorHAnsi" w:hAnsiTheme="minorHAnsi" w:cs="Arial"/>
                <w:sz w:val="20"/>
                <w:szCs w:val="22"/>
              </w:rPr>
              <w:t xml:space="preserve"> interest to participate</w:t>
            </w:r>
          </w:p>
        </w:tc>
        <w:tc>
          <w:tcPr>
            <w:tcW w:w="2070" w:type="dxa"/>
            <w:gridSpan w:val="2"/>
            <w:tcBorders>
              <w:bottom w:val="single" w:sz="4" w:space="0" w:color="808080" w:themeColor="background1" w:themeShade="80"/>
            </w:tcBorders>
            <w:vAlign w:val="center"/>
          </w:tcPr>
          <w:p w:rsidR="006E563E" w:rsidRDefault="00944F04" w:rsidP="00944F04">
            <w:pPr>
              <w:jc w:val="center"/>
              <w:rPr>
                <w:rFonts w:asciiTheme="minorHAnsi" w:hAnsiTheme="minorHAnsi" w:cs="Arial"/>
                <w:sz w:val="20"/>
              </w:rPr>
            </w:pPr>
            <w:r>
              <w:rPr>
                <w:rFonts w:asciiTheme="minorHAnsi" w:hAnsiTheme="minorHAnsi" w:cs="Arial"/>
                <w:sz w:val="20"/>
                <w:szCs w:val="22"/>
              </w:rPr>
              <w:lastRenderedPageBreak/>
              <w:t xml:space="preserve">Chesapeake </w:t>
            </w:r>
            <w:r w:rsidR="006E563E">
              <w:rPr>
                <w:rFonts w:asciiTheme="minorHAnsi" w:hAnsiTheme="minorHAnsi" w:cs="Arial"/>
                <w:sz w:val="20"/>
                <w:szCs w:val="22"/>
              </w:rPr>
              <w:t>Bay</w:t>
            </w:r>
            <w:r w:rsidR="00AB5E3D">
              <w:rPr>
                <w:rFonts w:asciiTheme="minorHAnsi" w:hAnsiTheme="minorHAnsi" w:cs="Arial"/>
                <w:sz w:val="20"/>
                <w:szCs w:val="22"/>
              </w:rPr>
              <w:t xml:space="preserve"> Watershed</w:t>
            </w:r>
          </w:p>
        </w:tc>
        <w:tc>
          <w:tcPr>
            <w:tcW w:w="1350" w:type="dxa"/>
            <w:tcBorders>
              <w:bottom w:val="single" w:sz="4" w:space="0" w:color="808080" w:themeColor="background1" w:themeShade="80"/>
            </w:tcBorders>
          </w:tcPr>
          <w:p w:rsidR="006E563E" w:rsidRDefault="006E563E" w:rsidP="00DF4356">
            <w:pPr>
              <w:rPr>
                <w:rFonts w:asciiTheme="minorHAnsi" w:hAnsiTheme="minorHAnsi" w:cs="Arial"/>
                <w:sz w:val="20"/>
              </w:rPr>
            </w:pPr>
          </w:p>
        </w:tc>
        <w:tc>
          <w:tcPr>
            <w:tcW w:w="144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DF4356">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DF4356">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DF4356">
            <w:pPr>
              <w:rPr>
                <w:rFonts w:asciiTheme="minorHAnsi" w:hAnsiTheme="minorHAnsi" w:cs="Arial"/>
                <w:color w:val="767171" w:themeColor="background2" w:themeShade="80"/>
                <w:sz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tc>
      </w:tr>
      <w:tr w:rsidR="006E563E" w:rsidRPr="00104ABB" w:rsidTr="00DF4356">
        <w:trPr>
          <w:trHeight w:val="512"/>
        </w:trPr>
        <w:tc>
          <w:tcPr>
            <w:tcW w:w="17275" w:type="dxa"/>
            <w:gridSpan w:val="10"/>
            <w:tcBorders>
              <w:top w:val="single" w:sz="4" w:space="0" w:color="5B6F97"/>
            </w:tcBorders>
            <w:shd w:val="clear" w:color="auto" w:fill="5B6F97"/>
            <w:vAlign w:val="center"/>
          </w:tcPr>
          <w:p w:rsidR="006E563E" w:rsidRPr="00104ABB" w:rsidRDefault="006E563E" w:rsidP="00DF4356">
            <w:pPr>
              <w:rPr>
                <w:rFonts w:asciiTheme="minorHAnsi" w:hAnsiTheme="minorHAnsi" w:cs="Arial"/>
                <w:b/>
                <w:sz w:val="20"/>
              </w:rPr>
            </w:pPr>
            <w:r w:rsidRPr="00104ABB">
              <w:rPr>
                <w:rFonts w:asciiTheme="minorHAnsi" w:hAnsiTheme="minorHAnsi" w:cs="Arial"/>
                <w:b/>
                <w:color w:val="FFFFFF" w:themeColor="background1"/>
                <w:sz w:val="20"/>
                <w:szCs w:val="22"/>
              </w:rPr>
              <w:lastRenderedPageBreak/>
              <w:t>Management Approach 4</w:t>
            </w:r>
          </w:p>
        </w:tc>
      </w:tr>
      <w:tr w:rsidR="006E563E" w:rsidTr="00DF4356">
        <w:tc>
          <w:tcPr>
            <w:tcW w:w="2965" w:type="dxa"/>
            <w:shd w:val="clear" w:color="auto" w:fill="FFCAAF"/>
            <w:vAlign w:val="center"/>
            <w:hideMark/>
          </w:tcPr>
          <w:p w:rsidR="006E563E" w:rsidRDefault="006E563E" w:rsidP="00DF4356">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DF4356">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DF4356">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DF4356">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DF4356">
            <w:pPr>
              <w:jc w:val="center"/>
              <w:rPr>
                <w:rFonts w:ascii="Arial" w:hAnsi="Arial" w:cs="Arial"/>
                <w:b/>
                <w:sz w:val="20"/>
                <w:szCs w:val="20"/>
              </w:rPr>
            </w:pPr>
            <w:r>
              <w:rPr>
                <w:rFonts w:ascii="Arial" w:hAnsi="Arial" w:cs="Arial"/>
                <w:b/>
                <w:sz w:val="20"/>
                <w:szCs w:val="20"/>
              </w:rPr>
              <w:t>Partners</w:t>
            </w:r>
          </w:p>
          <w:p w:rsidR="006E563E" w:rsidRDefault="006E563E" w:rsidP="00DF4356">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DF4356">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DF4356">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DF4356">
            <w:pPr>
              <w:jc w:val="center"/>
              <w:rPr>
                <w:rFonts w:ascii="Arial" w:hAnsi="Arial" w:cs="Arial"/>
                <w:b/>
                <w:sz w:val="20"/>
                <w:szCs w:val="20"/>
              </w:rPr>
            </w:pPr>
          </w:p>
        </w:tc>
        <w:tc>
          <w:tcPr>
            <w:tcW w:w="1710" w:type="dxa"/>
            <w:shd w:val="clear" w:color="auto" w:fill="FFCAAF"/>
            <w:vAlign w:val="center"/>
          </w:tcPr>
          <w:p w:rsidR="006E563E" w:rsidRDefault="006E563E" w:rsidP="00DF4356">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DF4356">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DF4356">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DF4356">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DF4356">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DF4356">
            <w:pPr>
              <w:jc w:val="center"/>
              <w:rPr>
                <w:rFonts w:ascii="Arial" w:hAnsi="Arial" w:cs="Arial"/>
                <w:b/>
                <w:sz w:val="20"/>
                <w:szCs w:val="20"/>
              </w:rPr>
            </w:pPr>
          </w:p>
        </w:tc>
      </w:tr>
      <w:tr w:rsidR="006E563E" w:rsidRPr="00C41CFB" w:rsidTr="00DF4356">
        <w:trPr>
          <w:trHeight w:val="1755"/>
        </w:trPr>
        <w:tc>
          <w:tcPr>
            <w:tcW w:w="2965" w:type="dxa"/>
            <w:vAlign w:val="center"/>
          </w:tcPr>
          <w:p w:rsidR="00DF4356" w:rsidRPr="00DF4356" w:rsidRDefault="006E563E" w:rsidP="00683DC9">
            <w:pPr>
              <w:pStyle w:val="ListParagraph"/>
              <w:numPr>
                <w:ilvl w:val="0"/>
                <w:numId w:val="16"/>
              </w:numPr>
              <w:ind w:left="540"/>
              <w:rPr>
                <w:rFonts w:asciiTheme="minorHAnsi" w:hAnsiTheme="minorHAnsi" w:cs="Arial"/>
                <w:sz w:val="20"/>
              </w:rPr>
            </w:pPr>
            <w:r>
              <w:rPr>
                <w:rFonts w:asciiTheme="minorHAnsi" w:hAnsiTheme="minorHAnsi" w:cs="Arial"/>
                <w:sz w:val="20"/>
                <w:szCs w:val="22"/>
              </w:rPr>
              <w:t xml:space="preserve">Establish joint SHWG and USWG work group as per STAC recommendation to </w:t>
            </w:r>
            <w:r w:rsidRPr="0076511B">
              <w:rPr>
                <w:rFonts w:asciiTheme="minorHAnsi" w:hAnsiTheme="minorHAnsi" w:cs="Arial"/>
                <w:sz w:val="20"/>
                <w:szCs w:val="22"/>
              </w:rPr>
              <w:t xml:space="preserve">develop guidance (e.g., via an expert panel) </w:t>
            </w:r>
            <w:r w:rsidR="009E02FE" w:rsidRPr="00507BB8">
              <w:rPr>
                <w:rFonts w:asciiTheme="minorHAnsi" w:hAnsiTheme="minorHAnsi" w:cs="Arial"/>
                <w:color w:val="0000FF"/>
                <w:sz w:val="20"/>
                <w:szCs w:val="22"/>
              </w:rPr>
              <w:t>optimize stream restoration projects to reduce excess</w:t>
            </w:r>
            <w:r w:rsidRPr="00507BB8">
              <w:rPr>
                <w:rFonts w:asciiTheme="minorHAnsi" w:hAnsiTheme="minorHAnsi" w:cs="Arial"/>
                <w:color w:val="0000FF"/>
                <w:sz w:val="20"/>
                <w:szCs w:val="22"/>
              </w:rPr>
              <w:t xml:space="preserve"> </w:t>
            </w:r>
            <w:r w:rsidRPr="0076511B">
              <w:rPr>
                <w:rFonts w:asciiTheme="minorHAnsi" w:hAnsiTheme="minorHAnsi" w:cs="Arial"/>
                <w:sz w:val="20"/>
                <w:szCs w:val="22"/>
              </w:rPr>
              <w:t>nitr</w:t>
            </w:r>
            <w:r>
              <w:rPr>
                <w:rFonts w:asciiTheme="minorHAnsi" w:hAnsiTheme="minorHAnsi" w:cs="Arial"/>
                <w:sz w:val="20"/>
                <w:szCs w:val="22"/>
              </w:rPr>
              <w:t xml:space="preserve">ogen, phosphorus, and sediment </w:t>
            </w:r>
            <w:r w:rsidR="009E02FE">
              <w:rPr>
                <w:rFonts w:asciiTheme="minorHAnsi" w:hAnsiTheme="minorHAnsi" w:cs="Arial"/>
                <w:sz w:val="20"/>
                <w:szCs w:val="22"/>
              </w:rPr>
              <w:t>l</w:t>
            </w:r>
            <w:r w:rsidR="009E02FE" w:rsidRPr="00507BB8">
              <w:rPr>
                <w:rFonts w:asciiTheme="minorHAnsi" w:hAnsiTheme="minorHAnsi" w:cs="Arial"/>
                <w:color w:val="0000FF"/>
                <w:sz w:val="20"/>
                <w:szCs w:val="22"/>
              </w:rPr>
              <w:t>oads del</w:t>
            </w:r>
            <w:r w:rsidR="00C0169A" w:rsidRPr="00507BB8">
              <w:rPr>
                <w:rFonts w:asciiTheme="minorHAnsi" w:hAnsiTheme="minorHAnsi" w:cs="Arial"/>
                <w:color w:val="0000FF"/>
                <w:sz w:val="20"/>
                <w:szCs w:val="22"/>
              </w:rPr>
              <w:t xml:space="preserve">ivered downstream, as well as </w:t>
            </w:r>
            <w:r w:rsidR="009E02FE" w:rsidRPr="00507BB8">
              <w:rPr>
                <w:rFonts w:asciiTheme="minorHAnsi" w:hAnsiTheme="minorHAnsi" w:cs="Arial"/>
                <w:color w:val="0000FF"/>
                <w:sz w:val="20"/>
                <w:szCs w:val="22"/>
              </w:rPr>
              <w:t>benefit instream aquatic life</w:t>
            </w:r>
            <w:r w:rsidR="00C0169A" w:rsidRPr="00507BB8">
              <w:rPr>
                <w:rFonts w:asciiTheme="minorHAnsi" w:hAnsiTheme="minorHAnsi" w:cs="Arial"/>
                <w:color w:val="0000FF"/>
                <w:sz w:val="20"/>
                <w:szCs w:val="22"/>
              </w:rPr>
              <w:t xml:space="preserve"> to improve Chesapeake Bay BIBI</w:t>
            </w:r>
            <w:r w:rsidR="009E02FE" w:rsidRPr="00507BB8">
              <w:rPr>
                <w:rFonts w:asciiTheme="minorHAnsi" w:hAnsiTheme="minorHAnsi" w:cs="Arial"/>
                <w:color w:val="0000FF"/>
                <w:sz w:val="20"/>
                <w:szCs w:val="22"/>
              </w:rPr>
              <w:t>.</w:t>
            </w:r>
            <w:r w:rsidR="009E02FE">
              <w:rPr>
                <w:rFonts w:asciiTheme="minorHAnsi" w:hAnsiTheme="minorHAnsi" w:cs="Arial"/>
                <w:sz w:val="20"/>
                <w:szCs w:val="22"/>
              </w:rPr>
              <w:t xml:space="preserve">  </w:t>
            </w:r>
            <w:r>
              <w:rPr>
                <w:rFonts w:asciiTheme="minorHAnsi" w:hAnsiTheme="minorHAnsi" w:cs="Arial"/>
                <w:sz w:val="20"/>
                <w:szCs w:val="22"/>
              </w:rPr>
              <w:t xml:space="preserve">. Also use work group to address other technical issues identified in STAC Workshop on Sustainable Stream Restoration. </w:t>
            </w:r>
          </w:p>
          <w:p w:rsidR="007F276A" w:rsidRDefault="007F276A" w:rsidP="00507BB8">
            <w:pPr>
              <w:pStyle w:val="ListParagraph"/>
              <w:ind w:left="540"/>
              <w:rPr>
                <w:rFonts w:asciiTheme="minorHAnsi" w:hAnsiTheme="minorHAnsi" w:cs="Arial"/>
                <w:sz w:val="20"/>
              </w:rPr>
            </w:pPr>
          </w:p>
        </w:tc>
        <w:tc>
          <w:tcPr>
            <w:tcW w:w="2880" w:type="dxa"/>
          </w:tcPr>
          <w:p w:rsidR="006E563E" w:rsidRDefault="006E563E" w:rsidP="00683DC9">
            <w:pPr>
              <w:pStyle w:val="ListParagraph"/>
              <w:numPr>
                <w:ilvl w:val="0"/>
                <w:numId w:val="9"/>
              </w:numPr>
              <w:ind w:left="504"/>
              <w:rPr>
                <w:rFonts w:asciiTheme="minorHAnsi" w:hAnsiTheme="minorHAnsi"/>
                <w:sz w:val="20"/>
              </w:rPr>
            </w:pPr>
            <w:r>
              <w:rPr>
                <w:rFonts w:asciiTheme="minorHAnsi" w:hAnsiTheme="minorHAnsi"/>
                <w:sz w:val="20"/>
                <w:szCs w:val="22"/>
              </w:rPr>
              <w:t>Identify work group facilitator and reps from SHWG and USWG.</w:t>
            </w:r>
          </w:p>
          <w:p w:rsidR="006E563E" w:rsidRDefault="006E563E" w:rsidP="00683DC9">
            <w:pPr>
              <w:pStyle w:val="ListParagraph"/>
              <w:numPr>
                <w:ilvl w:val="0"/>
                <w:numId w:val="9"/>
              </w:numPr>
              <w:ind w:left="504"/>
              <w:rPr>
                <w:rFonts w:asciiTheme="minorHAnsi" w:hAnsiTheme="minorHAnsi"/>
                <w:sz w:val="20"/>
              </w:rPr>
            </w:pPr>
            <w:r>
              <w:rPr>
                <w:rFonts w:asciiTheme="minorHAnsi" w:hAnsiTheme="minorHAnsi"/>
                <w:sz w:val="20"/>
                <w:szCs w:val="22"/>
              </w:rPr>
              <w:t>Establish charge for work group</w:t>
            </w:r>
          </w:p>
          <w:p w:rsidR="006E563E" w:rsidRDefault="006E563E" w:rsidP="00683DC9">
            <w:pPr>
              <w:pStyle w:val="ListParagraph"/>
              <w:numPr>
                <w:ilvl w:val="0"/>
                <w:numId w:val="9"/>
              </w:numPr>
              <w:ind w:left="504"/>
              <w:rPr>
                <w:rFonts w:asciiTheme="minorHAnsi" w:hAnsiTheme="minorHAnsi"/>
                <w:sz w:val="20"/>
              </w:rPr>
            </w:pPr>
            <w:r>
              <w:rPr>
                <w:rFonts w:asciiTheme="minorHAnsi" w:hAnsiTheme="minorHAnsi"/>
                <w:sz w:val="20"/>
                <w:szCs w:val="22"/>
              </w:rPr>
              <w:t>Establish list of expected outcomes and deliverables</w:t>
            </w:r>
          </w:p>
          <w:p w:rsidR="006E563E" w:rsidRDefault="006E563E" w:rsidP="00683DC9">
            <w:pPr>
              <w:pStyle w:val="ListParagraph"/>
              <w:numPr>
                <w:ilvl w:val="0"/>
                <w:numId w:val="9"/>
              </w:numPr>
              <w:ind w:left="504"/>
              <w:rPr>
                <w:rFonts w:asciiTheme="minorHAnsi" w:hAnsiTheme="minorHAnsi"/>
                <w:sz w:val="20"/>
              </w:rPr>
            </w:pPr>
            <w:r>
              <w:rPr>
                <w:rFonts w:asciiTheme="minorHAnsi" w:hAnsiTheme="minorHAnsi"/>
                <w:sz w:val="20"/>
                <w:szCs w:val="22"/>
              </w:rPr>
              <w:t>Develop timeline</w:t>
            </w:r>
          </w:p>
          <w:p w:rsidR="006E563E" w:rsidRPr="00677E53" w:rsidRDefault="006E563E" w:rsidP="00683DC9">
            <w:pPr>
              <w:pStyle w:val="ListParagraph"/>
              <w:numPr>
                <w:ilvl w:val="0"/>
                <w:numId w:val="9"/>
              </w:numPr>
              <w:ind w:left="504"/>
              <w:rPr>
                <w:rFonts w:asciiTheme="minorHAnsi" w:hAnsiTheme="minorHAnsi"/>
                <w:sz w:val="20"/>
              </w:rPr>
            </w:pPr>
            <w:r w:rsidRPr="00677E53">
              <w:rPr>
                <w:rFonts w:asciiTheme="minorHAnsi" w:hAnsiTheme="minorHAnsi"/>
                <w:sz w:val="20"/>
                <w:szCs w:val="22"/>
              </w:rPr>
              <w:t>Get approval from SHWG and USWG</w:t>
            </w:r>
          </w:p>
        </w:tc>
        <w:tc>
          <w:tcPr>
            <w:tcW w:w="1530" w:type="dxa"/>
            <w:vAlign w:val="center"/>
          </w:tcPr>
          <w:p w:rsidR="006E563E" w:rsidRDefault="006E563E" w:rsidP="00DF4356">
            <w:pPr>
              <w:jc w:val="center"/>
              <w:rPr>
                <w:rFonts w:asciiTheme="minorHAnsi" w:hAnsiTheme="minorHAnsi" w:cs="Arial"/>
                <w:sz w:val="20"/>
              </w:rPr>
            </w:pPr>
            <w:r>
              <w:rPr>
                <w:rFonts w:asciiTheme="minorHAnsi" w:hAnsiTheme="minorHAnsi" w:cs="Arial"/>
                <w:sz w:val="20"/>
                <w:szCs w:val="22"/>
              </w:rPr>
              <w:t>Suggested</w:t>
            </w:r>
          </w:p>
          <w:p w:rsidR="006E563E" w:rsidRDefault="006E563E" w:rsidP="00DF4356">
            <w:pPr>
              <w:jc w:val="center"/>
              <w:rPr>
                <w:rFonts w:asciiTheme="minorHAnsi" w:hAnsiTheme="minorHAnsi" w:cs="Arial"/>
                <w:sz w:val="20"/>
              </w:rPr>
            </w:pPr>
            <w:r>
              <w:rPr>
                <w:rFonts w:asciiTheme="minorHAnsi" w:hAnsiTheme="minorHAnsi" w:cs="Arial"/>
                <w:sz w:val="20"/>
                <w:szCs w:val="22"/>
              </w:rPr>
              <w:t>Possible STAC lead</w:t>
            </w:r>
          </w:p>
          <w:p w:rsidR="006E563E" w:rsidRDefault="006E563E" w:rsidP="00DF4356">
            <w:pPr>
              <w:jc w:val="center"/>
              <w:rPr>
                <w:rFonts w:asciiTheme="minorHAnsi" w:hAnsiTheme="minorHAnsi" w:cs="Arial"/>
                <w:sz w:val="20"/>
              </w:rPr>
            </w:pPr>
            <w:r>
              <w:rPr>
                <w:rFonts w:asciiTheme="minorHAnsi" w:hAnsiTheme="minorHAnsi" w:cs="Arial"/>
                <w:sz w:val="20"/>
                <w:szCs w:val="22"/>
              </w:rPr>
              <w:t>SHWG reps</w:t>
            </w:r>
          </w:p>
          <w:p w:rsidR="006E563E" w:rsidRDefault="006E563E" w:rsidP="00DF4356">
            <w:pPr>
              <w:jc w:val="center"/>
              <w:rPr>
                <w:rFonts w:asciiTheme="minorHAnsi" w:hAnsiTheme="minorHAnsi" w:cs="Arial"/>
                <w:sz w:val="20"/>
              </w:rPr>
            </w:pPr>
            <w:r>
              <w:rPr>
                <w:rFonts w:asciiTheme="minorHAnsi" w:hAnsiTheme="minorHAnsi" w:cs="Arial"/>
                <w:sz w:val="20"/>
                <w:szCs w:val="22"/>
              </w:rPr>
              <w:t>USWG reps.</w:t>
            </w:r>
          </w:p>
        </w:tc>
        <w:tc>
          <w:tcPr>
            <w:tcW w:w="2070" w:type="dxa"/>
            <w:gridSpan w:val="2"/>
            <w:vAlign w:val="center"/>
          </w:tcPr>
          <w:p w:rsidR="006E563E" w:rsidRDefault="006E563E" w:rsidP="001F177F">
            <w:pPr>
              <w:jc w:val="center"/>
              <w:rPr>
                <w:rFonts w:asciiTheme="minorHAnsi" w:hAnsiTheme="minorHAnsi" w:cs="Arial"/>
                <w:sz w:val="20"/>
              </w:rPr>
            </w:pPr>
          </w:p>
          <w:p w:rsidR="006E563E" w:rsidRDefault="006E563E" w:rsidP="001F177F">
            <w:pPr>
              <w:jc w:val="center"/>
              <w:rPr>
                <w:rFonts w:asciiTheme="minorHAnsi" w:hAnsiTheme="minorHAnsi" w:cs="Arial"/>
                <w:sz w:val="20"/>
              </w:rPr>
            </w:pPr>
          </w:p>
          <w:p w:rsidR="006E563E" w:rsidRDefault="006E563E" w:rsidP="001F177F">
            <w:pPr>
              <w:jc w:val="center"/>
              <w:rPr>
                <w:rFonts w:asciiTheme="minorHAnsi" w:hAnsiTheme="minorHAnsi" w:cs="Arial"/>
                <w:sz w:val="20"/>
              </w:rPr>
            </w:pPr>
            <w:r>
              <w:rPr>
                <w:rFonts w:asciiTheme="minorHAnsi" w:hAnsiTheme="minorHAnsi" w:cs="Arial"/>
                <w:sz w:val="20"/>
                <w:szCs w:val="22"/>
              </w:rPr>
              <w:t>Chesapeake Bay</w:t>
            </w:r>
            <w:r w:rsidR="00507BB8">
              <w:rPr>
                <w:rFonts w:asciiTheme="minorHAnsi" w:hAnsiTheme="minorHAnsi" w:cs="Arial"/>
                <w:sz w:val="20"/>
                <w:szCs w:val="22"/>
              </w:rPr>
              <w:t xml:space="preserve"> Watershed</w:t>
            </w:r>
          </w:p>
        </w:tc>
        <w:tc>
          <w:tcPr>
            <w:tcW w:w="1350" w:type="dxa"/>
          </w:tcPr>
          <w:p w:rsidR="006E563E" w:rsidRDefault="006E563E" w:rsidP="00DF4356">
            <w:pPr>
              <w:rPr>
                <w:rFonts w:asciiTheme="minorHAnsi" w:hAnsiTheme="minorHAnsi" w:cs="Arial"/>
                <w:sz w:val="20"/>
              </w:rPr>
            </w:pPr>
            <w:r>
              <w:rPr>
                <w:rFonts w:asciiTheme="minorHAnsi" w:hAnsiTheme="minorHAnsi" w:cs="Arial"/>
                <w:sz w:val="20"/>
                <w:szCs w:val="22"/>
              </w:rPr>
              <w:t>January 2017</w:t>
            </w:r>
          </w:p>
        </w:tc>
        <w:tc>
          <w:tcPr>
            <w:tcW w:w="1440" w:type="dxa"/>
            <w:vAlign w:val="center"/>
          </w:tcPr>
          <w:p w:rsidR="006E563E" w:rsidRDefault="006E563E" w:rsidP="00DF4356">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Funding for SHWG coordinator</w:t>
            </w:r>
            <w:r>
              <w:rPr>
                <w:rFonts w:asciiTheme="minorHAnsi" w:hAnsiTheme="minorHAnsi" w:cs="Arial"/>
                <w:color w:val="767171" w:themeColor="background2" w:themeShade="80"/>
                <w:sz w:val="20"/>
                <w:szCs w:val="22"/>
              </w:rPr>
              <w:t>,</w:t>
            </w:r>
            <w:r w:rsidRPr="0076511B">
              <w:rPr>
                <w:rFonts w:asciiTheme="minorHAnsi" w:hAnsiTheme="minorHAnsi" w:cs="Arial"/>
                <w:color w:val="767171" w:themeColor="background2" w:themeShade="80"/>
                <w:sz w:val="20"/>
                <w:szCs w:val="22"/>
              </w:rPr>
              <w:t xml:space="preserve"> </w:t>
            </w:r>
          </w:p>
          <w:p w:rsidR="006E563E" w:rsidRPr="0076511B" w:rsidRDefault="006E563E" w:rsidP="00DF4356">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In-kind</w:t>
            </w:r>
          </w:p>
        </w:tc>
        <w:tc>
          <w:tcPr>
            <w:tcW w:w="1440" w:type="dxa"/>
          </w:tcPr>
          <w:p w:rsidR="006E563E" w:rsidRDefault="006E563E"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vAlign w:val="center"/>
          </w:tcPr>
          <w:p w:rsidR="006E563E" w:rsidRDefault="006E563E"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vAlign w:val="center"/>
          </w:tcPr>
          <w:p w:rsidR="006E563E" w:rsidRPr="00C41CFB" w:rsidRDefault="006E563E" w:rsidP="00DF4356">
            <w:pPr>
              <w:jc w:val="center"/>
              <w:rPr>
                <w:rFonts w:asciiTheme="minorHAnsi" w:hAnsiTheme="minorHAnsi" w:cs="Arial"/>
                <w:color w:val="767171" w:themeColor="background2" w:themeShade="80"/>
                <w:sz w:val="20"/>
              </w:rPr>
            </w:pPr>
            <w:r w:rsidRPr="00343D2A">
              <w:rPr>
                <w:rFonts w:asciiTheme="minorHAnsi" w:hAnsiTheme="minorHAnsi" w:cs="Arial"/>
                <w:color w:val="767171" w:themeColor="background2" w:themeShade="80"/>
                <w:sz w:val="20"/>
                <w:szCs w:val="22"/>
              </w:rPr>
              <w:t>Uniform design process for stream restoration that can measure change in stream functions and/project success based on a project goals and objectives. Specific to the Bay TMDL, a design process for restoration projects to reduce nutrient and sediments loads delivered downstream while at the same time ensuring optimal habitat conditions restored.</w:t>
            </w:r>
          </w:p>
        </w:tc>
      </w:tr>
      <w:tr w:rsidR="006E563E" w:rsidRPr="003C3F79" w:rsidTr="001F177F">
        <w:trPr>
          <w:trHeight w:val="1755"/>
        </w:trPr>
        <w:tc>
          <w:tcPr>
            <w:tcW w:w="2965" w:type="dxa"/>
            <w:vAlign w:val="center"/>
          </w:tcPr>
          <w:p w:rsidR="00C8091E" w:rsidRPr="00C8091E" w:rsidRDefault="00C8091E" w:rsidP="00683DC9">
            <w:pPr>
              <w:pStyle w:val="ListParagraph"/>
              <w:numPr>
                <w:ilvl w:val="0"/>
                <w:numId w:val="21"/>
              </w:numPr>
              <w:ind w:left="504"/>
              <w:rPr>
                <w:rFonts w:ascii="Calibri" w:hAnsi="Calibri"/>
                <w:iCs/>
                <w:color w:val="0000FF"/>
              </w:rPr>
            </w:pPr>
            <w:r w:rsidRPr="00C8091E">
              <w:rPr>
                <w:rFonts w:ascii="Calibri" w:hAnsi="Calibri"/>
                <w:iCs/>
                <w:color w:val="0000FF"/>
              </w:rPr>
              <w:lastRenderedPageBreak/>
              <w:t>Review and provide recommendations for the water quality impairment listing and TMDL process to determine the best way to address impairments categorized as 4c (pollution) which are typically associated with habitat impairments</w:t>
            </w:r>
          </w:p>
          <w:p w:rsidR="006E563E" w:rsidRPr="00D568F6" w:rsidRDefault="006E563E" w:rsidP="00C8091E">
            <w:pPr>
              <w:pStyle w:val="ListParagraph"/>
              <w:rPr>
                <w:rFonts w:asciiTheme="minorHAnsi" w:hAnsiTheme="minorHAnsi" w:cs="Arial"/>
                <w:sz w:val="20"/>
              </w:rPr>
            </w:pPr>
          </w:p>
        </w:tc>
        <w:tc>
          <w:tcPr>
            <w:tcW w:w="2880" w:type="dxa"/>
          </w:tcPr>
          <w:p w:rsidR="00C8091E" w:rsidRPr="00AD7547" w:rsidRDefault="00C8091E" w:rsidP="00683DC9">
            <w:pPr>
              <w:pStyle w:val="ListParagraph"/>
              <w:numPr>
                <w:ilvl w:val="0"/>
                <w:numId w:val="22"/>
              </w:numPr>
              <w:rPr>
                <w:rFonts w:ascii="Calibri" w:hAnsi="Calibri"/>
                <w:iCs/>
                <w:color w:val="0000FF"/>
              </w:rPr>
            </w:pPr>
            <w:r w:rsidRPr="00AD7547">
              <w:rPr>
                <w:rFonts w:ascii="Calibri" w:hAnsi="Calibri"/>
                <w:iCs/>
                <w:color w:val="0000FF"/>
                <w:szCs w:val="22"/>
              </w:rPr>
              <w:t>Coordinate with  reps from MDE</w:t>
            </w:r>
            <w:r>
              <w:rPr>
                <w:rFonts w:ascii="Calibri" w:hAnsi="Calibri"/>
                <w:iCs/>
                <w:color w:val="0000FF"/>
              </w:rPr>
              <w:t xml:space="preserve"> (Water Sc</w:t>
            </w:r>
            <w:r w:rsidRPr="00AD7547">
              <w:rPr>
                <w:rFonts w:ascii="Calibri" w:hAnsi="Calibri"/>
                <w:iCs/>
                <w:color w:val="0000FF"/>
                <w:szCs w:val="22"/>
              </w:rPr>
              <w:t xml:space="preserve"> involving TMDL and MS4 Programs.</w:t>
            </w:r>
          </w:p>
          <w:p w:rsidR="00C8091E" w:rsidRPr="00AD7547" w:rsidRDefault="00C8091E" w:rsidP="00683DC9">
            <w:pPr>
              <w:pStyle w:val="ListParagraph"/>
              <w:numPr>
                <w:ilvl w:val="0"/>
                <w:numId w:val="22"/>
              </w:numPr>
              <w:rPr>
                <w:rFonts w:ascii="Calibri" w:hAnsi="Calibri"/>
                <w:iCs/>
                <w:color w:val="0000FF"/>
              </w:rPr>
            </w:pPr>
            <w:r w:rsidRPr="00AD7547">
              <w:rPr>
                <w:rFonts w:ascii="Calibri" w:hAnsi="Calibri"/>
                <w:iCs/>
                <w:color w:val="0000FF"/>
              </w:rPr>
              <w:t>Review Biological Stressor Identification (BSID) Analysis, sediment TMDLs and MS4 permits to determine best way for biological stressors identified by the BSID and classified as 4c can be addressed.</w:t>
            </w:r>
          </w:p>
          <w:p w:rsidR="00C8091E" w:rsidRPr="00AD7547" w:rsidRDefault="00C8091E" w:rsidP="00683DC9">
            <w:pPr>
              <w:pStyle w:val="ListParagraph"/>
              <w:numPr>
                <w:ilvl w:val="0"/>
                <w:numId w:val="22"/>
              </w:numPr>
              <w:rPr>
                <w:rFonts w:ascii="Calibri" w:hAnsi="Calibri"/>
                <w:iCs/>
                <w:color w:val="0000FF"/>
                <w:szCs w:val="22"/>
              </w:rPr>
            </w:pPr>
            <w:r w:rsidRPr="00AD7547">
              <w:rPr>
                <w:rFonts w:ascii="Calibri" w:hAnsi="Calibri"/>
                <w:iCs/>
                <w:color w:val="0000FF"/>
              </w:rPr>
              <w:t xml:space="preserve"> Work with other states to address issue</w:t>
            </w:r>
          </w:p>
          <w:p w:rsidR="006E563E" w:rsidRPr="009F4646" w:rsidRDefault="006E563E" w:rsidP="00683DC9">
            <w:pPr>
              <w:pStyle w:val="ListParagraph"/>
              <w:numPr>
                <w:ilvl w:val="0"/>
                <w:numId w:val="22"/>
              </w:numPr>
              <w:rPr>
                <w:rFonts w:asciiTheme="minorHAnsi" w:hAnsiTheme="minorHAnsi"/>
                <w:sz w:val="20"/>
              </w:rPr>
            </w:pPr>
          </w:p>
        </w:tc>
        <w:tc>
          <w:tcPr>
            <w:tcW w:w="1530" w:type="dxa"/>
            <w:vAlign w:val="center"/>
          </w:tcPr>
          <w:p w:rsidR="006E563E" w:rsidRDefault="006E563E" w:rsidP="00DF4356">
            <w:pPr>
              <w:jc w:val="center"/>
              <w:rPr>
                <w:rFonts w:asciiTheme="minorHAnsi" w:hAnsiTheme="minorHAnsi" w:cs="Arial"/>
                <w:sz w:val="20"/>
              </w:rPr>
            </w:pPr>
            <w:r>
              <w:rPr>
                <w:rFonts w:asciiTheme="minorHAnsi" w:hAnsiTheme="minorHAnsi" w:cs="Arial"/>
                <w:sz w:val="20"/>
                <w:szCs w:val="22"/>
              </w:rPr>
              <w:t>Suggested</w:t>
            </w:r>
          </w:p>
          <w:p w:rsidR="006E563E" w:rsidRDefault="006E563E" w:rsidP="00DF4356">
            <w:pPr>
              <w:jc w:val="center"/>
              <w:rPr>
                <w:rFonts w:asciiTheme="minorHAnsi" w:hAnsiTheme="minorHAnsi" w:cs="Arial"/>
                <w:sz w:val="20"/>
              </w:rPr>
            </w:pPr>
            <w:r>
              <w:rPr>
                <w:rFonts w:asciiTheme="minorHAnsi" w:hAnsiTheme="minorHAnsi" w:cs="Arial"/>
                <w:sz w:val="20"/>
                <w:szCs w:val="22"/>
              </w:rPr>
              <w:t>Liaison from SHWG</w:t>
            </w:r>
          </w:p>
          <w:p w:rsidR="00507BB8" w:rsidRPr="00507BB8" w:rsidRDefault="00507BB8" w:rsidP="00507BB8">
            <w:pPr>
              <w:jc w:val="center"/>
              <w:rPr>
                <w:rFonts w:ascii="Calibri" w:hAnsi="Calibri"/>
                <w:color w:val="44546A"/>
              </w:rPr>
            </w:pPr>
            <w:r w:rsidRPr="00507BB8">
              <w:rPr>
                <w:rFonts w:ascii="Calibri" w:hAnsi="Calibri"/>
                <w:color w:val="0000FF"/>
                <w:sz w:val="20"/>
              </w:rPr>
              <w:t xml:space="preserve">VA DEQ, </w:t>
            </w:r>
            <w:r w:rsidR="00C121FC">
              <w:rPr>
                <w:rFonts w:ascii="Calibri" w:hAnsi="Calibri"/>
                <w:color w:val="0000FF"/>
                <w:sz w:val="20"/>
              </w:rPr>
              <w:t xml:space="preserve">WV, </w:t>
            </w:r>
            <w:r w:rsidRPr="00507BB8">
              <w:rPr>
                <w:rFonts w:ascii="Calibri" w:hAnsi="Calibri"/>
                <w:color w:val="0000FF"/>
                <w:sz w:val="20"/>
              </w:rPr>
              <w:t>PA DEP, FWS, MD DNR, MDE interested</w:t>
            </w:r>
          </w:p>
          <w:p w:rsidR="006E563E" w:rsidRDefault="006E563E" w:rsidP="00DF4356">
            <w:pPr>
              <w:jc w:val="center"/>
              <w:rPr>
                <w:rFonts w:asciiTheme="minorHAnsi" w:hAnsiTheme="minorHAnsi" w:cs="Arial"/>
                <w:sz w:val="20"/>
              </w:rPr>
            </w:pPr>
          </w:p>
        </w:tc>
        <w:tc>
          <w:tcPr>
            <w:tcW w:w="2070" w:type="dxa"/>
            <w:gridSpan w:val="2"/>
            <w:vAlign w:val="center"/>
          </w:tcPr>
          <w:p w:rsidR="006E563E" w:rsidRDefault="006E563E" w:rsidP="00DF4356">
            <w:pPr>
              <w:jc w:val="center"/>
              <w:rPr>
                <w:rFonts w:asciiTheme="minorHAnsi" w:hAnsiTheme="minorHAnsi" w:cs="Arial"/>
                <w:sz w:val="20"/>
              </w:rPr>
            </w:pPr>
          </w:p>
          <w:p w:rsidR="006E563E" w:rsidRPr="00D568F6" w:rsidRDefault="006E563E" w:rsidP="00DF4356">
            <w:pPr>
              <w:jc w:val="center"/>
              <w:rPr>
                <w:rFonts w:asciiTheme="minorHAnsi" w:hAnsiTheme="minorHAnsi" w:cs="Arial"/>
                <w:sz w:val="20"/>
              </w:rPr>
            </w:pPr>
            <w:r>
              <w:rPr>
                <w:rFonts w:asciiTheme="minorHAnsi" w:hAnsiTheme="minorHAnsi" w:cs="Arial"/>
                <w:sz w:val="20"/>
              </w:rPr>
              <w:t>Maryland</w:t>
            </w:r>
            <w:r w:rsidR="001A6034">
              <w:rPr>
                <w:rFonts w:asciiTheme="minorHAnsi" w:hAnsiTheme="minorHAnsi" w:cs="Arial"/>
                <w:sz w:val="20"/>
              </w:rPr>
              <w:t xml:space="preserve">, </w:t>
            </w:r>
            <w:r w:rsidR="001A6034" w:rsidRPr="001A6034">
              <w:rPr>
                <w:rFonts w:asciiTheme="minorHAnsi" w:hAnsiTheme="minorHAnsi" w:cs="Arial"/>
                <w:color w:val="0000FF"/>
                <w:sz w:val="20"/>
              </w:rPr>
              <w:t>Virginia, Pennsylvania, District of Columbia</w:t>
            </w:r>
          </w:p>
        </w:tc>
        <w:tc>
          <w:tcPr>
            <w:tcW w:w="1350" w:type="dxa"/>
            <w:vAlign w:val="center"/>
          </w:tcPr>
          <w:p w:rsidR="006E563E" w:rsidRPr="00FA0D4A" w:rsidRDefault="00F64067" w:rsidP="00F64067">
            <w:pPr>
              <w:jc w:val="center"/>
              <w:rPr>
                <w:rFonts w:asciiTheme="minorHAnsi" w:hAnsiTheme="minorHAnsi" w:cs="Arial"/>
                <w:sz w:val="20"/>
              </w:rPr>
            </w:pPr>
            <w:r>
              <w:rPr>
                <w:rFonts w:asciiTheme="minorHAnsi" w:hAnsiTheme="minorHAnsi" w:cs="Arial"/>
                <w:sz w:val="20"/>
                <w:szCs w:val="22"/>
              </w:rPr>
              <w:t xml:space="preserve">December </w:t>
            </w:r>
            <w:r w:rsidR="006E563E">
              <w:rPr>
                <w:rFonts w:asciiTheme="minorHAnsi" w:hAnsiTheme="minorHAnsi" w:cs="Arial"/>
                <w:sz w:val="20"/>
                <w:szCs w:val="22"/>
              </w:rPr>
              <w:t>201</w:t>
            </w:r>
            <w:r>
              <w:rPr>
                <w:rFonts w:asciiTheme="minorHAnsi" w:hAnsiTheme="minorHAnsi" w:cs="Arial"/>
                <w:sz w:val="20"/>
                <w:szCs w:val="22"/>
              </w:rPr>
              <w:t>7</w:t>
            </w:r>
          </w:p>
        </w:tc>
        <w:tc>
          <w:tcPr>
            <w:tcW w:w="1440" w:type="dxa"/>
            <w:vAlign w:val="center"/>
          </w:tcPr>
          <w:p w:rsidR="006E563E" w:rsidRPr="003C3F79" w:rsidRDefault="006E563E"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Funding for SHWG coordinator, In-kind</w:t>
            </w:r>
          </w:p>
        </w:tc>
        <w:tc>
          <w:tcPr>
            <w:tcW w:w="1440" w:type="dxa"/>
          </w:tcPr>
          <w:p w:rsidR="006E563E" w:rsidRDefault="006E563E"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vAlign w:val="center"/>
          </w:tcPr>
          <w:p w:rsidR="006E563E" w:rsidRPr="003C3F79" w:rsidRDefault="006E563E"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vAlign w:val="center"/>
          </w:tcPr>
          <w:p w:rsidR="006E563E" w:rsidRPr="003C3F79" w:rsidRDefault="006E563E" w:rsidP="00DF4356">
            <w:pPr>
              <w:jc w:val="center"/>
              <w:rPr>
                <w:rFonts w:asciiTheme="minorHAnsi" w:hAnsiTheme="minorHAnsi" w:cs="Arial"/>
                <w:color w:val="767171" w:themeColor="background2" w:themeShade="80"/>
                <w:sz w:val="20"/>
              </w:rPr>
            </w:pPr>
            <w:r w:rsidRPr="001E34E7">
              <w:rPr>
                <w:rFonts w:asciiTheme="minorHAnsi" w:hAnsiTheme="minorHAnsi" w:cs="Arial"/>
                <w:color w:val="767171" w:themeColor="background2" w:themeShade="80"/>
                <w:sz w:val="20"/>
                <w:szCs w:val="22"/>
              </w:rPr>
              <w:t>Targeting procedures for cost-effective restoration actions and design approaches that will achieve both water quality and biological functional improvement</w:t>
            </w:r>
          </w:p>
        </w:tc>
      </w:tr>
      <w:tr w:rsidR="006E563E" w:rsidRPr="003C3F79" w:rsidTr="00DF4356">
        <w:trPr>
          <w:trHeight w:val="1755"/>
        </w:trPr>
        <w:tc>
          <w:tcPr>
            <w:tcW w:w="2965" w:type="dxa"/>
            <w:tcBorders>
              <w:bottom w:val="single" w:sz="4" w:space="0" w:color="808080" w:themeColor="background1" w:themeShade="80"/>
            </w:tcBorders>
            <w:vAlign w:val="center"/>
          </w:tcPr>
          <w:p w:rsidR="006E563E" w:rsidRDefault="006E563E" w:rsidP="00683DC9">
            <w:pPr>
              <w:pStyle w:val="ListParagraph"/>
              <w:numPr>
                <w:ilvl w:val="0"/>
                <w:numId w:val="17"/>
              </w:numPr>
              <w:rPr>
                <w:rFonts w:asciiTheme="minorHAnsi" w:hAnsiTheme="minorHAnsi" w:cs="Arial"/>
                <w:sz w:val="20"/>
              </w:rPr>
            </w:pPr>
            <w:r>
              <w:rPr>
                <w:rFonts w:asciiTheme="minorHAnsi" w:hAnsiTheme="minorHAnsi" w:cs="Arial"/>
                <w:sz w:val="20"/>
                <w:szCs w:val="22"/>
              </w:rPr>
              <w:t>Provide stream training to regulators and practitioners</w:t>
            </w:r>
          </w:p>
        </w:tc>
        <w:tc>
          <w:tcPr>
            <w:tcW w:w="2880" w:type="dxa"/>
            <w:tcBorders>
              <w:bottom w:val="single" w:sz="4" w:space="0" w:color="808080" w:themeColor="background1" w:themeShade="80"/>
            </w:tcBorders>
          </w:tcPr>
          <w:p w:rsidR="006E563E" w:rsidRDefault="006E563E" w:rsidP="00683DC9">
            <w:pPr>
              <w:pStyle w:val="ListParagraph"/>
              <w:numPr>
                <w:ilvl w:val="0"/>
                <w:numId w:val="10"/>
              </w:numPr>
              <w:ind w:left="504"/>
              <w:rPr>
                <w:rFonts w:asciiTheme="minorHAnsi" w:hAnsiTheme="minorHAnsi"/>
                <w:sz w:val="20"/>
              </w:rPr>
            </w:pPr>
            <w:r>
              <w:rPr>
                <w:rFonts w:asciiTheme="minorHAnsi" w:hAnsiTheme="minorHAnsi" w:cs="Arial"/>
                <w:sz w:val="20"/>
                <w:szCs w:val="20"/>
              </w:rPr>
              <w:t>Convene</w:t>
            </w:r>
            <w:r w:rsidRPr="00BB4794">
              <w:rPr>
                <w:rFonts w:asciiTheme="minorHAnsi" w:hAnsiTheme="minorHAnsi" w:cs="Arial"/>
                <w:sz w:val="20"/>
                <w:szCs w:val="20"/>
              </w:rPr>
              <w:t xml:space="preserve"> </w:t>
            </w:r>
            <w:r>
              <w:rPr>
                <w:rFonts w:asciiTheme="minorHAnsi" w:hAnsiTheme="minorHAnsi" w:cs="Arial"/>
                <w:sz w:val="20"/>
                <w:szCs w:val="20"/>
              </w:rPr>
              <w:t>joint Stream Health and Urban Stormwater W</w:t>
            </w:r>
            <w:r w:rsidRPr="00BB4794">
              <w:rPr>
                <w:rFonts w:asciiTheme="minorHAnsi" w:hAnsiTheme="minorHAnsi" w:cs="Arial"/>
                <w:sz w:val="20"/>
                <w:szCs w:val="20"/>
              </w:rPr>
              <w:t xml:space="preserve">ork Group </w:t>
            </w:r>
            <w:r>
              <w:rPr>
                <w:rFonts w:asciiTheme="minorHAnsi" w:hAnsiTheme="minorHAnsi" w:cs="Arial"/>
                <w:sz w:val="20"/>
                <w:szCs w:val="20"/>
              </w:rPr>
              <w:t xml:space="preserve">(see also </w:t>
            </w:r>
            <w:r w:rsidRPr="00104ABB">
              <w:rPr>
                <w:rFonts w:asciiTheme="minorHAnsi" w:hAnsiTheme="minorHAnsi" w:cs="Arial"/>
                <w:sz w:val="20"/>
                <w:szCs w:val="20"/>
              </w:rPr>
              <w:t>Strategy 4,</w:t>
            </w:r>
            <w:r>
              <w:rPr>
                <w:rFonts w:asciiTheme="minorHAnsi" w:hAnsiTheme="minorHAnsi" w:cs="Arial"/>
                <w:sz w:val="20"/>
                <w:szCs w:val="20"/>
              </w:rPr>
              <w:t xml:space="preserve"> Action 8)</w:t>
            </w:r>
          </w:p>
          <w:p w:rsidR="006E563E" w:rsidRDefault="006E563E" w:rsidP="00683DC9">
            <w:pPr>
              <w:pStyle w:val="ListParagraph"/>
              <w:numPr>
                <w:ilvl w:val="0"/>
                <w:numId w:val="10"/>
              </w:numPr>
              <w:ind w:left="504"/>
              <w:rPr>
                <w:rFonts w:asciiTheme="minorHAnsi" w:hAnsiTheme="minorHAnsi"/>
                <w:sz w:val="20"/>
              </w:rPr>
            </w:pPr>
            <w:r>
              <w:rPr>
                <w:rFonts w:asciiTheme="minorHAnsi" w:hAnsiTheme="minorHAnsi"/>
                <w:sz w:val="20"/>
                <w:szCs w:val="22"/>
              </w:rPr>
              <w:t>Identify priority training needs</w:t>
            </w:r>
          </w:p>
          <w:p w:rsidR="006E563E" w:rsidRDefault="006E563E" w:rsidP="00683DC9">
            <w:pPr>
              <w:pStyle w:val="ListParagraph"/>
              <w:numPr>
                <w:ilvl w:val="0"/>
                <w:numId w:val="10"/>
              </w:numPr>
              <w:ind w:left="504"/>
              <w:rPr>
                <w:rFonts w:asciiTheme="minorHAnsi" w:hAnsiTheme="minorHAnsi"/>
                <w:sz w:val="20"/>
              </w:rPr>
            </w:pPr>
            <w:r w:rsidRPr="00D47461">
              <w:rPr>
                <w:rFonts w:asciiTheme="minorHAnsi" w:hAnsiTheme="minorHAnsi"/>
                <w:sz w:val="20"/>
                <w:szCs w:val="22"/>
              </w:rPr>
              <w:t>Secure funding for training and training provider (tech lead)</w:t>
            </w:r>
          </w:p>
          <w:p w:rsidR="006E563E" w:rsidRDefault="006E563E" w:rsidP="00683DC9">
            <w:pPr>
              <w:pStyle w:val="ListParagraph"/>
              <w:numPr>
                <w:ilvl w:val="0"/>
                <w:numId w:val="10"/>
              </w:numPr>
              <w:ind w:left="504"/>
              <w:rPr>
                <w:rFonts w:asciiTheme="minorHAnsi" w:hAnsiTheme="minorHAnsi"/>
                <w:sz w:val="20"/>
              </w:rPr>
            </w:pPr>
            <w:r>
              <w:rPr>
                <w:rFonts w:asciiTheme="minorHAnsi" w:hAnsiTheme="minorHAnsi"/>
                <w:sz w:val="20"/>
                <w:szCs w:val="22"/>
              </w:rPr>
              <w:t>Develop training workshop(s) content</w:t>
            </w:r>
          </w:p>
          <w:p w:rsidR="006E563E" w:rsidRPr="00FB2736" w:rsidRDefault="006E563E" w:rsidP="00683DC9">
            <w:pPr>
              <w:pStyle w:val="ListParagraph"/>
              <w:numPr>
                <w:ilvl w:val="0"/>
                <w:numId w:val="10"/>
              </w:numPr>
              <w:ind w:left="504"/>
              <w:rPr>
                <w:rFonts w:asciiTheme="minorHAnsi" w:hAnsiTheme="minorHAnsi"/>
                <w:sz w:val="20"/>
              </w:rPr>
            </w:pPr>
            <w:r w:rsidRPr="00AE3534">
              <w:rPr>
                <w:rFonts w:asciiTheme="minorHAnsi" w:hAnsiTheme="minorHAnsi"/>
                <w:sz w:val="20"/>
                <w:szCs w:val="22"/>
              </w:rPr>
              <w:t xml:space="preserve">Identify steps to implement recommended </w:t>
            </w:r>
            <w:r>
              <w:rPr>
                <w:rFonts w:asciiTheme="minorHAnsi" w:hAnsiTheme="minorHAnsi"/>
                <w:sz w:val="20"/>
                <w:szCs w:val="22"/>
              </w:rPr>
              <w:t>training</w:t>
            </w:r>
          </w:p>
        </w:tc>
        <w:tc>
          <w:tcPr>
            <w:tcW w:w="1530" w:type="dxa"/>
            <w:vAlign w:val="center"/>
          </w:tcPr>
          <w:p w:rsidR="006E563E" w:rsidRDefault="006E563E" w:rsidP="00DF4356">
            <w:pPr>
              <w:jc w:val="center"/>
              <w:rPr>
                <w:rFonts w:asciiTheme="minorHAnsi" w:hAnsiTheme="minorHAnsi" w:cs="Arial"/>
                <w:sz w:val="20"/>
              </w:rPr>
            </w:pPr>
            <w:r>
              <w:rPr>
                <w:rFonts w:asciiTheme="minorHAnsi" w:hAnsiTheme="minorHAnsi" w:cs="Arial"/>
                <w:sz w:val="20"/>
                <w:szCs w:val="22"/>
              </w:rPr>
              <w:t>Joint work group/identify training provider</w:t>
            </w:r>
          </w:p>
        </w:tc>
        <w:tc>
          <w:tcPr>
            <w:tcW w:w="2070" w:type="dxa"/>
            <w:gridSpan w:val="2"/>
            <w:tcBorders>
              <w:bottom w:val="single" w:sz="4" w:space="0" w:color="808080" w:themeColor="background1" w:themeShade="80"/>
            </w:tcBorders>
            <w:vAlign w:val="center"/>
          </w:tcPr>
          <w:p w:rsidR="006E563E" w:rsidRPr="00D568F6" w:rsidRDefault="006E563E" w:rsidP="00DF4356">
            <w:pPr>
              <w:jc w:val="center"/>
              <w:rPr>
                <w:rFonts w:asciiTheme="minorHAnsi" w:hAnsiTheme="minorHAnsi" w:cs="Arial"/>
                <w:sz w:val="20"/>
              </w:rPr>
            </w:pPr>
            <w:r>
              <w:rPr>
                <w:rFonts w:asciiTheme="minorHAnsi" w:hAnsiTheme="minorHAnsi" w:cs="Arial"/>
                <w:sz w:val="20"/>
                <w:szCs w:val="22"/>
              </w:rPr>
              <w:t>TBD based on training needs identified</w:t>
            </w:r>
          </w:p>
        </w:tc>
        <w:tc>
          <w:tcPr>
            <w:tcW w:w="1350" w:type="dxa"/>
            <w:tcBorders>
              <w:bottom w:val="single" w:sz="4" w:space="0" w:color="808080" w:themeColor="background1" w:themeShade="80"/>
            </w:tcBorders>
            <w:vAlign w:val="center"/>
          </w:tcPr>
          <w:p w:rsidR="006E563E" w:rsidRPr="00FA0D4A" w:rsidRDefault="00D74CFE" w:rsidP="00DF4356">
            <w:pPr>
              <w:jc w:val="center"/>
              <w:rPr>
                <w:rFonts w:asciiTheme="minorHAnsi" w:hAnsiTheme="minorHAnsi" w:cs="Arial"/>
                <w:sz w:val="20"/>
              </w:rPr>
            </w:pPr>
            <w:r>
              <w:rPr>
                <w:rFonts w:asciiTheme="minorHAnsi" w:hAnsiTheme="minorHAnsi" w:cs="Arial"/>
                <w:sz w:val="20"/>
              </w:rPr>
              <w:t>Ongoing</w:t>
            </w:r>
          </w:p>
        </w:tc>
        <w:tc>
          <w:tcPr>
            <w:tcW w:w="1440" w:type="dxa"/>
            <w:tcBorders>
              <w:bottom w:val="single" w:sz="4" w:space="0" w:color="808080" w:themeColor="background1" w:themeShade="80"/>
            </w:tcBorders>
            <w:vAlign w:val="center"/>
          </w:tcPr>
          <w:p w:rsidR="006E563E" w:rsidRPr="003C3F79" w:rsidRDefault="006E563E" w:rsidP="00DF4356">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DF4356">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Pr="003C3F79" w:rsidRDefault="006E563E" w:rsidP="00DF4356">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3C3F79" w:rsidRDefault="006E563E" w:rsidP="00DF4356">
            <w:pPr>
              <w:jc w:val="center"/>
              <w:rPr>
                <w:rFonts w:asciiTheme="minorHAnsi" w:hAnsiTheme="minorHAnsi" w:cs="Arial"/>
                <w:color w:val="767171" w:themeColor="background2" w:themeShade="80"/>
                <w:sz w:val="20"/>
              </w:rPr>
            </w:pPr>
          </w:p>
        </w:tc>
      </w:tr>
      <w:tr w:rsidR="006E563E" w:rsidRPr="002909FF" w:rsidTr="00DF4356">
        <w:trPr>
          <w:trHeight w:val="512"/>
        </w:trPr>
        <w:tc>
          <w:tcPr>
            <w:tcW w:w="17275" w:type="dxa"/>
            <w:gridSpan w:val="10"/>
            <w:tcBorders>
              <w:top w:val="single" w:sz="4" w:space="0" w:color="5B6F97"/>
            </w:tcBorders>
            <w:shd w:val="clear" w:color="auto" w:fill="5B6F97"/>
          </w:tcPr>
          <w:p w:rsidR="006E563E" w:rsidRPr="003F2938" w:rsidRDefault="006E563E" w:rsidP="00DF4356">
            <w:pPr>
              <w:rPr>
                <w:rFonts w:ascii="Arial" w:hAnsi="Arial" w:cs="Arial"/>
                <w:b/>
                <w:sz w:val="12"/>
                <w:szCs w:val="20"/>
              </w:rPr>
            </w:pPr>
          </w:p>
          <w:p w:rsidR="006E563E" w:rsidRPr="002909FF" w:rsidRDefault="006E563E" w:rsidP="00DF4356">
            <w:pPr>
              <w:rPr>
                <w:rFonts w:cs="Tahoma"/>
              </w:rPr>
            </w:pPr>
            <w:r>
              <w:rPr>
                <w:rFonts w:ascii="Arial" w:hAnsi="Arial" w:cs="Arial"/>
                <w:b/>
                <w:color w:val="FFFFFF" w:themeColor="background1"/>
                <w:sz w:val="20"/>
                <w:szCs w:val="20"/>
              </w:rPr>
              <w:t>Management Approach 5</w:t>
            </w:r>
            <w:r w:rsidRPr="00436D8F">
              <w:rPr>
                <w:rFonts w:ascii="Arial" w:hAnsi="Arial" w:cs="Arial"/>
                <w:b/>
                <w:color w:val="FFFFFF" w:themeColor="background1"/>
                <w:sz w:val="20"/>
                <w:szCs w:val="20"/>
              </w:rPr>
              <w:t>:</w:t>
            </w:r>
          </w:p>
        </w:tc>
      </w:tr>
      <w:tr w:rsidR="006E563E" w:rsidTr="00DF4356">
        <w:tc>
          <w:tcPr>
            <w:tcW w:w="2965" w:type="dxa"/>
            <w:shd w:val="clear" w:color="auto" w:fill="FFCAAF"/>
            <w:vAlign w:val="center"/>
            <w:hideMark/>
          </w:tcPr>
          <w:p w:rsidR="006E563E" w:rsidRDefault="006E563E" w:rsidP="00DF4356">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DF4356">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w:t>
            </w:r>
            <w:r w:rsidRPr="00EA348A">
              <w:rPr>
                <w:rFonts w:ascii="Arial" w:hAnsi="Arial" w:cs="Arial"/>
                <w:i/>
                <w:color w:val="C00000"/>
                <w:sz w:val="16"/>
                <w:szCs w:val="20"/>
              </w:rPr>
              <w:lastRenderedPageBreak/>
              <w:t>used to achieve action.</w:t>
            </w:r>
          </w:p>
        </w:tc>
        <w:tc>
          <w:tcPr>
            <w:tcW w:w="2880" w:type="dxa"/>
            <w:shd w:val="clear" w:color="auto" w:fill="FFCAAF"/>
          </w:tcPr>
          <w:p w:rsidR="006E563E" w:rsidRDefault="006E563E" w:rsidP="00DF4356">
            <w:pPr>
              <w:jc w:val="center"/>
              <w:rPr>
                <w:rFonts w:ascii="Arial" w:hAnsi="Arial" w:cs="Arial"/>
                <w:b/>
                <w:sz w:val="20"/>
                <w:szCs w:val="20"/>
              </w:rPr>
            </w:pPr>
            <w:r w:rsidRPr="00EA348A">
              <w:rPr>
                <w:rFonts w:ascii="Arial" w:hAnsi="Arial" w:cs="Arial"/>
                <w:b/>
                <w:sz w:val="20"/>
                <w:szCs w:val="20"/>
              </w:rPr>
              <w:lastRenderedPageBreak/>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DF4356">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DF4356">
            <w:pPr>
              <w:jc w:val="center"/>
              <w:rPr>
                <w:rFonts w:ascii="Arial" w:hAnsi="Arial" w:cs="Arial"/>
                <w:b/>
                <w:sz w:val="20"/>
                <w:szCs w:val="20"/>
              </w:rPr>
            </w:pPr>
            <w:r>
              <w:rPr>
                <w:rFonts w:ascii="Arial" w:hAnsi="Arial" w:cs="Arial"/>
                <w:b/>
                <w:sz w:val="20"/>
                <w:szCs w:val="20"/>
              </w:rPr>
              <w:t>Partners</w:t>
            </w:r>
          </w:p>
          <w:p w:rsidR="006E563E" w:rsidRDefault="006E563E" w:rsidP="00DF4356">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 xml:space="preserve">Identify responsible </w:t>
            </w:r>
            <w:r w:rsidRPr="00436D8F">
              <w:rPr>
                <w:rFonts w:ascii="Arial" w:hAnsi="Arial" w:cs="Arial"/>
                <w:i/>
                <w:color w:val="C00000"/>
                <w:sz w:val="16"/>
                <w:szCs w:val="20"/>
              </w:rPr>
              <w:lastRenderedPageBreak/>
              <w:t>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lastRenderedPageBreak/>
              <w:t>Geographic Location</w:t>
            </w:r>
          </w:p>
        </w:tc>
        <w:tc>
          <w:tcPr>
            <w:tcW w:w="1350" w:type="dxa"/>
            <w:shd w:val="clear" w:color="auto" w:fill="FFCAAF"/>
          </w:tcPr>
          <w:p w:rsidR="006E563E" w:rsidRDefault="006E563E" w:rsidP="00DF4356">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DF4356">
            <w:pPr>
              <w:jc w:val="center"/>
              <w:rPr>
                <w:rFonts w:ascii="Arial" w:hAnsi="Arial" w:cs="Arial"/>
                <w:b/>
                <w:sz w:val="20"/>
                <w:szCs w:val="20"/>
              </w:rPr>
            </w:pPr>
            <w:r w:rsidRPr="00436D8F">
              <w:rPr>
                <w:rFonts w:ascii="Arial" w:hAnsi="Arial" w:cs="Arial"/>
                <w:i/>
                <w:color w:val="C00000"/>
                <w:sz w:val="16"/>
                <w:szCs w:val="20"/>
              </w:rPr>
              <w:t xml:space="preserve">Identify completion date (month and </w:t>
            </w:r>
            <w:r w:rsidRPr="00436D8F">
              <w:rPr>
                <w:rFonts w:ascii="Arial" w:hAnsi="Arial" w:cs="Arial"/>
                <w:i/>
                <w:color w:val="C00000"/>
                <w:sz w:val="16"/>
                <w:szCs w:val="20"/>
              </w:rPr>
              <w:lastRenderedPageBreak/>
              <w:t>year) for each step.</w:t>
            </w:r>
          </w:p>
        </w:tc>
        <w:tc>
          <w:tcPr>
            <w:tcW w:w="1440" w:type="dxa"/>
            <w:shd w:val="clear" w:color="auto" w:fill="FFCAAF"/>
            <w:vAlign w:val="center"/>
            <w:hideMark/>
          </w:tcPr>
          <w:p w:rsidR="006E563E" w:rsidRDefault="006E563E" w:rsidP="00DF4356">
            <w:pPr>
              <w:jc w:val="center"/>
              <w:rPr>
                <w:rFonts w:ascii="Arial" w:hAnsi="Arial" w:cs="Arial"/>
                <w:b/>
                <w:sz w:val="20"/>
                <w:szCs w:val="20"/>
              </w:rPr>
            </w:pPr>
            <w:r w:rsidRPr="00EA348A">
              <w:rPr>
                <w:rFonts w:ascii="Arial" w:hAnsi="Arial" w:cs="Arial"/>
                <w:b/>
                <w:sz w:val="20"/>
                <w:szCs w:val="20"/>
              </w:rPr>
              <w:lastRenderedPageBreak/>
              <w:t>Estimated Project Cost</w:t>
            </w:r>
            <w:r w:rsidRPr="00436D8F">
              <w:rPr>
                <w:rFonts w:ascii="Arial" w:hAnsi="Arial" w:cs="Arial"/>
                <w:i/>
                <w:color w:val="C00000"/>
                <w:sz w:val="16"/>
                <w:szCs w:val="20"/>
              </w:rPr>
              <w:t xml:space="preserve"> Best estimate total cost of </w:t>
            </w:r>
            <w:r w:rsidRPr="00436D8F">
              <w:rPr>
                <w:rFonts w:ascii="Arial" w:hAnsi="Arial" w:cs="Arial"/>
                <w:i/>
                <w:color w:val="C00000"/>
                <w:sz w:val="16"/>
                <w:szCs w:val="20"/>
              </w:rPr>
              <w:lastRenderedPageBreak/>
              <w:t>project (need)</w:t>
            </w:r>
          </w:p>
        </w:tc>
        <w:tc>
          <w:tcPr>
            <w:tcW w:w="1440" w:type="dxa"/>
            <w:shd w:val="clear" w:color="auto" w:fill="FFCAAF"/>
          </w:tcPr>
          <w:p w:rsidR="006E563E" w:rsidRDefault="006E563E" w:rsidP="00DF4356">
            <w:pPr>
              <w:jc w:val="center"/>
              <w:rPr>
                <w:rFonts w:ascii="Arial" w:hAnsi="Arial" w:cs="Arial"/>
                <w:b/>
                <w:sz w:val="20"/>
                <w:szCs w:val="20"/>
              </w:rPr>
            </w:pPr>
            <w:r>
              <w:rPr>
                <w:rFonts w:ascii="Arial" w:hAnsi="Arial" w:cs="Arial"/>
                <w:b/>
                <w:sz w:val="20"/>
                <w:szCs w:val="20"/>
              </w:rPr>
              <w:lastRenderedPageBreak/>
              <w:t xml:space="preserve">Available funding by Partner </w:t>
            </w:r>
          </w:p>
          <w:p w:rsidR="006E563E" w:rsidRPr="00EA348A" w:rsidRDefault="006E563E" w:rsidP="00DF4356">
            <w:pPr>
              <w:jc w:val="center"/>
              <w:rPr>
                <w:rFonts w:ascii="Arial" w:hAnsi="Arial" w:cs="Arial"/>
                <w:b/>
                <w:sz w:val="20"/>
                <w:szCs w:val="20"/>
              </w:rPr>
            </w:pPr>
          </w:p>
        </w:tc>
        <w:tc>
          <w:tcPr>
            <w:tcW w:w="1710" w:type="dxa"/>
            <w:shd w:val="clear" w:color="auto" w:fill="FFCAAF"/>
            <w:vAlign w:val="center"/>
          </w:tcPr>
          <w:p w:rsidR="006E563E" w:rsidRDefault="006E563E" w:rsidP="00DF4356">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lastRenderedPageBreak/>
              <w:t>Total</w:t>
            </w:r>
          </w:p>
          <w:p w:rsidR="006E563E" w:rsidRDefault="006E563E" w:rsidP="00DF4356">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DF4356">
            <w:pPr>
              <w:jc w:val="center"/>
              <w:rPr>
                <w:rFonts w:ascii="Arial" w:hAnsi="Arial" w:cs="Arial"/>
                <w:b/>
                <w:sz w:val="12"/>
                <w:szCs w:val="20"/>
              </w:rPr>
            </w:pPr>
            <w:r>
              <w:rPr>
                <w:rFonts w:ascii="Arial" w:hAnsi="Arial" w:cs="Arial"/>
                <w:i/>
                <w:color w:val="C00000"/>
                <w:sz w:val="16"/>
                <w:szCs w:val="20"/>
              </w:rPr>
              <w:lastRenderedPageBreak/>
              <w:t>Roll up of estimated funding</w:t>
            </w:r>
          </w:p>
        </w:tc>
        <w:tc>
          <w:tcPr>
            <w:tcW w:w="1890" w:type="dxa"/>
            <w:shd w:val="clear" w:color="auto" w:fill="FFCAAF"/>
            <w:vAlign w:val="center"/>
          </w:tcPr>
          <w:p w:rsidR="006E563E" w:rsidRDefault="006E563E" w:rsidP="00DF4356">
            <w:pPr>
              <w:jc w:val="center"/>
              <w:rPr>
                <w:rFonts w:ascii="Arial" w:hAnsi="Arial" w:cs="Arial"/>
                <w:b/>
                <w:sz w:val="20"/>
                <w:szCs w:val="20"/>
              </w:rPr>
            </w:pPr>
            <w:r w:rsidRPr="00EA348A">
              <w:rPr>
                <w:rFonts w:ascii="Arial" w:hAnsi="Arial" w:cs="Arial"/>
                <w:b/>
                <w:sz w:val="20"/>
                <w:szCs w:val="20"/>
              </w:rPr>
              <w:lastRenderedPageBreak/>
              <w:t>Factors Influencing</w:t>
            </w:r>
            <w:r>
              <w:rPr>
                <w:rFonts w:ascii="Arial" w:hAnsi="Arial" w:cs="Arial"/>
                <w:b/>
                <w:sz w:val="20"/>
                <w:szCs w:val="20"/>
              </w:rPr>
              <w:t xml:space="preserve"> and/or Gap</w:t>
            </w:r>
          </w:p>
          <w:p w:rsidR="006E563E" w:rsidRDefault="006E563E" w:rsidP="00DF4356">
            <w:pPr>
              <w:jc w:val="center"/>
              <w:rPr>
                <w:rFonts w:ascii="Arial" w:hAnsi="Arial" w:cs="Arial"/>
                <w:b/>
                <w:sz w:val="20"/>
                <w:szCs w:val="20"/>
              </w:rPr>
            </w:pPr>
            <w:r>
              <w:rPr>
                <w:rFonts w:ascii="Arial" w:hAnsi="Arial" w:cs="Arial"/>
                <w:i/>
                <w:color w:val="C00000"/>
                <w:sz w:val="16"/>
                <w:szCs w:val="20"/>
              </w:rPr>
              <w:lastRenderedPageBreak/>
              <w:t>ID related factor or gap in Mgmt. Strat</w:t>
            </w:r>
          </w:p>
          <w:p w:rsidR="006E563E" w:rsidRDefault="006E563E" w:rsidP="00DF4356">
            <w:pPr>
              <w:jc w:val="center"/>
              <w:rPr>
                <w:rFonts w:ascii="Arial" w:hAnsi="Arial" w:cs="Arial"/>
                <w:b/>
                <w:sz w:val="20"/>
                <w:szCs w:val="20"/>
              </w:rPr>
            </w:pPr>
          </w:p>
        </w:tc>
      </w:tr>
      <w:tr w:rsidR="006E563E" w:rsidRPr="003C3F79" w:rsidTr="00DF4356">
        <w:trPr>
          <w:trHeight w:val="1755"/>
        </w:trPr>
        <w:tc>
          <w:tcPr>
            <w:tcW w:w="2965" w:type="dxa"/>
            <w:vAlign w:val="center"/>
          </w:tcPr>
          <w:p w:rsidR="006E563E" w:rsidRPr="00286483" w:rsidRDefault="009C33B6" w:rsidP="00683DC9">
            <w:pPr>
              <w:pStyle w:val="ListParagraph"/>
              <w:numPr>
                <w:ilvl w:val="0"/>
                <w:numId w:val="23"/>
              </w:numPr>
              <w:rPr>
                <w:rFonts w:asciiTheme="minorHAnsi" w:hAnsiTheme="minorHAnsi" w:cs="Arial"/>
                <w:sz w:val="20"/>
              </w:rPr>
            </w:pPr>
            <w:r w:rsidRPr="009C33B6">
              <w:rPr>
                <w:rFonts w:asciiTheme="minorHAnsi" w:hAnsiTheme="minorHAnsi" w:cs="Arial"/>
                <w:color w:val="0000FF"/>
                <w:sz w:val="20"/>
              </w:rPr>
              <w:lastRenderedPageBreak/>
              <w:t>Provide training and education materials to local officials on stream restoration and health</w:t>
            </w:r>
          </w:p>
        </w:tc>
        <w:tc>
          <w:tcPr>
            <w:tcW w:w="2880" w:type="dxa"/>
          </w:tcPr>
          <w:p w:rsidR="006E563E" w:rsidRPr="009C33B6" w:rsidRDefault="009C33B6" w:rsidP="00683DC9">
            <w:pPr>
              <w:pStyle w:val="ListParagraph"/>
              <w:numPr>
                <w:ilvl w:val="0"/>
                <w:numId w:val="24"/>
              </w:numPr>
              <w:ind w:left="504"/>
              <w:rPr>
                <w:rFonts w:asciiTheme="minorHAnsi" w:hAnsiTheme="minorHAnsi"/>
                <w:sz w:val="20"/>
              </w:rPr>
            </w:pPr>
            <w:r w:rsidRPr="00286483">
              <w:rPr>
                <w:rFonts w:asciiTheme="minorHAnsi" w:hAnsiTheme="minorHAnsi"/>
                <w:color w:val="0000FF"/>
                <w:sz w:val="20"/>
              </w:rPr>
              <w:t>USC work with PA Local Technical Assistance Program (LTAP) to disseminate Upper Susquehanna Coalition Emergency Stream Intervention initiative</w:t>
            </w:r>
          </w:p>
          <w:p w:rsidR="009C33B6" w:rsidRPr="009C33B6" w:rsidRDefault="000B5825" w:rsidP="00683DC9">
            <w:pPr>
              <w:pStyle w:val="ListParagraph"/>
              <w:numPr>
                <w:ilvl w:val="0"/>
                <w:numId w:val="24"/>
              </w:numPr>
              <w:ind w:left="504"/>
              <w:rPr>
                <w:rFonts w:asciiTheme="minorHAnsi" w:hAnsiTheme="minorHAnsi"/>
                <w:sz w:val="20"/>
              </w:rPr>
            </w:pPr>
            <w:r>
              <w:rPr>
                <w:rFonts w:asciiTheme="minorHAnsi" w:hAnsiTheme="minorHAnsi"/>
                <w:color w:val="0000FF"/>
                <w:sz w:val="20"/>
              </w:rPr>
              <w:t>SHWG p</w:t>
            </w:r>
            <w:r w:rsidR="009C33B6" w:rsidRPr="009C33B6">
              <w:rPr>
                <w:rFonts w:asciiTheme="minorHAnsi" w:hAnsiTheme="minorHAnsi"/>
                <w:color w:val="0000FF"/>
                <w:sz w:val="20"/>
              </w:rPr>
              <w:t>rovide input on stream health to Local Leadership Work Group to assist with development of curriculum for watershed protection and restoration</w:t>
            </w:r>
          </w:p>
        </w:tc>
        <w:tc>
          <w:tcPr>
            <w:tcW w:w="1530" w:type="dxa"/>
            <w:vAlign w:val="center"/>
          </w:tcPr>
          <w:p w:rsidR="006E563E" w:rsidRDefault="00286483" w:rsidP="00DF4356">
            <w:pPr>
              <w:jc w:val="center"/>
              <w:rPr>
                <w:rFonts w:asciiTheme="minorHAnsi" w:hAnsiTheme="minorHAnsi" w:cs="Arial"/>
                <w:sz w:val="20"/>
              </w:rPr>
            </w:pPr>
            <w:r>
              <w:rPr>
                <w:rFonts w:asciiTheme="minorHAnsi" w:hAnsiTheme="minorHAnsi" w:cs="Arial"/>
                <w:sz w:val="20"/>
              </w:rPr>
              <w:t>USC (pending discussion)</w:t>
            </w:r>
          </w:p>
          <w:p w:rsidR="009C33B6" w:rsidRDefault="009C33B6" w:rsidP="00DF4356">
            <w:pPr>
              <w:jc w:val="center"/>
              <w:rPr>
                <w:rFonts w:asciiTheme="minorHAnsi" w:hAnsiTheme="minorHAnsi" w:cs="Arial"/>
                <w:sz w:val="20"/>
              </w:rPr>
            </w:pPr>
          </w:p>
          <w:p w:rsidR="009C33B6" w:rsidRPr="00D568F6" w:rsidRDefault="009C33B6" w:rsidP="00DF4356">
            <w:pPr>
              <w:jc w:val="center"/>
              <w:rPr>
                <w:rFonts w:asciiTheme="minorHAnsi" w:hAnsiTheme="minorHAnsi" w:cs="Arial"/>
                <w:sz w:val="20"/>
              </w:rPr>
            </w:pPr>
            <w:r>
              <w:rPr>
                <w:rFonts w:asciiTheme="minorHAnsi" w:hAnsiTheme="minorHAnsi" w:cs="Arial"/>
                <w:sz w:val="20"/>
              </w:rPr>
              <w:t>Local Leadership Work Group/Cross-GIT Coor</w:t>
            </w:r>
            <w:r w:rsidR="0055228B">
              <w:rPr>
                <w:rFonts w:asciiTheme="minorHAnsi" w:hAnsiTheme="minorHAnsi" w:cs="Arial"/>
                <w:sz w:val="20"/>
              </w:rPr>
              <w:t>d</w:t>
            </w:r>
            <w:r>
              <w:rPr>
                <w:rFonts w:asciiTheme="minorHAnsi" w:hAnsiTheme="minorHAnsi" w:cs="Arial"/>
                <w:sz w:val="20"/>
              </w:rPr>
              <w:t>inator</w:t>
            </w:r>
          </w:p>
        </w:tc>
        <w:tc>
          <w:tcPr>
            <w:tcW w:w="2070" w:type="dxa"/>
            <w:gridSpan w:val="2"/>
            <w:vAlign w:val="center"/>
          </w:tcPr>
          <w:p w:rsidR="006E563E" w:rsidRPr="00D568F6" w:rsidRDefault="0055228B" w:rsidP="00DF4356">
            <w:pPr>
              <w:jc w:val="center"/>
              <w:rPr>
                <w:rFonts w:asciiTheme="minorHAnsi" w:hAnsiTheme="minorHAnsi" w:cs="Arial"/>
                <w:sz w:val="20"/>
              </w:rPr>
            </w:pPr>
            <w:r>
              <w:rPr>
                <w:rFonts w:asciiTheme="minorHAnsi" w:hAnsiTheme="minorHAnsi" w:cs="Arial"/>
                <w:sz w:val="20"/>
              </w:rPr>
              <w:t>Chesapeake Bay Watershed</w:t>
            </w:r>
          </w:p>
        </w:tc>
        <w:tc>
          <w:tcPr>
            <w:tcW w:w="1350" w:type="dxa"/>
          </w:tcPr>
          <w:p w:rsidR="006E563E" w:rsidRDefault="006E563E" w:rsidP="00DF4356">
            <w:pPr>
              <w:rPr>
                <w:rFonts w:asciiTheme="minorHAnsi" w:hAnsiTheme="minorHAnsi" w:cs="Arial"/>
                <w:sz w:val="20"/>
              </w:rPr>
            </w:pPr>
          </w:p>
          <w:p w:rsidR="0055228B" w:rsidRDefault="0055228B" w:rsidP="00DF4356">
            <w:pPr>
              <w:rPr>
                <w:rFonts w:asciiTheme="minorHAnsi" w:hAnsiTheme="minorHAnsi" w:cs="Arial"/>
                <w:sz w:val="20"/>
              </w:rPr>
            </w:pPr>
          </w:p>
          <w:p w:rsidR="0055228B" w:rsidRDefault="0055228B" w:rsidP="00DF4356">
            <w:pPr>
              <w:rPr>
                <w:rFonts w:asciiTheme="minorHAnsi" w:hAnsiTheme="minorHAnsi" w:cs="Arial"/>
                <w:sz w:val="20"/>
              </w:rPr>
            </w:pPr>
          </w:p>
          <w:p w:rsidR="0055228B" w:rsidRPr="00FA0D4A" w:rsidRDefault="0055228B" w:rsidP="00DF4356">
            <w:pPr>
              <w:rPr>
                <w:rFonts w:asciiTheme="minorHAnsi" w:hAnsiTheme="minorHAnsi" w:cs="Arial"/>
                <w:sz w:val="20"/>
              </w:rPr>
            </w:pPr>
            <w:r>
              <w:rPr>
                <w:rFonts w:asciiTheme="minorHAnsi" w:hAnsiTheme="minorHAnsi" w:cs="Arial"/>
                <w:sz w:val="20"/>
              </w:rPr>
              <w:t>Placeholder pending further discussions with USC and LLWG</w:t>
            </w:r>
          </w:p>
        </w:tc>
        <w:tc>
          <w:tcPr>
            <w:tcW w:w="1440" w:type="dxa"/>
            <w:vAlign w:val="center"/>
          </w:tcPr>
          <w:p w:rsidR="006E563E" w:rsidRPr="003C3F79" w:rsidRDefault="0055228B" w:rsidP="00DF435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Pending future funding</w:t>
            </w:r>
          </w:p>
        </w:tc>
        <w:tc>
          <w:tcPr>
            <w:tcW w:w="1440" w:type="dxa"/>
          </w:tcPr>
          <w:p w:rsidR="006E563E" w:rsidRDefault="006E563E" w:rsidP="00DF4356">
            <w:pPr>
              <w:jc w:val="center"/>
              <w:rPr>
                <w:rFonts w:asciiTheme="minorHAnsi" w:hAnsiTheme="minorHAnsi" w:cs="Arial"/>
                <w:color w:val="767171" w:themeColor="background2" w:themeShade="80"/>
                <w:sz w:val="20"/>
              </w:rPr>
            </w:pPr>
          </w:p>
        </w:tc>
        <w:tc>
          <w:tcPr>
            <w:tcW w:w="1710" w:type="dxa"/>
            <w:vAlign w:val="center"/>
          </w:tcPr>
          <w:p w:rsidR="006E563E" w:rsidRPr="003C3F79" w:rsidRDefault="006E563E" w:rsidP="00DF4356">
            <w:pPr>
              <w:jc w:val="center"/>
              <w:rPr>
                <w:rFonts w:asciiTheme="minorHAnsi" w:hAnsiTheme="minorHAnsi" w:cs="Arial"/>
                <w:color w:val="767171" w:themeColor="background2" w:themeShade="80"/>
                <w:sz w:val="20"/>
              </w:rPr>
            </w:pPr>
          </w:p>
        </w:tc>
        <w:tc>
          <w:tcPr>
            <w:tcW w:w="1890" w:type="dxa"/>
            <w:vAlign w:val="center"/>
          </w:tcPr>
          <w:p w:rsidR="006E563E" w:rsidRPr="003C3F79" w:rsidRDefault="006E563E" w:rsidP="00DF4356">
            <w:pPr>
              <w:jc w:val="center"/>
              <w:rPr>
                <w:rFonts w:asciiTheme="minorHAnsi" w:hAnsiTheme="minorHAnsi" w:cs="Arial"/>
                <w:color w:val="767171" w:themeColor="background2" w:themeShade="80"/>
                <w:sz w:val="20"/>
              </w:rPr>
            </w:pPr>
          </w:p>
        </w:tc>
      </w:tr>
    </w:tbl>
    <w:p w:rsidR="003F4235" w:rsidRDefault="003F4235"/>
    <w:sectPr w:rsidR="003F4235" w:rsidSect="00DE0DBD">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BA8" w:rsidRDefault="008D0BA8" w:rsidP="00DE0DBD">
      <w:r>
        <w:separator/>
      </w:r>
    </w:p>
  </w:endnote>
  <w:endnote w:type="continuationSeparator" w:id="0">
    <w:p w:rsidR="008D0BA8" w:rsidRDefault="008D0BA8"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BA8" w:rsidRDefault="008D0BA8" w:rsidP="00DE0DBD">
      <w:r>
        <w:separator/>
      </w:r>
    </w:p>
  </w:footnote>
  <w:footnote w:type="continuationSeparator" w:id="0">
    <w:p w:rsidR="008D0BA8" w:rsidRDefault="008D0BA8" w:rsidP="00DE0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3DC0"/>
    <w:multiLevelType w:val="hybridMultilevel"/>
    <w:tmpl w:val="F532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85592"/>
    <w:multiLevelType w:val="hybridMultilevel"/>
    <w:tmpl w:val="30385F04"/>
    <w:lvl w:ilvl="0" w:tplc="780CCCE4">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50D8E"/>
    <w:multiLevelType w:val="hybridMultilevel"/>
    <w:tmpl w:val="492A1E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254ABC"/>
    <w:multiLevelType w:val="hybridMultilevel"/>
    <w:tmpl w:val="5F2A3E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122BA"/>
    <w:multiLevelType w:val="hybridMultilevel"/>
    <w:tmpl w:val="F5322E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6B14F7"/>
    <w:multiLevelType w:val="hybridMultilevel"/>
    <w:tmpl w:val="F724E080"/>
    <w:lvl w:ilvl="0" w:tplc="418055D4">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A5941"/>
    <w:multiLevelType w:val="hybridMultilevel"/>
    <w:tmpl w:val="D1DC812E"/>
    <w:lvl w:ilvl="0" w:tplc="100AB1D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E23CE"/>
    <w:multiLevelType w:val="hybridMultilevel"/>
    <w:tmpl w:val="2064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82FB4"/>
    <w:multiLevelType w:val="hybridMultilevel"/>
    <w:tmpl w:val="488A4FE6"/>
    <w:lvl w:ilvl="0" w:tplc="34982D88">
      <w:start w:val="5"/>
      <w:numFmt w:val="decimal"/>
      <w:lvlText w:val="%1."/>
      <w:lvlJc w:val="left"/>
      <w:pPr>
        <w:ind w:left="72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80348"/>
    <w:multiLevelType w:val="hybridMultilevel"/>
    <w:tmpl w:val="72605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C5127"/>
    <w:multiLevelType w:val="hybridMultilevel"/>
    <w:tmpl w:val="92F06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B90708"/>
    <w:multiLevelType w:val="hybridMultilevel"/>
    <w:tmpl w:val="D5000468"/>
    <w:lvl w:ilvl="0" w:tplc="2A8214C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noProof w:val="0"/>
        <w:vanish w:val="0"/>
        <w:spacing w:val="0"/>
        <w:kern w:val="0"/>
        <w:position w:val="0"/>
        <w:u w:val="none"/>
        <w:effect w:val="none"/>
        <w:vertAlign w:val="baseline"/>
        <w:em w:val="none"/>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381828D8"/>
    <w:multiLevelType w:val="hybridMultilevel"/>
    <w:tmpl w:val="3362A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5B17DA"/>
    <w:multiLevelType w:val="hybridMultilevel"/>
    <w:tmpl w:val="5BBCBD06"/>
    <w:lvl w:ilvl="0" w:tplc="7576D4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FF61FF"/>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5DF4C90"/>
    <w:multiLevelType w:val="hybridMultilevel"/>
    <w:tmpl w:val="EBCA4B0E"/>
    <w:lvl w:ilvl="0" w:tplc="B344A69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E108A0"/>
    <w:multiLevelType w:val="hybridMultilevel"/>
    <w:tmpl w:val="20F0F26A"/>
    <w:lvl w:ilvl="0" w:tplc="C5861EB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A2BAC"/>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509BA"/>
    <w:multiLevelType w:val="hybridMultilevel"/>
    <w:tmpl w:val="D05256A6"/>
    <w:lvl w:ilvl="0" w:tplc="7222F53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8E693B"/>
    <w:multiLevelType w:val="hybridMultilevel"/>
    <w:tmpl w:val="986867D2"/>
    <w:lvl w:ilvl="0" w:tplc="5BCC3314">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715CBE"/>
    <w:multiLevelType w:val="hybridMultilevel"/>
    <w:tmpl w:val="0FF0CDF2"/>
    <w:lvl w:ilvl="0" w:tplc="EA962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F0072E1"/>
    <w:multiLevelType w:val="hybridMultilevel"/>
    <w:tmpl w:val="FBF44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22"/>
  </w:num>
  <w:num w:numId="3">
    <w:abstractNumId w:val="12"/>
  </w:num>
  <w:num w:numId="4">
    <w:abstractNumId w:val="7"/>
  </w:num>
  <w:num w:numId="5">
    <w:abstractNumId w:val="0"/>
  </w:num>
  <w:num w:numId="6">
    <w:abstractNumId w:val="13"/>
  </w:num>
  <w:num w:numId="7">
    <w:abstractNumId w:val="3"/>
  </w:num>
  <w:num w:numId="8">
    <w:abstractNumId w:val="18"/>
  </w:num>
  <w:num w:numId="9">
    <w:abstractNumId w:val="9"/>
  </w:num>
  <w:num w:numId="10">
    <w:abstractNumId w:val="15"/>
  </w:num>
  <w:num w:numId="11">
    <w:abstractNumId w:val="10"/>
  </w:num>
  <w:num w:numId="12">
    <w:abstractNumId w:val="16"/>
  </w:num>
  <w:num w:numId="13">
    <w:abstractNumId w:val="14"/>
  </w:num>
  <w:num w:numId="14">
    <w:abstractNumId w:val="4"/>
  </w:num>
  <w:num w:numId="15">
    <w:abstractNumId w:val="8"/>
  </w:num>
  <w:num w:numId="16">
    <w:abstractNumId w:val="11"/>
  </w:num>
  <w:num w:numId="17">
    <w:abstractNumId w:val="20"/>
  </w:num>
  <w:num w:numId="18">
    <w:abstractNumId w:val="23"/>
  </w:num>
  <w:num w:numId="19">
    <w:abstractNumId w:val="6"/>
  </w:num>
  <w:num w:numId="20">
    <w:abstractNumId w:val="5"/>
  </w:num>
  <w:num w:numId="21">
    <w:abstractNumId w:val="1"/>
  </w:num>
  <w:num w:numId="22">
    <w:abstractNumId w:val="17"/>
  </w:num>
  <w:num w:numId="23">
    <w:abstractNumId w:val="21"/>
  </w:num>
  <w:num w:numId="24">
    <w:abstractNumId w:val="2"/>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1plxcsx">
    <w15:presenceInfo w15:providerId="None" w15:userId="e1plxcs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22054"/>
    <w:rsid w:val="00055930"/>
    <w:rsid w:val="00060E7E"/>
    <w:rsid w:val="000932D1"/>
    <w:rsid w:val="000A6905"/>
    <w:rsid w:val="000B1C04"/>
    <w:rsid w:val="000B5825"/>
    <w:rsid w:val="000C0CD1"/>
    <w:rsid w:val="000F5427"/>
    <w:rsid w:val="000F54D4"/>
    <w:rsid w:val="00104ABB"/>
    <w:rsid w:val="00121C2C"/>
    <w:rsid w:val="00122751"/>
    <w:rsid w:val="00126D2B"/>
    <w:rsid w:val="00153F64"/>
    <w:rsid w:val="00164C11"/>
    <w:rsid w:val="001A2979"/>
    <w:rsid w:val="001A6034"/>
    <w:rsid w:val="001A65C8"/>
    <w:rsid w:val="001D4A5A"/>
    <w:rsid w:val="001D72FD"/>
    <w:rsid w:val="001E1C6C"/>
    <w:rsid w:val="001E7B2F"/>
    <w:rsid w:val="001F0863"/>
    <w:rsid w:val="001F0F52"/>
    <w:rsid w:val="001F177F"/>
    <w:rsid w:val="001F3330"/>
    <w:rsid w:val="002177E8"/>
    <w:rsid w:val="0022615D"/>
    <w:rsid w:val="00265107"/>
    <w:rsid w:val="00286483"/>
    <w:rsid w:val="002909FF"/>
    <w:rsid w:val="00293574"/>
    <w:rsid w:val="003026FE"/>
    <w:rsid w:val="0032766E"/>
    <w:rsid w:val="003342D5"/>
    <w:rsid w:val="003571B0"/>
    <w:rsid w:val="00363E13"/>
    <w:rsid w:val="00367E70"/>
    <w:rsid w:val="003870DC"/>
    <w:rsid w:val="00387D86"/>
    <w:rsid w:val="00391E24"/>
    <w:rsid w:val="003A0B1F"/>
    <w:rsid w:val="003B49BC"/>
    <w:rsid w:val="003B4C0D"/>
    <w:rsid w:val="003D6EDB"/>
    <w:rsid w:val="003E0814"/>
    <w:rsid w:val="003F3C93"/>
    <w:rsid w:val="003F4235"/>
    <w:rsid w:val="004125B6"/>
    <w:rsid w:val="004210A4"/>
    <w:rsid w:val="00426012"/>
    <w:rsid w:val="00433BD4"/>
    <w:rsid w:val="00470F36"/>
    <w:rsid w:val="00471167"/>
    <w:rsid w:val="004A61C4"/>
    <w:rsid w:val="004A725D"/>
    <w:rsid w:val="004B4CD4"/>
    <w:rsid w:val="004B719B"/>
    <w:rsid w:val="004C08F2"/>
    <w:rsid w:val="00507BB8"/>
    <w:rsid w:val="00521B84"/>
    <w:rsid w:val="005315F2"/>
    <w:rsid w:val="0053208F"/>
    <w:rsid w:val="00534149"/>
    <w:rsid w:val="005434D8"/>
    <w:rsid w:val="0055228B"/>
    <w:rsid w:val="00562F48"/>
    <w:rsid w:val="0059240D"/>
    <w:rsid w:val="00594FFB"/>
    <w:rsid w:val="005B0B3A"/>
    <w:rsid w:val="005B5F1B"/>
    <w:rsid w:val="00605578"/>
    <w:rsid w:val="006163EB"/>
    <w:rsid w:val="0062668B"/>
    <w:rsid w:val="0063536B"/>
    <w:rsid w:val="00647AA6"/>
    <w:rsid w:val="00675086"/>
    <w:rsid w:val="00681249"/>
    <w:rsid w:val="00683DC9"/>
    <w:rsid w:val="006E563E"/>
    <w:rsid w:val="006E7D76"/>
    <w:rsid w:val="007045F4"/>
    <w:rsid w:val="007273DB"/>
    <w:rsid w:val="00731A87"/>
    <w:rsid w:val="007438A6"/>
    <w:rsid w:val="00757068"/>
    <w:rsid w:val="00772BA5"/>
    <w:rsid w:val="00777023"/>
    <w:rsid w:val="007800ED"/>
    <w:rsid w:val="00792507"/>
    <w:rsid w:val="007929D3"/>
    <w:rsid w:val="007D0CC0"/>
    <w:rsid w:val="007F276A"/>
    <w:rsid w:val="0082531F"/>
    <w:rsid w:val="008348B6"/>
    <w:rsid w:val="00870498"/>
    <w:rsid w:val="008935F4"/>
    <w:rsid w:val="008C18AE"/>
    <w:rsid w:val="008D0BA8"/>
    <w:rsid w:val="008D7DC9"/>
    <w:rsid w:val="008E75E0"/>
    <w:rsid w:val="008F776A"/>
    <w:rsid w:val="00944F04"/>
    <w:rsid w:val="00951D97"/>
    <w:rsid w:val="009623A5"/>
    <w:rsid w:val="00964C02"/>
    <w:rsid w:val="00981A29"/>
    <w:rsid w:val="00987380"/>
    <w:rsid w:val="009A3D84"/>
    <w:rsid w:val="009A448C"/>
    <w:rsid w:val="009B6042"/>
    <w:rsid w:val="009C33B6"/>
    <w:rsid w:val="009D7E8D"/>
    <w:rsid w:val="009E02FE"/>
    <w:rsid w:val="009E222A"/>
    <w:rsid w:val="00A04C49"/>
    <w:rsid w:val="00A1063F"/>
    <w:rsid w:val="00A20D82"/>
    <w:rsid w:val="00A20E35"/>
    <w:rsid w:val="00A25662"/>
    <w:rsid w:val="00A426AF"/>
    <w:rsid w:val="00A44656"/>
    <w:rsid w:val="00A615B6"/>
    <w:rsid w:val="00A92115"/>
    <w:rsid w:val="00AA2536"/>
    <w:rsid w:val="00AA5211"/>
    <w:rsid w:val="00AB5E3D"/>
    <w:rsid w:val="00AB62E6"/>
    <w:rsid w:val="00AB7BB2"/>
    <w:rsid w:val="00B07AB6"/>
    <w:rsid w:val="00B20BA1"/>
    <w:rsid w:val="00B25048"/>
    <w:rsid w:val="00B265C2"/>
    <w:rsid w:val="00B52063"/>
    <w:rsid w:val="00B54193"/>
    <w:rsid w:val="00BB4794"/>
    <w:rsid w:val="00BB7E81"/>
    <w:rsid w:val="00BC5D52"/>
    <w:rsid w:val="00BD54A6"/>
    <w:rsid w:val="00BD7DEA"/>
    <w:rsid w:val="00BE5F02"/>
    <w:rsid w:val="00C0169A"/>
    <w:rsid w:val="00C121FC"/>
    <w:rsid w:val="00C16202"/>
    <w:rsid w:val="00C52DC6"/>
    <w:rsid w:val="00C55760"/>
    <w:rsid w:val="00C63585"/>
    <w:rsid w:val="00C646AF"/>
    <w:rsid w:val="00C64987"/>
    <w:rsid w:val="00C66529"/>
    <w:rsid w:val="00C71F3D"/>
    <w:rsid w:val="00C8091E"/>
    <w:rsid w:val="00CB4D79"/>
    <w:rsid w:val="00CD6E49"/>
    <w:rsid w:val="00CF0FB6"/>
    <w:rsid w:val="00CF3BDC"/>
    <w:rsid w:val="00D07E7E"/>
    <w:rsid w:val="00D1312B"/>
    <w:rsid w:val="00D13C85"/>
    <w:rsid w:val="00D16BFC"/>
    <w:rsid w:val="00D34952"/>
    <w:rsid w:val="00D47461"/>
    <w:rsid w:val="00D516EA"/>
    <w:rsid w:val="00D568F6"/>
    <w:rsid w:val="00D61380"/>
    <w:rsid w:val="00D74CFE"/>
    <w:rsid w:val="00DB454B"/>
    <w:rsid w:val="00DB5204"/>
    <w:rsid w:val="00DC2256"/>
    <w:rsid w:val="00DC5CD3"/>
    <w:rsid w:val="00DE0DBD"/>
    <w:rsid w:val="00DE177E"/>
    <w:rsid w:val="00DF4356"/>
    <w:rsid w:val="00E004CF"/>
    <w:rsid w:val="00E41B72"/>
    <w:rsid w:val="00E44761"/>
    <w:rsid w:val="00E554C0"/>
    <w:rsid w:val="00E70EA0"/>
    <w:rsid w:val="00E732E3"/>
    <w:rsid w:val="00E807F6"/>
    <w:rsid w:val="00E8149A"/>
    <w:rsid w:val="00ED58DE"/>
    <w:rsid w:val="00F321F6"/>
    <w:rsid w:val="00F556FD"/>
    <w:rsid w:val="00F64067"/>
    <w:rsid w:val="00F669CD"/>
    <w:rsid w:val="00FA0D4A"/>
    <w:rsid w:val="00FA1643"/>
    <w:rsid w:val="00FC09FC"/>
    <w:rsid w:val="00F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474AE9-90CB-4CEB-ADBC-6CCBDA9B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C71F3D"/>
    <w:rPr>
      <w:sz w:val="16"/>
      <w:szCs w:val="16"/>
    </w:rPr>
  </w:style>
  <w:style w:type="paragraph" w:styleId="CommentText">
    <w:name w:val="annotation text"/>
    <w:basedOn w:val="Normal"/>
    <w:link w:val="CommentTextChar"/>
    <w:uiPriority w:val="99"/>
    <w:semiHidden/>
    <w:unhideWhenUsed/>
    <w:rsid w:val="00C71F3D"/>
    <w:rPr>
      <w:sz w:val="20"/>
      <w:szCs w:val="20"/>
    </w:rPr>
  </w:style>
  <w:style w:type="character" w:customStyle="1" w:styleId="CommentTextChar">
    <w:name w:val="Comment Text Char"/>
    <w:basedOn w:val="DefaultParagraphFont"/>
    <w:link w:val="CommentText"/>
    <w:uiPriority w:val="99"/>
    <w:semiHidden/>
    <w:rsid w:val="00C71F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1F3D"/>
    <w:rPr>
      <w:b/>
      <w:bCs/>
    </w:rPr>
  </w:style>
  <w:style w:type="character" w:customStyle="1" w:styleId="CommentSubjectChar">
    <w:name w:val="Comment Subject Char"/>
    <w:basedOn w:val="CommentTextChar"/>
    <w:link w:val="CommentSubject"/>
    <w:uiPriority w:val="99"/>
    <w:semiHidden/>
    <w:rsid w:val="00C71F3D"/>
    <w:rPr>
      <w:rFonts w:ascii="Times New Roman" w:eastAsia="Times New Roman" w:hAnsi="Times New Roman" w:cs="Times New Roman"/>
      <w:b/>
      <w:bCs/>
      <w:sz w:val="20"/>
      <w:szCs w:val="20"/>
    </w:rPr>
  </w:style>
  <w:style w:type="paragraph" w:customStyle="1" w:styleId="Default">
    <w:name w:val="Default"/>
    <w:rsid w:val="006E7D7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4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9A1C0-B414-4C09-9704-F0DDB7855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2298</Words>
  <Characters>13099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Runion, Kyle</cp:lastModifiedBy>
  <cp:revision>2</cp:revision>
  <cp:lastPrinted>2015-10-20T16:49:00Z</cp:lastPrinted>
  <dcterms:created xsi:type="dcterms:W3CDTF">2015-11-03T13:08:00Z</dcterms:created>
  <dcterms:modified xsi:type="dcterms:W3CDTF">2015-11-03T13:08:00Z</dcterms:modified>
</cp:coreProperties>
</file>