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A39F1" w14:textId="3CEB5B21" w:rsidR="00690BC9" w:rsidRPr="00231592" w:rsidRDefault="00690BC9">
      <w:pPr>
        <w:rPr>
          <w:sz w:val="24"/>
          <w:szCs w:val="24"/>
        </w:rPr>
      </w:pPr>
      <w:r w:rsidRPr="00231592">
        <w:rPr>
          <w:sz w:val="24"/>
          <w:szCs w:val="24"/>
        </w:rPr>
        <w:t>Four years ago, the Stream Health workgroup issued a survey to identify the aspects of stream restoration permitting that caused the greatest delays and problems</w:t>
      </w:r>
      <w:r w:rsidR="002F5F98">
        <w:rPr>
          <w:sz w:val="24"/>
          <w:szCs w:val="24"/>
        </w:rPr>
        <w:t>, both for permit reviewers and applicants</w:t>
      </w:r>
      <w:r w:rsidRPr="00231592">
        <w:rPr>
          <w:sz w:val="24"/>
          <w:szCs w:val="24"/>
        </w:rPr>
        <w:t xml:space="preserve">. Since that survey was initially sent out, many projects have been implemented and many lessons have been learned. </w:t>
      </w:r>
      <w:r w:rsidR="002F5F98">
        <w:rPr>
          <w:sz w:val="24"/>
          <w:szCs w:val="24"/>
        </w:rPr>
        <w:t>The workgroup</w:t>
      </w:r>
      <w:r w:rsidRPr="00231592">
        <w:rPr>
          <w:sz w:val="24"/>
          <w:szCs w:val="24"/>
        </w:rPr>
        <w:t xml:space="preserve"> wanted to issue this follow up survey to determine where progress has been made and where there is still room for </w:t>
      </w:r>
      <w:r w:rsidR="007C7534">
        <w:rPr>
          <w:sz w:val="24"/>
          <w:szCs w:val="24"/>
        </w:rPr>
        <w:t>improvement on permitting stream restoration projects</w:t>
      </w:r>
      <w:r w:rsidRPr="00231592">
        <w:rPr>
          <w:sz w:val="24"/>
          <w:szCs w:val="24"/>
        </w:rPr>
        <w:t>. Based on the responses to this survey, the group will identify common issues among jurisdictions and begin to discuss how those problems can be addressed by the workgroup</w:t>
      </w:r>
      <w:r w:rsidR="007C7534">
        <w:rPr>
          <w:sz w:val="24"/>
          <w:szCs w:val="24"/>
        </w:rPr>
        <w:t xml:space="preserve"> and make recommendations to the Chesapeake Bay Program Partnership</w:t>
      </w:r>
      <w:r w:rsidRPr="00231592">
        <w:rPr>
          <w:sz w:val="24"/>
          <w:szCs w:val="24"/>
        </w:rPr>
        <w:t xml:space="preserve">. </w:t>
      </w:r>
    </w:p>
    <w:p w14:paraId="6CBD8161" w14:textId="77777777" w:rsidR="00690BC9" w:rsidRPr="00231592" w:rsidRDefault="00690BC9">
      <w:pPr>
        <w:rPr>
          <w:sz w:val="24"/>
          <w:szCs w:val="24"/>
        </w:rPr>
      </w:pPr>
    </w:p>
    <w:p w14:paraId="3D19543C" w14:textId="77777777" w:rsidR="00690BC9" w:rsidRPr="00231592" w:rsidRDefault="00690BC9">
      <w:pPr>
        <w:rPr>
          <w:b/>
          <w:sz w:val="24"/>
          <w:szCs w:val="24"/>
        </w:rPr>
      </w:pPr>
      <w:r w:rsidRPr="00231592">
        <w:rPr>
          <w:b/>
          <w:sz w:val="24"/>
          <w:szCs w:val="24"/>
        </w:rPr>
        <w:t xml:space="preserve">Please self-identify as a </w:t>
      </w:r>
      <w:r w:rsidR="00231592" w:rsidRPr="00231592">
        <w:rPr>
          <w:b/>
          <w:sz w:val="24"/>
          <w:szCs w:val="24"/>
        </w:rPr>
        <w:t>stream</w:t>
      </w:r>
      <w:r w:rsidRPr="00231592">
        <w:rPr>
          <w:b/>
          <w:sz w:val="24"/>
          <w:szCs w:val="24"/>
        </w:rPr>
        <w:t xml:space="preserve"> restoration permit applicant or </w:t>
      </w:r>
      <w:r w:rsidR="00231592" w:rsidRPr="00231592">
        <w:rPr>
          <w:b/>
          <w:sz w:val="24"/>
          <w:szCs w:val="24"/>
        </w:rPr>
        <w:t>permit reviewer and fill out the corresponding section.</w:t>
      </w:r>
    </w:p>
    <w:p w14:paraId="0FC14E27" w14:textId="77777777" w:rsidR="00690BC9" w:rsidRDefault="00690BC9"/>
    <w:p w14:paraId="79676288" w14:textId="00F25568" w:rsidR="00AA1567" w:rsidRDefault="00700959">
      <w:r>
        <w:t>GENERAL QUESTIONS FOR ALL:</w:t>
      </w:r>
    </w:p>
    <w:p w14:paraId="2DD7455B" w14:textId="77777777" w:rsidR="008427E6" w:rsidRDefault="008427E6" w:rsidP="001147C1"/>
    <w:p w14:paraId="673F6D30" w14:textId="4236E280" w:rsidR="00013D5C" w:rsidRDefault="00013D5C">
      <w:pPr>
        <w:pStyle w:val="ListParagraph"/>
        <w:numPr>
          <w:ilvl w:val="0"/>
          <w:numId w:val="1"/>
        </w:numPr>
      </w:pPr>
      <w:r>
        <w:t>Please select from the list the role/responsibilities that best describe your involvement in stream restoration.</w:t>
      </w:r>
    </w:p>
    <w:p w14:paraId="074CC1CD" w14:textId="33184A51" w:rsidR="00013D5C" w:rsidRDefault="005341F8" w:rsidP="005341F8">
      <w:pPr>
        <w:pStyle w:val="ListParagraph"/>
        <w:numPr>
          <w:ilvl w:val="0"/>
          <w:numId w:val="26"/>
        </w:numPr>
      </w:pPr>
      <w:r>
        <w:t>Permit Reviewer</w:t>
      </w:r>
    </w:p>
    <w:p w14:paraId="7B3B6F5A" w14:textId="5D81A0DA" w:rsidR="005341F8" w:rsidRDefault="005341F8" w:rsidP="005341F8">
      <w:pPr>
        <w:pStyle w:val="ListParagraph"/>
        <w:numPr>
          <w:ilvl w:val="0"/>
          <w:numId w:val="26"/>
        </w:numPr>
      </w:pPr>
      <w:r>
        <w:t>Stream restoration applicant</w:t>
      </w:r>
    </w:p>
    <w:p w14:paraId="5104AACE" w14:textId="592AF72D" w:rsidR="005341F8" w:rsidRDefault="005341F8" w:rsidP="005341F8">
      <w:pPr>
        <w:pStyle w:val="ListParagraph"/>
        <w:numPr>
          <w:ilvl w:val="0"/>
          <w:numId w:val="26"/>
        </w:numPr>
      </w:pPr>
      <w:r>
        <w:t>Public agency</w:t>
      </w:r>
    </w:p>
    <w:p w14:paraId="60596EC2" w14:textId="33F8AAAE" w:rsidR="005341F8" w:rsidRDefault="005341F8" w:rsidP="005341F8">
      <w:pPr>
        <w:pStyle w:val="ListParagraph"/>
        <w:numPr>
          <w:ilvl w:val="0"/>
          <w:numId w:val="26"/>
        </w:numPr>
      </w:pPr>
      <w:r>
        <w:t>Private (consultant, non-profit)</w:t>
      </w:r>
    </w:p>
    <w:p w14:paraId="26B7665E" w14:textId="77777777" w:rsidR="005341F8" w:rsidRDefault="005341F8" w:rsidP="005E5AEC">
      <w:pPr>
        <w:pStyle w:val="ListParagraph"/>
      </w:pPr>
    </w:p>
    <w:p w14:paraId="156953BD" w14:textId="1F5614F5" w:rsidR="00C16514" w:rsidRDefault="00013D5C">
      <w:pPr>
        <w:pStyle w:val="ListParagraph"/>
        <w:numPr>
          <w:ilvl w:val="0"/>
          <w:numId w:val="1"/>
        </w:numPr>
      </w:pPr>
      <w:r>
        <w:t>How many</w:t>
      </w:r>
      <w:r w:rsidR="00C16514">
        <w:t xml:space="preserve"> years you have been involved with stream restoration?</w:t>
      </w:r>
    </w:p>
    <w:p w14:paraId="446EB96B" w14:textId="77777777" w:rsidR="00FF505F" w:rsidRDefault="00FF505F" w:rsidP="00FF505F"/>
    <w:p w14:paraId="04BE3E00" w14:textId="07EC2460" w:rsidR="00C16514" w:rsidRPr="00690BC9" w:rsidRDefault="00C16514">
      <w:pPr>
        <w:pStyle w:val="ListParagraph"/>
        <w:numPr>
          <w:ilvl w:val="0"/>
          <w:numId w:val="1"/>
        </w:numPr>
      </w:pPr>
      <w:r>
        <w:t xml:space="preserve">Briefly explain your training </w:t>
      </w:r>
      <w:r w:rsidR="00013D5C">
        <w:t xml:space="preserve">and professional experience </w:t>
      </w:r>
      <w:r>
        <w:t>relevant to stream restoration:</w:t>
      </w:r>
    </w:p>
    <w:p w14:paraId="115D2C4B" w14:textId="77777777" w:rsidR="008427E6" w:rsidRDefault="008427E6" w:rsidP="008427E6"/>
    <w:p w14:paraId="368C73C0" w14:textId="506C1217" w:rsidR="00AA1567" w:rsidRDefault="00AA1567" w:rsidP="00AA1567">
      <w:pPr>
        <w:pStyle w:val="ListParagraph"/>
        <w:numPr>
          <w:ilvl w:val="0"/>
          <w:numId w:val="1"/>
        </w:numPr>
      </w:pPr>
      <w:r>
        <w:t>What states have you applied for</w:t>
      </w:r>
      <w:r w:rsidR="00013D5C">
        <w:t>, or review</w:t>
      </w:r>
      <w:r>
        <w:t xml:space="preserve"> stream restoration permits in? Check all that apply.</w:t>
      </w:r>
    </w:p>
    <w:p w14:paraId="45414F5C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Delaware</w:t>
      </w:r>
    </w:p>
    <w:p w14:paraId="758E689E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District of Columbia</w:t>
      </w:r>
    </w:p>
    <w:p w14:paraId="73505A53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Maryland</w:t>
      </w:r>
    </w:p>
    <w:p w14:paraId="6CA615C4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New York</w:t>
      </w:r>
    </w:p>
    <w:p w14:paraId="3A9DE488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Pennsylvania</w:t>
      </w:r>
    </w:p>
    <w:p w14:paraId="565517A3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Virginia</w:t>
      </w:r>
    </w:p>
    <w:p w14:paraId="1978A714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West Virginia</w:t>
      </w:r>
    </w:p>
    <w:p w14:paraId="44AE5C18" w14:textId="29DA04E0" w:rsidR="002A3075" w:rsidRDefault="00DE07AC" w:rsidP="002A3075">
      <w:pPr>
        <w:pStyle w:val="ListParagraph"/>
        <w:numPr>
          <w:ilvl w:val="1"/>
          <w:numId w:val="2"/>
        </w:numPr>
      </w:pPr>
      <w:r>
        <w:t>Federal application pool</w:t>
      </w:r>
    </w:p>
    <w:p w14:paraId="2BF9D925" w14:textId="33D672C6" w:rsidR="00CD575B" w:rsidRDefault="00CD575B" w:rsidP="002A3075">
      <w:pPr>
        <w:pStyle w:val="ListParagraph"/>
        <w:numPr>
          <w:ilvl w:val="1"/>
          <w:numId w:val="2"/>
        </w:numPr>
      </w:pPr>
      <w:r>
        <w:t>US Army Corps of Engineers Baltimore District</w:t>
      </w:r>
    </w:p>
    <w:p w14:paraId="44FDE8E0" w14:textId="6EDBFCFE" w:rsidR="00CD575B" w:rsidRDefault="00CD575B" w:rsidP="002A3075">
      <w:pPr>
        <w:pStyle w:val="ListParagraph"/>
        <w:numPr>
          <w:ilvl w:val="1"/>
          <w:numId w:val="2"/>
        </w:numPr>
      </w:pPr>
      <w:r>
        <w:t>US Army Corps of Engineers Norfolk District</w:t>
      </w:r>
    </w:p>
    <w:p w14:paraId="088598CF" w14:textId="5BAA888C" w:rsidR="00CD575B" w:rsidRDefault="00CD575B" w:rsidP="002A3075">
      <w:pPr>
        <w:pStyle w:val="ListParagraph"/>
        <w:numPr>
          <w:ilvl w:val="1"/>
          <w:numId w:val="2"/>
        </w:numPr>
      </w:pPr>
      <w:r>
        <w:t>US Army Corps of Engineers Philadelphia District</w:t>
      </w:r>
    </w:p>
    <w:p w14:paraId="346199CD" w14:textId="77777777" w:rsidR="00FF505F" w:rsidRDefault="00FF505F" w:rsidP="00FF505F">
      <w:pPr>
        <w:pStyle w:val="ListParagraph"/>
        <w:ind w:left="1440"/>
      </w:pPr>
    </w:p>
    <w:p w14:paraId="700FD68A" w14:textId="6EA97907" w:rsidR="002A3075" w:rsidRDefault="002A3075" w:rsidP="00AA1567">
      <w:pPr>
        <w:pStyle w:val="ListParagraph"/>
        <w:numPr>
          <w:ilvl w:val="0"/>
          <w:numId w:val="1"/>
        </w:numPr>
      </w:pPr>
      <w:r>
        <w:t>Is there a time frame allotted for review and a decision</w:t>
      </w:r>
      <w:r w:rsidR="00245B06">
        <w:t xml:space="preserve"> on a stream restoration permit application</w:t>
      </w:r>
      <w:r>
        <w:t>?</w:t>
      </w:r>
    </w:p>
    <w:p w14:paraId="2AA65376" w14:textId="77777777" w:rsidR="002A3075" w:rsidRDefault="002A3075" w:rsidP="002A3075">
      <w:pPr>
        <w:pStyle w:val="ListParagraph"/>
        <w:numPr>
          <w:ilvl w:val="1"/>
          <w:numId w:val="1"/>
        </w:numPr>
      </w:pPr>
      <w:r>
        <w:t>Yes</w:t>
      </w:r>
    </w:p>
    <w:p w14:paraId="49DC9BED" w14:textId="2A2F0BD4" w:rsidR="002A3075" w:rsidRDefault="002A3075" w:rsidP="002A3075">
      <w:pPr>
        <w:pStyle w:val="ListParagraph"/>
        <w:numPr>
          <w:ilvl w:val="1"/>
          <w:numId w:val="1"/>
        </w:numPr>
      </w:pPr>
      <w:r>
        <w:t>No</w:t>
      </w:r>
    </w:p>
    <w:p w14:paraId="69E58ABF" w14:textId="6CC65DA0" w:rsidR="00700959" w:rsidRDefault="00700959" w:rsidP="002A3075">
      <w:pPr>
        <w:pStyle w:val="ListParagraph"/>
        <w:numPr>
          <w:ilvl w:val="1"/>
          <w:numId w:val="1"/>
        </w:numPr>
      </w:pPr>
      <w:r>
        <w:t>Don’t know</w:t>
      </w:r>
    </w:p>
    <w:p w14:paraId="3C4F0D3F" w14:textId="744E98AC" w:rsidR="00FF505F" w:rsidRDefault="002A3075" w:rsidP="00FF505F">
      <w:pPr>
        <w:pStyle w:val="ListParagraph"/>
        <w:numPr>
          <w:ilvl w:val="1"/>
          <w:numId w:val="1"/>
        </w:numPr>
      </w:pPr>
      <w:r>
        <w:t>If yes, please provide the time frame</w:t>
      </w:r>
    </w:p>
    <w:p w14:paraId="59AD784B" w14:textId="578EE4C3" w:rsidR="00CB1197" w:rsidRDefault="00CB1197">
      <w:r>
        <w:br w:type="page"/>
      </w:r>
      <w:bookmarkStart w:id="0" w:name="_GoBack"/>
      <w:bookmarkEnd w:id="0"/>
    </w:p>
    <w:p w14:paraId="1FEAE3E9" w14:textId="77777777" w:rsidR="00CB1197" w:rsidRDefault="00CB1197" w:rsidP="00CB1197"/>
    <w:p w14:paraId="7BADBAD3" w14:textId="6123FA88" w:rsidR="00700959" w:rsidRPr="00FF505F" w:rsidRDefault="00700959" w:rsidP="00FF505F">
      <w:r w:rsidRPr="00FF505F">
        <w:rPr>
          <w:b/>
        </w:rPr>
        <w:t>FOR APPLICANTS</w:t>
      </w:r>
    </w:p>
    <w:p w14:paraId="4139DD9B" w14:textId="77777777" w:rsidR="00700959" w:rsidRDefault="00700959" w:rsidP="00245B06">
      <w:pPr>
        <w:pStyle w:val="ListParagraph"/>
      </w:pPr>
    </w:p>
    <w:p w14:paraId="560B44D8" w14:textId="45951F49" w:rsidR="001147C1" w:rsidRDefault="007C7534" w:rsidP="00AA2C95">
      <w:pPr>
        <w:pStyle w:val="ListParagraph"/>
        <w:numPr>
          <w:ilvl w:val="0"/>
          <w:numId w:val="8"/>
        </w:numPr>
      </w:pPr>
      <w:r w:rsidRPr="00690BC9">
        <w:t>Are you the owner of the project or an agent of the owner (i.e. consultant)</w:t>
      </w:r>
      <w:r>
        <w:t>?</w:t>
      </w:r>
      <w:r w:rsidR="00245B06" w:rsidRPr="00690BC9" w:rsidDel="00245B06">
        <w:t xml:space="preserve"> </w:t>
      </w:r>
    </w:p>
    <w:p w14:paraId="50B0E6EA" w14:textId="2D978A02" w:rsidR="001147C1" w:rsidRDefault="001147C1" w:rsidP="002A3075">
      <w:pPr>
        <w:pStyle w:val="ListParagraph"/>
        <w:ind w:left="1440"/>
      </w:pPr>
    </w:p>
    <w:p w14:paraId="299630E4" w14:textId="77777777" w:rsidR="001147C1" w:rsidRDefault="001147C1" w:rsidP="002A3075">
      <w:pPr>
        <w:pStyle w:val="ListParagraph"/>
        <w:ind w:left="1440"/>
      </w:pPr>
    </w:p>
    <w:p w14:paraId="1D75D04A" w14:textId="53FD2ED8" w:rsidR="005341F8" w:rsidRPr="001D0956" w:rsidRDefault="005341F8" w:rsidP="00D5102D">
      <w:pPr>
        <w:pStyle w:val="ListParagraph"/>
        <w:numPr>
          <w:ilvl w:val="0"/>
          <w:numId w:val="2"/>
        </w:numPr>
      </w:pPr>
      <w:r w:rsidRPr="001D0956">
        <w:t>Does the pre-application meeting provide constructive input to the application?</w:t>
      </w:r>
    </w:p>
    <w:p w14:paraId="605BAA83" w14:textId="6A4D5455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>Yes</w:t>
      </w:r>
    </w:p>
    <w:p w14:paraId="37A95329" w14:textId="16DE98FA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>No</w:t>
      </w:r>
    </w:p>
    <w:p w14:paraId="749F76E6" w14:textId="74B1186B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>Sometimes, but not always</w:t>
      </w:r>
    </w:p>
    <w:p w14:paraId="79FCD04E" w14:textId="5387AC02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>I do not participate in pre-application meetings</w:t>
      </w:r>
    </w:p>
    <w:p w14:paraId="75E81120" w14:textId="77777777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>Don’t know</w:t>
      </w:r>
    </w:p>
    <w:p w14:paraId="581CB514" w14:textId="1D05776D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 xml:space="preserve">If no, what type of input or feedback would be constructive? </w:t>
      </w:r>
    </w:p>
    <w:p w14:paraId="6786E21A" w14:textId="6EECB6F3" w:rsidR="005341F8" w:rsidRDefault="005341F8" w:rsidP="005341F8">
      <w:pPr>
        <w:pStyle w:val="ListParagraph"/>
      </w:pPr>
    </w:p>
    <w:p w14:paraId="0A338317" w14:textId="7538B1BD" w:rsidR="00CB1197" w:rsidRDefault="00CB1197" w:rsidP="005341F8">
      <w:pPr>
        <w:pStyle w:val="ListParagraph"/>
      </w:pPr>
    </w:p>
    <w:p w14:paraId="1B079C32" w14:textId="77777777" w:rsidR="00CB1197" w:rsidRDefault="00CB1197" w:rsidP="005341F8">
      <w:pPr>
        <w:pStyle w:val="ListParagraph"/>
      </w:pPr>
    </w:p>
    <w:p w14:paraId="2C8AF835" w14:textId="53E54430" w:rsidR="00D5102D" w:rsidRDefault="00D5102D" w:rsidP="00D5102D">
      <w:pPr>
        <w:pStyle w:val="ListParagraph"/>
        <w:numPr>
          <w:ilvl w:val="0"/>
          <w:numId w:val="2"/>
        </w:numPr>
      </w:pPr>
      <w:r>
        <w:t xml:space="preserve">Please select from the list below </w:t>
      </w:r>
      <w:r w:rsidR="00AA2C95">
        <w:t>c</w:t>
      </w:r>
      <w:r w:rsidR="002A3075">
        <w:t>oncerns/issues</w:t>
      </w:r>
      <w:r w:rsidR="00AA2C95">
        <w:t xml:space="preserve"> </w:t>
      </w:r>
      <w:r>
        <w:t xml:space="preserve">provided by </w:t>
      </w:r>
      <w:r w:rsidR="002A3075">
        <w:t>permit reviewers</w:t>
      </w:r>
      <w:r w:rsidR="00013D5C">
        <w:t>,</w:t>
      </w:r>
      <w:r w:rsidR="002A3075">
        <w:t xml:space="preserve"> about the proposed project which may prevent authorization?</w:t>
      </w:r>
      <w:r>
        <w:t xml:space="preserve"> Please enter “N/A (not applicable” if the review process does not identify issues.  </w:t>
      </w:r>
    </w:p>
    <w:p w14:paraId="48D9DD40" w14:textId="70730632" w:rsidR="001D2E8E" w:rsidRDefault="001D2E8E" w:rsidP="001D2E8E">
      <w:pPr>
        <w:pStyle w:val="ListParagraph"/>
        <w:numPr>
          <w:ilvl w:val="0"/>
          <w:numId w:val="13"/>
        </w:numPr>
      </w:pPr>
      <w:r>
        <w:t>Incomplete application</w:t>
      </w:r>
    </w:p>
    <w:p w14:paraId="6909B7EA" w14:textId="07C199B7" w:rsidR="001D2E8E" w:rsidRDefault="001D2E8E" w:rsidP="001D2E8E">
      <w:pPr>
        <w:pStyle w:val="ListParagraph"/>
        <w:numPr>
          <w:ilvl w:val="0"/>
          <w:numId w:val="13"/>
        </w:numPr>
      </w:pPr>
      <w:r>
        <w:t>Lack of clarity of application</w:t>
      </w:r>
    </w:p>
    <w:p w14:paraId="34E179C7" w14:textId="77777777" w:rsidR="001D2E8E" w:rsidRDefault="001D2E8E" w:rsidP="001D2E8E">
      <w:pPr>
        <w:pStyle w:val="ListParagraph"/>
        <w:numPr>
          <w:ilvl w:val="0"/>
          <w:numId w:val="13"/>
        </w:numPr>
      </w:pPr>
      <w:r>
        <w:t>Expertise of applicant</w:t>
      </w:r>
    </w:p>
    <w:p w14:paraId="120FC02C" w14:textId="2CBE62FD" w:rsidR="001D2E8E" w:rsidRDefault="001F6031" w:rsidP="001D2E8E">
      <w:pPr>
        <w:pStyle w:val="ListParagraph"/>
        <w:numPr>
          <w:ilvl w:val="0"/>
          <w:numId w:val="13"/>
        </w:numPr>
      </w:pPr>
      <w:r>
        <w:t>Please provide examples of above responses, and or o</w:t>
      </w:r>
      <w:r w:rsidR="001D2E8E">
        <w:t xml:space="preserve">ther </w:t>
      </w:r>
      <w:r>
        <w:t>issues.</w:t>
      </w:r>
    </w:p>
    <w:p w14:paraId="3E928E26" w14:textId="3FCE4CAC" w:rsidR="002A3075" w:rsidRDefault="002A3075" w:rsidP="002A3075">
      <w:pPr>
        <w:pStyle w:val="ListParagraph"/>
        <w:ind w:left="1440"/>
      </w:pPr>
    </w:p>
    <w:p w14:paraId="176413B6" w14:textId="77777777" w:rsidR="002A3075" w:rsidRDefault="002A3075" w:rsidP="002A3075">
      <w:pPr>
        <w:pStyle w:val="ListParagraph"/>
        <w:ind w:left="1440"/>
      </w:pPr>
    </w:p>
    <w:p w14:paraId="6091CCB7" w14:textId="77777777" w:rsidR="00245B06" w:rsidRDefault="00245B06" w:rsidP="00245B06">
      <w:pPr>
        <w:pStyle w:val="ListParagraph"/>
      </w:pPr>
    </w:p>
    <w:p w14:paraId="546769A9" w14:textId="40CD0AF1" w:rsidR="00245B06" w:rsidRDefault="00245B06" w:rsidP="005E5AEC">
      <w:pPr>
        <w:pStyle w:val="ListParagraph"/>
        <w:numPr>
          <w:ilvl w:val="0"/>
          <w:numId w:val="2"/>
        </w:numPr>
      </w:pPr>
      <w:r>
        <w:t>Have you been asked to provide additional or corrected information to complete your application?</w:t>
      </w:r>
    </w:p>
    <w:p w14:paraId="1E4D68CA" w14:textId="77777777" w:rsidR="00245B06" w:rsidRDefault="00245B06" w:rsidP="00FF505F">
      <w:pPr>
        <w:pStyle w:val="ListParagraph"/>
        <w:numPr>
          <w:ilvl w:val="1"/>
          <w:numId w:val="21"/>
        </w:numPr>
      </w:pPr>
      <w:r>
        <w:t>Yes</w:t>
      </w:r>
    </w:p>
    <w:p w14:paraId="1AB9D28B" w14:textId="77777777" w:rsidR="00245B06" w:rsidRDefault="00245B06" w:rsidP="00FF505F">
      <w:pPr>
        <w:pStyle w:val="ListParagraph"/>
        <w:numPr>
          <w:ilvl w:val="1"/>
          <w:numId w:val="21"/>
        </w:numPr>
      </w:pPr>
      <w:r>
        <w:t>No</w:t>
      </w:r>
    </w:p>
    <w:p w14:paraId="65CEEB12" w14:textId="77777777" w:rsidR="00245B06" w:rsidRDefault="00245B06" w:rsidP="00FF505F">
      <w:pPr>
        <w:pStyle w:val="ListParagraph"/>
        <w:numPr>
          <w:ilvl w:val="1"/>
          <w:numId w:val="21"/>
        </w:numPr>
      </w:pPr>
      <w:r>
        <w:t>If yes, please describe the additional information which has been requested.</w:t>
      </w:r>
      <w:r>
        <w:rPr>
          <w:noProof/>
        </w:rPr>
        <w:t xml:space="preserve"> </w:t>
      </w:r>
    </w:p>
    <w:p w14:paraId="4E1D03CE" w14:textId="1F75E1FC" w:rsidR="00245B06" w:rsidRDefault="00245B06" w:rsidP="00245B06">
      <w:pPr>
        <w:pStyle w:val="ListParagraph"/>
        <w:ind w:left="1440"/>
      </w:pPr>
    </w:p>
    <w:p w14:paraId="4A27CFC0" w14:textId="68604B4F" w:rsidR="00245B06" w:rsidRDefault="00245B06" w:rsidP="00245B06">
      <w:pPr>
        <w:pStyle w:val="ListParagraph"/>
        <w:ind w:left="1440"/>
      </w:pPr>
    </w:p>
    <w:p w14:paraId="7459D163" w14:textId="77777777" w:rsidR="00245B06" w:rsidRDefault="00245B06" w:rsidP="00245B06">
      <w:pPr>
        <w:pStyle w:val="ListParagraph"/>
        <w:ind w:left="1440"/>
      </w:pPr>
    </w:p>
    <w:p w14:paraId="30E38EA5" w14:textId="1DDCEB2D" w:rsidR="00AA1567" w:rsidRDefault="00AA1567" w:rsidP="005E5AEC">
      <w:pPr>
        <w:pStyle w:val="ListParagraph"/>
        <w:numPr>
          <w:ilvl w:val="0"/>
          <w:numId w:val="2"/>
        </w:numPr>
      </w:pPr>
      <w:r>
        <w:t xml:space="preserve">Have you </w:t>
      </w:r>
      <w:r w:rsidR="002A3075">
        <w:t>experienced a delay in</w:t>
      </w:r>
      <w:r>
        <w:t xml:space="preserve"> obtaining </w:t>
      </w:r>
      <w:r w:rsidR="005341F8">
        <w:t>S</w:t>
      </w:r>
      <w:r>
        <w:t xml:space="preserve">tate </w:t>
      </w:r>
      <w:r w:rsidR="008427E6">
        <w:t xml:space="preserve">401 </w:t>
      </w:r>
      <w:r w:rsidR="002A3075">
        <w:t>WQC or other State approvals</w:t>
      </w:r>
      <w:r>
        <w:t xml:space="preserve"> within the timeframe allotted for review and issuance?</w:t>
      </w:r>
    </w:p>
    <w:p w14:paraId="24E4140E" w14:textId="77777777" w:rsidR="00AA1567" w:rsidRDefault="00AA1567" w:rsidP="00FF505F">
      <w:pPr>
        <w:pStyle w:val="ListParagraph"/>
        <w:numPr>
          <w:ilvl w:val="1"/>
          <w:numId w:val="20"/>
        </w:numPr>
      </w:pPr>
      <w:r>
        <w:t>Yes</w:t>
      </w:r>
    </w:p>
    <w:p w14:paraId="5CE214D5" w14:textId="77777777" w:rsidR="00AA1567" w:rsidRDefault="00AA1567" w:rsidP="00FF505F">
      <w:pPr>
        <w:pStyle w:val="ListParagraph"/>
        <w:numPr>
          <w:ilvl w:val="1"/>
          <w:numId w:val="20"/>
        </w:numPr>
      </w:pPr>
      <w:r>
        <w:t>No</w:t>
      </w:r>
    </w:p>
    <w:p w14:paraId="03DF6A96" w14:textId="77310C44" w:rsidR="00AA1567" w:rsidRDefault="00AA1567" w:rsidP="00FF505F">
      <w:pPr>
        <w:pStyle w:val="ListParagraph"/>
        <w:numPr>
          <w:ilvl w:val="1"/>
          <w:numId w:val="20"/>
        </w:numPr>
      </w:pPr>
      <w:r>
        <w:t>If yes, please share reasons given for why a delay occurred:</w:t>
      </w:r>
    </w:p>
    <w:p w14:paraId="213D4780" w14:textId="77777777" w:rsidR="005E5AEC" w:rsidRDefault="005E5AEC" w:rsidP="005E5AEC">
      <w:pPr>
        <w:pStyle w:val="ListParagraph"/>
        <w:numPr>
          <w:ilvl w:val="0"/>
          <w:numId w:val="11"/>
        </w:numPr>
      </w:pPr>
      <w:r>
        <w:t>Unclear application guidance &amp; instructions</w:t>
      </w:r>
    </w:p>
    <w:p w14:paraId="46ECAD0D" w14:textId="77777777" w:rsidR="005E5AEC" w:rsidRDefault="005E5AEC" w:rsidP="005E5AEC">
      <w:pPr>
        <w:pStyle w:val="ListParagraph"/>
        <w:numPr>
          <w:ilvl w:val="0"/>
          <w:numId w:val="11"/>
        </w:numPr>
      </w:pPr>
      <w:r>
        <w:t>Lack of pre-application meetings &amp; guidance</w:t>
      </w:r>
    </w:p>
    <w:p w14:paraId="00B7A45E" w14:textId="77777777" w:rsidR="005E5AEC" w:rsidRDefault="005E5AEC" w:rsidP="005E5AEC">
      <w:pPr>
        <w:pStyle w:val="ListParagraph"/>
        <w:numPr>
          <w:ilvl w:val="0"/>
          <w:numId w:val="11"/>
        </w:numPr>
      </w:pPr>
      <w:r>
        <w:t>Inconsistent review process and comments</w:t>
      </w:r>
    </w:p>
    <w:p w14:paraId="2029590E" w14:textId="77777777" w:rsidR="005E5AEC" w:rsidRDefault="005E5AEC" w:rsidP="005E5AEC">
      <w:pPr>
        <w:pStyle w:val="ListParagraph"/>
        <w:numPr>
          <w:ilvl w:val="0"/>
          <w:numId w:val="11"/>
        </w:numPr>
      </w:pPr>
      <w:r>
        <w:t>Complexity of permit requirements</w:t>
      </w:r>
    </w:p>
    <w:p w14:paraId="6D4A3CAF" w14:textId="77777777" w:rsidR="005E5AEC" w:rsidRDefault="005E5AEC" w:rsidP="005E5AEC">
      <w:pPr>
        <w:pStyle w:val="ListParagraph"/>
        <w:numPr>
          <w:ilvl w:val="0"/>
          <w:numId w:val="11"/>
        </w:numPr>
      </w:pPr>
      <w:r>
        <w:lastRenderedPageBreak/>
        <w:t>Expertise of reviewer(s)</w:t>
      </w:r>
    </w:p>
    <w:p w14:paraId="5406FFAB" w14:textId="3D93023F" w:rsidR="005E5AEC" w:rsidRDefault="005E5AEC" w:rsidP="005E5AEC">
      <w:pPr>
        <w:pStyle w:val="ListParagraph"/>
        <w:numPr>
          <w:ilvl w:val="0"/>
          <w:numId w:val="11"/>
        </w:numPr>
      </w:pPr>
      <w:r>
        <w:t>Excessive time delays</w:t>
      </w:r>
    </w:p>
    <w:p w14:paraId="517BC01A" w14:textId="768A3C7B" w:rsidR="001303EA" w:rsidRDefault="005E5AEC" w:rsidP="001303EA">
      <w:pPr>
        <w:pStyle w:val="ListParagraph"/>
        <w:numPr>
          <w:ilvl w:val="0"/>
          <w:numId w:val="11"/>
        </w:numPr>
      </w:pPr>
      <w:r>
        <w:t xml:space="preserve">Other (please explain) </w:t>
      </w:r>
    </w:p>
    <w:p w14:paraId="303F259C" w14:textId="77777777" w:rsidR="001303EA" w:rsidRDefault="001303EA" w:rsidP="001303EA">
      <w:pPr>
        <w:pStyle w:val="ListParagraph"/>
        <w:ind w:left="2160"/>
      </w:pPr>
    </w:p>
    <w:p w14:paraId="18372E5A" w14:textId="3F36E9C6" w:rsidR="005E5AEC" w:rsidRDefault="005E5AEC" w:rsidP="004E09F8">
      <w:pPr>
        <w:pStyle w:val="ListParagraph"/>
        <w:ind w:left="1440"/>
      </w:pPr>
    </w:p>
    <w:p w14:paraId="4AA57575" w14:textId="2C507CC4" w:rsidR="004E09F8" w:rsidRDefault="004E09F8" w:rsidP="004E09F8">
      <w:pPr>
        <w:pStyle w:val="ListParagraph"/>
        <w:ind w:left="1440"/>
      </w:pPr>
    </w:p>
    <w:p w14:paraId="26CF2473" w14:textId="77777777" w:rsidR="00CB1197" w:rsidRDefault="00CB1197" w:rsidP="004E09F8">
      <w:pPr>
        <w:pStyle w:val="ListParagraph"/>
        <w:ind w:left="1440"/>
      </w:pPr>
    </w:p>
    <w:p w14:paraId="34EFD977" w14:textId="7FC16EF8" w:rsidR="00AA1567" w:rsidRDefault="00AA1567" w:rsidP="005E5AEC">
      <w:pPr>
        <w:pStyle w:val="ListParagraph"/>
        <w:numPr>
          <w:ilvl w:val="0"/>
          <w:numId w:val="2"/>
        </w:numPr>
      </w:pPr>
      <w:r>
        <w:t>Have you</w:t>
      </w:r>
      <w:r w:rsidR="005E5AEC">
        <w:t xml:space="preserve"> </w:t>
      </w:r>
      <w:r w:rsidR="002A3075">
        <w:t>experienced a delay in</w:t>
      </w:r>
      <w:r>
        <w:t xml:space="preserve"> obtaining the </w:t>
      </w:r>
      <w:r w:rsidR="00DE07AC">
        <w:t>Army Corps</w:t>
      </w:r>
      <w:r>
        <w:t xml:space="preserve"> 404</w:t>
      </w:r>
      <w:r w:rsidR="00DE07AC">
        <w:t xml:space="preserve"> </w:t>
      </w:r>
      <w:r w:rsidR="008427E6">
        <w:t>p</w:t>
      </w:r>
      <w:r>
        <w:t>ermit within the timeframe allotted for review and issuance?</w:t>
      </w:r>
    </w:p>
    <w:p w14:paraId="70767216" w14:textId="77777777" w:rsidR="00AA1567" w:rsidRDefault="00AA1567" w:rsidP="00FF505F">
      <w:pPr>
        <w:pStyle w:val="ListParagraph"/>
        <w:numPr>
          <w:ilvl w:val="1"/>
          <w:numId w:val="22"/>
        </w:numPr>
      </w:pPr>
      <w:r>
        <w:t>Yes</w:t>
      </w:r>
    </w:p>
    <w:p w14:paraId="0B039741" w14:textId="77777777" w:rsidR="00AA1567" w:rsidRDefault="00AA1567" w:rsidP="00FF505F">
      <w:pPr>
        <w:pStyle w:val="ListParagraph"/>
        <w:numPr>
          <w:ilvl w:val="1"/>
          <w:numId w:val="22"/>
        </w:numPr>
      </w:pPr>
      <w:r>
        <w:t>No</w:t>
      </w:r>
    </w:p>
    <w:p w14:paraId="23CE4366" w14:textId="796854FB" w:rsidR="0004642C" w:rsidRDefault="00AA1567" w:rsidP="00FF505F">
      <w:pPr>
        <w:pStyle w:val="ListParagraph"/>
        <w:numPr>
          <w:ilvl w:val="1"/>
          <w:numId w:val="22"/>
        </w:numPr>
      </w:pPr>
      <w:r>
        <w:t>If yes, please share reasons given for why a delay occurred:</w:t>
      </w:r>
    </w:p>
    <w:p w14:paraId="00FA8FE9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Unclear application guidance &amp; instructions</w:t>
      </w:r>
    </w:p>
    <w:p w14:paraId="276F92FF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Lack of pre-application meetings &amp; guidance</w:t>
      </w:r>
    </w:p>
    <w:p w14:paraId="7E6700B3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Inconsistent review process and comments</w:t>
      </w:r>
    </w:p>
    <w:p w14:paraId="5092C3FB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Complexity of permit requirements</w:t>
      </w:r>
    </w:p>
    <w:p w14:paraId="29755A76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Expertise of reviewer(s)</w:t>
      </w:r>
    </w:p>
    <w:p w14:paraId="161C3863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Excessive time delays</w:t>
      </w:r>
    </w:p>
    <w:p w14:paraId="5BC9EFAB" w14:textId="67CCB213" w:rsidR="005E5AEC" w:rsidRDefault="005E5AEC" w:rsidP="005E5AEC">
      <w:pPr>
        <w:pStyle w:val="ListParagraph"/>
        <w:numPr>
          <w:ilvl w:val="0"/>
          <w:numId w:val="12"/>
        </w:numPr>
      </w:pPr>
      <w:r>
        <w:t xml:space="preserve">Other (please </w:t>
      </w:r>
      <w:r w:rsidR="001F6031">
        <w:t>describe</w:t>
      </w:r>
      <w:r>
        <w:t>)</w:t>
      </w:r>
    </w:p>
    <w:p w14:paraId="054C540B" w14:textId="0DFFD972" w:rsidR="004E09F8" w:rsidRDefault="004E09F8" w:rsidP="004E09F8"/>
    <w:p w14:paraId="2B45B57E" w14:textId="77777777" w:rsidR="00CB1197" w:rsidRDefault="00CB1197" w:rsidP="004E09F8"/>
    <w:p w14:paraId="438504A6" w14:textId="77777777" w:rsidR="002A3075" w:rsidRDefault="002A3075" w:rsidP="005E5AEC">
      <w:pPr>
        <w:pStyle w:val="ListParagraph"/>
        <w:numPr>
          <w:ilvl w:val="0"/>
          <w:numId w:val="2"/>
        </w:numPr>
      </w:pPr>
      <w:r>
        <w:t>Have you re-designed a project in order to receive authorization?</w:t>
      </w:r>
    </w:p>
    <w:p w14:paraId="611039B8" w14:textId="77777777" w:rsidR="002A3075" w:rsidRDefault="002A3075" w:rsidP="00FF505F">
      <w:pPr>
        <w:pStyle w:val="ListParagraph"/>
        <w:numPr>
          <w:ilvl w:val="1"/>
          <w:numId w:val="24"/>
        </w:numPr>
      </w:pPr>
      <w:r>
        <w:t>Yes</w:t>
      </w:r>
    </w:p>
    <w:p w14:paraId="46832F18" w14:textId="77777777" w:rsidR="002A3075" w:rsidRDefault="002A3075" w:rsidP="00FF505F">
      <w:pPr>
        <w:pStyle w:val="ListParagraph"/>
        <w:numPr>
          <w:ilvl w:val="1"/>
          <w:numId w:val="24"/>
        </w:numPr>
      </w:pPr>
      <w:r>
        <w:t>No</w:t>
      </w:r>
    </w:p>
    <w:p w14:paraId="31B29119" w14:textId="77777777" w:rsidR="002A3075" w:rsidRDefault="002A3075" w:rsidP="00FF505F">
      <w:pPr>
        <w:pStyle w:val="ListParagraph"/>
        <w:numPr>
          <w:ilvl w:val="1"/>
          <w:numId w:val="24"/>
        </w:numPr>
      </w:pPr>
      <w:r>
        <w:t>If yes, please describe what design changes were made:</w:t>
      </w:r>
    </w:p>
    <w:p w14:paraId="2A753CB5" w14:textId="4E0F0722" w:rsidR="002A3075" w:rsidRDefault="002A3075" w:rsidP="001147C1">
      <w:pPr>
        <w:pStyle w:val="ListParagraph"/>
        <w:ind w:left="1440"/>
      </w:pPr>
    </w:p>
    <w:p w14:paraId="6EA6B050" w14:textId="73B620EC" w:rsidR="002A3075" w:rsidRDefault="002A3075" w:rsidP="001147C1">
      <w:pPr>
        <w:pStyle w:val="ListParagraph"/>
        <w:ind w:left="1440"/>
      </w:pPr>
    </w:p>
    <w:p w14:paraId="2D19F313" w14:textId="77777777" w:rsidR="00CB1197" w:rsidRDefault="00CB1197" w:rsidP="001147C1">
      <w:pPr>
        <w:pStyle w:val="ListParagraph"/>
        <w:ind w:left="1440"/>
      </w:pPr>
    </w:p>
    <w:p w14:paraId="5119AEC7" w14:textId="77777777" w:rsidR="002A3075" w:rsidRDefault="002A3075" w:rsidP="001147C1">
      <w:pPr>
        <w:pStyle w:val="ListParagraph"/>
      </w:pPr>
    </w:p>
    <w:p w14:paraId="6152E9B3" w14:textId="77777777" w:rsidR="008427E6" w:rsidRDefault="00690BC9" w:rsidP="005E5AEC">
      <w:pPr>
        <w:pStyle w:val="ListParagraph"/>
        <w:numPr>
          <w:ilvl w:val="0"/>
          <w:numId w:val="2"/>
        </w:numPr>
      </w:pPr>
      <w:r>
        <w:t>Has it been your experience that the stream restoration process has improved over the past 5 years?</w:t>
      </w:r>
    </w:p>
    <w:p w14:paraId="44DC56F6" w14:textId="77777777" w:rsidR="00690BC9" w:rsidRDefault="00690BC9" w:rsidP="00FF505F">
      <w:pPr>
        <w:pStyle w:val="ListParagraph"/>
        <w:numPr>
          <w:ilvl w:val="1"/>
          <w:numId w:val="23"/>
        </w:numPr>
      </w:pPr>
      <w:r>
        <w:t>Yes</w:t>
      </w:r>
    </w:p>
    <w:p w14:paraId="5400FA86" w14:textId="77777777" w:rsidR="00690BC9" w:rsidRDefault="00690BC9" w:rsidP="00FF505F">
      <w:pPr>
        <w:pStyle w:val="ListParagraph"/>
        <w:numPr>
          <w:ilvl w:val="1"/>
          <w:numId w:val="23"/>
        </w:numPr>
      </w:pPr>
      <w:r>
        <w:t>No</w:t>
      </w:r>
    </w:p>
    <w:p w14:paraId="4497DABE" w14:textId="77777777" w:rsidR="00690BC9" w:rsidRDefault="00690BC9" w:rsidP="005E5AEC">
      <w:pPr>
        <w:pStyle w:val="ListParagraph"/>
        <w:numPr>
          <w:ilvl w:val="1"/>
          <w:numId w:val="2"/>
        </w:numPr>
      </w:pPr>
      <w:r>
        <w:t xml:space="preserve">Please provide a specific example if possible: </w:t>
      </w:r>
    </w:p>
    <w:p w14:paraId="27808D2B" w14:textId="72B2823B" w:rsidR="00690BC9" w:rsidRDefault="00690BC9" w:rsidP="00690BC9">
      <w:pPr>
        <w:pStyle w:val="ListParagraph"/>
      </w:pPr>
    </w:p>
    <w:p w14:paraId="6A705563" w14:textId="77777777" w:rsidR="0004642C" w:rsidRPr="001F6031" w:rsidRDefault="008427E6" w:rsidP="0004642C">
      <w:pPr>
        <w:rPr>
          <w:b/>
          <w:bCs/>
        </w:rPr>
      </w:pPr>
      <w:del w:id="1" w:author="Windows User" w:date="2020-01-23T17:05:00Z">
        <w:r w:rsidDel="00347F28">
          <w:br w:type="page"/>
        </w:r>
      </w:del>
      <w:r w:rsidR="0004642C" w:rsidRPr="001F6031">
        <w:rPr>
          <w:b/>
          <w:bCs/>
        </w:rPr>
        <w:lastRenderedPageBreak/>
        <w:t>For Permit Reviewers:</w:t>
      </w:r>
    </w:p>
    <w:p w14:paraId="72889B4B" w14:textId="692EE900" w:rsidR="0004642C" w:rsidRDefault="0004642C" w:rsidP="0004642C"/>
    <w:p w14:paraId="7DBA6E66" w14:textId="1C360484" w:rsidR="0004642C" w:rsidRDefault="0004642C" w:rsidP="0004642C">
      <w:pPr>
        <w:pStyle w:val="ListParagraph"/>
        <w:numPr>
          <w:ilvl w:val="0"/>
          <w:numId w:val="4"/>
        </w:numPr>
      </w:pPr>
      <w:r>
        <w:t xml:space="preserve">What </w:t>
      </w:r>
      <w:r w:rsidR="001F6031">
        <w:t xml:space="preserve">jurisdiction(s) </w:t>
      </w:r>
      <w:r>
        <w:t>do you review stream restoration permits for?</w:t>
      </w:r>
    </w:p>
    <w:p w14:paraId="742A3D75" w14:textId="77777777" w:rsidR="0004642C" w:rsidRDefault="0004642C" w:rsidP="0004642C">
      <w:pPr>
        <w:pStyle w:val="ListParagraph"/>
        <w:numPr>
          <w:ilvl w:val="1"/>
          <w:numId w:val="2"/>
        </w:numPr>
      </w:pPr>
      <w:r>
        <w:t>Delaware</w:t>
      </w:r>
    </w:p>
    <w:p w14:paraId="13849BD5" w14:textId="77777777" w:rsidR="0004642C" w:rsidRDefault="0004642C" w:rsidP="0004642C">
      <w:pPr>
        <w:pStyle w:val="ListParagraph"/>
        <w:numPr>
          <w:ilvl w:val="1"/>
          <w:numId w:val="2"/>
        </w:numPr>
      </w:pPr>
      <w:r>
        <w:t>District of Columbia</w:t>
      </w:r>
    </w:p>
    <w:p w14:paraId="615AE443" w14:textId="78848373" w:rsidR="0004642C" w:rsidRDefault="0004642C" w:rsidP="0004642C">
      <w:pPr>
        <w:pStyle w:val="ListParagraph"/>
        <w:numPr>
          <w:ilvl w:val="1"/>
          <w:numId w:val="2"/>
        </w:numPr>
      </w:pPr>
      <w:r>
        <w:t>Maryland</w:t>
      </w:r>
    </w:p>
    <w:p w14:paraId="76F3CCC8" w14:textId="77777777" w:rsidR="0004642C" w:rsidRDefault="0004642C" w:rsidP="0004642C">
      <w:pPr>
        <w:pStyle w:val="ListParagraph"/>
        <w:numPr>
          <w:ilvl w:val="1"/>
          <w:numId w:val="2"/>
        </w:numPr>
      </w:pPr>
      <w:r>
        <w:t>New York</w:t>
      </w:r>
    </w:p>
    <w:p w14:paraId="02040AD3" w14:textId="77777777" w:rsidR="0004642C" w:rsidRDefault="0004642C" w:rsidP="0004642C">
      <w:pPr>
        <w:pStyle w:val="ListParagraph"/>
        <w:numPr>
          <w:ilvl w:val="1"/>
          <w:numId w:val="2"/>
        </w:numPr>
      </w:pPr>
      <w:r>
        <w:t>Pennsylvania</w:t>
      </w:r>
    </w:p>
    <w:p w14:paraId="701FDEFF" w14:textId="77777777" w:rsidR="0004642C" w:rsidRDefault="0004642C" w:rsidP="0004642C">
      <w:pPr>
        <w:pStyle w:val="ListParagraph"/>
        <w:numPr>
          <w:ilvl w:val="1"/>
          <w:numId w:val="2"/>
        </w:numPr>
      </w:pPr>
      <w:r>
        <w:t>Virginia</w:t>
      </w:r>
    </w:p>
    <w:p w14:paraId="11BACC23" w14:textId="003A3E46" w:rsidR="0004642C" w:rsidRDefault="0004642C" w:rsidP="0004642C">
      <w:pPr>
        <w:pStyle w:val="ListParagraph"/>
        <w:numPr>
          <w:ilvl w:val="1"/>
          <w:numId w:val="2"/>
        </w:numPr>
      </w:pPr>
      <w:r>
        <w:t>West Virginia</w:t>
      </w:r>
    </w:p>
    <w:p w14:paraId="5381B0DA" w14:textId="77777777" w:rsidR="001D0956" w:rsidRDefault="001D0956" w:rsidP="001D0956">
      <w:pPr>
        <w:pStyle w:val="ListParagraph"/>
        <w:numPr>
          <w:ilvl w:val="1"/>
          <w:numId w:val="2"/>
        </w:numPr>
      </w:pPr>
      <w:r>
        <w:t>US Army Corps of Engineers Baltimore District</w:t>
      </w:r>
    </w:p>
    <w:p w14:paraId="316A6CCB" w14:textId="77777777" w:rsidR="001D0956" w:rsidRDefault="001D0956" w:rsidP="001D0956">
      <w:pPr>
        <w:pStyle w:val="ListParagraph"/>
        <w:numPr>
          <w:ilvl w:val="1"/>
          <w:numId w:val="2"/>
        </w:numPr>
      </w:pPr>
      <w:r>
        <w:t>US Army Corps of Engineers Norfolk District</w:t>
      </w:r>
    </w:p>
    <w:p w14:paraId="5573B8B4" w14:textId="71A26A91" w:rsidR="001D0956" w:rsidRDefault="001D0956" w:rsidP="001D0956">
      <w:pPr>
        <w:pStyle w:val="ListParagraph"/>
        <w:numPr>
          <w:ilvl w:val="1"/>
          <w:numId w:val="2"/>
        </w:numPr>
      </w:pPr>
      <w:r>
        <w:t>US Army Corps of Engineers Philadelphia District</w:t>
      </w:r>
    </w:p>
    <w:p w14:paraId="463609B2" w14:textId="21BA888C" w:rsidR="00DE07AC" w:rsidRDefault="00690BC9" w:rsidP="0004642C">
      <w:pPr>
        <w:pStyle w:val="ListParagraph"/>
        <w:numPr>
          <w:ilvl w:val="1"/>
          <w:numId w:val="2"/>
        </w:numPr>
      </w:pPr>
      <w:r>
        <w:t xml:space="preserve">I am a </w:t>
      </w:r>
      <w:r w:rsidR="00DE07AC" w:rsidRPr="00690BC9">
        <w:t>Federal reviewer</w:t>
      </w:r>
    </w:p>
    <w:p w14:paraId="0C151CEF" w14:textId="77777777" w:rsidR="004E09F8" w:rsidRPr="00690BC9" w:rsidRDefault="004E09F8" w:rsidP="004E09F8">
      <w:pPr>
        <w:pStyle w:val="ListParagraph"/>
        <w:ind w:left="1440"/>
      </w:pPr>
    </w:p>
    <w:p w14:paraId="66502EF6" w14:textId="308E70FE" w:rsidR="00D5102D" w:rsidRDefault="00D5102D" w:rsidP="001D2E8E">
      <w:pPr>
        <w:pStyle w:val="ListParagraph"/>
        <w:numPr>
          <w:ilvl w:val="0"/>
          <w:numId w:val="4"/>
        </w:numPr>
      </w:pPr>
      <w:r>
        <w:t xml:space="preserve">Please select from the list below the typical concerns/issues encountered in your review of stream restoration permit applications. Please enter “N/A (not applicable” if the review process does not identify issues.  </w:t>
      </w:r>
    </w:p>
    <w:p w14:paraId="71EEAD1C" w14:textId="5E66996F" w:rsidR="001D2E8E" w:rsidRDefault="001D2E8E" w:rsidP="001D2E8E">
      <w:pPr>
        <w:pStyle w:val="ListParagraph"/>
        <w:numPr>
          <w:ilvl w:val="0"/>
          <w:numId w:val="14"/>
        </w:numPr>
      </w:pPr>
      <w:r>
        <w:t>Lack of time or resources</w:t>
      </w:r>
      <w:r w:rsidR="00C042B8">
        <w:t xml:space="preserve"> to review applications</w:t>
      </w:r>
    </w:p>
    <w:p w14:paraId="6C73FDCF" w14:textId="57AED5F4" w:rsidR="001D2E8E" w:rsidRDefault="001D2E8E" w:rsidP="001D2E8E">
      <w:pPr>
        <w:pStyle w:val="ListParagraph"/>
        <w:numPr>
          <w:ilvl w:val="0"/>
          <w:numId w:val="14"/>
        </w:numPr>
      </w:pPr>
      <w:r>
        <w:t>Incomplete applications</w:t>
      </w:r>
    </w:p>
    <w:p w14:paraId="38DCEB1B" w14:textId="77777777" w:rsidR="001D2E8E" w:rsidRDefault="001D2E8E" w:rsidP="001D2E8E">
      <w:pPr>
        <w:pStyle w:val="ListParagraph"/>
        <w:numPr>
          <w:ilvl w:val="0"/>
          <w:numId w:val="14"/>
        </w:numPr>
      </w:pPr>
      <w:r>
        <w:t>Lack of clarity of applications</w:t>
      </w:r>
    </w:p>
    <w:p w14:paraId="0E343CDC" w14:textId="77777777" w:rsidR="001D2E8E" w:rsidRDefault="001D2E8E" w:rsidP="001D2E8E">
      <w:pPr>
        <w:pStyle w:val="ListParagraph"/>
        <w:numPr>
          <w:ilvl w:val="0"/>
          <w:numId w:val="14"/>
        </w:numPr>
      </w:pPr>
      <w:r>
        <w:t>Expertise of applicant</w:t>
      </w:r>
    </w:p>
    <w:p w14:paraId="050F736E" w14:textId="77777777" w:rsidR="001D2E8E" w:rsidRDefault="001D2E8E" w:rsidP="001D2E8E">
      <w:pPr>
        <w:pStyle w:val="ListParagraph"/>
        <w:numPr>
          <w:ilvl w:val="0"/>
          <w:numId w:val="14"/>
        </w:numPr>
      </w:pPr>
      <w:r>
        <w:t>Expertise/training of reviewer</w:t>
      </w:r>
    </w:p>
    <w:p w14:paraId="47D99124" w14:textId="77777777" w:rsidR="001F6031" w:rsidRDefault="001F6031" w:rsidP="001F6031">
      <w:pPr>
        <w:pStyle w:val="ListParagraph"/>
        <w:numPr>
          <w:ilvl w:val="0"/>
          <w:numId w:val="14"/>
        </w:numPr>
      </w:pPr>
      <w:r>
        <w:t>Please provide examples of above responses, and or other issues.</w:t>
      </w:r>
    </w:p>
    <w:p w14:paraId="3EACC98E" w14:textId="3531D5D6" w:rsidR="00D5102D" w:rsidRDefault="004E09F8" w:rsidP="004E09F8">
      <w:pPr>
        <w:ind w:left="1080"/>
      </w:pPr>
      <w:r w:rsidRPr="004E09F8">
        <w:rPr>
          <w:noProof/>
        </w:rPr>
        <w:t xml:space="preserve"> </w:t>
      </w:r>
    </w:p>
    <w:p w14:paraId="5FCFB0D9" w14:textId="64EB74A1" w:rsidR="001D2E8E" w:rsidRDefault="001D2E8E" w:rsidP="001D2E8E">
      <w:pPr>
        <w:pStyle w:val="ListParagraph"/>
        <w:ind w:left="1440"/>
      </w:pPr>
    </w:p>
    <w:p w14:paraId="24FE1A54" w14:textId="62FC31C6" w:rsidR="00245B06" w:rsidRDefault="00245B06" w:rsidP="001D2E8E">
      <w:pPr>
        <w:pStyle w:val="ListParagraph"/>
        <w:numPr>
          <w:ilvl w:val="0"/>
          <w:numId w:val="4"/>
        </w:numPr>
      </w:pPr>
      <w:r>
        <w:t>Have you requested applicants to provide additional or corrected information to complete the application?</w:t>
      </w:r>
    </w:p>
    <w:p w14:paraId="4344C3B6" w14:textId="77777777" w:rsidR="00245B06" w:rsidRDefault="00245B06" w:rsidP="001D2E8E">
      <w:pPr>
        <w:pStyle w:val="ListParagraph"/>
        <w:numPr>
          <w:ilvl w:val="1"/>
          <w:numId w:val="4"/>
        </w:numPr>
      </w:pPr>
      <w:r>
        <w:t>Yes</w:t>
      </w:r>
    </w:p>
    <w:p w14:paraId="4014E3A0" w14:textId="77777777" w:rsidR="00245B06" w:rsidRDefault="00245B06" w:rsidP="001D2E8E">
      <w:pPr>
        <w:pStyle w:val="ListParagraph"/>
        <w:numPr>
          <w:ilvl w:val="1"/>
          <w:numId w:val="4"/>
        </w:numPr>
      </w:pPr>
      <w:r>
        <w:t>No</w:t>
      </w:r>
    </w:p>
    <w:p w14:paraId="7FDB87A5" w14:textId="3D62D11B" w:rsidR="004E09F8" w:rsidRDefault="00245B06" w:rsidP="004E09F8">
      <w:pPr>
        <w:pStyle w:val="ListParagraph"/>
        <w:numPr>
          <w:ilvl w:val="1"/>
          <w:numId w:val="4"/>
        </w:numPr>
      </w:pPr>
      <w:r>
        <w:t>If yes, please describe the additional information which has been requested.</w:t>
      </w:r>
      <w:r>
        <w:rPr>
          <w:noProof/>
        </w:rPr>
        <w:t xml:space="preserve"> </w:t>
      </w:r>
    </w:p>
    <w:p w14:paraId="12FCD952" w14:textId="0929D078" w:rsidR="004E09F8" w:rsidRDefault="004E09F8" w:rsidP="004E09F8">
      <w:pPr>
        <w:pStyle w:val="ListParagraph"/>
        <w:rPr>
          <w:noProof/>
        </w:rPr>
      </w:pPr>
    </w:p>
    <w:p w14:paraId="242F4F7B" w14:textId="0B1BE2D4" w:rsidR="004E09F8" w:rsidRDefault="004E09F8" w:rsidP="004E09F8">
      <w:pPr>
        <w:pStyle w:val="ListParagraph"/>
        <w:rPr>
          <w:noProof/>
        </w:rPr>
      </w:pPr>
    </w:p>
    <w:p w14:paraId="5F27F20F" w14:textId="77777777" w:rsidR="004E09F8" w:rsidRPr="00690BC9" w:rsidRDefault="004E09F8" w:rsidP="004E09F8">
      <w:pPr>
        <w:pStyle w:val="ListParagraph"/>
      </w:pPr>
    </w:p>
    <w:p w14:paraId="221EC73C" w14:textId="3A70A55C" w:rsidR="0004642C" w:rsidRDefault="0004642C" w:rsidP="0004642C">
      <w:pPr>
        <w:pStyle w:val="ListParagraph"/>
        <w:numPr>
          <w:ilvl w:val="0"/>
          <w:numId w:val="4"/>
        </w:numPr>
      </w:pPr>
      <w:r>
        <w:t xml:space="preserve">Have you </w:t>
      </w:r>
      <w:r w:rsidR="002A3075">
        <w:t>experienced delays in</w:t>
      </w:r>
      <w:r>
        <w:t xml:space="preserve"> issuing/approving state</w:t>
      </w:r>
      <w:r w:rsidR="008427E6">
        <w:t xml:space="preserve"> 401</w:t>
      </w:r>
      <w:r>
        <w:t xml:space="preserve"> permits within the timeframe allotted for review and issuance?</w:t>
      </w:r>
    </w:p>
    <w:p w14:paraId="11CE0CE9" w14:textId="77777777" w:rsidR="0004642C" w:rsidRDefault="0004642C" w:rsidP="00FF505F">
      <w:pPr>
        <w:pStyle w:val="ListParagraph"/>
        <w:numPr>
          <w:ilvl w:val="1"/>
          <w:numId w:val="3"/>
        </w:numPr>
      </w:pPr>
      <w:r>
        <w:t>Yes</w:t>
      </w:r>
    </w:p>
    <w:p w14:paraId="28D1FE65" w14:textId="77777777" w:rsidR="0004642C" w:rsidRDefault="0004642C" w:rsidP="00FF505F">
      <w:pPr>
        <w:pStyle w:val="ListParagraph"/>
        <w:numPr>
          <w:ilvl w:val="1"/>
          <w:numId w:val="3"/>
        </w:numPr>
      </w:pPr>
      <w:r>
        <w:t>No</w:t>
      </w:r>
    </w:p>
    <w:p w14:paraId="1B192191" w14:textId="355A39C5" w:rsidR="0004642C" w:rsidRDefault="0004642C" w:rsidP="00FF505F">
      <w:pPr>
        <w:pStyle w:val="ListParagraph"/>
        <w:numPr>
          <w:ilvl w:val="1"/>
          <w:numId w:val="3"/>
        </w:numPr>
      </w:pPr>
      <w:r>
        <w:t>If yes, please share reasons given for why a delay occurred:</w:t>
      </w:r>
    </w:p>
    <w:p w14:paraId="703CA5CD" w14:textId="7D49055B" w:rsidR="004E09F8" w:rsidRDefault="004E09F8" w:rsidP="004E09F8">
      <w:pPr>
        <w:pStyle w:val="ListParagraph"/>
        <w:numPr>
          <w:ilvl w:val="0"/>
          <w:numId w:val="15"/>
        </w:numPr>
      </w:pPr>
      <w:r>
        <w:t>Lack of time or resources</w:t>
      </w:r>
      <w:r w:rsidR="00C042B8">
        <w:t xml:space="preserve"> to review applications</w:t>
      </w:r>
    </w:p>
    <w:p w14:paraId="61B195BE" w14:textId="77777777" w:rsidR="004E09F8" w:rsidRDefault="004E09F8" w:rsidP="004E09F8">
      <w:pPr>
        <w:pStyle w:val="ListParagraph"/>
        <w:numPr>
          <w:ilvl w:val="0"/>
          <w:numId w:val="15"/>
        </w:numPr>
      </w:pPr>
      <w:r>
        <w:t>Incomplete applications</w:t>
      </w:r>
    </w:p>
    <w:p w14:paraId="74CA85FE" w14:textId="77777777" w:rsidR="004E09F8" w:rsidRDefault="004E09F8" w:rsidP="004E09F8">
      <w:pPr>
        <w:pStyle w:val="ListParagraph"/>
        <w:numPr>
          <w:ilvl w:val="0"/>
          <w:numId w:val="15"/>
        </w:numPr>
      </w:pPr>
      <w:r>
        <w:t>Lack of clarity of applications</w:t>
      </w:r>
    </w:p>
    <w:p w14:paraId="188357AA" w14:textId="77777777" w:rsidR="004E09F8" w:rsidRDefault="004E09F8" w:rsidP="004E09F8">
      <w:pPr>
        <w:pStyle w:val="ListParagraph"/>
        <w:numPr>
          <w:ilvl w:val="0"/>
          <w:numId w:val="15"/>
        </w:numPr>
      </w:pPr>
      <w:r>
        <w:lastRenderedPageBreak/>
        <w:t>Expertise of applicant</w:t>
      </w:r>
    </w:p>
    <w:p w14:paraId="01C6C7F0" w14:textId="77777777" w:rsidR="004E09F8" w:rsidRDefault="004E09F8" w:rsidP="004E09F8">
      <w:pPr>
        <w:pStyle w:val="ListParagraph"/>
        <w:numPr>
          <w:ilvl w:val="0"/>
          <w:numId w:val="15"/>
        </w:numPr>
      </w:pPr>
      <w:r>
        <w:t>Expertise/training of reviewer</w:t>
      </w:r>
    </w:p>
    <w:p w14:paraId="5289CA1F" w14:textId="756110C6" w:rsidR="001F6031" w:rsidRDefault="001F6031" w:rsidP="001F6031">
      <w:pPr>
        <w:pStyle w:val="ListParagraph"/>
        <w:numPr>
          <w:ilvl w:val="0"/>
          <w:numId w:val="15"/>
        </w:numPr>
      </w:pPr>
      <w:r>
        <w:t>Other (describe).</w:t>
      </w:r>
    </w:p>
    <w:p w14:paraId="3C56C391" w14:textId="35C60485" w:rsidR="0004642C" w:rsidRDefault="0004642C" w:rsidP="004E09F8">
      <w:pPr>
        <w:ind w:firstLine="720"/>
      </w:pPr>
    </w:p>
    <w:p w14:paraId="7AB90322" w14:textId="77777777" w:rsidR="004E09F8" w:rsidRDefault="004E09F8" w:rsidP="0004642C">
      <w:pPr>
        <w:pStyle w:val="ListParagraph"/>
        <w:ind w:left="1440"/>
      </w:pPr>
    </w:p>
    <w:p w14:paraId="67996465" w14:textId="4A3A42D2" w:rsidR="0004642C" w:rsidRDefault="0004642C" w:rsidP="00FF505F">
      <w:pPr>
        <w:pStyle w:val="ListParagraph"/>
        <w:numPr>
          <w:ilvl w:val="0"/>
          <w:numId w:val="4"/>
        </w:numPr>
      </w:pPr>
      <w:r>
        <w:t xml:space="preserve">Have you </w:t>
      </w:r>
      <w:r w:rsidR="002A3075">
        <w:t>experienced delays in</w:t>
      </w:r>
      <w:r>
        <w:t xml:space="preserve"> issuing/approving the Army Corps 404</w:t>
      </w:r>
      <w:r w:rsidR="00DE07AC">
        <w:t xml:space="preserve"> </w:t>
      </w:r>
      <w:r>
        <w:t>Permit within the timeframe allotted for review and issuance?</w:t>
      </w:r>
    </w:p>
    <w:p w14:paraId="74E11B8A" w14:textId="41FE922C" w:rsidR="00FF505F" w:rsidRDefault="00FF505F" w:rsidP="00FF505F">
      <w:pPr>
        <w:pStyle w:val="ListParagraph"/>
        <w:numPr>
          <w:ilvl w:val="2"/>
          <w:numId w:val="2"/>
        </w:numPr>
      </w:pPr>
      <w:r>
        <w:t>Yes</w:t>
      </w:r>
    </w:p>
    <w:p w14:paraId="7AEA7038" w14:textId="63DE8929" w:rsidR="00FF505F" w:rsidRDefault="00FF505F" w:rsidP="00FF505F">
      <w:pPr>
        <w:pStyle w:val="ListParagraph"/>
        <w:numPr>
          <w:ilvl w:val="2"/>
          <w:numId w:val="2"/>
        </w:numPr>
      </w:pPr>
      <w:r>
        <w:t>No</w:t>
      </w:r>
    </w:p>
    <w:p w14:paraId="0EE0148D" w14:textId="2828E3EB" w:rsidR="00FF505F" w:rsidRDefault="00FF505F" w:rsidP="00FF505F">
      <w:pPr>
        <w:pStyle w:val="ListParagraph"/>
        <w:numPr>
          <w:ilvl w:val="2"/>
          <w:numId w:val="2"/>
        </w:numPr>
      </w:pPr>
      <w:r>
        <w:t>If yes, please share reasons given for why a delay occurred:</w:t>
      </w:r>
    </w:p>
    <w:p w14:paraId="4581109B" w14:textId="5AF982E5" w:rsidR="00FF505F" w:rsidRDefault="00FF505F" w:rsidP="00FF505F">
      <w:pPr>
        <w:pStyle w:val="ListParagraph"/>
        <w:numPr>
          <w:ilvl w:val="0"/>
          <w:numId w:val="15"/>
        </w:numPr>
      </w:pPr>
      <w:r>
        <w:t>Lack of time or resources</w:t>
      </w:r>
      <w:r w:rsidR="00C042B8">
        <w:t xml:space="preserve"> to review applications</w:t>
      </w:r>
    </w:p>
    <w:p w14:paraId="0366EAAC" w14:textId="77777777" w:rsidR="00FF505F" w:rsidRDefault="00FF505F" w:rsidP="00FF505F">
      <w:pPr>
        <w:pStyle w:val="ListParagraph"/>
        <w:numPr>
          <w:ilvl w:val="0"/>
          <w:numId w:val="15"/>
        </w:numPr>
      </w:pPr>
      <w:r>
        <w:t>Incomplete applications</w:t>
      </w:r>
    </w:p>
    <w:p w14:paraId="1E456C3A" w14:textId="77777777" w:rsidR="00FF505F" w:rsidRDefault="00FF505F" w:rsidP="00FF505F">
      <w:pPr>
        <w:pStyle w:val="ListParagraph"/>
        <w:numPr>
          <w:ilvl w:val="0"/>
          <w:numId w:val="15"/>
        </w:numPr>
      </w:pPr>
      <w:r>
        <w:t>Lack of clarity of applications</w:t>
      </w:r>
    </w:p>
    <w:p w14:paraId="6855B932" w14:textId="77777777" w:rsidR="00FF505F" w:rsidRDefault="00FF505F" w:rsidP="00FF505F">
      <w:pPr>
        <w:pStyle w:val="ListParagraph"/>
        <w:numPr>
          <w:ilvl w:val="0"/>
          <w:numId w:val="15"/>
        </w:numPr>
      </w:pPr>
      <w:r>
        <w:t>Expertise of applicant</w:t>
      </w:r>
    </w:p>
    <w:p w14:paraId="3BAEA1FC" w14:textId="77777777" w:rsidR="00FF505F" w:rsidRDefault="00FF505F" w:rsidP="00FF505F">
      <w:pPr>
        <w:pStyle w:val="ListParagraph"/>
        <w:numPr>
          <w:ilvl w:val="0"/>
          <w:numId w:val="15"/>
        </w:numPr>
      </w:pPr>
      <w:r>
        <w:t>Expertise/training of reviewer</w:t>
      </w:r>
    </w:p>
    <w:p w14:paraId="35890CD3" w14:textId="77777777" w:rsidR="00FF505F" w:rsidRDefault="00FF505F" w:rsidP="00FF505F">
      <w:pPr>
        <w:pStyle w:val="ListParagraph"/>
        <w:numPr>
          <w:ilvl w:val="0"/>
          <w:numId w:val="15"/>
        </w:numPr>
      </w:pPr>
      <w:r>
        <w:t>Other (explain)</w:t>
      </w:r>
    </w:p>
    <w:p w14:paraId="0793A0C8" w14:textId="08A821A2" w:rsidR="00FF505F" w:rsidRDefault="00FF505F" w:rsidP="00FF505F">
      <w:pPr>
        <w:ind w:firstLine="720"/>
      </w:pPr>
      <w:r>
        <w:tab/>
      </w:r>
    </w:p>
    <w:p w14:paraId="1D14FDB1" w14:textId="77777777" w:rsidR="00FF505F" w:rsidRDefault="00FF505F" w:rsidP="00FF505F">
      <w:pPr>
        <w:ind w:firstLine="720"/>
      </w:pPr>
    </w:p>
    <w:p w14:paraId="4D8BC1ED" w14:textId="09B3149B" w:rsidR="00347F28" w:rsidRDefault="00347F28" w:rsidP="00FF505F">
      <w:pPr>
        <w:pStyle w:val="ListParagraph"/>
        <w:numPr>
          <w:ilvl w:val="0"/>
          <w:numId w:val="4"/>
        </w:numPr>
      </w:pPr>
      <w:r>
        <w:t xml:space="preserve"> Have you had any concerns/issues about the proposed project which may prevent authorization?</w:t>
      </w:r>
    </w:p>
    <w:p w14:paraId="059B8F3F" w14:textId="77777777" w:rsidR="00347F28" w:rsidRDefault="00347F28" w:rsidP="001D2E8E">
      <w:pPr>
        <w:pStyle w:val="ListParagraph"/>
        <w:numPr>
          <w:ilvl w:val="1"/>
          <w:numId w:val="4"/>
        </w:numPr>
      </w:pPr>
      <w:r>
        <w:t>Yes</w:t>
      </w:r>
    </w:p>
    <w:p w14:paraId="3BD317D0" w14:textId="77777777" w:rsidR="00347F28" w:rsidRDefault="00347F28" w:rsidP="001D2E8E">
      <w:pPr>
        <w:pStyle w:val="ListParagraph"/>
        <w:numPr>
          <w:ilvl w:val="1"/>
          <w:numId w:val="4"/>
        </w:numPr>
      </w:pPr>
      <w:r>
        <w:t>No</w:t>
      </w:r>
    </w:p>
    <w:p w14:paraId="2C455BAF" w14:textId="4954D95B" w:rsidR="00347F28" w:rsidRDefault="00347F28" w:rsidP="001D2E8E">
      <w:pPr>
        <w:pStyle w:val="ListParagraph"/>
        <w:numPr>
          <w:ilvl w:val="1"/>
          <w:numId w:val="4"/>
        </w:numPr>
      </w:pPr>
      <w:r>
        <w:t>If yes, please describe the concerns:</w:t>
      </w:r>
    </w:p>
    <w:p w14:paraId="7BDB093C" w14:textId="7AF41B1D" w:rsidR="00347F28" w:rsidRDefault="00347F28" w:rsidP="00347F28">
      <w:pPr>
        <w:pStyle w:val="ListParagraph"/>
        <w:ind w:left="1440"/>
      </w:pPr>
    </w:p>
    <w:p w14:paraId="04C6350A" w14:textId="77777777" w:rsidR="00347F28" w:rsidRDefault="00347F28" w:rsidP="00FF505F"/>
    <w:p w14:paraId="42ED790E" w14:textId="78001A4B" w:rsidR="00347F28" w:rsidRDefault="00347F28" w:rsidP="00FF505F">
      <w:pPr>
        <w:pStyle w:val="ListParagraph"/>
        <w:numPr>
          <w:ilvl w:val="0"/>
          <w:numId w:val="4"/>
        </w:numPr>
      </w:pPr>
      <w:r>
        <w:t xml:space="preserve">Have you required that a project be re-designed </w:t>
      </w:r>
      <w:proofErr w:type="gramStart"/>
      <w:r>
        <w:t>in order for</w:t>
      </w:r>
      <w:proofErr w:type="gramEnd"/>
      <w:r>
        <w:t xml:space="preserve"> it to meet requirements for permit issuance?</w:t>
      </w:r>
    </w:p>
    <w:p w14:paraId="2B49DF4F" w14:textId="77777777" w:rsidR="00347F28" w:rsidRDefault="00347F28" w:rsidP="00FF505F">
      <w:pPr>
        <w:pStyle w:val="ListParagraph"/>
        <w:numPr>
          <w:ilvl w:val="0"/>
          <w:numId w:val="19"/>
        </w:numPr>
      </w:pPr>
      <w:r>
        <w:t>Yes</w:t>
      </w:r>
    </w:p>
    <w:p w14:paraId="4C08AFA4" w14:textId="77777777" w:rsidR="00347F28" w:rsidRDefault="00347F28" w:rsidP="00FF505F">
      <w:pPr>
        <w:pStyle w:val="ListParagraph"/>
        <w:numPr>
          <w:ilvl w:val="0"/>
          <w:numId w:val="19"/>
        </w:numPr>
      </w:pPr>
      <w:r>
        <w:t>No</w:t>
      </w:r>
    </w:p>
    <w:p w14:paraId="04470D89" w14:textId="77777777" w:rsidR="00347F28" w:rsidRDefault="00347F28" w:rsidP="00FF505F">
      <w:pPr>
        <w:pStyle w:val="ListParagraph"/>
        <w:numPr>
          <w:ilvl w:val="0"/>
          <w:numId w:val="19"/>
        </w:numPr>
      </w:pPr>
      <w:r>
        <w:t>If yes, please describe how the project was re-designed:</w:t>
      </w:r>
    </w:p>
    <w:p w14:paraId="0249ECA2" w14:textId="01C12844" w:rsidR="00347F28" w:rsidRDefault="00347F28" w:rsidP="00FF505F">
      <w:pPr>
        <w:pStyle w:val="ListParagraph"/>
        <w:ind w:left="1440"/>
      </w:pPr>
    </w:p>
    <w:p w14:paraId="4676BD71" w14:textId="77777777" w:rsidR="00FF505F" w:rsidRDefault="00FF505F" w:rsidP="00FF505F">
      <w:pPr>
        <w:pStyle w:val="ListParagraph"/>
        <w:ind w:left="1440"/>
      </w:pPr>
    </w:p>
    <w:p w14:paraId="6907A8B0" w14:textId="7536093F" w:rsidR="00690BC9" w:rsidRDefault="00690BC9" w:rsidP="00FF505F">
      <w:pPr>
        <w:pStyle w:val="ListParagraph"/>
        <w:numPr>
          <w:ilvl w:val="0"/>
          <w:numId w:val="4"/>
        </w:numPr>
      </w:pPr>
      <w:r>
        <w:t xml:space="preserve"> Has it been your experience that the stream restoration process has improved over the past 5 years?</w:t>
      </w:r>
    </w:p>
    <w:p w14:paraId="65DF6939" w14:textId="45F4608B" w:rsidR="00690BC9" w:rsidRDefault="00690BC9" w:rsidP="00FF505F">
      <w:pPr>
        <w:pStyle w:val="ListParagraph"/>
        <w:numPr>
          <w:ilvl w:val="3"/>
          <w:numId w:val="1"/>
        </w:numPr>
      </w:pPr>
      <w:r>
        <w:t>Yes</w:t>
      </w:r>
    </w:p>
    <w:p w14:paraId="46D495E9" w14:textId="09668E20" w:rsidR="00690BC9" w:rsidRDefault="00690BC9" w:rsidP="00FF505F">
      <w:pPr>
        <w:pStyle w:val="ListParagraph"/>
        <w:numPr>
          <w:ilvl w:val="3"/>
          <w:numId w:val="1"/>
        </w:numPr>
      </w:pPr>
      <w:r>
        <w:t>No</w:t>
      </w:r>
    </w:p>
    <w:p w14:paraId="6487DC31" w14:textId="593DB639" w:rsidR="00690BC9" w:rsidRDefault="00690BC9" w:rsidP="00FF505F">
      <w:pPr>
        <w:pStyle w:val="ListParagraph"/>
        <w:numPr>
          <w:ilvl w:val="3"/>
          <w:numId w:val="1"/>
        </w:numPr>
      </w:pPr>
      <w:r>
        <w:t xml:space="preserve">Please provide a specific example if possible: </w:t>
      </w:r>
    </w:p>
    <w:p w14:paraId="545ABDE1" w14:textId="6A326E93" w:rsidR="00690BC9" w:rsidRDefault="00690BC9" w:rsidP="00FF505F">
      <w:pPr>
        <w:ind w:left="720" w:firstLine="720"/>
      </w:pPr>
    </w:p>
    <w:sectPr w:rsidR="00690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91FBD"/>
    <w:multiLevelType w:val="hybridMultilevel"/>
    <w:tmpl w:val="6CA8C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C5F11"/>
    <w:multiLevelType w:val="hybridMultilevel"/>
    <w:tmpl w:val="CB2263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7D42D1"/>
    <w:multiLevelType w:val="hybridMultilevel"/>
    <w:tmpl w:val="21E837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DA4B88"/>
    <w:multiLevelType w:val="hybridMultilevel"/>
    <w:tmpl w:val="C948507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4DE556D"/>
    <w:multiLevelType w:val="hybridMultilevel"/>
    <w:tmpl w:val="96D0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16A9D"/>
    <w:multiLevelType w:val="multilevel"/>
    <w:tmpl w:val="BC720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15B13"/>
    <w:multiLevelType w:val="hybridMultilevel"/>
    <w:tmpl w:val="79CE6ED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E0A7D"/>
    <w:multiLevelType w:val="hybridMultilevel"/>
    <w:tmpl w:val="15E8E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B782F"/>
    <w:multiLevelType w:val="hybridMultilevel"/>
    <w:tmpl w:val="DE7A6E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13587140">
      <w:start w:val="1"/>
      <w:numFmt w:val="lowerLetter"/>
      <w:lvlText w:val="%3."/>
      <w:lvlJc w:val="left"/>
      <w:pPr>
        <w:ind w:left="37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7E1433C"/>
    <w:multiLevelType w:val="hybridMultilevel"/>
    <w:tmpl w:val="15A6EB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2643C"/>
    <w:multiLevelType w:val="hybridMultilevel"/>
    <w:tmpl w:val="3622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358714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F572D"/>
    <w:multiLevelType w:val="hybridMultilevel"/>
    <w:tmpl w:val="8D465A7C"/>
    <w:lvl w:ilvl="0" w:tplc="7812E94E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F63B13"/>
    <w:multiLevelType w:val="hybridMultilevel"/>
    <w:tmpl w:val="1C9E3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42FF2"/>
    <w:multiLevelType w:val="hybridMultilevel"/>
    <w:tmpl w:val="9F227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5A34051C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A0B8E"/>
    <w:multiLevelType w:val="hybridMultilevel"/>
    <w:tmpl w:val="08363A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72218"/>
    <w:multiLevelType w:val="hybridMultilevel"/>
    <w:tmpl w:val="4614DBA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13587140">
      <w:start w:val="1"/>
      <w:numFmt w:val="lowerLetter"/>
      <w:lvlText w:val="%3."/>
      <w:lvlJc w:val="left"/>
      <w:pPr>
        <w:ind w:left="37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CFD1DF7"/>
    <w:multiLevelType w:val="hybridMultilevel"/>
    <w:tmpl w:val="9E0A95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812E94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E4D0688"/>
    <w:multiLevelType w:val="hybridMultilevel"/>
    <w:tmpl w:val="AE767050"/>
    <w:lvl w:ilvl="0" w:tplc="BF8C11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0D4A59"/>
    <w:multiLevelType w:val="hybridMultilevel"/>
    <w:tmpl w:val="D9B0D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42436"/>
    <w:multiLevelType w:val="hybridMultilevel"/>
    <w:tmpl w:val="7D442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358714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95587C"/>
    <w:multiLevelType w:val="hybridMultilevel"/>
    <w:tmpl w:val="9ED00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812E9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EECAC0">
      <w:start w:val="1"/>
      <w:numFmt w:val="lowerLetter"/>
      <w:lvlText w:val="%3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D0AE8"/>
    <w:multiLevelType w:val="hybridMultilevel"/>
    <w:tmpl w:val="191E0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20091"/>
    <w:multiLevelType w:val="hybridMultilevel"/>
    <w:tmpl w:val="E360598C"/>
    <w:lvl w:ilvl="0" w:tplc="7812E94E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8C4BD0"/>
    <w:multiLevelType w:val="hybridMultilevel"/>
    <w:tmpl w:val="62086B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51AA6"/>
    <w:multiLevelType w:val="hybridMultilevel"/>
    <w:tmpl w:val="11CAC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40707"/>
    <w:multiLevelType w:val="hybridMultilevel"/>
    <w:tmpl w:val="96E2F1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7"/>
  </w:num>
  <w:num w:numId="5">
    <w:abstractNumId w:val="11"/>
  </w:num>
  <w:num w:numId="6">
    <w:abstractNumId w:val="22"/>
  </w:num>
  <w:num w:numId="7">
    <w:abstractNumId w:val="0"/>
  </w:num>
  <w:num w:numId="8">
    <w:abstractNumId w:val="4"/>
  </w:num>
  <w:num w:numId="9">
    <w:abstractNumId w:val="16"/>
  </w:num>
  <w:num w:numId="10">
    <w:abstractNumId w:val="2"/>
  </w:num>
  <w:num w:numId="11">
    <w:abstractNumId w:val="8"/>
  </w:num>
  <w:num w:numId="12">
    <w:abstractNumId w:val="3"/>
  </w:num>
  <w:num w:numId="13">
    <w:abstractNumId w:val="1"/>
  </w:num>
  <w:num w:numId="14">
    <w:abstractNumId w:val="25"/>
  </w:num>
  <w:num w:numId="15">
    <w:abstractNumId w:val="15"/>
  </w:num>
  <w:num w:numId="16">
    <w:abstractNumId w:val="23"/>
  </w:num>
  <w:num w:numId="17">
    <w:abstractNumId w:val="14"/>
  </w:num>
  <w:num w:numId="18">
    <w:abstractNumId w:val="9"/>
  </w:num>
  <w:num w:numId="19">
    <w:abstractNumId w:val="6"/>
  </w:num>
  <w:num w:numId="20">
    <w:abstractNumId w:val="10"/>
  </w:num>
  <w:num w:numId="21">
    <w:abstractNumId w:val="21"/>
  </w:num>
  <w:num w:numId="22">
    <w:abstractNumId w:val="18"/>
  </w:num>
  <w:num w:numId="23">
    <w:abstractNumId w:val="24"/>
  </w:num>
  <w:num w:numId="24">
    <w:abstractNumId w:val="12"/>
  </w:num>
  <w:num w:numId="25">
    <w:abstractNumId w:val="5"/>
  </w:num>
  <w:num w:numId="26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567"/>
    <w:rsid w:val="00013D5C"/>
    <w:rsid w:val="00030EE6"/>
    <w:rsid w:val="0004642C"/>
    <w:rsid w:val="000558C8"/>
    <w:rsid w:val="000A0D72"/>
    <w:rsid w:val="001147C1"/>
    <w:rsid w:val="001303EA"/>
    <w:rsid w:val="00185388"/>
    <w:rsid w:val="001D0956"/>
    <w:rsid w:val="001D2E8E"/>
    <w:rsid w:val="001F5950"/>
    <w:rsid w:val="001F6031"/>
    <w:rsid w:val="00231592"/>
    <w:rsid w:val="00245B06"/>
    <w:rsid w:val="00266FC2"/>
    <w:rsid w:val="002A3075"/>
    <w:rsid w:val="002E5ED3"/>
    <w:rsid w:val="002F5F98"/>
    <w:rsid w:val="00347F28"/>
    <w:rsid w:val="003C2790"/>
    <w:rsid w:val="004E09F8"/>
    <w:rsid w:val="005341F8"/>
    <w:rsid w:val="005E5AEC"/>
    <w:rsid w:val="006046F4"/>
    <w:rsid w:val="00690BC9"/>
    <w:rsid w:val="006960DF"/>
    <w:rsid w:val="006F7FA0"/>
    <w:rsid w:val="00700959"/>
    <w:rsid w:val="007C7534"/>
    <w:rsid w:val="008427E6"/>
    <w:rsid w:val="00940942"/>
    <w:rsid w:val="00A66906"/>
    <w:rsid w:val="00AA1567"/>
    <w:rsid w:val="00AA2C95"/>
    <w:rsid w:val="00B90437"/>
    <w:rsid w:val="00BC28B0"/>
    <w:rsid w:val="00BF7863"/>
    <w:rsid w:val="00C042B8"/>
    <w:rsid w:val="00C16514"/>
    <w:rsid w:val="00C75490"/>
    <w:rsid w:val="00C85A07"/>
    <w:rsid w:val="00CB1197"/>
    <w:rsid w:val="00CD575B"/>
    <w:rsid w:val="00D037CA"/>
    <w:rsid w:val="00D34A54"/>
    <w:rsid w:val="00D5102D"/>
    <w:rsid w:val="00DE07AC"/>
    <w:rsid w:val="00E81CCE"/>
    <w:rsid w:val="00EA4E5A"/>
    <w:rsid w:val="00F763D0"/>
    <w:rsid w:val="00FF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B76E1"/>
  <w15:docId w15:val="{98FC3862-91EE-4EA8-916C-09201A6E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5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5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90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147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7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7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7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7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09607-0E41-41F7-B288-D6EC3973B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Burch, Josh (DOEE)</dc:creator>
  <cp:lastModifiedBy>Greenberg, Julianna</cp:lastModifiedBy>
  <cp:revision>2</cp:revision>
  <dcterms:created xsi:type="dcterms:W3CDTF">2020-02-06T15:39:00Z</dcterms:created>
  <dcterms:modified xsi:type="dcterms:W3CDTF">2020-02-06T15:39:00Z</dcterms:modified>
</cp:coreProperties>
</file>