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1CA87F" w14:textId="77777777" w:rsidR="00BA638A" w:rsidRPr="0008686F" w:rsidRDefault="00BA638A" w:rsidP="00BA638A">
      <w:pPr>
        <w:jc w:val="center"/>
        <w:rPr>
          <w:rFonts w:ascii="Times New Roman" w:hAnsi="Times New Roman" w:cs="Times New Roman"/>
          <w:b/>
          <w:bCs/>
          <w:sz w:val="24"/>
        </w:rPr>
      </w:pPr>
      <w:bookmarkStart w:id="0" w:name="_GoBack"/>
      <w:bookmarkEnd w:id="0"/>
      <w:r w:rsidRPr="0008686F">
        <w:rPr>
          <w:rFonts w:ascii="Times New Roman" w:hAnsi="Times New Roman" w:cs="Times New Roman"/>
          <w:b/>
          <w:bCs/>
          <w:sz w:val="24"/>
        </w:rPr>
        <w:t>Chesapeake Bay Watershed Agreement Management Strategies</w:t>
      </w:r>
    </w:p>
    <w:p w14:paraId="6478DEA9" w14:textId="77777777" w:rsidR="0029033D" w:rsidRDefault="001C1D2C" w:rsidP="001C1D2C">
      <w:pPr>
        <w:jc w:val="center"/>
        <w:rPr>
          <w:rFonts w:ascii="Times New Roman" w:hAnsi="Times New Roman" w:cs="Times New Roman"/>
          <w:b/>
          <w:bCs/>
          <w:sz w:val="24"/>
        </w:rPr>
      </w:pPr>
      <w:r>
        <w:rPr>
          <w:rFonts w:ascii="Times New Roman" w:hAnsi="Times New Roman" w:cs="Times New Roman"/>
          <w:b/>
          <w:bCs/>
          <w:sz w:val="24"/>
        </w:rPr>
        <w:t>Toxic Contaminants Goal and Outcomes</w:t>
      </w:r>
    </w:p>
    <w:p w14:paraId="0C02E106" w14:textId="03EBA65B" w:rsidR="00351822" w:rsidRPr="0008686F" w:rsidRDefault="0029033D" w:rsidP="001C1D2C">
      <w:pPr>
        <w:jc w:val="center"/>
        <w:rPr>
          <w:rFonts w:ascii="Times New Roman" w:hAnsi="Times New Roman" w:cs="Times New Roman"/>
          <w:sz w:val="24"/>
        </w:rPr>
      </w:pPr>
      <w:r>
        <w:rPr>
          <w:rFonts w:ascii="Times New Roman" w:hAnsi="Times New Roman" w:cs="Times New Roman"/>
          <w:b/>
          <w:bCs/>
          <w:sz w:val="24"/>
        </w:rPr>
        <w:t>Poli</w:t>
      </w:r>
      <w:r w:rsidR="00C3537D">
        <w:rPr>
          <w:rFonts w:ascii="Times New Roman" w:hAnsi="Times New Roman" w:cs="Times New Roman"/>
          <w:b/>
          <w:bCs/>
          <w:sz w:val="24"/>
        </w:rPr>
        <w:t xml:space="preserve">cy and Prevention Outcome </w:t>
      </w:r>
      <w:ins w:id="1" w:author="Allen, Greg" w:date="2015-03-09T19:57:00Z">
        <w:r w:rsidR="00A975D9">
          <w:rPr>
            <w:rFonts w:ascii="Times New Roman" w:hAnsi="Times New Roman" w:cs="Times New Roman"/>
            <w:b/>
            <w:bCs/>
            <w:sz w:val="24"/>
          </w:rPr>
          <w:t xml:space="preserve">(PCBs) </w:t>
        </w:r>
      </w:ins>
      <w:r w:rsidR="00C3537D">
        <w:rPr>
          <w:rFonts w:ascii="Times New Roman" w:hAnsi="Times New Roman" w:cs="Times New Roman"/>
          <w:b/>
          <w:bCs/>
          <w:sz w:val="24"/>
        </w:rPr>
        <w:t>Draft</w:t>
      </w:r>
      <w:r w:rsidR="001C1D2C">
        <w:rPr>
          <w:rFonts w:ascii="Times New Roman" w:hAnsi="Times New Roman" w:cs="Times New Roman"/>
          <w:b/>
          <w:bCs/>
          <w:sz w:val="24"/>
        </w:rPr>
        <w:br/>
      </w:r>
    </w:p>
    <w:p w14:paraId="657F5EAC" w14:textId="77777777" w:rsidR="002908FB" w:rsidRPr="00894E6C" w:rsidRDefault="00894E6C" w:rsidP="007C0B1E">
      <w:pPr>
        <w:pStyle w:val="ListParagraph"/>
        <w:numPr>
          <w:ilvl w:val="0"/>
          <w:numId w:val="4"/>
        </w:numPr>
        <w:rPr>
          <w:rFonts w:ascii="Times New Roman" w:hAnsi="Times New Roman" w:cs="Times New Roman"/>
          <w:sz w:val="24"/>
        </w:rPr>
      </w:pPr>
      <w:r w:rsidRPr="00894E6C">
        <w:rPr>
          <w:rFonts w:ascii="Times New Roman" w:hAnsi="Times New Roman" w:cs="Times New Roman"/>
          <w:b/>
          <w:sz w:val="24"/>
        </w:rPr>
        <w:t>Executive Summar</w:t>
      </w:r>
      <w:r w:rsidRPr="00894E6C">
        <w:rPr>
          <w:rFonts w:ascii="Times New Roman" w:hAnsi="Times New Roman" w:cs="Times New Roman"/>
          <w:sz w:val="24"/>
        </w:rPr>
        <w:t xml:space="preserve">y </w:t>
      </w:r>
      <w:r w:rsidRPr="00894E6C">
        <w:rPr>
          <w:rFonts w:ascii="Times New Roman" w:hAnsi="Times New Roman" w:cs="Times New Roman"/>
          <w:sz w:val="24"/>
        </w:rPr>
        <w:br/>
      </w:r>
      <w:r w:rsidRPr="00894E6C">
        <w:rPr>
          <w:rFonts w:ascii="Times New Roman" w:hAnsi="Times New Roman" w:cs="Times New Roman"/>
          <w:sz w:val="24"/>
        </w:rPr>
        <w:br/>
      </w:r>
      <w:r w:rsidRPr="00894E6C">
        <w:rPr>
          <w:rFonts w:ascii="Times New Roman" w:hAnsi="Times New Roman" w:cs="Times New Roman"/>
          <w:sz w:val="24"/>
          <w:szCs w:val="24"/>
        </w:rPr>
        <w:br/>
      </w:r>
    </w:p>
    <w:p w14:paraId="625FCEDD" w14:textId="12EBCD9A" w:rsidR="00894E6C" w:rsidRDefault="0077262F" w:rsidP="00894E6C">
      <w:pPr>
        <w:pStyle w:val="ListParagraph"/>
        <w:numPr>
          <w:ilvl w:val="0"/>
          <w:numId w:val="4"/>
        </w:numPr>
        <w:rPr>
          <w:rFonts w:ascii="Times New Roman" w:hAnsi="Times New Roman" w:cs="Times New Roman"/>
          <w:sz w:val="24"/>
        </w:rPr>
      </w:pPr>
      <w:r>
        <w:rPr>
          <w:rFonts w:ascii="Times New Roman" w:hAnsi="Times New Roman" w:cs="Times New Roman"/>
          <w:b/>
          <w:bCs/>
          <w:sz w:val="24"/>
        </w:rPr>
        <w:t xml:space="preserve">Goal, </w:t>
      </w:r>
      <w:r w:rsidR="00351822" w:rsidRPr="002908FB">
        <w:rPr>
          <w:rFonts w:ascii="Times New Roman" w:hAnsi="Times New Roman" w:cs="Times New Roman"/>
          <w:b/>
          <w:bCs/>
          <w:sz w:val="24"/>
        </w:rPr>
        <w:t xml:space="preserve">Outcome and Baseline </w:t>
      </w:r>
    </w:p>
    <w:p w14:paraId="108FE116" w14:textId="77777777" w:rsidR="00894E6C" w:rsidRPr="00894E6C" w:rsidRDefault="00894E6C" w:rsidP="00894E6C">
      <w:pPr>
        <w:pStyle w:val="ListParagraph"/>
        <w:rPr>
          <w:rFonts w:ascii="Times New Roman" w:hAnsi="Times New Roman" w:cs="Times New Roman"/>
          <w:sz w:val="24"/>
        </w:rPr>
      </w:pPr>
      <w:r>
        <w:rPr>
          <w:rFonts w:ascii="Times New Roman" w:hAnsi="Times New Roman" w:cs="Times New Roman"/>
          <w:sz w:val="24"/>
        </w:rPr>
        <w:br/>
      </w:r>
      <w:r w:rsidRPr="00117B8B">
        <w:rPr>
          <w:rFonts w:ascii="Times New Roman" w:hAnsi="Times New Roman" w:cs="Times New Roman"/>
          <w:sz w:val="24"/>
          <w:u w:val="single"/>
        </w:rPr>
        <w:t xml:space="preserve">Toxic Contaminants Goal: </w:t>
      </w:r>
      <w:r w:rsidRPr="00894E6C">
        <w:rPr>
          <w:rFonts w:ascii="Times New Roman" w:hAnsi="Times New Roman" w:cs="Times New Roman"/>
          <w:sz w:val="24"/>
        </w:rPr>
        <w:t xml:space="preserve"> </w:t>
      </w:r>
      <w:r w:rsidRPr="00894E6C">
        <w:rPr>
          <w:rFonts w:ascii="Times New Roman" w:hAnsi="Times New Roman" w:cs="Times New Roman"/>
          <w:sz w:val="24"/>
          <w:szCs w:val="24"/>
        </w:rPr>
        <w:t>Ensure that the Bay and its rivers are free of effects of toxic contaminants on living resources and human health.</w:t>
      </w:r>
    </w:p>
    <w:p w14:paraId="6761AA56" w14:textId="77777777" w:rsidR="0010477D" w:rsidRPr="00C0700C" w:rsidRDefault="0010477D" w:rsidP="0010477D">
      <w:pPr>
        <w:pStyle w:val="Default"/>
        <w:spacing w:after="230"/>
        <w:ind w:left="720"/>
        <w:rPr>
          <w:color w:val="auto"/>
        </w:rPr>
      </w:pPr>
      <w:r w:rsidRPr="00117B8B">
        <w:rPr>
          <w:u w:val="single"/>
        </w:rPr>
        <w:t xml:space="preserve">Policy and Prevention Outcome: </w:t>
      </w:r>
      <w:r w:rsidRPr="00C0700C">
        <w:rPr>
          <w:color w:val="auto"/>
        </w:rPr>
        <w:t>Continually improve practices and controls that reduce and prevent the effects of toxic contaminants below levels that ha</w:t>
      </w:r>
      <w:r>
        <w:rPr>
          <w:color w:val="auto"/>
        </w:rPr>
        <w:t xml:space="preserve">rm aquatic systems and humans. </w:t>
      </w:r>
      <w:r w:rsidRPr="00C0700C">
        <w:rPr>
          <w:color w:val="auto"/>
        </w:rPr>
        <w:t xml:space="preserve">Build on existing programs to reduce the amount and effects of </w:t>
      </w:r>
      <w:r>
        <w:rPr>
          <w:color w:val="auto"/>
        </w:rPr>
        <w:t xml:space="preserve">PCBs in the Bay and watershed. </w:t>
      </w:r>
      <w:r w:rsidRPr="00C0700C">
        <w:rPr>
          <w:color w:val="auto"/>
        </w:rPr>
        <w:t xml:space="preserve">Use research findings to evaluate the implementation of additional policies, programs and practices for other contaminants that need to be further reduced or eliminated. </w:t>
      </w:r>
    </w:p>
    <w:p w14:paraId="713A3BBD" w14:textId="5F990548" w:rsidR="00457E4C" w:rsidRDefault="00457E4C" w:rsidP="00A32669">
      <w:pPr>
        <w:ind w:left="720"/>
        <w:rPr>
          <w:rFonts w:ascii="Times New Roman" w:hAnsi="Times New Roman" w:cs="Times New Roman"/>
          <w:sz w:val="24"/>
        </w:rPr>
      </w:pPr>
      <w:r w:rsidRPr="00CB1319">
        <w:rPr>
          <w:rFonts w:ascii="Times New Roman" w:hAnsi="Times New Roman" w:cs="Times New Roman"/>
          <w:sz w:val="24"/>
          <w:u w:val="single"/>
        </w:rPr>
        <w:t>Policy and Prevention Baseline</w:t>
      </w:r>
      <w:r w:rsidR="003D6A3C">
        <w:rPr>
          <w:rFonts w:ascii="Times New Roman" w:hAnsi="Times New Roman" w:cs="Times New Roman"/>
          <w:sz w:val="24"/>
          <w:u w:val="single"/>
        </w:rPr>
        <w:t>:</w:t>
      </w:r>
      <w:r w:rsidR="00683A70">
        <w:rPr>
          <w:rFonts w:ascii="Times New Roman" w:hAnsi="Times New Roman" w:cs="Times New Roman"/>
          <w:sz w:val="24"/>
        </w:rPr>
        <w:t xml:space="preserve"> </w:t>
      </w:r>
      <w:r w:rsidR="009C7229">
        <w:rPr>
          <w:rFonts w:ascii="Times New Roman" w:hAnsi="Times New Roman" w:cs="Times New Roman"/>
          <w:sz w:val="24"/>
        </w:rPr>
        <w:t>D</w:t>
      </w:r>
      <w:r w:rsidR="00CB1319">
        <w:rPr>
          <w:rFonts w:ascii="Times New Roman" w:hAnsi="Times New Roman" w:cs="Times New Roman"/>
          <w:sz w:val="24"/>
        </w:rPr>
        <w:t xml:space="preserve">erived from information provided by jurisdiction agencies responsible for issuing fish consumption advisories and implementation of Clean Water Act </w:t>
      </w:r>
      <w:ins w:id="2" w:author="Allen, Greg" w:date="2015-03-09T15:22:00Z">
        <w:r w:rsidR="000B0166">
          <w:rPr>
            <w:rFonts w:ascii="Times New Roman" w:hAnsi="Times New Roman" w:cs="Times New Roman"/>
            <w:sz w:val="24"/>
          </w:rPr>
          <w:t xml:space="preserve">(CWA) </w:t>
        </w:r>
      </w:ins>
      <w:r w:rsidR="00CB1319">
        <w:rPr>
          <w:rFonts w:ascii="Times New Roman" w:hAnsi="Times New Roman" w:cs="Times New Roman"/>
          <w:sz w:val="24"/>
        </w:rPr>
        <w:t>programs</w:t>
      </w:r>
      <w:r w:rsidR="009C7229">
        <w:rPr>
          <w:rFonts w:ascii="Times New Roman" w:hAnsi="Times New Roman" w:cs="Times New Roman"/>
          <w:sz w:val="24"/>
        </w:rPr>
        <w:t>.</w:t>
      </w:r>
    </w:p>
    <w:p w14:paraId="6212B0DA" w14:textId="5DE50B96" w:rsidR="00703636" w:rsidRDefault="00703636" w:rsidP="00703636">
      <w:pPr>
        <w:pStyle w:val="ListParagraph"/>
        <w:numPr>
          <w:ilvl w:val="0"/>
          <w:numId w:val="11"/>
        </w:numPr>
        <w:spacing w:after="0" w:line="240" w:lineRule="auto"/>
        <w:rPr>
          <w:rFonts w:ascii="Times New Roman" w:hAnsi="Times New Roman" w:cs="Times New Roman"/>
          <w:sz w:val="24"/>
        </w:rPr>
      </w:pPr>
      <w:r w:rsidRPr="00703636">
        <w:rPr>
          <w:rFonts w:ascii="Times New Roman" w:hAnsi="Times New Roman" w:cs="Times New Roman"/>
          <w:sz w:val="24"/>
        </w:rPr>
        <w:t>Extensive fish consumption advisories</w:t>
      </w:r>
      <w:r w:rsidR="0031702A">
        <w:rPr>
          <w:rFonts w:ascii="Times New Roman" w:hAnsi="Times New Roman" w:cs="Times New Roman"/>
          <w:sz w:val="24"/>
        </w:rPr>
        <w:t xml:space="preserve"> and widespread contamination of fish</w:t>
      </w:r>
    </w:p>
    <w:p w14:paraId="449AB507" w14:textId="585BE599" w:rsidR="009C7229" w:rsidRDefault="006D2D9A" w:rsidP="00703636">
      <w:pPr>
        <w:pStyle w:val="ListParagraph"/>
        <w:numPr>
          <w:ilvl w:val="0"/>
          <w:numId w:val="11"/>
        </w:numPr>
        <w:spacing w:after="0" w:line="240" w:lineRule="auto"/>
        <w:rPr>
          <w:rFonts w:ascii="Times New Roman" w:hAnsi="Times New Roman" w:cs="Times New Roman"/>
          <w:sz w:val="24"/>
        </w:rPr>
      </w:pPr>
      <w:r>
        <w:rPr>
          <w:rFonts w:ascii="Times New Roman" w:hAnsi="Times New Roman" w:cs="Times New Roman"/>
          <w:sz w:val="24"/>
        </w:rPr>
        <w:t>Extensive</w:t>
      </w:r>
      <w:r w:rsidR="00703636" w:rsidRPr="00703636">
        <w:rPr>
          <w:rFonts w:ascii="Times New Roman" w:hAnsi="Times New Roman" w:cs="Times New Roman"/>
          <w:sz w:val="24"/>
        </w:rPr>
        <w:t xml:space="preserve"> impairments of both tidal and non-tidal waters</w:t>
      </w:r>
      <w:r w:rsidR="00703636">
        <w:rPr>
          <w:rFonts w:ascii="Times New Roman" w:hAnsi="Times New Roman" w:cs="Times New Roman"/>
          <w:sz w:val="24"/>
        </w:rPr>
        <w:t xml:space="preserve"> due to </w:t>
      </w:r>
      <w:r w:rsidR="00F71901">
        <w:rPr>
          <w:rFonts w:ascii="Times New Roman" w:hAnsi="Times New Roman" w:cs="Times New Roman"/>
          <w:sz w:val="24"/>
        </w:rPr>
        <w:t>polychlorinated biphenyls (</w:t>
      </w:r>
      <w:r w:rsidR="00703636">
        <w:rPr>
          <w:rFonts w:ascii="Times New Roman" w:hAnsi="Times New Roman" w:cs="Times New Roman"/>
          <w:sz w:val="24"/>
        </w:rPr>
        <w:t>PCBs</w:t>
      </w:r>
      <w:r w:rsidR="00F71901">
        <w:rPr>
          <w:rFonts w:ascii="Times New Roman" w:hAnsi="Times New Roman" w:cs="Times New Roman"/>
          <w:sz w:val="24"/>
        </w:rPr>
        <w:t>)</w:t>
      </w:r>
    </w:p>
    <w:p w14:paraId="07F3D027" w14:textId="3CE08EA2" w:rsidR="009C7229" w:rsidRPr="009C7229" w:rsidRDefault="009C7229" w:rsidP="00B90DB9">
      <w:pPr>
        <w:pStyle w:val="ListParagraph"/>
        <w:numPr>
          <w:ilvl w:val="0"/>
          <w:numId w:val="11"/>
        </w:numPr>
        <w:spacing w:after="0" w:line="240" w:lineRule="auto"/>
        <w:rPr>
          <w:rFonts w:ascii="Times New Roman" w:hAnsi="Times New Roman" w:cs="Times New Roman"/>
          <w:sz w:val="24"/>
        </w:rPr>
      </w:pPr>
      <w:r w:rsidRPr="009C7229">
        <w:rPr>
          <w:rFonts w:ascii="Times New Roman" w:hAnsi="Times New Roman" w:cs="Times New Roman"/>
          <w:sz w:val="24"/>
        </w:rPr>
        <w:t>Numerous</w:t>
      </w:r>
      <w:r w:rsidR="003D6A3C" w:rsidRPr="009C7229">
        <w:rPr>
          <w:rFonts w:ascii="Times New Roman" w:hAnsi="Times New Roman" w:cs="Times New Roman"/>
          <w:sz w:val="24"/>
        </w:rPr>
        <w:t xml:space="preserve"> existing PCB TMDLs across the Watershed as well as </w:t>
      </w:r>
      <w:r w:rsidRPr="009C7229">
        <w:rPr>
          <w:rFonts w:ascii="Times New Roman" w:hAnsi="Times New Roman" w:cs="Times New Roman"/>
          <w:sz w:val="24"/>
        </w:rPr>
        <w:t xml:space="preserve">additional TMDLs </w:t>
      </w:r>
      <w:r w:rsidR="003D6A3C" w:rsidRPr="009C7229">
        <w:rPr>
          <w:rFonts w:ascii="Times New Roman" w:hAnsi="Times New Roman" w:cs="Times New Roman"/>
          <w:sz w:val="24"/>
        </w:rPr>
        <w:t xml:space="preserve">under development </w:t>
      </w:r>
    </w:p>
    <w:p w14:paraId="3F259D5D" w14:textId="77777777" w:rsidR="002908FB" w:rsidRPr="002908FB" w:rsidRDefault="002908FB" w:rsidP="00B90DB9">
      <w:pPr>
        <w:pStyle w:val="ListParagraph"/>
        <w:rPr>
          <w:rFonts w:ascii="Times New Roman" w:hAnsi="Times New Roman" w:cs="Times New Roman"/>
          <w:sz w:val="24"/>
        </w:rPr>
      </w:pPr>
    </w:p>
    <w:p w14:paraId="2112DF24" w14:textId="77777777" w:rsidR="00A32669" w:rsidRPr="00A32669" w:rsidRDefault="00351822" w:rsidP="00A32669">
      <w:pPr>
        <w:pStyle w:val="ListParagraph"/>
        <w:numPr>
          <w:ilvl w:val="0"/>
          <w:numId w:val="4"/>
        </w:numPr>
        <w:rPr>
          <w:rFonts w:ascii="Times New Roman" w:hAnsi="Times New Roman"/>
          <w:sz w:val="24"/>
          <w:szCs w:val="24"/>
        </w:rPr>
      </w:pPr>
      <w:r w:rsidRPr="00A32669">
        <w:rPr>
          <w:rFonts w:ascii="Times New Roman" w:hAnsi="Times New Roman" w:cs="Times New Roman"/>
          <w:b/>
          <w:bCs/>
          <w:sz w:val="24"/>
        </w:rPr>
        <w:t xml:space="preserve">Jurisdictions and </w:t>
      </w:r>
      <w:r w:rsidR="00A32669">
        <w:rPr>
          <w:rFonts w:ascii="Times New Roman" w:hAnsi="Times New Roman" w:cs="Times New Roman"/>
          <w:b/>
          <w:bCs/>
          <w:sz w:val="24"/>
        </w:rPr>
        <w:t>A</w:t>
      </w:r>
      <w:r w:rsidRPr="00A32669">
        <w:rPr>
          <w:rFonts w:ascii="Times New Roman" w:hAnsi="Times New Roman" w:cs="Times New Roman"/>
          <w:b/>
          <w:bCs/>
          <w:sz w:val="24"/>
        </w:rPr>
        <w:t xml:space="preserve">gencies </w:t>
      </w:r>
      <w:r w:rsidR="00A32669">
        <w:rPr>
          <w:rFonts w:ascii="Times New Roman" w:hAnsi="Times New Roman" w:cs="Times New Roman"/>
          <w:b/>
          <w:bCs/>
          <w:sz w:val="24"/>
        </w:rPr>
        <w:t>P</w:t>
      </w:r>
      <w:r w:rsidRPr="00A32669">
        <w:rPr>
          <w:rFonts w:ascii="Times New Roman" w:hAnsi="Times New Roman" w:cs="Times New Roman"/>
          <w:b/>
          <w:bCs/>
          <w:sz w:val="24"/>
        </w:rPr>
        <w:t xml:space="preserve">articipating in the </w:t>
      </w:r>
      <w:r w:rsidR="00A32669">
        <w:rPr>
          <w:rFonts w:ascii="Times New Roman" w:hAnsi="Times New Roman" w:cs="Times New Roman"/>
          <w:b/>
          <w:bCs/>
          <w:sz w:val="24"/>
        </w:rPr>
        <w:t>S</w:t>
      </w:r>
      <w:r w:rsidRPr="00A32669">
        <w:rPr>
          <w:rFonts w:ascii="Times New Roman" w:hAnsi="Times New Roman" w:cs="Times New Roman"/>
          <w:b/>
          <w:bCs/>
          <w:sz w:val="24"/>
        </w:rPr>
        <w:t>trategy</w:t>
      </w:r>
      <w:r w:rsidRPr="00A32669">
        <w:rPr>
          <w:rFonts w:ascii="Times New Roman" w:hAnsi="Times New Roman" w:cs="Times New Roman"/>
          <w:sz w:val="24"/>
        </w:rPr>
        <w:t xml:space="preserve"> </w:t>
      </w:r>
      <w:r w:rsidR="00A32669">
        <w:rPr>
          <w:rFonts w:ascii="Times New Roman" w:hAnsi="Times New Roman" w:cs="Times New Roman"/>
          <w:sz w:val="24"/>
        </w:rPr>
        <w:br/>
      </w:r>
    </w:p>
    <w:p w14:paraId="6C072032" w14:textId="77777777" w:rsidR="00A32669" w:rsidRPr="00A32669" w:rsidRDefault="007534E5" w:rsidP="00A32669">
      <w:pPr>
        <w:pStyle w:val="ListParagraph"/>
        <w:rPr>
          <w:rFonts w:ascii="Times New Roman" w:hAnsi="Times New Roman"/>
          <w:sz w:val="24"/>
          <w:szCs w:val="24"/>
        </w:rPr>
      </w:pPr>
      <w:r w:rsidRPr="00A32669">
        <w:rPr>
          <w:rFonts w:ascii="Times New Roman" w:hAnsi="Times New Roman" w:cs="Times New Roman"/>
          <w:sz w:val="24"/>
        </w:rPr>
        <w:t xml:space="preserve">The Toxic Contaminants Workgroup (TCW) has succeeded in extensive outreach and engagement of a wide array of stakeholders.  </w:t>
      </w:r>
      <w:r w:rsidR="00A32669" w:rsidRPr="00A32669">
        <w:rPr>
          <w:rFonts w:ascii="Times New Roman" w:hAnsi="Times New Roman"/>
          <w:sz w:val="24"/>
          <w:szCs w:val="24"/>
        </w:rPr>
        <w:t xml:space="preserve">Bay Agreement signatories and stakeholders who have indicated their intention to participate in management strategy development have been identified on the </w:t>
      </w:r>
      <w:r w:rsidR="00A32669" w:rsidRPr="00833A45">
        <w:rPr>
          <w:rFonts w:ascii="Times New Roman" w:hAnsi="Times New Roman"/>
          <w:sz w:val="24"/>
          <w:szCs w:val="24"/>
        </w:rPr>
        <w:t>workgroup membership list</w:t>
      </w:r>
      <w:r w:rsidR="00A32669" w:rsidRPr="00A32669">
        <w:rPr>
          <w:rFonts w:ascii="Times New Roman" w:hAnsi="Times New Roman"/>
          <w:sz w:val="24"/>
          <w:szCs w:val="24"/>
        </w:rPr>
        <w:t xml:space="preserve">. The membership of the TCW includes members from the following groups: </w:t>
      </w:r>
    </w:p>
    <w:p w14:paraId="686B203D"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Maryland Department of the Environment</w:t>
      </w:r>
    </w:p>
    <w:p w14:paraId="70C0AA96"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Maryland Department of Natural Resources</w:t>
      </w:r>
    </w:p>
    <w:p w14:paraId="2A5D21F2"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Virginia Department of Environmental Quality</w:t>
      </w:r>
    </w:p>
    <w:p w14:paraId="51EC18A8"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DC Department of the Environment</w:t>
      </w:r>
    </w:p>
    <w:p w14:paraId="697AB367"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Pennsylvania Department of Environmental Protection</w:t>
      </w:r>
    </w:p>
    <w:p w14:paraId="23417679"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Delaware Department of Natural Resources and Environmental Control</w:t>
      </w:r>
    </w:p>
    <w:p w14:paraId="216AC3B2"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lastRenderedPageBreak/>
        <w:t>New York Department of Environmental Conservation</w:t>
      </w:r>
    </w:p>
    <w:p w14:paraId="17E23EEF"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West Virginia Department of Environmental Protection</w:t>
      </w:r>
    </w:p>
    <w:p w14:paraId="75A238F1" w14:textId="6B6F59BA" w:rsidR="0080155E" w:rsidRDefault="0080155E"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Chesapeake Bay Commission</w:t>
      </w:r>
    </w:p>
    <w:p w14:paraId="5D95244C"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Federal Agencies: EPA, USGS, FWS, DHS, NOAA</w:t>
      </w:r>
    </w:p>
    <w:p w14:paraId="3D9E70C5" w14:textId="29D22F3B"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Non-Governmental Organizations</w:t>
      </w:r>
      <w:r w:rsidR="0080155E">
        <w:rPr>
          <w:rFonts w:ascii="Times New Roman" w:hAnsi="Times New Roman"/>
          <w:sz w:val="24"/>
          <w:szCs w:val="24"/>
        </w:rPr>
        <w:t xml:space="preserve"> (NGO)</w:t>
      </w:r>
    </w:p>
    <w:p w14:paraId="02590465"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Private sector organizations</w:t>
      </w:r>
    </w:p>
    <w:p w14:paraId="2C0A4D77"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Local government organizations</w:t>
      </w:r>
    </w:p>
    <w:p w14:paraId="224A9F9B"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Academic institutions</w:t>
      </w:r>
    </w:p>
    <w:p w14:paraId="23D9D1D4" w14:textId="77777777" w:rsidR="007534E5" w:rsidRPr="006E51F7" w:rsidRDefault="00A32669" w:rsidP="006E51F7">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CBP Water Quality Goal Implementation Team Workgroups</w:t>
      </w:r>
    </w:p>
    <w:p w14:paraId="765387A8" w14:textId="77777777" w:rsidR="00B4212D" w:rsidRPr="00A32669" w:rsidRDefault="00A32669" w:rsidP="00A32669">
      <w:pPr>
        <w:ind w:left="720"/>
        <w:rPr>
          <w:rFonts w:ascii="Times New Roman" w:hAnsi="Times New Roman" w:cs="Times New Roman"/>
          <w:b/>
          <w:sz w:val="24"/>
        </w:rPr>
      </w:pPr>
      <w:r>
        <w:rPr>
          <w:rFonts w:ascii="Times New Roman" w:hAnsi="Times New Roman" w:cs="Times New Roman"/>
          <w:b/>
          <w:bCs/>
          <w:sz w:val="24"/>
        </w:rPr>
        <w:t xml:space="preserve">3.a </w:t>
      </w:r>
      <w:r w:rsidR="00BC04FA" w:rsidRPr="00A32669">
        <w:rPr>
          <w:rFonts w:ascii="Times New Roman" w:hAnsi="Times New Roman" w:cs="Times New Roman"/>
          <w:b/>
          <w:bCs/>
          <w:sz w:val="24"/>
        </w:rPr>
        <w:t>L</w:t>
      </w:r>
      <w:r w:rsidR="00B4212D" w:rsidRPr="00A32669">
        <w:rPr>
          <w:rFonts w:ascii="Times New Roman" w:hAnsi="Times New Roman" w:cs="Times New Roman"/>
          <w:b/>
          <w:sz w:val="24"/>
        </w:rPr>
        <w:t>ocal Engagement</w:t>
      </w:r>
    </w:p>
    <w:p w14:paraId="7D882978" w14:textId="0FA2DB7D" w:rsidR="00351822" w:rsidRPr="00B4212D" w:rsidRDefault="00B4212D" w:rsidP="00A32669">
      <w:pPr>
        <w:pStyle w:val="ListParagraph"/>
        <w:rPr>
          <w:rFonts w:ascii="Times New Roman" w:hAnsi="Times New Roman" w:cs="Times New Roman"/>
          <w:b/>
          <w:sz w:val="24"/>
        </w:rPr>
      </w:pPr>
      <w:r w:rsidRPr="00B4212D">
        <w:rPr>
          <w:rFonts w:ascii="Times New Roman" w:hAnsi="Times New Roman" w:cs="Times New Roman"/>
          <w:bCs/>
          <w:sz w:val="24"/>
        </w:rPr>
        <w:t>Whereas</w:t>
      </w:r>
      <w:r w:rsidR="00BC04FA" w:rsidRPr="00B4212D">
        <w:rPr>
          <w:rFonts w:ascii="Times New Roman" w:hAnsi="Times New Roman" w:cs="Times New Roman"/>
          <w:sz w:val="24"/>
        </w:rPr>
        <w:t xml:space="preserve"> </w:t>
      </w:r>
      <w:r w:rsidRPr="00B4212D">
        <w:rPr>
          <w:rFonts w:ascii="Times New Roman" w:hAnsi="Times New Roman" w:cs="Times New Roman"/>
          <w:sz w:val="24"/>
        </w:rPr>
        <w:t xml:space="preserve">much of the focus on implementation of practices and controls to reduce the amounts and effects of PCBs will </w:t>
      </w:r>
      <w:r w:rsidR="00683A70">
        <w:rPr>
          <w:rFonts w:ascii="Times New Roman" w:hAnsi="Times New Roman" w:cs="Times New Roman"/>
          <w:sz w:val="24"/>
        </w:rPr>
        <w:t xml:space="preserve">initially </w:t>
      </w:r>
      <w:r w:rsidRPr="00B4212D">
        <w:rPr>
          <w:rFonts w:ascii="Times New Roman" w:hAnsi="Times New Roman" w:cs="Times New Roman"/>
          <w:sz w:val="24"/>
        </w:rPr>
        <w:t xml:space="preserve">be </w:t>
      </w:r>
      <w:r w:rsidR="00683A70">
        <w:rPr>
          <w:rFonts w:ascii="Times New Roman" w:hAnsi="Times New Roman" w:cs="Times New Roman"/>
          <w:sz w:val="24"/>
        </w:rPr>
        <w:t>targeted</w:t>
      </w:r>
      <w:r w:rsidRPr="00B4212D">
        <w:rPr>
          <w:rFonts w:ascii="Times New Roman" w:hAnsi="Times New Roman" w:cs="Times New Roman"/>
          <w:sz w:val="24"/>
        </w:rPr>
        <w:t xml:space="preserve"> to federal and state regulatory programs, there will be many opportunities for local governments, watershed associations, nonprofits, </w:t>
      </w:r>
      <w:r w:rsidR="00683A70">
        <w:rPr>
          <w:rFonts w:ascii="Times New Roman" w:hAnsi="Times New Roman" w:cs="Times New Roman"/>
          <w:sz w:val="24"/>
        </w:rPr>
        <w:t xml:space="preserve">and </w:t>
      </w:r>
      <w:r w:rsidRPr="00B4212D">
        <w:rPr>
          <w:rFonts w:ascii="Times New Roman" w:hAnsi="Times New Roman" w:cs="Times New Roman"/>
          <w:sz w:val="24"/>
        </w:rPr>
        <w:t>the private sector</w:t>
      </w:r>
      <w:r w:rsidR="00683A70">
        <w:rPr>
          <w:rFonts w:ascii="Times New Roman" w:hAnsi="Times New Roman" w:cs="Times New Roman"/>
          <w:sz w:val="24"/>
        </w:rPr>
        <w:t xml:space="preserve"> to engage in innovative and collaborative efforts.  </w:t>
      </w:r>
      <w:r w:rsidR="00CB1319">
        <w:rPr>
          <w:rFonts w:ascii="Times New Roman" w:hAnsi="Times New Roman" w:cs="Times New Roman"/>
          <w:sz w:val="24"/>
        </w:rPr>
        <w:t xml:space="preserve">As described above, </w:t>
      </w:r>
      <w:r w:rsidR="00885157">
        <w:rPr>
          <w:rFonts w:ascii="Times New Roman" w:hAnsi="Times New Roman" w:cs="Times New Roman"/>
          <w:sz w:val="24"/>
        </w:rPr>
        <w:t xml:space="preserve">the TCW has engaged </w:t>
      </w:r>
      <w:r w:rsidR="00F71901">
        <w:rPr>
          <w:rFonts w:ascii="Times New Roman" w:hAnsi="Times New Roman" w:cs="Times New Roman"/>
          <w:sz w:val="24"/>
        </w:rPr>
        <w:t>non-government organizations (</w:t>
      </w:r>
      <w:r w:rsidR="00885157">
        <w:rPr>
          <w:rFonts w:ascii="Times New Roman" w:hAnsi="Times New Roman" w:cs="Times New Roman"/>
          <w:sz w:val="24"/>
        </w:rPr>
        <w:t>NGOs</w:t>
      </w:r>
      <w:r w:rsidR="00F71901">
        <w:rPr>
          <w:rFonts w:ascii="Times New Roman" w:hAnsi="Times New Roman" w:cs="Times New Roman"/>
          <w:sz w:val="24"/>
        </w:rPr>
        <w:t>)</w:t>
      </w:r>
      <w:r w:rsidR="00885157">
        <w:rPr>
          <w:rFonts w:ascii="Times New Roman" w:hAnsi="Times New Roman" w:cs="Times New Roman"/>
          <w:sz w:val="24"/>
        </w:rPr>
        <w:t xml:space="preserve"> in the more urbanized areas of the Bay’s tidal waters.  This was done to ensure that the organizations in those areas that are influential in local efforts to improve environmental condition (e.g.</w:t>
      </w:r>
      <w:r w:rsidR="00A90834">
        <w:rPr>
          <w:rFonts w:ascii="Times New Roman" w:hAnsi="Times New Roman" w:cs="Times New Roman"/>
          <w:sz w:val="24"/>
        </w:rPr>
        <w:t>,</w:t>
      </w:r>
      <w:r w:rsidR="00885157">
        <w:rPr>
          <w:rFonts w:ascii="Times New Roman" w:hAnsi="Times New Roman" w:cs="Times New Roman"/>
          <w:sz w:val="24"/>
        </w:rPr>
        <w:t xml:space="preserve"> Blue Water Baltimore, Anacostia Watershed Society, Elizabeth River Project) are represented in the management strategy and also as one element of increasing the diversity of participating stakeholders because these organizations work actively in communities that tend to be socially diverse.  In addition</w:t>
      </w:r>
      <w:r w:rsidR="00F71901">
        <w:rPr>
          <w:rFonts w:ascii="Times New Roman" w:hAnsi="Times New Roman" w:cs="Times New Roman"/>
          <w:sz w:val="24"/>
        </w:rPr>
        <w:t>,</w:t>
      </w:r>
      <w:r w:rsidR="00885157">
        <w:rPr>
          <w:rFonts w:ascii="Times New Roman" w:hAnsi="Times New Roman" w:cs="Times New Roman"/>
          <w:sz w:val="24"/>
        </w:rPr>
        <w:t xml:space="preserve"> the TCW has several members that are from local water authorities (e.g., Washington Council of Governments, Hampton Roads Sanitation District) who are relied upon to help ensure that </w:t>
      </w:r>
      <w:r w:rsidR="00F33DB1">
        <w:rPr>
          <w:rFonts w:ascii="Times New Roman" w:hAnsi="Times New Roman" w:cs="Times New Roman"/>
          <w:sz w:val="24"/>
        </w:rPr>
        <w:t xml:space="preserve">a local government perspective is considered and included in the management strategy.  It is the responsibility of all members of the TCW to continually </w:t>
      </w:r>
      <w:r w:rsidR="00F71901">
        <w:rPr>
          <w:rFonts w:ascii="Times New Roman" w:hAnsi="Times New Roman" w:cs="Times New Roman"/>
          <w:sz w:val="24"/>
        </w:rPr>
        <w:t>promote a high</w:t>
      </w:r>
      <w:r w:rsidR="00F33DB1">
        <w:rPr>
          <w:rFonts w:ascii="Times New Roman" w:hAnsi="Times New Roman" w:cs="Times New Roman"/>
          <w:sz w:val="24"/>
        </w:rPr>
        <w:t xml:space="preserve"> level of engagement </w:t>
      </w:r>
      <w:r w:rsidR="00F71901">
        <w:rPr>
          <w:rFonts w:ascii="Times New Roman" w:hAnsi="Times New Roman" w:cs="Times New Roman"/>
          <w:sz w:val="24"/>
        </w:rPr>
        <w:t>by</w:t>
      </w:r>
      <w:r w:rsidR="00F33DB1">
        <w:rPr>
          <w:rFonts w:ascii="Times New Roman" w:hAnsi="Times New Roman" w:cs="Times New Roman"/>
          <w:sz w:val="24"/>
        </w:rPr>
        <w:t xml:space="preserve"> local entities </w:t>
      </w:r>
      <w:r w:rsidR="00F71901">
        <w:rPr>
          <w:rFonts w:ascii="Times New Roman" w:hAnsi="Times New Roman" w:cs="Times New Roman"/>
          <w:sz w:val="24"/>
        </w:rPr>
        <w:t xml:space="preserve">(i.e., government and non-government) </w:t>
      </w:r>
      <w:r w:rsidR="00F33DB1">
        <w:rPr>
          <w:rFonts w:ascii="Times New Roman" w:hAnsi="Times New Roman" w:cs="Times New Roman"/>
          <w:sz w:val="24"/>
        </w:rPr>
        <w:t>in this management strategy.  The strategy will be distributed on a regular basis for input from local entities.</w:t>
      </w:r>
    </w:p>
    <w:p w14:paraId="6BABE118" w14:textId="77777777" w:rsidR="00BA7241" w:rsidRPr="0008686F" w:rsidRDefault="00BA7241" w:rsidP="00BA7241">
      <w:pPr>
        <w:pStyle w:val="ListParagraph"/>
        <w:rPr>
          <w:rFonts w:ascii="Times New Roman" w:hAnsi="Times New Roman" w:cs="Times New Roman"/>
          <w:sz w:val="24"/>
        </w:rPr>
      </w:pPr>
    </w:p>
    <w:p w14:paraId="3BE74357" w14:textId="77777777" w:rsidR="00117B8B" w:rsidRDefault="00AE3C28" w:rsidP="002908FB">
      <w:pPr>
        <w:pStyle w:val="ListParagraph"/>
        <w:numPr>
          <w:ilvl w:val="0"/>
          <w:numId w:val="4"/>
        </w:numPr>
        <w:rPr>
          <w:rFonts w:ascii="Times New Roman" w:hAnsi="Times New Roman" w:cs="Times New Roman"/>
          <w:sz w:val="24"/>
        </w:rPr>
      </w:pPr>
      <w:r>
        <w:rPr>
          <w:rFonts w:ascii="Times New Roman" w:hAnsi="Times New Roman" w:cs="Times New Roman"/>
          <w:b/>
          <w:bCs/>
          <w:sz w:val="24"/>
        </w:rPr>
        <w:t>Factors Influencing Ability to Meet G</w:t>
      </w:r>
      <w:r w:rsidR="00351822" w:rsidRPr="0008686F">
        <w:rPr>
          <w:rFonts w:ascii="Times New Roman" w:hAnsi="Times New Roman" w:cs="Times New Roman"/>
          <w:b/>
          <w:bCs/>
          <w:sz w:val="24"/>
        </w:rPr>
        <w:t>oal</w:t>
      </w:r>
    </w:p>
    <w:p w14:paraId="0BC68A29" w14:textId="77777777" w:rsidR="00FE034C" w:rsidRDefault="00FE034C" w:rsidP="00A32669">
      <w:pPr>
        <w:pStyle w:val="ListParagraph"/>
        <w:numPr>
          <w:ilvl w:val="0"/>
          <w:numId w:val="12"/>
        </w:numPr>
        <w:ind w:left="1080"/>
        <w:rPr>
          <w:rFonts w:ascii="Times New Roman" w:hAnsi="Times New Roman" w:cs="Times New Roman"/>
          <w:sz w:val="24"/>
        </w:rPr>
      </w:pPr>
      <w:r>
        <w:rPr>
          <w:rFonts w:ascii="Times New Roman" w:hAnsi="Times New Roman" w:cs="Times New Roman"/>
          <w:sz w:val="24"/>
        </w:rPr>
        <w:t>Broad geographic extent and distribution of PCBs</w:t>
      </w:r>
    </w:p>
    <w:p w14:paraId="00EDE0A5" w14:textId="00B574B2" w:rsidR="00B4074B" w:rsidRDefault="00B4074B" w:rsidP="00A32669">
      <w:pPr>
        <w:pStyle w:val="ListParagraph"/>
        <w:numPr>
          <w:ilvl w:val="0"/>
          <w:numId w:val="12"/>
        </w:numPr>
        <w:ind w:left="1080"/>
        <w:rPr>
          <w:rFonts w:ascii="Times New Roman" w:hAnsi="Times New Roman" w:cs="Times New Roman"/>
          <w:sz w:val="24"/>
        </w:rPr>
      </w:pPr>
      <w:r>
        <w:rPr>
          <w:rFonts w:ascii="Times New Roman" w:hAnsi="Times New Roman" w:cs="Times New Roman"/>
          <w:sz w:val="24"/>
        </w:rPr>
        <w:t>Different state water quality standards and different goals/endpoints across regulatory controls</w:t>
      </w:r>
      <w:r w:rsidR="00916E39">
        <w:rPr>
          <w:rFonts w:ascii="Times New Roman" w:hAnsi="Times New Roman" w:cs="Times New Roman"/>
          <w:sz w:val="24"/>
        </w:rPr>
        <w:t xml:space="preserve"> that may not be sufficiently protective to meet the goal</w:t>
      </w:r>
    </w:p>
    <w:p w14:paraId="5AAF00D0" w14:textId="77777777" w:rsidR="00FE034C" w:rsidRDefault="00FE034C" w:rsidP="00A32669">
      <w:pPr>
        <w:pStyle w:val="ListParagraph"/>
        <w:numPr>
          <w:ilvl w:val="0"/>
          <w:numId w:val="12"/>
        </w:numPr>
        <w:ind w:left="1080"/>
        <w:rPr>
          <w:rFonts w:ascii="Times New Roman" w:hAnsi="Times New Roman" w:cs="Times New Roman"/>
          <w:sz w:val="24"/>
        </w:rPr>
      </w:pPr>
      <w:r>
        <w:rPr>
          <w:rFonts w:ascii="Times New Roman" w:hAnsi="Times New Roman" w:cs="Times New Roman"/>
          <w:sz w:val="24"/>
        </w:rPr>
        <w:t>Political will to modify regulatory programs and/or create voluntary programs</w:t>
      </w:r>
    </w:p>
    <w:p w14:paraId="06BF1511" w14:textId="39DFFFB5" w:rsidR="00FE034C" w:rsidRDefault="00FE034C" w:rsidP="00A32669">
      <w:pPr>
        <w:pStyle w:val="ListParagraph"/>
        <w:numPr>
          <w:ilvl w:val="0"/>
          <w:numId w:val="12"/>
        </w:numPr>
        <w:ind w:left="1080"/>
        <w:rPr>
          <w:rFonts w:ascii="Times New Roman" w:hAnsi="Times New Roman" w:cs="Times New Roman"/>
          <w:sz w:val="24"/>
        </w:rPr>
      </w:pPr>
      <w:r>
        <w:rPr>
          <w:rFonts w:ascii="Times New Roman" w:hAnsi="Times New Roman" w:cs="Times New Roman"/>
          <w:sz w:val="24"/>
        </w:rPr>
        <w:t xml:space="preserve">High cost of remedies: in-stream sediment remediation; </w:t>
      </w:r>
      <w:r w:rsidR="00C864BC">
        <w:rPr>
          <w:rFonts w:ascii="Times New Roman" w:hAnsi="Times New Roman" w:cs="Times New Roman"/>
          <w:sz w:val="24"/>
        </w:rPr>
        <w:t>waste water PCB source trackdown studies</w:t>
      </w:r>
      <w:r>
        <w:rPr>
          <w:rFonts w:ascii="Times New Roman" w:hAnsi="Times New Roman" w:cs="Times New Roman"/>
          <w:sz w:val="24"/>
        </w:rPr>
        <w:t>; electrical equipment replacements; stormwater controls; site remediation</w:t>
      </w:r>
    </w:p>
    <w:p w14:paraId="7A0637D8" w14:textId="3581A223" w:rsidR="00B063E9" w:rsidRDefault="009C7229" w:rsidP="00A32669">
      <w:pPr>
        <w:pStyle w:val="ListParagraph"/>
        <w:numPr>
          <w:ilvl w:val="0"/>
          <w:numId w:val="12"/>
        </w:numPr>
        <w:ind w:left="1080"/>
        <w:rPr>
          <w:rFonts w:ascii="Times New Roman" w:hAnsi="Times New Roman" w:cs="Times New Roman"/>
          <w:sz w:val="24"/>
        </w:rPr>
      </w:pPr>
      <w:r>
        <w:rPr>
          <w:rFonts w:ascii="Times New Roman" w:hAnsi="Times New Roman" w:cs="Times New Roman"/>
          <w:sz w:val="24"/>
        </w:rPr>
        <w:t>Need to shift</w:t>
      </w:r>
      <w:r w:rsidR="00FE034C">
        <w:rPr>
          <w:rFonts w:ascii="Times New Roman" w:hAnsi="Times New Roman" w:cs="Times New Roman"/>
          <w:sz w:val="24"/>
        </w:rPr>
        <w:t xml:space="preserve"> paradigm to acknowledge that there are ongoing </w:t>
      </w:r>
      <w:r w:rsidR="00A32669">
        <w:rPr>
          <w:rFonts w:ascii="Times New Roman" w:hAnsi="Times New Roman" w:cs="Times New Roman"/>
          <w:sz w:val="24"/>
        </w:rPr>
        <w:t>sources</w:t>
      </w:r>
      <w:r w:rsidR="00FE034C">
        <w:rPr>
          <w:rFonts w:ascii="Times New Roman" w:hAnsi="Times New Roman" w:cs="Times New Roman"/>
          <w:sz w:val="24"/>
        </w:rPr>
        <w:t xml:space="preserve"> of PCB</w:t>
      </w:r>
      <w:r>
        <w:rPr>
          <w:rFonts w:ascii="Times New Roman" w:hAnsi="Times New Roman" w:cs="Times New Roman"/>
          <w:sz w:val="24"/>
        </w:rPr>
        <w:t>s</w:t>
      </w:r>
      <w:r w:rsidR="00FE034C">
        <w:rPr>
          <w:rFonts w:ascii="Times New Roman" w:hAnsi="Times New Roman" w:cs="Times New Roman"/>
          <w:sz w:val="24"/>
        </w:rPr>
        <w:t xml:space="preserve"> </w:t>
      </w:r>
      <w:r>
        <w:rPr>
          <w:rFonts w:ascii="Times New Roman" w:hAnsi="Times New Roman" w:cs="Times New Roman"/>
          <w:sz w:val="24"/>
        </w:rPr>
        <w:t>(i.e., PCBs are not static “legacy” contaminant</w:t>
      </w:r>
      <w:r w:rsidR="008B3E00">
        <w:rPr>
          <w:rFonts w:ascii="Times New Roman" w:hAnsi="Times New Roman" w:cs="Times New Roman"/>
          <w:sz w:val="24"/>
        </w:rPr>
        <w:t>s</w:t>
      </w:r>
      <w:r>
        <w:rPr>
          <w:rFonts w:ascii="Times New Roman" w:hAnsi="Times New Roman" w:cs="Times New Roman"/>
          <w:sz w:val="24"/>
        </w:rPr>
        <w:t>)</w:t>
      </w:r>
    </w:p>
    <w:p w14:paraId="6B97D70F" w14:textId="56440D67" w:rsidR="002908FB" w:rsidRPr="00B063E9" w:rsidRDefault="00B063E9">
      <w:pPr>
        <w:pStyle w:val="ListParagraph"/>
        <w:numPr>
          <w:ilvl w:val="0"/>
          <w:numId w:val="12"/>
        </w:numPr>
        <w:ind w:left="1080"/>
        <w:rPr>
          <w:rFonts w:ascii="Times New Roman" w:hAnsi="Times New Roman" w:cs="Times New Roman"/>
          <w:sz w:val="24"/>
        </w:rPr>
      </w:pPr>
      <w:r>
        <w:rPr>
          <w:rFonts w:ascii="Times New Roman" w:hAnsi="Times New Roman" w:cs="Times New Roman"/>
          <w:sz w:val="24"/>
        </w:rPr>
        <w:t>Knowledge gaps on relative sizes of PCB sources</w:t>
      </w:r>
      <w:r w:rsidR="002908FB" w:rsidRPr="00B063E9">
        <w:rPr>
          <w:rFonts w:ascii="Times New Roman" w:hAnsi="Times New Roman" w:cs="Times New Roman"/>
          <w:sz w:val="24"/>
        </w:rPr>
        <w:br/>
      </w:r>
    </w:p>
    <w:p w14:paraId="3B2248E5" w14:textId="77777777" w:rsidR="00442F14" w:rsidRPr="00442F14" w:rsidRDefault="00A32669" w:rsidP="00A32669">
      <w:pPr>
        <w:pStyle w:val="ListParagraph"/>
        <w:numPr>
          <w:ilvl w:val="0"/>
          <w:numId w:val="4"/>
        </w:numPr>
        <w:rPr>
          <w:rFonts w:ascii="Times New Roman" w:hAnsi="Times New Roman" w:cs="Times New Roman"/>
          <w:sz w:val="24"/>
        </w:rPr>
      </w:pPr>
      <w:r>
        <w:rPr>
          <w:rFonts w:ascii="Times New Roman" w:hAnsi="Times New Roman" w:cs="Times New Roman"/>
          <w:b/>
          <w:bCs/>
          <w:sz w:val="24"/>
        </w:rPr>
        <w:lastRenderedPageBreak/>
        <w:t>Current Efforts and Gaps</w:t>
      </w:r>
    </w:p>
    <w:p w14:paraId="2D534924" w14:textId="77777777" w:rsidR="00442F14" w:rsidRDefault="00442F14" w:rsidP="00442F14">
      <w:pPr>
        <w:pStyle w:val="ListParagraph"/>
        <w:rPr>
          <w:rFonts w:ascii="Times New Roman" w:hAnsi="Times New Roman" w:cs="Times New Roman"/>
          <w:sz w:val="24"/>
        </w:rPr>
      </w:pPr>
    </w:p>
    <w:p w14:paraId="6DEAC010" w14:textId="4EFBF07C" w:rsidR="00A02B69" w:rsidRDefault="00FE034C" w:rsidP="00FE034C">
      <w:pPr>
        <w:pStyle w:val="ListParagraph"/>
        <w:rPr>
          <w:rFonts w:ascii="Times New Roman" w:hAnsi="Times New Roman" w:cs="Times New Roman"/>
          <w:sz w:val="24"/>
        </w:rPr>
      </w:pPr>
      <w:r w:rsidRPr="00A02B69">
        <w:rPr>
          <w:rFonts w:ascii="Times New Roman" w:hAnsi="Times New Roman" w:cs="Times New Roman"/>
          <w:bCs/>
          <w:sz w:val="24"/>
        </w:rPr>
        <w:t xml:space="preserve">To summarize current efforts, the </w:t>
      </w:r>
      <w:r w:rsidR="009C7229">
        <w:rPr>
          <w:rFonts w:ascii="Times New Roman" w:hAnsi="Times New Roman" w:cs="Times New Roman"/>
          <w:bCs/>
          <w:sz w:val="24"/>
        </w:rPr>
        <w:t xml:space="preserve">Water Quality Goal Implementation Team’s </w:t>
      </w:r>
      <w:r w:rsidRPr="00A02B69">
        <w:rPr>
          <w:rFonts w:ascii="Times New Roman" w:hAnsi="Times New Roman" w:cs="Times New Roman"/>
          <w:bCs/>
          <w:sz w:val="24"/>
        </w:rPr>
        <w:t>Toxic Contaminants Workgroup has chosen to organize information by PCB loading mechanism</w:t>
      </w:r>
      <w:r w:rsidR="009C7229">
        <w:rPr>
          <w:rFonts w:ascii="Times New Roman" w:hAnsi="Times New Roman" w:cs="Times New Roman"/>
          <w:bCs/>
          <w:sz w:val="24"/>
        </w:rPr>
        <w:t>s</w:t>
      </w:r>
      <w:r w:rsidRPr="00A02B69">
        <w:rPr>
          <w:rFonts w:ascii="Times New Roman" w:hAnsi="Times New Roman" w:cs="Times New Roman"/>
          <w:bCs/>
          <w:sz w:val="24"/>
        </w:rPr>
        <w:t xml:space="preserve">.  Within each mechanism, the sources </w:t>
      </w:r>
      <w:r w:rsidR="00A02B69">
        <w:rPr>
          <w:rFonts w:ascii="Times New Roman" w:hAnsi="Times New Roman" w:cs="Times New Roman"/>
          <w:sz w:val="24"/>
        </w:rPr>
        <w:t xml:space="preserve">of PCBs </w:t>
      </w:r>
      <w:r w:rsidR="00CA360A">
        <w:rPr>
          <w:rFonts w:ascii="Times New Roman" w:hAnsi="Times New Roman" w:cs="Times New Roman"/>
          <w:sz w:val="24"/>
        </w:rPr>
        <w:t xml:space="preserve">specific to that mechanism </w:t>
      </w:r>
      <w:r w:rsidR="00442F14">
        <w:rPr>
          <w:rFonts w:ascii="Times New Roman" w:hAnsi="Times New Roman" w:cs="Times New Roman"/>
          <w:sz w:val="24"/>
        </w:rPr>
        <w:t xml:space="preserve">and current </w:t>
      </w:r>
      <w:r w:rsidR="009E28D7">
        <w:rPr>
          <w:rFonts w:ascii="Times New Roman" w:hAnsi="Times New Roman" w:cs="Times New Roman"/>
          <w:sz w:val="24"/>
        </w:rPr>
        <w:t xml:space="preserve">programs, gaps and potential </w:t>
      </w:r>
      <w:r w:rsidR="00B122AD">
        <w:rPr>
          <w:rFonts w:ascii="Times New Roman" w:hAnsi="Times New Roman" w:cs="Times New Roman"/>
          <w:sz w:val="24"/>
        </w:rPr>
        <w:t xml:space="preserve">additional actions </w:t>
      </w:r>
      <w:r w:rsidR="00A02B69">
        <w:rPr>
          <w:rFonts w:ascii="Times New Roman" w:hAnsi="Times New Roman" w:cs="Times New Roman"/>
          <w:sz w:val="24"/>
        </w:rPr>
        <w:t>are discussed</w:t>
      </w:r>
      <w:r w:rsidR="00B122AD">
        <w:rPr>
          <w:rFonts w:ascii="Times New Roman" w:hAnsi="Times New Roman" w:cs="Times New Roman"/>
          <w:sz w:val="24"/>
        </w:rPr>
        <w:t>.</w:t>
      </w:r>
      <w:r w:rsidR="008831F7">
        <w:rPr>
          <w:rFonts w:ascii="Times New Roman" w:hAnsi="Times New Roman" w:cs="Times New Roman"/>
          <w:sz w:val="24"/>
        </w:rPr>
        <w:t xml:space="preserve"> </w:t>
      </w:r>
      <w:r w:rsidR="008831F7" w:rsidRPr="008831F7">
        <w:rPr>
          <w:rFonts w:ascii="Times New Roman" w:hAnsi="Times New Roman" w:cs="Times New Roman"/>
          <w:sz w:val="24"/>
        </w:rPr>
        <w:t xml:space="preserve">As other toxic contaminants are </w:t>
      </w:r>
      <w:r w:rsidR="008831F7">
        <w:rPr>
          <w:rFonts w:ascii="Times New Roman" w:hAnsi="Times New Roman" w:cs="Times New Roman"/>
          <w:sz w:val="24"/>
        </w:rPr>
        <w:t>subsequently prioritized</w:t>
      </w:r>
      <w:r w:rsidR="008831F7" w:rsidRPr="008831F7">
        <w:rPr>
          <w:rFonts w:ascii="Times New Roman" w:hAnsi="Times New Roman" w:cs="Times New Roman"/>
          <w:sz w:val="24"/>
        </w:rPr>
        <w:t>, the Policy and Prevention Outcome provides the management process by which other contaminant</w:t>
      </w:r>
      <w:r w:rsidR="008831F7">
        <w:rPr>
          <w:rFonts w:ascii="Times New Roman" w:hAnsi="Times New Roman" w:cs="Times New Roman"/>
          <w:sz w:val="24"/>
        </w:rPr>
        <w:t>s</w:t>
      </w:r>
      <w:r w:rsidR="008831F7" w:rsidRPr="008831F7">
        <w:rPr>
          <w:rFonts w:ascii="Times New Roman" w:hAnsi="Times New Roman" w:cs="Times New Roman"/>
          <w:sz w:val="24"/>
        </w:rPr>
        <w:t xml:space="preserve"> in the watershed will be addressed, even </w:t>
      </w:r>
      <w:r w:rsidR="008831F7">
        <w:rPr>
          <w:rFonts w:ascii="Times New Roman" w:hAnsi="Times New Roman" w:cs="Times New Roman"/>
          <w:sz w:val="24"/>
        </w:rPr>
        <w:t>though</w:t>
      </w:r>
      <w:r w:rsidR="008831F7" w:rsidRPr="008831F7">
        <w:rPr>
          <w:rFonts w:ascii="Times New Roman" w:hAnsi="Times New Roman" w:cs="Times New Roman"/>
          <w:sz w:val="24"/>
        </w:rPr>
        <w:t xml:space="preserve"> sources, management options and goals may differ.</w:t>
      </w:r>
    </w:p>
    <w:p w14:paraId="5B0BA990" w14:textId="77777777" w:rsidR="009123A1" w:rsidRPr="00B90DB9" w:rsidRDefault="009123A1" w:rsidP="00FE034C">
      <w:pPr>
        <w:pStyle w:val="ListParagraph"/>
        <w:rPr>
          <w:rFonts w:ascii="Times New Roman" w:hAnsi="Times New Roman" w:cs="Times New Roman"/>
          <w:sz w:val="24"/>
          <w:szCs w:val="24"/>
        </w:rPr>
      </w:pPr>
    </w:p>
    <w:p w14:paraId="7B687DF7" w14:textId="228DF782" w:rsidR="00EF2B38" w:rsidRPr="00B90DB9" w:rsidRDefault="00EF2B38" w:rsidP="00FE034C">
      <w:pPr>
        <w:pStyle w:val="ListParagraph"/>
        <w:rPr>
          <w:rFonts w:ascii="Times New Roman" w:hAnsi="Times New Roman" w:cs="Times New Roman"/>
          <w:i/>
          <w:sz w:val="24"/>
        </w:rPr>
      </w:pPr>
      <w:r w:rsidRPr="00B90DB9">
        <w:rPr>
          <w:rFonts w:ascii="Times New Roman" w:hAnsi="Times New Roman" w:cs="Times New Roman"/>
          <w:i/>
          <w:sz w:val="24"/>
        </w:rPr>
        <w:t xml:space="preserve">General </w:t>
      </w:r>
      <w:r w:rsidR="001D3333" w:rsidRPr="00B90DB9">
        <w:rPr>
          <w:rFonts w:ascii="Times New Roman" w:hAnsi="Times New Roman" w:cs="Times New Roman"/>
          <w:i/>
          <w:sz w:val="24"/>
        </w:rPr>
        <w:t>Total Maximum Daily Loads (</w:t>
      </w:r>
      <w:r w:rsidRPr="00B90DB9">
        <w:rPr>
          <w:rFonts w:ascii="Times New Roman" w:hAnsi="Times New Roman" w:cs="Times New Roman"/>
          <w:i/>
          <w:sz w:val="24"/>
        </w:rPr>
        <w:t>TMDL</w:t>
      </w:r>
      <w:r w:rsidR="001D3333" w:rsidRPr="00B90DB9">
        <w:rPr>
          <w:rFonts w:ascii="Times New Roman" w:hAnsi="Times New Roman" w:cs="Times New Roman"/>
          <w:i/>
          <w:sz w:val="24"/>
        </w:rPr>
        <w:t>)</w:t>
      </w:r>
      <w:del w:id="3" w:author="Allen, Greg" w:date="2015-03-09T15:21:00Z">
        <w:r w:rsidRPr="00B90DB9" w:rsidDel="000B0166">
          <w:rPr>
            <w:rFonts w:ascii="Times New Roman" w:hAnsi="Times New Roman" w:cs="Times New Roman"/>
            <w:i/>
            <w:sz w:val="24"/>
          </w:rPr>
          <w:delText xml:space="preserve"> and</w:delText>
        </w:r>
      </w:del>
      <w:r w:rsidRPr="00B90DB9">
        <w:rPr>
          <w:rFonts w:ascii="Times New Roman" w:hAnsi="Times New Roman" w:cs="Times New Roman"/>
          <w:i/>
          <w:sz w:val="24"/>
        </w:rPr>
        <w:t xml:space="preserve"> </w:t>
      </w:r>
      <w:del w:id="4" w:author="Allen, Greg" w:date="2015-03-09T15:21:00Z">
        <w:r w:rsidRPr="00B90DB9" w:rsidDel="000B0166">
          <w:rPr>
            <w:rFonts w:ascii="Times New Roman" w:hAnsi="Times New Roman" w:cs="Times New Roman"/>
            <w:i/>
            <w:sz w:val="24"/>
          </w:rPr>
          <w:delText>Other Regulatory Efforts</w:delText>
        </w:r>
      </w:del>
    </w:p>
    <w:p w14:paraId="6F857D8F" w14:textId="77777777" w:rsidR="00F34471" w:rsidRDefault="00F34471" w:rsidP="00F34471">
      <w:pPr>
        <w:pStyle w:val="ListParagraph"/>
        <w:spacing w:after="0" w:line="240" w:lineRule="auto"/>
        <w:rPr>
          <w:rFonts w:ascii="Times New Roman" w:hAnsi="Times New Roman" w:cs="Times New Roman"/>
          <w:sz w:val="24"/>
          <w:szCs w:val="24"/>
        </w:rPr>
      </w:pPr>
    </w:p>
    <w:p w14:paraId="4C0F3B48" w14:textId="7625BB55" w:rsidR="00F34471" w:rsidRDefault="00F34471" w:rsidP="00F34471">
      <w:pPr>
        <w:pStyle w:val="ListParagraph"/>
        <w:spacing w:after="0" w:line="240" w:lineRule="auto"/>
        <w:rPr>
          <w:rFonts w:ascii="Times New Roman" w:hAnsi="Times New Roman" w:cs="Times New Roman"/>
          <w:sz w:val="24"/>
          <w:szCs w:val="24"/>
        </w:rPr>
      </w:pPr>
      <w:r w:rsidRPr="00973F10">
        <w:rPr>
          <w:rFonts w:ascii="Times New Roman" w:hAnsi="Times New Roman" w:cs="Times New Roman"/>
          <w:sz w:val="24"/>
          <w:szCs w:val="24"/>
        </w:rPr>
        <w:t>The CWA</w:t>
      </w:r>
      <w:del w:id="5" w:author="Allen, Greg" w:date="2015-03-09T15:22:00Z">
        <w:r w:rsidRPr="00973F10" w:rsidDel="000B0166">
          <w:rPr>
            <w:rFonts w:ascii="Times New Roman" w:hAnsi="Times New Roman" w:cs="Times New Roman"/>
            <w:sz w:val="24"/>
            <w:szCs w:val="24"/>
          </w:rPr>
          <w:delText>A</w:delText>
        </w:r>
      </w:del>
      <w:r w:rsidRPr="00973F10">
        <w:rPr>
          <w:rFonts w:ascii="Times New Roman" w:hAnsi="Times New Roman" w:cs="Times New Roman"/>
          <w:sz w:val="24"/>
          <w:szCs w:val="24"/>
        </w:rPr>
        <w:t xml:space="preserve"> established the framework for </w:t>
      </w:r>
      <w:del w:id="6" w:author="Allen, Greg" w:date="2015-03-09T18:36:00Z">
        <w:r w:rsidRPr="00973F10" w:rsidDel="00932D56">
          <w:rPr>
            <w:rFonts w:ascii="Times New Roman" w:hAnsi="Times New Roman" w:cs="Times New Roman"/>
            <w:sz w:val="24"/>
            <w:szCs w:val="24"/>
          </w:rPr>
          <w:delText xml:space="preserve">all </w:delText>
        </w:r>
      </w:del>
      <w:r w:rsidRPr="00973F10">
        <w:rPr>
          <w:rFonts w:ascii="Times New Roman" w:hAnsi="Times New Roman" w:cs="Times New Roman"/>
          <w:sz w:val="24"/>
          <w:szCs w:val="24"/>
        </w:rPr>
        <w:t>regulations related to the discharge of PCBs into the nation’s waterways. States and jurisdictions share in the implementation of the CWA</w:t>
      </w:r>
      <w:del w:id="7" w:author="Allen, Greg" w:date="2015-03-09T15:22:00Z">
        <w:r w:rsidRPr="00973F10" w:rsidDel="000B0166">
          <w:rPr>
            <w:rFonts w:ascii="Times New Roman" w:hAnsi="Times New Roman" w:cs="Times New Roman"/>
            <w:sz w:val="24"/>
            <w:szCs w:val="24"/>
          </w:rPr>
          <w:delText>A</w:delText>
        </w:r>
      </w:del>
      <w:r w:rsidRPr="00973F10">
        <w:rPr>
          <w:rFonts w:ascii="Times New Roman" w:hAnsi="Times New Roman" w:cs="Times New Roman"/>
          <w:sz w:val="24"/>
          <w:szCs w:val="24"/>
        </w:rPr>
        <w:t xml:space="preserve"> through adoption of water quality standards, determination of whether water bodies meet water quality standards, and establishment of plans to achieve standards in impaired water bodies. </w:t>
      </w:r>
    </w:p>
    <w:p w14:paraId="7F620C79" w14:textId="77777777" w:rsidR="00F34471" w:rsidRPr="00973F10" w:rsidRDefault="00F34471" w:rsidP="00F34471">
      <w:pPr>
        <w:pStyle w:val="ListParagraph"/>
        <w:spacing w:after="0" w:line="240" w:lineRule="auto"/>
        <w:rPr>
          <w:rFonts w:ascii="Times New Roman" w:hAnsi="Times New Roman" w:cs="Times New Roman"/>
          <w:sz w:val="24"/>
          <w:szCs w:val="24"/>
        </w:rPr>
      </w:pPr>
    </w:p>
    <w:p w14:paraId="708D4B86" w14:textId="782203BD" w:rsidR="001D3333" w:rsidRDefault="00025AED" w:rsidP="00EF2B38">
      <w:pPr>
        <w:ind w:left="720"/>
      </w:pPr>
      <w:r w:rsidRPr="00EF2B38">
        <w:rPr>
          <w:rFonts w:ascii="Times New Roman" w:hAnsi="Times New Roman" w:cs="Times New Roman"/>
          <w:sz w:val="24"/>
          <w:szCs w:val="24"/>
        </w:rPr>
        <w:t xml:space="preserve">All of the states in the Chesapeake Watershed have identified waterbodies as impaired for PCBs based </w:t>
      </w:r>
      <w:r w:rsidR="001D3333">
        <w:rPr>
          <w:rFonts w:ascii="Times New Roman" w:hAnsi="Times New Roman" w:cs="Times New Roman"/>
          <w:sz w:val="24"/>
          <w:szCs w:val="24"/>
        </w:rPr>
        <w:t xml:space="preserve">mostly </w:t>
      </w:r>
      <w:r w:rsidRPr="00EF2B38">
        <w:rPr>
          <w:rFonts w:ascii="Times New Roman" w:hAnsi="Times New Roman" w:cs="Times New Roman"/>
          <w:sz w:val="24"/>
          <w:szCs w:val="24"/>
        </w:rPr>
        <w:t>on fish consumption advisories.</w:t>
      </w:r>
      <w:r w:rsidR="00FC0175">
        <w:rPr>
          <w:rFonts w:ascii="Times New Roman" w:hAnsi="Times New Roman" w:cs="Times New Roman"/>
          <w:sz w:val="24"/>
          <w:szCs w:val="24"/>
        </w:rPr>
        <w:t xml:space="preserve"> </w:t>
      </w:r>
      <w:r w:rsidR="00FC5989">
        <w:rPr>
          <w:rFonts w:ascii="Times New Roman" w:hAnsi="Times New Roman" w:cs="Times New Roman"/>
          <w:sz w:val="24"/>
          <w:szCs w:val="24"/>
        </w:rPr>
        <w:t>(Insert map of impairments, established TMDLs and TMDLs under development)</w:t>
      </w:r>
      <w:r w:rsidRPr="00EF2B38">
        <w:rPr>
          <w:rFonts w:ascii="Times New Roman" w:hAnsi="Times New Roman" w:cs="Times New Roman"/>
          <w:sz w:val="24"/>
          <w:szCs w:val="24"/>
        </w:rPr>
        <w:t xml:space="preserve"> </w:t>
      </w:r>
      <w:r w:rsidR="001D3333" w:rsidRPr="00EF2B38">
        <w:rPr>
          <w:rFonts w:ascii="Times New Roman" w:hAnsi="Times New Roman" w:cs="Times New Roman"/>
          <w:sz w:val="24"/>
          <w:szCs w:val="24"/>
        </w:rPr>
        <w:t>To address these impairments</w:t>
      </w:r>
      <w:r w:rsidR="009123A1">
        <w:rPr>
          <w:rFonts w:ascii="Times New Roman" w:hAnsi="Times New Roman" w:cs="Times New Roman"/>
          <w:sz w:val="24"/>
          <w:szCs w:val="24"/>
        </w:rPr>
        <w:t xml:space="preserve"> under the authority of the CWA</w:t>
      </w:r>
      <w:r w:rsidR="001D3333" w:rsidRPr="00EF2B38">
        <w:rPr>
          <w:rFonts w:ascii="Times New Roman" w:hAnsi="Times New Roman" w:cs="Times New Roman"/>
          <w:sz w:val="24"/>
          <w:szCs w:val="24"/>
        </w:rPr>
        <w:t xml:space="preserve">, significant work has been completed in the </w:t>
      </w:r>
      <w:r w:rsidR="001D3333">
        <w:rPr>
          <w:rFonts w:ascii="Times New Roman" w:hAnsi="Times New Roman" w:cs="Times New Roman"/>
          <w:sz w:val="24"/>
          <w:szCs w:val="24"/>
        </w:rPr>
        <w:t>watershed</w:t>
      </w:r>
      <w:r w:rsidR="001D3333" w:rsidRPr="00EF2B38">
        <w:rPr>
          <w:rFonts w:ascii="Times New Roman" w:hAnsi="Times New Roman" w:cs="Times New Roman"/>
          <w:sz w:val="24"/>
          <w:szCs w:val="24"/>
        </w:rPr>
        <w:t xml:space="preserve"> through TMDL development.  </w:t>
      </w:r>
      <w:r w:rsidRPr="00B90DB9">
        <w:rPr>
          <w:rFonts w:ascii="Times New Roman" w:hAnsi="Times New Roman" w:cs="Times New Roman"/>
          <w:sz w:val="24"/>
        </w:rPr>
        <w:t xml:space="preserve">TMDLs have been developed by </w:t>
      </w:r>
      <w:r w:rsidR="00F71901">
        <w:rPr>
          <w:rFonts w:ascii="Times New Roman" w:hAnsi="Times New Roman" w:cs="Times New Roman"/>
          <w:sz w:val="24"/>
        </w:rPr>
        <w:t>the state of Maryland (</w:t>
      </w:r>
      <w:r w:rsidRPr="00B90DB9">
        <w:rPr>
          <w:rFonts w:ascii="Times New Roman" w:hAnsi="Times New Roman" w:cs="Times New Roman"/>
          <w:sz w:val="24"/>
        </w:rPr>
        <w:t>MD</w:t>
      </w:r>
      <w:r w:rsidR="00F71901">
        <w:rPr>
          <w:rFonts w:ascii="Times New Roman" w:hAnsi="Times New Roman" w:cs="Times New Roman"/>
          <w:sz w:val="24"/>
        </w:rPr>
        <w:t>)</w:t>
      </w:r>
      <w:r w:rsidRPr="00B90DB9">
        <w:rPr>
          <w:rFonts w:ascii="Times New Roman" w:hAnsi="Times New Roman" w:cs="Times New Roman"/>
          <w:sz w:val="24"/>
        </w:rPr>
        <w:t xml:space="preserve">, </w:t>
      </w:r>
      <w:r w:rsidR="00F71901">
        <w:rPr>
          <w:rFonts w:ascii="Times New Roman" w:hAnsi="Times New Roman" w:cs="Times New Roman"/>
          <w:sz w:val="24"/>
        </w:rPr>
        <w:t>the Commonwealth of Virginia (</w:t>
      </w:r>
      <w:r w:rsidRPr="00B90DB9">
        <w:rPr>
          <w:rFonts w:ascii="Times New Roman" w:hAnsi="Times New Roman" w:cs="Times New Roman"/>
          <w:sz w:val="24"/>
        </w:rPr>
        <w:t>VA</w:t>
      </w:r>
      <w:r w:rsidR="00F71901">
        <w:rPr>
          <w:rFonts w:ascii="Times New Roman" w:hAnsi="Times New Roman" w:cs="Times New Roman"/>
          <w:sz w:val="24"/>
        </w:rPr>
        <w:t>)</w:t>
      </w:r>
      <w:r w:rsidRPr="00B90DB9">
        <w:rPr>
          <w:rFonts w:ascii="Times New Roman" w:hAnsi="Times New Roman" w:cs="Times New Roman"/>
          <w:sz w:val="24"/>
        </w:rPr>
        <w:t xml:space="preserve">, </w:t>
      </w:r>
      <w:r w:rsidR="00F71901">
        <w:rPr>
          <w:rFonts w:ascii="Times New Roman" w:hAnsi="Times New Roman" w:cs="Times New Roman"/>
          <w:sz w:val="24"/>
        </w:rPr>
        <w:t xml:space="preserve">the District of Columbia </w:t>
      </w:r>
      <w:r w:rsidR="009123A1">
        <w:rPr>
          <w:rFonts w:ascii="Times New Roman" w:hAnsi="Times New Roman" w:cs="Times New Roman"/>
          <w:sz w:val="24"/>
        </w:rPr>
        <w:t>(</w:t>
      </w:r>
      <w:r w:rsidRPr="00B90DB9">
        <w:rPr>
          <w:rFonts w:ascii="Times New Roman" w:hAnsi="Times New Roman" w:cs="Times New Roman"/>
          <w:sz w:val="24"/>
        </w:rPr>
        <w:t>DC</w:t>
      </w:r>
      <w:r w:rsidR="009123A1">
        <w:rPr>
          <w:rFonts w:ascii="Times New Roman" w:hAnsi="Times New Roman" w:cs="Times New Roman"/>
          <w:sz w:val="24"/>
        </w:rPr>
        <w:t>)</w:t>
      </w:r>
      <w:r w:rsidRPr="00B90DB9">
        <w:rPr>
          <w:rFonts w:ascii="Times New Roman" w:hAnsi="Times New Roman" w:cs="Times New Roman"/>
          <w:sz w:val="24"/>
        </w:rPr>
        <w:t xml:space="preserve"> and </w:t>
      </w:r>
      <w:r w:rsidR="00F71901">
        <w:rPr>
          <w:rFonts w:ascii="Times New Roman" w:hAnsi="Times New Roman" w:cs="Times New Roman"/>
          <w:sz w:val="24"/>
        </w:rPr>
        <w:t>the state of West Virginia (</w:t>
      </w:r>
      <w:r w:rsidRPr="00B90DB9">
        <w:rPr>
          <w:rFonts w:ascii="Times New Roman" w:hAnsi="Times New Roman" w:cs="Times New Roman"/>
          <w:sz w:val="24"/>
        </w:rPr>
        <w:t>WV</w:t>
      </w:r>
      <w:r w:rsidR="00F71901">
        <w:rPr>
          <w:rFonts w:ascii="Times New Roman" w:hAnsi="Times New Roman" w:cs="Times New Roman"/>
          <w:sz w:val="24"/>
        </w:rPr>
        <w:t>)</w:t>
      </w:r>
      <w:r w:rsidRPr="00B90DB9">
        <w:rPr>
          <w:rFonts w:ascii="Times New Roman" w:hAnsi="Times New Roman" w:cs="Times New Roman"/>
          <w:sz w:val="24"/>
        </w:rPr>
        <w:t xml:space="preserve"> to address PCB impairments in the Chesapeake Bay and watershed.  While there are no PCB listings for </w:t>
      </w:r>
      <w:ins w:id="8" w:author="Allen, Greg" w:date="2015-03-09T15:47:00Z">
        <w:r w:rsidR="002F149D">
          <w:rPr>
            <w:rFonts w:ascii="Times New Roman" w:hAnsi="Times New Roman" w:cs="Times New Roman"/>
            <w:sz w:val="24"/>
          </w:rPr>
          <w:t>Delaware (</w:t>
        </w:r>
      </w:ins>
      <w:r w:rsidRPr="00B90DB9">
        <w:rPr>
          <w:rFonts w:ascii="Times New Roman" w:hAnsi="Times New Roman" w:cs="Times New Roman"/>
          <w:sz w:val="24"/>
        </w:rPr>
        <w:t>DE</w:t>
      </w:r>
      <w:ins w:id="9" w:author="Allen, Greg" w:date="2015-03-09T15:47:00Z">
        <w:r w:rsidR="002F149D">
          <w:rPr>
            <w:rFonts w:ascii="Times New Roman" w:hAnsi="Times New Roman" w:cs="Times New Roman"/>
            <w:sz w:val="24"/>
          </w:rPr>
          <w:t>)</w:t>
        </w:r>
      </w:ins>
      <w:r w:rsidRPr="00B90DB9">
        <w:rPr>
          <w:rFonts w:ascii="Times New Roman" w:hAnsi="Times New Roman" w:cs="Times New Roman"/>
          <w:sz w:val="24"/>
        </w:rPr>
        <w:t xml:space="preserve"> within the Chesapeake Bay watershed, a TMDL has been developed for the Delaware Bay and an extensive implementation strategy is under way and </w:t>
      </w:r>
      <w:r w:rsidR="00F34471">
        <w:rPr>
          <w:rFonts w:ascii="Times New Roman" w:hAnsi="Times New Roman" w:cs="Times New Roman"/>
          <w:sz w:val="24"/>
        </w:rPr>
        <w:t>is achieving reductions of</w:t>
      </w:r>
      <w:r w:rsidRPr="00B90DB9">
        <w:rPr>
          <w:rFonts w:ascii="Times New Roman" w:hAnsi="Times New Roman" w:cs="Times New Roman"/>
          <w:sz w:val="24"/>
        </w:rPr>
        <w:t xml:space="preserve"> PCBs from regulated sources of stormwater and wastewater.  </w:t>
      </w:r>
      <w:ins w:id="10" w:author="Allen, Greg" w:date="2015-03-09T15:47:00Z">
        <w:r w:rsidR="002F149D">
          <w:rPr>
            <w:rFonts w:ascii="Times New Roman" w:hAnsi="Times New Roman" w:cs="Times New Roman"/>
            <w:sz w:val="24"/>
          </w:rPr>
          <w:t>Pennsylvania (</w:t>
        </w:r>
      </w:ins>
      <w:ins w:id="11" w:author="Allen, Greg" w:date="2015-03-09T14:39:00Z">
        <w:r w:rsidR="00FB3617">
          <w:rPr>
            <w:rFonts w:ascii="Times New Roman" w:hAnsi="Times New Roman" w:cs="Times New Roman"/>
            <w:sz w:val="24"/>
          </w:rPr>
          <w:t>PA</w:t>
        </w:r>
      </w:ins>
      <w:ins w:id="12" w:author="Allen, Greg" w:date="2015-03-09T15:47:00Z">
        <w:r w:rsidR="002F149D">
          <w:rPr>
            <w:rFonts w:ascii="Times New Roman" w:hAnsi="Times New Roman" w:cs="Times New Roman"/>
            <w:sz w:val="24"/>
          </w:rPr>
          <w:t>)</w:t>
        </w:r>
      </w:ins>
      <w:ins w:id="13" w:author="Allen, Greg" w:date="2015-03-09T14:39:00Z">
        <w:r w:rsidR="00FB3617">
          <w:rPr>
            <w:rFonts w:ascii="Times New Roman" w:hAnsi="Times New Roman" w:cs="Times New Roman"/>
            <w:sz w:val="24"/>
          </w:rPr>
          <w:t xml:space="preserve"> has developed a TM</w:t>
        </w:r>
      </w:ins>
      <w:ins w:id="14" w:author="Allen, Greg" w:date="2015-03-09T15:20:00Z">
        <w:r w:rsidR="000B0166">
          <w:rPr>
            <w:rFonts w:ascii="Times New Roman" w:hAnsi="Times New Roman" w:cs="Times New Roman"/>
            <w:sz w:val="24"/>
          </w:rPr>
          <w:t>D</w:t>
        </w:r>
      </w:ins>
      <w:ins w:id="15" w:author="Allen, Greg" w:date="2015-03-09T14:39:00Z">
        <w:r w:rsidR="00FB3617">
          <w:rPr>
            <w:rFonts w:ascii="Times New Roman" w:hAnsi="Times New Roman" w:cs="Times New Roman"/>
            <w:sz w:val="24"/>
          </w:rPr>
          <w:t xml:space="preserve">L for a portion of the Susquehanna within the watershed. </w:t>
        </w:r>
      </w:ins>
      <w:ins w:id="16" w:author="Allen, Greg" w:date="2015-03-09T15:47:00Z">
        <w:r w:rsidR="002F149D">
          <w:rPr>
            <w:rFonts w:ascii="Times New Roman" w:hAnsi="Times New Roman" w:cs="Times New Roman"/>
            <w:sz w:val="24"/>
          </w:rPr>
          <w:t>New York (</w:t>
        </w:r>
      </w:ins>
      <w:r w:rsidRPr="00B90DB9">
        <w:rPr>
          <w:rFonts w:ascii="Times New Roman" w:hAnsi="Times New Roman" w:cs="Times New Roman"/>
          <w:sz w:val="24"/>
        </w:rPr>
        <w:t>NY</w:t>
      </w:r>
      <w:ins w:id="17" w:author="Allen, Greg" w:date="2015-03-09T15:47:00Z">
        <w:r w:rsidR="002F149D">
          <w:rPr>
            <w:rFonts w:ascii="Times New Roman" w:hAnsi="Times New Roman" w:cs="Times New Roman"/>
            <w:sz w:val="24"/>
          </w:rPr>
          <w:t>)</w:t>
        </w:r>
      </w:ins>
      <w:r w:rsidRPr="00B90DB9">
        <w:rPr>
          <w:rFonts w:ascii="Times New Roman" w:hAnsi="Times New Roman" w:cs="Times New Roman"/>
          <w:sz w:val="24"/>
        </w:rPr>
        <w:t xml:space="preserve"> </w:t>
      </w:r>
      <w:del w:id="18" w:author="Allen, Greg" w:date="2015-03-09T14:39:00Z">
        <w:r w:rsidRPr="00B90DB9" w:rsidDel="00FB3617">
          <w:rPr>
            <w:rFonts w:ascii="Times New Roman" w:hAnsi="Times New Roman" w:cs="Times New Roman"/>
            <w:sz w:val="24"/>
          </w:rPr>
          <w:delText xml:space="preserve">and PA have </w:delText>
        </w:r>
      </w:del>
      <w:ins w:id="19" w:author="Allen, Greg" w:date="2015-03-09T14:39:00Z">
        <w:r w:rsidR="00FB3617">
          <w:rPr>
            <w:rFonts w:ascii="Times New Roman" w:hAnsi="Times New Roman" w:cs="Times New Roman"/>
            <w:sz w:val="24"/>
          </w:rPr>
          <w:t xml:space="preserve">has </w:t>
        </w:r>
      </w:ins>
      <w:r w:rsidRPr="00B90DB9">
        <w:rPr>
          <w:rFonts w:ascii="Times New Roman" w:hAnsi="Times New Roman" w:cs="Times New Roman"/>
          <w:sz w:val="24"/>
        </w:rPr>
        <w:t>not at this time developed TMDLs to address their PCB listings.</w:t>
      </w:r>
      <w:r>
        <w:t xml:space="preserve"> </w:t>
      </w:r>
    </w:p>
    <w:p w14:paraId="618CDE2C" w14:textId="3C1D66B5" w:rsidR="00EF2B38" w:rsidRPr="00EF2B38" w:rsidRDefault="00EF2B38" w:rsidP="00EF2B38">
      <w:pPr>
        <w:ind w:left="720"/>
        <w:rPr>
          <w:rFonts w:ascii="Times New Roman" w:hAnsi="Times New Roman" w:cs="Times New Roman"/>
          <w:sz w:val="24"/>
          <w:szCs w:val="24"/>
        </w:rPr>
      </w:pPr>
      <w:r w:rsidRPr="00EF2B38">
        <w:rPr>
          <w:rFonts w:ascii="Times New Roman" w:hAnsi="Times New Roman" w:cs="Times New Roman"/>
          <w:sz w:val="24"/>
          <w:szCs w:val="24"/>
        </w:rPr>
        <w:t>The</w:t>
      </w:r>
      <w:r w:rsidR="001D3333">
        <w:rPr>
          <w:rFonts w:ascii="Times New Roman" w:hAnsi="Times New Roman" w:cs="Times New Roman"/>
          <w:sz w:val="24"/>
          <w:szCs w:val="24"/>
        </w:rPr>
        <w:t xml:space="preserve"> TMDL</w:t>
      </w:r>
      <w:r w:rsidRPr="00EF2B38">
        <w:rPr>
          <w:rFonts w:ascii="Times New Roman" w:hAnsi="Times New Roman" w:cs="Times New Roman"/>
          <w:sz w:val="24"/>
          <w:szCs w:val="24"/>
        </w:rPr>
        <w:t xml:space="preserve"> projects range in scope from small</w:t>
      </w:r>
      <w:r w:rsidR="001D3333">
        <w:rPr>
          <w:rFonts w:ascii="Times New Roman" w:hAnsi="Times New Roman" w:cs="Times New Roman"/>
          <w:sz w:val="24"/>
          <w:szCs w:val="24"/>
        </w:rPr>
        <w:t>-</w:t>
      </w:r>
      <w:r w:rsidRPr="00EF2B38">
        <w:rPr>
          <w:rFonts w:ascii="Times New Roman" w:hAnsi="Times New Roman" w:cs="Times New Roman"/>
          <w:sz w:val="24"/>
          <w:szCs w:val="24"/>
        </w:rPr>
        <w:t>segment TMDLs to large</w:t>
      </w:r>
      <w:r w:rsidR="001D3333">
        <w:rPr>
          <w:rFonts w:ascii="Times New Roman" w:hAnsi="Times New Roman" w:cs="Times New Roman"/>
          <w:sz w:val="24"/>
          <w:szCs w:val="24"/>
        </w:rPr>
        <w:t xml:space="preserve"> sub-</w:t>
      </w:r>
      <w:r w:rsidRPr="00EF2B38">
        <w:rPr>
          <w:rFonts w:ascii="Times New Roman" w:hAnsi="Times New Roman" w:cs="Times New Roman"/>
          <w:sz w:val="24"/>
          <w:szCs w:val="24"/>
        </w:rPr>
        <w:t xml:space="preserve">watershed TMDLs.  Most notably, multi-jurisdictional PCB TMDLs have been approved for the </w:t>
      </w:r>
      <w:r w:rsidR="00571D65">
        <w:rPr>
          <w:rFonts w:ascii="Times New Roman" w:hAnsi="Times New Roman" w:cs="Times New Roman"/>
          <w:sz w:val="24"/>
          <w:szCs w:val="24"/>
        </w:rPr>
        <w:t xml:space="preserve">Tidal </w:t>
      </w:r>
      <w:r w:rsidRPr="00EF2B38">
        <w:rPr>
          <w:rFonts w:ascii="Times New Roman" w:hAnsi="Times New Roman" w:cs="Times New Roman"/>
          <w:sz w:val="24"/>
          <w:szCs w:val="24"/>
        </w:rPr>
        <w:t xml:space="preserve">Potomac River.  </w:t>
      </w:r>
      <w:r w:rsidR="001D3333">
        <w:rPr>
          <w:rFonts w:ascii="Times New Roman" w:hAnsi="Times New Roman" w:cs="Times New Roman"/>
          <w:sz w:val="24"/>
          <w:szCs w:val="24"/>
        </w:rPr>
        <w:t>Agencies in MD and VA along with</w:t>
      </w:r>
      <w:r w:rsidR="00E67A50">
        <w:rPr>
          <w:rFonts w:ascii="Times New Roman" w:hAnsi="Times New Roman" w:cs="Times New Roman"/>
          <w:sz w:val="24"/>
          <w:szCs w:val="24"/>
        </w:rPr>
        <w:t xml:space="preserve"> </w:t>
      </w:r>
      <w:r w:rsidR="00F71901">
        <w:rPr>
          <w:rFonts w:ascii="Times New Roman" w:hAnsi="Times New Roman" w:cs="Times New Roman"/>
          <w:sz w:val="24"/>
          <w:szCs w:val="24"/>
        </w:rPr>
        <w:t xml:space="preserve">U.S. </w:t>
      </w:r>
      <w:r w:rsidR="00E67A50">
        <w:rPr>
          <w:rFonts w:ascii="Times New Roman" w:hAnsi="Times New Roman" w:cs="Times New Roman"/>
          <w:sz w:val="24"/>
          <w:szCs w:val="24"/>
        </w:rPr>
        <w:t>Environmental Protection Agency (</w:t>
      </w:r>
      <w:r w:rsidR="001D3333">
        <w:rPr>
          <w:rFonts w:ascii="Times New Roman" w:hAnsi="Times New Roman" w:cs="Times New Roman"/>
          <w:sz w:val="24"/>
          <w:szCs w:val="24"/>
        </w:rPr>
        <w:t>EPA</w:t>
      </w:r>
      <w:r w:rsidR="00E67A50">
        <w:rPr>
          <w:rFonts w:ascii="Times New Roman" w:hAnsi="Times New Roman" w:cs="Times New Roman"/>
          <w:sz w:val="24"/>
          <w:szCs w:val="24"/>
        </w:rPr>
        <w:t>)</w:t>
      </w:r>
      <w:r w:rsidR="001D3333">
        <w:rPr>
          <w:rFonts w:ascii="Times New Roman" w:hAnsi="Times New Roman" w:cs="Times New Roman"/>
          <w:sz w:val="24"/>
          <w:szCs w:val="24"/>
        </w:rPr>
        <w:t xml:space="preserve"> Region 3 </w:t>
      </w:r>
      <w:r w:rsidRPr="00EF2B38">
        <w:rPr>
          <w:rFonts w:ascii="Times New Roman" w:hAnsi="Times New Roman" w:cs="Times New Roman"/>
          <w:sz w:val="24"/>
          <w:szCs w:val="24"/>
        </w:rPr>
        <w:t xml:space="preserve">staff </w:t>
      </w:r>
      <w:r w:rsidR="001D3333">
        <w:rPr>
          <w:rFonts w:ascii="Times New Roman" w:hAnsi="Times New Roman" w:cs="Times New Roman"/>
          <w:sz w:val="24"/>
          <w:szCs w:val="24"/>
        </w:rPr>
        <w:t>were</w:t>
      </w:r>
      <w:r w:rsidRPr="00EF2B38">
        <w:rPr>
          <w:rFonts w:ascii="Times New Roman" w:hAnsi="Times New Roman" w:cs="Times New Roman"/>
          <w:sz w:val="24"/>
          <w:szCs w:val="24"/>
        </w:rPr>
        <w:t xml:space="preserve"> actively involved in the development of </w:t>
      </w:r>
      <w:r w:rsidR="001D3333">
        <w:rPr>
          <w:rFonts w:ascii="Times New Roman" w:hAnsi="Times New Roman" w:cs="Times New Roman"/>
          <w:sz w:val="24"/>
          <w:szCs w:val="24"/>
        </w:rPr>
        <w:t xml:space="preserve">the </w:t>
      </w:r>
      <w:r w:rsidR="00F34471">
        <w:rPr>
          <w:rFonts w:ascii="Times New Roman" w:hAnsi="Times New Roman" w:cs="Times New Roman"/>
          <w:sz w:val="24"/>
          <w:szCs w:val="24"/>
        </w:rPr>
        <w:t xml:space="preserve">Tidal </w:t>
      </w:r>
      <w:r w:rsidR="001D3333">
        <w:rPr>
          <w:rFonts w:ascii="Times New Roman" w:hAnsi="Times New Roman" w:cs="Times New Roman"/>
          <w:sz w:val="24"/>
          <w:szCs w:val="24"/>
        </w:rPr>
        <w:t>Potomac River TMDL</w:t>
      </w:r>
      <w:r w:rsidRPr="00EF2B38">
        <w:rPr>
          <w:rFonts w:ascii="Times New Roman" w:hAnsi="Times New Roman" w:cs="Times New Roman"/>
          <w:sz w:val="24"/>
          <w:szCs w:val="24"/>
        </w:rPr>
        <w:t>.  Multi-jurisdictional TMDLs have encouraged collaboration among government entities, which lead</w:t>
      </w:r>
      <w:r w:rsidR="00F34471">
        <w:rPr>
          <w:rFonts w:ascii="Times New Roman" w:hAnsi="Times New Roman" w:cs="Times New Roman"/>
          <w:sz w:val="24"/>
          <w:szCs w:val="24"/>
        </w:rPr>
        <w:t>s</w:t>
      </w:r>
      <w:r w:rsidRPr="00EF2B38">
        <w:rPr>
          <w:rFonts w:ascii="Times New Roman" w:hAnsi="Times New Roman" w:cs="Times New Roman"/>
          <w:sz w:val="24"/>
          <w:szCs w:val="24"/>
        </w:rPr>
        <w:t xml:space="preserve"> to more effective TMDL development.  </w:t>
      </w:r>
      <w:ins w:id="20" w:author="Allen, Greg" w:date="2015-03-09T15:19:00Z">
        <w:r w:rsidR="000B0166">
          <w:rPr>
            <w:rFonts w:ascii="Times New Roman" w:hAnsi="Times New Roman" w:cs="Times New Roman"/>
            <w:sz w:val="24"/>
            <w:szCs w:val="24"/>
          </w:rPr>
          <w:t>As a</w:t>
        </w:r>
      </w:ins>
      <w:ins w:id="21" w:author="Allen, Greg" w:date="2015-03-09T16:57:00Z">
        <w:r w:rsidR="00D42F3C">
          <w:rPr>
            <w:rFonts w:ascii="Times New Roman" w:hAnsi="Times New Roman" w:cs="Times New Roman"/>
            <w:sz w:val="24"/>
            <w:szCs w:val="24"/>
          </w:rPr>
          <w:t>n example</w:t>
        </w:r>
      </w:ins>
      <w:ins w:id="22" w:author="Allen, Greg" w:date="2015-03-09T15:19:00Z">
        <w:r w:rsidR="000B0166">
          <w:rPr>
            <w:rFonts w:ascii="Times New Roman" w:hAnsi="Times New Roman" w:cs="Times New Roman"/>
            <w:sz w:val="24"/>
            <w:szCs w:val="24"/>
          </w:rPr>
          <w:t xml:space="preserve">, </w:t>
        </w:r>
      </w:ins>
      <w:del w:id="23" w:author="Allen, Greg" w:date="2015-03-09T15:19:00Z">
        <w:r w:rsidR="00F34471" w:rsidDel="000B0166">
          <w:rPr>
            <w:rFonts w:ascii="Times New Roman" w:hAnsi="Times New Roman" w:cs="Times New Roman"/>
            <w:sz w:val="24"/>
            <w:szCs w:val="24"/>
          </w:rPr>
          <w:delText>S</w:delText>
        </w:r>
      </w:del>
      <w:ins w:id="24" w:author="Allen, Greg" w:date="2015-03-09T15:19:00Z">
        <w:r w:rsidR="000B0166">
          <w:rPr>
            <w:rFonts w:ascii="Times New Roman" w:hAnsi="Times New Roman" w:cs="Times New Roman"/>
            <w:sz w:val="24"/>
            <w:szCs w:val="24"/>
          </w:rPr>
          <w:t>s</w:t>
        </w:r>
      </w:ins>
      <w:r w:rsidR="00E67A50">
        <w:rPr>
          <w:rFonts w:ascii="Times New Roman" w:hAnsi="Times New Roman" w:cs="Times New Roman"/>
          <w:sz w:val="24"/>
          <w:szCs w:val="24"/>
        </w:rPr>
        <w:t>ubstantial</w:t>
      </w:r>
      <w:r w:rsidRPr="00EF2B38">
        <w:rPr>
          <w:rFonts w:ascii="Times New Roman" w:hAnsi="Times New Roman" w:cs="Times New Roman"/>
          <w:sz w:val="24"/>
          <w:szCs w:val="24"/>
        </w:rPr>
        <w:t xml:space="preserve"> progress has been achieved towards reducing levels of PCB</w:t>
      </w:r>
      <w:r w:rsidR="001D3333">
        <w:rPr>
          <w:rFonts w:ascii="Times New Roman" w:hAnsi="Times New Roman" w:cs="Times New Roman"/>
          <w:sz w:val="24"/>
          <w:szCs w:val="24"/>
        </w:rPr>
        <w:t>s</w:t>
      </w:r>
      <w:r w:rsidRPr="00EF2B38">
        <w:rPr>
          <w:rFonts w:ascii="Times New Roman" w:hAnsi="Times New Roman" w:cs="Times New Roman"/>
          <w:sz w:val="24"/>
          <w:szCs w:val="24"/>
        </w:rPr>
        <w:t xml:space="preserve"> in the Delaware Estuary.  Under the lead of the Delaware River Commission (DRBC), implementation efforts </w:t>
      </w:r>
      <w:ins w:id="25" w:author="Allen, Greg" w:date="2015-03-09T16:58:00Z">
        <w:r w:rsidR="00D42F3C">
          <w:rPr>
            <w:rFonts w:ascii="Times New Roman" w:hAnsi="Times New Roman" w:cs="Times New Roman"/>
            <w:sz w:val="24"/>
            <w:szCs w:val="24"/>
          </w:rPr>
          <w:t xml:space="preserve">by multiple jurisdictions </w:t>
        </w:r>
      </w:ins>
      <w:r w:rsidRPr="00EF2B38">
        <w:rPr>
          <w:rFonts w:ascii="Times New Roman" w:hAnsi="Times New Roman" w:cs="Times New Roman"/>
          <w:sz w:val="24"/>
          <w:szCs w:val="24"/>
        </w:rPr>
        <w:t xml:space="preserve">have resulted in a significant reduction of PCB levels.  </w:t>
      </w:r>
      <w:r w:rsidR="001D3333">
        <w:rPr>
          <w:rFonts w:ascii="Times New Roman" w:hAnsi="Times New Roman" w:cs="Times New Roman"/>
          <w:sz w:val="24"/>
          <w:szCs w:val="24"/>
        </w:rPr>
        <w:t xml:space="preserve">The successes in the Delaware Estuary have and will continue to inform the proposed </w:t>
      </w:r>
      <w:r w:rsidR="00F34471">
        <w:rPr>
          <w:rFonts w:ascii="Times New Roman" w:hAnsi="Times New Roman" w:cs="Times New Roman"/>
          <w:sz w:val="24"/>
          <w:szCs w:val="24"/>
        </w:rPr>
        <w:t xml:space="preserve">reduction </w:t>
      </w:r>
      <w:r w:rsidR="001D3333">
        <w:rPr>
          <w:rFonts w:ascii="Times New Roman" w:hAnsi="Times New Roman" w:cs="Times New Roman"/>
          <w:sz w:val="24"/>
          <w:szCs w:val="24"/>
        </w:rPr>
        <w:t>approaches in this management strategy</w:t>
      </w:r>
      <w:r w:rsidR="00D816F8">
        <w:rPr>
          <w:rFonts w:ascii="Times New Roman" w:hAnsi="Times New Roman" w:cs="Times New Roman"/>
          <w:sz w:val="24"/>
          <w:szCs w:val="24"/>
        </w:rPr>
        <w:t xml:space="preserve"> and </w:t>
      </w:r>
      <w:r w:rsidR="00D816F8">
        <w:rPr>
          <w:rFonts w:ascii="Times New Roman" w:hAnsi="Times New Roman" w:cs="Times New Roman"/>
          <w:sz w:val="24"/>
          <w:szCs w:val="24"/>
        </w:rPr>
        <w:lastRenderedPageBreak/>
        <w:t xml:space="preserve">should be helpful in </w:t>
      </w:r>
      <w:r w:rsidR="00D816F8" w:rsidRPr="00D816F8">
        <w:rPr>
          <w:rFonts w:ascii="Times New Roman" w:hAnsi="Times New Roman" w:cs="Times New Roman"/>
          <w:sz w:val="24"/>
          <w:szCs w:val="24"/>
        </w:rPr>
        <w:t>implementation of existing TMDLs in the Chesapeake Bay watershed</w:t>
      </w:r>
      <w:r w:rsidR="001D3333">
        <w:rPr>
          <w:rFonts w:ascii="Times New Roman" w:hAnsi="Times New Roman" w:cs="Times New Roman"/>
          <w:sz w:val="24"/>
          <w:szCs w:val="24"/>
        </w:rPr>
        <w:t>.</w:t>
      </w:r>
    </w:p>
    <w:p w14:paraId="123CF4E2" w14:textId="50E03D1C" w:rsidR="00EF2B38" w:rsidRPr="00EF2B38" w:rsidRDefault="00EF2B38" w:rsidP="00EF2B38">
      <w:pPr>
        <w:ind w:left="720"/>
        <w:rPr>
          <w:rFonts w:ascii="Times New Roman" w:hAnsi="Times New Roman" w:cs="Times New Roman"/>
          <w:sz w:val="24"/>
          <w:szCs w:val="24"/>
        </w:rPr>
      </w:pPr>
      <w:r w:rsidRPr="00EF2B38">
        <w:rPr>
          <w:rFonts w:ascii="Times New Roman" w:hAnsi="Times New Roman" w:cs="Times New Roman"/>
          <w:sz w:val="24"/>
          <w:szCs w:val="24"/>
        </w:rPr>
        <w:t>V</w:t>
      </w:r>
      <w:r w:rsidR="001D3333">
        <w:rPr>
          <w:rFonts w:ascii="Times New Roman" w:hAnsi="Times New Roman" w:cs="Times New Roman"/>
          <w:sz w:val="24"/>
          <w:szCs w:val="24"/>
        </w:rPr>
        <w:t>A</w:t>
      </w:r>
      <w:r w:rsidRPr="00EF2B38">
        <w:rPr>
          <w:rFonts w:ascii="Times New Roman" w:hAnsi="Times New Roman" w:cs="Times New Roman"/>
          <w:sz w:val="24"/>
          <w:szCs w:val="24"/>
        </w:rPr>
        <w:t xml:space="preserve"> is working on TMDLs in the Elizabeth River, the </w:t>
      </w:r>
      <w:r w:rsidR="00916E39">
        <w:rPr>
          <w:rFonts w:ascii="Times New Roman" w:hAnsi="Times New Roman" w:cs="Times New Roman"/>
          <w:sz w:val="24"/>
          <w:szCs w:val="24"/>
        </w:rPr>
        <w:t xml:space="preserve">tidal </w:t>
      </w:r>
      <w:r w:rsidRPr="00EF2B38">
        <w:rPr>
          <w:rFonts w:ascii="Times New Roman" w:hAnsi="Times New Roman" w:cs="Times New Roman"/>
          <w:sz w:val="24"/>
          <w:szCs w:val="24"/>
        </w:rPr>
        <w:t>James River</w:t>
      </w:r>
      <w:r w:rsidR="00916E39">
        <w:rPr>
          <w:rFonts w:ascii="Times New Roman" w:hAnsi="Times New Roman" w:cs="Times New Roman"/>
          <w:sz w:val="24"/>
          <w:szCs w:val="24"/>
        </w:rPr>
        <w:t xml:space="preserve"> and associated tributaries</w:t>
      </w:r>
      <w:r w:rsidRPr="00EF2B38">
        <w:rPr>
          <w:rFonts w:ascii="Times New Roman" w:hAnsi="Times New Roman" w:cs="Times New Roman"/>
          <w:sz w:val="24"/>
          <w:szCs w:val="24"/>
        </w:rPr>
        <w:t>.  M</w:t>
      </w:r>
      <w:r w:rsidR="00E67A50">
        <w:rPr>
          <w:rFonts w:ascii="Times New Roman" w:hAnsi="Times New Roman" w:cs="Times New Roman"/>
          <w:sz w:val="24"/>
          <w:szCs w:val="24"/>
        </w:rPr>
        <w:t>D</w:t>
      </w:r>
      <w:r w:rsidRPr="00EF2B38">
        <w:rPr>
          <w:rFonts w:ascii="Times New Roman" w:hAnsi="Times New Roman" w:cs="Times New Roman"/>
          <w:sz w:val="24"/>
          <w:szCs w:val="24"/>
        </w:rPr>
        <w:t xml:space="preserve"> is developing PCB TMDLs in watersheds such as the Severn River, Bird River, Bush River and the Gunpowder River.  Also, M</w:t>
      </w:r>
      <w:r w:rsidR="00E67A50">
        <w:rPr>
          <w:rFonts w:ascii="Times New Roman" w:hAnsi="Times New Roman" w:cs="Times New Roman"/>
          <w:sz w:val="24"/>
          <w:szCs w:val="24"/>
        </w:rPr>
        <w:t>D</w:t>
      </w:r>
      <w:r w:rsidRPr="00EF2B38">
        <w:rPr>
          <w:rFonts w:ascii="Times New Roman" w:hAnsi="Times New Roman" w:cs="Times New Roman"/>
          <w:sz w:val="24"/>
          <w:szCs w:val="24"/>
        </w:rPr>
        <w:t xml:space="preserve"> and P</w:t>
      </w:r>
      <w:r w:rsidR="00E67A50">
        <w:rPr>
          <w:rFonts w:ascii="Times New Roman" w:hAnsi="Times New Roman" w:cs="Times New Roman"/>
          <w:sz w:val="24"/>
          <w:szCs w:val="24"/>
        </w:rPr>
        <w:t>A</w:t>
      </w:r>
      <w:r w:rsidRPr="00EF2B38">
        <w:rPr>
          <w:rFonts w:ascii="Times New Roman" w:hAnsi="Times New Roman" w:cs="Times New Roman"/>
          <w:sz w:val="24"/>
          <w:szCs w:val="24"/>
        </w:rPr>
        <w:t xml:space="preserve"> are planning to sample the </w:t>
      </w:r>
      <w:r w:rsidR="00B4074B">
        <w:rPr>
          <w:rFonts w:ascii="Times New Roman" w:hAnsi="Times New Roman" w:cs="Times New Roman"/>
          <w:sz w:val="24"/>
          <w:szCs w:val="24"/>
        </w:rPr>
        <w:t>sediments</w:t>
      </w:r>
      <w:r w:rsidR="00B4074B" w:rsidRPr="00EF2B38">
        <w:rPr>
          <w:rFonts w:ascii="Times New Roman" w:hAnsi="Times New Roman" w:cs="Times New Roman"/>
          <w:sz w:val="24"/>
          <w:szCs w:val="24"/>
        </w:rPr>
        <w:t xml:space="preserve"> </w:t>
      </w:r>
      <w:r w:rsidR="00B4074B">
        <w:rPr>
          <w:rFonts w:ascii="Times New Roman" w:hAnsi="Times New Roman" w:cs="Times New Roman"/>
          <w:sz w:val="24"/>
          <w:szCs w:val="24"/>
        </w:rPr>
        <w:t xml:space="preserve">behind </w:t>
      </w:r>
      <w:r w:rsidRPr="00EF2B38">
        <w:rPr>
          <w:rFonts w:ascii="Times New Roman" w:hAnsi="Times New Roman" w:cs="Times New Roman"/>
          <w:sz w:val="24"/>
          <w:szCs w:val="24"/>
        </w:rPr>
        <w:t xml:space="preserve">Conowingo Dam to better understand </w:t>
      </w:r>
      <w:r w:rsidR="00E67A50">
        <w:rPr>
          <w:rFonts w:ascii="Times New Roman" w:hAnsi="Times New Roman" w:cs="Times New Roman"/>
          <w:sz w:val="24"/>
          <w:szCs w:val="24"/>
        </w:rPr>
        <w:t xml:space="preserve">Susquehanna River </w:t>
      </w:r>
      <w:r w:rsidRPr="00EF2B38">
        <w:rPr>
          <w:rFonts w:ascii="Times New Roman" w:hAnsi="Times New Roman" w:cs="Times New Roman"/>
          <w:sz w:val="24"/>
          <w:szCs w:val="24"/>
        </w:rPr>
        <w:t xml:space="preserve">sources and inform TMDL development.  </w:t>
      </w:r>
      <w:r w:rsidR="00E67A50">
        <w:rPr>
          <w:rFonts w:ascii="Times New Roman" w:hAnsi="Times New Roman" w:cs="Times New Roman"/>
          <w:sz w:val="24"/>
          <w:szCs w:val="24"/>
        </w:rPr>
        <w:t>T</w:t>
      </w:r>
      <w:r w:rsidRPr="00EF2B38">
        <w:rPr>
          <w:rFonts w:ascii="Times New Roman" w:hAnsi="Times New Roman" w:cs="Times New Roman"/>
          <w:sz w:val="24"/>
          <w:szCs w:val="24"/>
        </w:rPr>
        <w:t>he District of Columbia is working on revising TMDLs for a number of toxic pollutants in order to incorporate daily loads.  While much of D</w:t>
      </w:r>
      <w:r w:rsidR="00E67A50">
        <w:rPr>
          <w:rFonts w:ascii="Times New Roman" w:hAnsi="Times New Roman" w:cs="Times New Roman"/>
          <w:sz w:val="24"/>
          <w:szCs w:val="24"/>
        </w:rPr>
        <w:t>C</w:t>
      </w:r>
      <w:r w:rsidRPr="00EF2B38">
        <w:rPr>
          <w:rFonts w:ascii="Times New Roman" w:hAnsi="Times New Roman" w:cs="Times New Roman"/>
          <w:sz w:val="24"/>
          <w:szCs w:val="24"/>
        </w:rPr>
        <w:t xml:space="preserve">’s streams are covered under the 2007 Potomac River PCB TMDL, more work is needed in the Rock Creek watershed.  EPA is providing technical assistance on this project through a grant with </w:t>
      </w:r>
      <w:r w:rsidR="00E67A50">
        <w:rPr>
          <w:rFonts w:ascii="Times New Roman" w:hAnsi="Times New Roman" w:cs="Times New Roman"/>
          <w:sz w:val="24"/>
          <w:szCs w:val="24"/>
        </w:rPr>
        <w:t>the Interstate Commission on the Potomac River Basin (</w:t>
      </w:r>
      <w:r w:rsidRPr="00EF2B38">
        <w:rPr>
          <w:rFonts w:ascii="Times New Roman" w:hAnsi="Times New Roman" w:cs="Times New Roman"/>
          <w:sz w:val="24"/>
          <w:szCs w:val="24"/>
        </w:rPr>
        <w:t>ICPRB</w:t>
      </w:r>
      <w:r w:rsidR="00E67A50">
        <w:rPr>
          <w:rFonts w:ascii="Times New Roman" w:hAnsi="Times New Roman" w:cs="Times New Roman"/>
          <w:sz w:val="24"/>
          <w:szCs w:val="24"/>
        </w:rPr>
        <w:t>)</w:t>
      </w:r>
      <w:r w:rsidRPr="00EF2B38">
        <w:rPr>
          <w:rFonts w:ascii="Times New Roman" w:hAnsi="Times New Roman" w:cs="Times New Roman"/>
          <w:sz w:val="24"/>
          <w:szCs w:val="24"/>
        </w:rPr>
        <w:t>.</w:t>
      </w:r>
    </w:p>
    <w:p w14:paraId="3B5CF1DF" w14:textId="77B7C1F6" w:rsidR="000B0166" w:rsidRDefault="000B0166" w:rsidP="00EF2B38">
      <w:pPr>
        <w:ind w:left="720"/>
        <w:rPr>
          <w:ins w:id="26" w:author="Allen, Greg" w:date="2015-03-09T15:21:00Z"/>
          <w:rFonts w:ascii="Times New Roman" w:hAnsi="Times New Roman" w:cs="Times New Roman"/>
          <w:sz w:val="24"/>
          <w:szCs w:val="24"/>
        </w:rPr>
      </w:pPr>
      <w:ins w:id="27" w:author="Allen, Greg" w:date="2015-03-09T15:21:00Z">
        <w:r w:rsidRPr="00B90DB9">
          <w:rPr>
            <w:rFonts w:ascii="Times New Roman" w:hAnsi="Times New Roman" w:cs="Times New Roman"/>
            <w:i/>
            <w:sz w:val="24"/>
          </w:rPr>
          <w:t>Other Regulatory Efforts</w:t>
        </w:r>
      </w:ins>
    </w:p>
    <w:p w14:paraId="0A7D7C4B" w14:textId="775F42B8" w:rsidR="00F34471" w:rsidRDefault="00EF2B38" w:rsidP="00EF2B38">
      <w:pPr>
        <w:ind w:left="720"/>
        <w:rPr>
          <w:rFonts w:ascii="Times New Roman" w:hAnsi="Times New Roman" w:cs="Times New Roman"/>
          <w:sz w:val="24"/>
          <w:szCs w:val="24"/>
        </w:rPr>
      </w:pPr>
      <w:r w:rsidRPr="00EF2B38">
        <w:rPr>
          <w:rFonts w:ascii="Times New Roman" w:hAnsi="Times New Roman" w:cs="Times New Roman"/>
          <w:sz w:val="24"/>
          <w:szCs w:val="24"/>
        </w:rPr>
        <w:t>The EPA regulates the use, disposal, and clean-up of PCBs under the Toxic Substance Control Act (TSCA).  The Resource Conservation and Recovery Act (RCRA) Corrective Action (CA) program has authority to require investigation and cleanup of a host of hazardous constituent.  PCBs are not defined as a hazardous waste under RCRA and are not, in general, a common constituent of concern at RCRA Corrective Action (CA) facilities.  In an instance where PCBs are the main concern at a RCRA CA site, however, the investigation and remediation are conducted under the TSCA program.</w:t>
      </w:r>
      <w:r w:rsidR="00F34471">
        <w:rPr>
          <w:rFonts w:ascii="Times New Roman" w:hAnsi="Times New Roman" w:cs="Times New Roman"/>
          <w:sz w:val="24"/>
          <w:szCs w:val="24"/>
        </w:rPr>
        <w:t xml:space="preserve"> </w:t>
      </w:r>
    </w:p>
    <w:p w14:paraId="413A4FF5" w14:textId="0B15EC9E" w:rsidR="00EF2B38" w:rsidRPr="00EF2B38" w:rsidRDefault="00F34471" w:rsidP="00EF2B38">
      <w:pPr>
        <w:ind w:left="720"/>
        <w:rPr>
          <w:rFonts w:ascii="Times New Roman" w:hAnsi="Times New Roman" w:cs="Times New Roman"/>
          <w:sz w:val="24"/>
          <w:szCs w:val="24"/>
        </w:rPr>
      </w:pPr>
      <w:r w:rsidRPr="00973F10">
        <w:rPr>
          <w:rFonts w:ascii="Times New Roman" w:hAnsi="Times New Roman" w:cs="Times New Roman"/>
          <w:sz w:val="24"/>
          <w:szCs w:val="24"/>
        </w:rPr>
        <w:t>TSCA provided the authority to phase out the manufacture and importation of PCBs.   Since 1979, the manufacturing of PCBs has been prohibited unless exempted for example, for research and development purposes.   The use of PCBs in existing equipment was allowed to continue for the useful or normal life of the equipment as long as specific conditions were met. Products and equipment containing PCBs are regulated most</w:t>
      </w:r>
      <w:r>
        <w:rPr>
          <w:rFonts w:ascii="Times New Roman" w:hAnsi="Times New Roman" w:cs="Times New Roman"/>
          <w:sz w:val="24"/>
          <w:szCs w:val="24"/>
        </w:rPr>
        <w:t>ly</w:t>
      </w:r>
      <w:r w:rsidRPr="00973F10">
        <w:rPr>
          <w:rFonts w:ascii="Times New Roman" w:hAnsi="Times New Roman" w:cs="Times New Roman"/>
          <w:sz w:val="24"/>
          <w:szCs w:val="24"/>
        </w:rPr>
        <w:t xml:space="preserve"> </w:t>
      </w:r>
      <w:r>
        <w:rPr>
          <w:rFonts w:ascii="Times New Roman" w:hAnsi="Times New Roman" w:cs="Times New Roman"/>
          <w:sz w:val="24"/>
          <w:szCs w:val="24"/>
        </w:rPr>
        <w:t>on the basis of their</w:t>
      </w:r>
      <w:r w:rsidRPr="00973F10">
        <w:rPr>
          <w:rFonts w:ascii="Times New Roman" w:hAnsi="Times New Roman" w:cs="Times New Roman"/>
          <w:sz w:val="24"/>
          <w:szCs w:val="24"/>
        </w:rPr>
        <w:t xml:space="preserve"> PCB concentrations.  Products and equipment containing 500 parts per million (ppm) PCBs or greater are the most strictly regulated; those containing between 50ppm and 499 ppm less so.  Products or equipment containing less than 50ppm are not generally regulated.</w:t>
      </w:r>
    </w:p>
    <w:p w14:paraId="751A3F32" w14:textId="1C8F9212" w:rsidR="00EF2B38" w:rsidRPr="00EF2B38" w:rsidRDefault="00EF2B38" w:rsidP="00EF2B38">
      <w:pPr>
        <w:pStyle w:val="Default"/>
        <w:ind w:left="720"/>
      </w:pPr>
      <w:r w:rsidRPr="00EF2B38">
        <w:t xml:space="preserve">The PCB program is managed under the EPA Office of Chemical Safety and Pollution Prevention (OCSPP), Solid Waste and Emergency Response (OSWER), and Enforcement and Compliance Assistance (OECA).  Each Office is responsible for implementing a different aspect of the PCB Program.  See Table 1.  </w:t>
      </w:r>
    </w:p>
    <w:p w14:paraId="0AF74F2A" w14:textId="77777777" w:rsidR="00EF2B38" w:rsidRPr="00EF2B38" w:rsidRDefault="00EF2B38" w:rsidP="00EF2B38">
      <w:pPr>
        <w:pStyle w:val="Default"/>
        <w:ind w:left="720"/>
      </w:pPr>
    </w:p>
    <w:tbl>
      <w:tblPr>
        <w:tblStyle w:val="TableGrid"/>
        <w:tblW w:w="8545" w:type="dxa"/>
        <w:tblInd w:w="720" w:type="dxa"/>
        <w:tblLayout w:type="fixed"/>
        <w:tblLook w:val="04A0" w:firstRow="1" w:lastRow="0" w:firstColumn="1" w:lastColumn="0" w:noHBand="0" w:noVBand="1"/>
      </w:tblPr>
      <w:tblGrid>
        <w:gridCol w:w="1600"/>
        <w:gridCol w:w="2395"/>
        <w:gridCol w:w="2208"/>
        <w:gridCol w:w="2342"/>
      </w:tblGrid>
      <w:tr w:rsidR="00EF2B38" w:rsidRPr="00EF2B38" w14:paraId="633DE23F" w14:textId="77777777" w:rsidTr="00B90DB9">
        <w:trPr>
          <w:trHeight w:val="291"/>
        </w:trPr>
        <w:tc>
          <w:tcPr>
            <w:tcW w:w="8545" w:type="dxa"/>
            <w:gridSpan w:val="4"/>
            <w:shd w:val="clear" w:color="auto" w:fill="D9D9D9" w:themeFill="background1" w:themeFillShade="D9"/>
          </w:tcPr>
          <w:p w14:paraId="4CA4A43F" w14:textId="4AE36E84" w:rsidR="00EF2B38" w:rsidRPr="00EF2B38" w:rsidRDefault="00EF2B38">
            <w:pPr>
              <w:jc w:val="center"/>
              <w:rPr>
                <w:rFonts w:ascii="Times New Roman" w:hAnsi="Times New Roman" w:cs="Times New Roman"/>
                <w:b/>
                <w:color w:val="000000"/>
                <w:sz w:val="24"/>
                <w:szCs w:val="24"/>
              </w:rPr>
            </w:pPr>
            <w:r w:rsidRPr="00EF2B38">
              <w:rPr>
                <w:rFonts w:ascii="Times New Roman" w:hAnsi="Times New Roman" w:cs="Times New Roman"/>
                <w:b/>
                <w:color w:val="000000"/>
                <w:sz w:val="24"/>
                <w:szCs w:val="24"/>
              </w:rPr>
              <w:t>T</w:t>
            </w:r>
            <w:r w:rsidR="00AD7D5D">
              <w:rPr>
                <w:rFonts w:ascii="Times New Roman" w:hAnsi="Times New Roman" w:cs="Times New Roman"/>
                <w:b/>
                <w:color w:val="000000"/>
                <w:sz w:val="24"/>
                <w:szCs w:val="24"/>
              </w:rPr>
              <w:t>able</w:t>
            </w:r>
            <w:r w:rsidRPr="00EF2B38">
              <w:rPr>
                <w:rFonts w:ascii="Times New Roman" w:hAnsi="Times New Roman" w:cs="Times New Roman"/>
                <w:b/>
                <w:color w:val="000000"/>
                <w:sz w:val="24"/>
                <w:szCs w:val="24"/>
              </w:rPr>
              <w:t xml:space="preserve"> 1</w:t>
            </w:r>
          </w:p>
        </w:tc>
      </w:tr>
      <w:tr w:rsidR="00EF2B38" w:rsidRPr="00EF2B38" w14:paraId="1468E7AE" w14:textId="77777777" w:rsidTr="00B90DB9">
        <w:trPr>
          <w:trHeight w:val="252"/>
        </w:trPr>
        <w:tc>
          <w:tcPr>
            <w:tcW w:w="1600" w:type="dxa"/>
            <w:shd w:val="clear" w:color="auto" w:fill="D9D9D9" w:themeFill="background1" w:themeFillShade="D9"/>
          </w:tcPr>
          <w:p w14:paraId="581D712A" w14:textId="12139DB7" w:rsidR="00EF2B38" w:rsidRPr="00EF2B38" w:rsidRDefault="00FC5989" w:rsidP="00AA772D">
            <w:pPr>
              <w:rPr>
                <w:rFonts w:ascii="Times New Roman" w:hAnsi="Times New Roman" w:cs="Times New Roman"/>
                <w:b/>
                <w:color w:val="000000"/>
                <w:sz w:val="24"/>
                <w:szCs w:val="24"/>
              </w:rPr>
            </w:pPr>
            <w:r>
              <w:rPr>
                <w:rFonts w:ascii="Times New Roman" w:hAnsi="Times New Roman" w:cs="Times New Roman"/>
                <w:b/>
                <w:color w:val="000000"/>
                <w:sz w:val="24"/>
                <w:szCs w:val="24"/>
              </w:rPr>
              <w:t>EPA Office</w:t>
            </w:r>
          </w:p>
        </w:tc>
        <w:tc>
          <w:tcPr>
            <w:tcW w:w="2395" w:type="dxa"/>
            <w:shd w:val="clear" w:color="auto" w:fill="D9D9D9" w:themeFill="background1" w:themeFillShade="D9"/>
          </w:tcPr>
          <w:p w14:paraId="7C8B2FC5" w14:textId="77777777" w:rsidR="00EF2B38" w:rsidRPr="00EF2B38" w:rsidRDefault="00EF2B38" w:rsidP="00AA772D">
            <w:pPr>
              <w:rPr>
                <w:rFonts w:ascii="Times New Roman" w:hAnsi="Times New Roman" w:cs="Times New Roman"/>
                <w:b/>
                <w:color w:val="000000"/>
                <w:sz w:val="24"/>
                <w:szCs w:val="24"/>
              </w:rPr>
            </w:pPr>
            <w:r w:rsidRPr="00EF2B38">
              <w:rPr>
                <w:rFonts w:ascii="Times New Roman" w:hAnsi="Times New Roman" w:cs="Times New Roman"/>
                <w:b/>
                <w:color w:val="000000"/>
                <w:sz w:val="24"/>
                <w:szCs w:val="24"/>
              </w:rPr>
              <w:t xml:space="preserve">OCSPP </w:t>
            </w:r>
          </w:p>
        </w:tc>
        <w:tc>
          <w:tcPr>
            <w:tcW w:w="2208" w:type="dxa"/>
            <w:shd w:val="clear" w:color="auto" w:fill="D9D9D9" w:themeFill="background1" w:themeFillShade="D9"/>
          </w:tcPr>
          <w:p w14:paraId="02B49EC4" w14:textId="77777777" w:rsidR="00EF2B38" w:rsidRPr="00EF2B38" w:rsidRDefault="00EF2B38" w:rsidP="00AA772D">
            <w:pPr>
              <w:rPr>
                <w:rFonts w:ascii="Times New Roman" w:hAnsi="Times New Roman" w:cs="Times New Roman"/>
                <w:b/>
                <w:color w:val="000000"/>
                <w:sz w:val="24"/>
                <w:szCs w:val="24"/>
              </w:rPr>
            </w:pPr>
            <w:r w:rsidRPr="00EF2B38">
              <w:rPr>
                <w:rFonts w:ascii="Times New Roman" w:hAnsi="Times New Roman" w:cs="Times New Roman"/>
                <w:b/>
                <w:color w:val="000000"/>
                <w:sz w:val="24"/>
                <w:szCs w:val="24"/>
              </w:rPr>
              <w:t>OSWER</w:t>
            </w:r>
          </w:p>
        </w:tc>
        <w:tc>
          <w:tcPr>
            <w:tcW w:w="2342" w:type="dxa"/>
            <w:shd w:val="clear" w:color="auto" w:fill="D9D9D9" w:themeFill="background1" w:themeFillShade="D9"/>
          </w:tcPr>
          <w:p w14:paraId="663B84F7" w14:textId="77777777" w:rsidR="00EF2B38" w:rsidRPr="00EF2B38" w:rsidRDefault="00EF2B38" w:rsidP="00AA772D">
            <w:pPr>
              <w:rPr>
                <w:rFonts w:ascii="Times New Roman" w:hAnsi="Times New Roman" w:cs="Times New Roman"/>
                <w:b/>
                <w:color w:val="000000"/>
                <w:sz w:val="24"/>
                <w:szCs w:val="24"/>
              </w:rPr>
            </w:pPr>
            <w:r w:rsidRPr="00EF2B38">
              <w:rPr>
                <w:rFonts w:ascii="Times New Roman" w:hAnsi="Times New Roman" w:cs="Times New Roman"/>
                <w:b/>
                <w:color w:val="000000"/>
                <w:sz w:val="24"/>
                <w:szCs w:val="24"/>
              </w:rPr>
              <w:t>OECA</w:t>
            </w:r>
          </w:p>
        </w:tc>
      </w:tr>
      <w:tr w:rsidR="00EF2B38" w:rsidRPr="00EF2B38" w14:paraId="204290DA" w14:textId="77777777" w:rsidTr="00B90DB9">
        <w:trPr>
          <w:trHeight w:val="1061"/>
        </w:trPr>
        <w:tc>
          <w:tcPr>
            <w:tcW w:w="1600" w:type="dxa"/>
          </w:tcPr>
          <w:p w14:paraId="178CB091" w14:textId="77777777" w:rsidR="00EF2B38" w:rsidRPr="00EF2B38" w:rsidRDefault="00EF2B38" w:rsidP="00AA772D">
            <w:pPr>
              <w:rPr>
                <w:rFonts w:ascii="Times New Roman" w:hAnsi="Times New Roman" w:cs="Times New Roman"/>
                <w:b/>
                <w:color w:val="000000"/>
                <w:sz w:val="24"/>
                <w:szCs w:val="24"/>
              </w:rPr>
            </w:pPr>
            <w:r w:rsidRPr="00EF2B38">
              <w:rPr>
                <w:rFonts w:ascii="Times New Roman" w:hAnsi="Times New Roman" w:cs="Times New Roman"/>
                <w:b/>
                <w:color w:val="000000"/>
                <w:sz w:val="24"/>
                <w:szCs w:val="24"/>
              </w:rPr>
              <w:t>Function</w:t>
            </w:r>
          </w:p>
        </w:tc>
        <w:tc>
          <w:tcPr>
            <w:tcW w:w="2395" w:type="dxa"/>
          </w:tcPr>
          <w:p w14:paraId="0B5E608E" w14:textId="77777777" w:rsidR="00EF2B38" w:rsidRPr="00EF2B38" w:rsidRDefault="00EF2B38" w:rsidP="00AA772D">
            <w:pPr>
              <w:rPr>
                <w:rFonts w:ascii="Times New Roman" w:hAnsi="Times New Roman" w:cs="Times New Roman"/>
                <w:color w:val="000000"/>
                <w:sz w:val="24"/>
                <w:szCs w:val="24"/>
              </w:rPr>
            </w:pPr>
            <w:r w:rsidRPr="00EF2B38">
              <w:rPr>
                <w:rFonts w:ascii="Times New Roman" w:hAnsi="Times New Roman" w:cs="Times New Roman"/>
                <w:color w:val="000000"/>
                <w:sz w:val="24"/>
                <w:szCs w:val="24"/>
              </w:rPr>
              <w:t xml:space="preserve">Implement Regulatory programs related to ongoing uses of  PCBs </w:t>
            </w:r>
          </w:p>
        </w:tc>
        <w:tc>
          <w:tcPr>
            <w:tcW w:w="2208" w:type="dxa"/>
          </w:tcPr>
          <w:p w14:paraId="3EAACBB4" w14:textId="77777777" w:rsidR="00EF2B38" w:rsidRPr="00EF2B38" w:rsidRDefault="00EF2B38" w:rsidP="00AA772D">
            <w:pPr>
              <w:rPr>
                <w:rFonts w:ascii="Times New Roman" w:hAnsi="Times New Roman" w:cs="Times New Roman"/>
                <w:color w:val="000000"/>
                <w:sz w:val="24"/>
                <w:szCs w:val="24"/>
              </w:rPr>
            </w:pPr>
            <w:r w:rsidRPr="00EF2B38">
              <w:rPr>
                <w:rFonts w:ascii="Times New Roman" w:hAnsi="Times New Roman" w:cs="Times New Roman"/>
                <w:color w:val="000000"/>
                <w:sz w:val="24"/>
                <w:szCs w:val="24"/>
              </w:rPr>
              <w:t>PCB cleanup and permitting of storage and disposal facilities</w:t>
            </w:r>
          </w:p>
        </w:tc>
        <w:tc>
          <w:tcPr>
            <w:tcW w:w="2342" w:type="dxa"/>
          </w:tcPr>
          <w:p w14:paraId="395580FF" w14:textId="77777777" w:rsidR="00EF2B38" w:rsidRPr="00EF2B38" w:rsidRDefault="00EF2B38" w:rsidP="00AA772D">
            <w:pPr>
              <w:rPr>
                <w:rFonts w:ascii="Times New Roman" w:hAnsi="Times New Roman" w:cs="Times New Roman"/>
                <w:color w:val="000000"/>
                <w:sz w:val="24"/>
                <w:szCs w:val="24"/>
              </w:rPr>
            </w:pPr>
            <w:r w:rsidRPr="00EF2B38">
              <w:rPr>
                <w:rFonts w:ascii="Times New Roman" w:hAnsi="Times New Roman" w:cs="Times New Roman"/>
                <w:color w:val="000000"/>
                <w:sz w:val="24"/>
                <w:szCs w:val="24"/>
              </w:rPr>
              <w:t>Compliance monitoring and enforcement</w:t>
            </w:r>
          </w:p>
        </w:tc>
      </w:tr>
    </w:tbl>
    <w:p w14:paraId="34BBC959" w14:textId="77777777" w:rsidR="00EF2B38" w:rsidRPr="00EF2B38" w:rsidRDefault="00EF2B38" w:rsidP="00EF2B38">
      <w:pPr>
        <w:pStyle w:val="Default"/>
        <w:ind w:left="720"/>
      </w:pPr>
    </w:p>
    <w:p w14:paraId="33277235" w14:textId="4D51B79C" w:rsidR="00653A7C" w:rsidRDefault="00EF2B38" w:rsidP="00653A7C">
      <w:pPr>
        <w:pStyle w:val="Default"/>
        <w:ind w:left="720"/>
      </w:pPr>
      <w:r w:rsidRPr="00EF2B38">
        <w:t xml:space="preserve">In </w:t>
      </w:r>
      <w:r w:rsidR="00653A7C">
        <w:t xml:space="preserve">EPA </w:t>
      </w:r>
      <w:r w:rsidRPr="00EF2B38">
        <w:t xml:space="preserve">Region 3, the </w:t>
      </w:r>
      <w:del w:id="28" w:author="Allen, Greg" w:date="2015-03-09T20:09:00Z">
        <w:r w:rsidRPr="00EF2B38" w:rsidDel="00D53DD4">
          <w:delText xml:space="preserve">TSCA and RCRA </w:delText>
        </w:r>
      </w:del>
      <w:r w:rsidRPr="00EF2B38">
        <w:t xml:space="preserve">PCB regulations and enforcement are managed by the Land and Chemicals Division (LCD). </w:t>
      </w:r>
      <w:r>
        <w:t xml:space="preserve"> </w:t>
      </w:r>
      <w:del w:id="29" w:author="Allen, Greg" w:date="2015-03-09T20:09:00Z">
        <w:r w:rsidR="00653A7C" w:rsidDel="00D53DD4">
          <w:delText xml:space="preserve">EPA </w:delText>
        </w:r>
        <w:r w:rsidR="00653A7C" w:rsidRPr="00653A7C" w:rsidDel="00D53DD4">
          <w:delText xml:space="preserve">Region </w:delText>
        </w:r>
        <w:r w:rsidR="00653A7C" w:rsidDel="00D53DD4">
          <w:delText xml:space="preserve">3 </w:delText>
        </w:r>
        <w:r w:rsidR="00653A7C" w:rsidRPr="00653A7C" w:rsidDel="00D53DD4">
          <w:delText xml:space="preserve">ensures compliance with PCB regulations through its PCB inspection and enforcement program.  </w:delText>
        </w:r>
      </w:del>
      <w:r w:rsidR="00653A7C" w:rsidRPr="00653A7C">
        <w:t>As part of its annual commitments since 2002, LCD has conducted PCB inspections at facilities throughout the Chesapeake Bay Watershed.  These entities included commercial storage and disposal facilities; facilities that own in-use PCB transformers, and a number of naval ships.  Five enforcement action</w:t>
      </w:r>
      <w:r w:rsidR="00AD7D5D">
        <w:t>s</w:t>
      </w:r>
      <w:r w:rsidR="00653A7C" w:rsidRPr="00653A7C">
        <w:t xml:space="preserve"> have been undertaken by LCD for violations of the TSCA PCB regulations.</w:t>
      </w:r>
    </w:p>
    <w:p w14:paraId="7E1B2F5B" w14:textId="7741BB43" w:rsidR="00FC0175" w:rsidRPr="00653A7C" w:rsidDel="000B0166" w:rsidRDefault="00FC0175" w:rsidP="00653A7C">
      <w:pPr>
        <w:pStyle w:val="Default"/>
        <w:ind w:left="720"/>
        <w:rPr>
          <w:del w:id="30" w:author="Allen, Greg" w:date="2015-03-09T15:21:00Z"/>
        </w:rPr>
      </w:pPr>
    </w:p>
    <w:p w14:paraId="7F62B6A8" w14:textId="77777777" w:rsidR="00653A7C" w:rsidRDefault="00653A7C" w:rsidP="00FE034C">
      <w:pPr>
        <w:pStyle w:val="ListParagraph"/>
        <w:rPr>
          <w:rFonts w:ascii="Times New Roman" w:hAnsi="Times New Roman" w:cs="Times New Roman"/>
          <w:sz w:val="24"/>
        </w:rPr>
      </w:pPr>
    </w:p>
    <w:p w14:paraId="15759DA7" w14:textId="5EEA3226" w:rsidR="00A02B69" w:rsidRPr="00A02B69" w:rsidRDefault="002D293B" w:rsidP="00442F14">
      <w:pPr>
        <w:pStyle w:val="ListParagraph"/>
        <w:ind w:left="0"/>
        <w:rPr>
          <w:rFonts w:ascii="Times New Roman" w:hAnsi="Times New Roman" w:cs="Times New Roman"/>
          <w:b/>
          <w:sz w:val="24"/>
        </w:rPr>
      </w:pPr>
      <w:r>
        <w:rPr>
          <w:rFonts w:ascii="Times New Roman" w:hAnsi="Times New Roman" w:cs="Times New Roman"/>
          <w:b/>
          <w:sz w:val="24"/>
        </w:rPr>
        <w:tab/>
      </w:r>
      <w:r w:rsidR="00A02B69" w:rsidRPr="00A02B69">
        <w:rPr>
          <w:rFonts w:ascii="Times New Roman" w:hAnsi="Times New Roman" w:cs="Times New Roman"/>
          <w:b/>
          <w:sz w:val="24"/>
        </w:rPr>
        <w:t>Stormwater</w:t>
      </w:r>
    </w:p>
    <w:p w14:paraId="72C1B5CA" w14:textId="36E85E94" w:rsidR="004629B7" w:rsidRDefault="00442F14" w:rsidP="00B90DB9">
      <w:pPr>
        <w:pStyle w:val="ListParagraph"/>
        <w:spacing w:after="0" w:line="240" w:lineRule="auto"/>
        <w:contextualSpacing w:val="0"/>
        <w:rPr>
          <w:rFonts w:ascii="Times New Roman" w:hAnsi="Times New Roman"/>
          <w:sz w:val="24"/>
        </w:rPr>
      </w:pPr>
      <w:r w:rsidRPr="00442F14">
        <w:rPr>
          <w:rFonts w:ascii="Times New Roman" w:hAnsi="Times New Roman" w:cs="Times New Roman"/>
          <w:b/>
          <w:sz w:val="24"/>
        </w:rPr>
        <w:t>Overview</w:t>
      </w:r>
      <w:r>
        <w:rPr>
          <w:rFonts w:ascii="Times New Roman" w:hAnsi="Times New Roman" w:cs="Times New Roman"/>
          <w:sz w:val="24"/>
        </w:rPr>
        <w:t xml:space="preserve"> - </w:t>
      </w:r>
      <w:del w:id="31" w:author="Allen, Greg" w:date="2015-03-09T15:36:00Z">
        <w:r w:rsidR="004629B7" w:rsidRPr="004629B7" w:rsidDel="00E26E06">
          <w:rPr>
            <w:rFonts w:ascii="Times New Roman" w:hAnsi="Times New Roman"/>
            <w:sz w:val="24"/>
          </w:rPr>
          <w:delText xml:space="preserve"> </w:delText>
        </w:r>
      </w:del>
      <w:r w:rsidR="004629B7">
        <w:rPr>
          <w:rFonts w:ascii="Times New Roman" w:hAnsi="Times New Roman"/>
          <w:sz w:val="24"/>
        </w:rPr>
        <w:t>Stormwater is a significant mechanism for the transport and loading of PCBs to the surface waters of the watershed.  Stormwater transports both dissolved and particulate-attached PCBs.  Stormwater in urbanized areas is more likely to be contaminated with PCBs than stormwater in suburban, agricultural, or forested land areas.  Stormwater becomes contaminated with PCBs due to runoff from contaminated surfaces (soils, hardscapes)</w:t>
      </w:r>
      <w:r w:rsidR="00AD7D5D">
        <w:rPr>
          <w:rFonts w:ascii="Times New Roman" w:hAnsi="Times New Roman"/>
          <w:sz w:val="24"/>
        </w:rPr>
        <w:t xml:space="preserve"> and through wet atmospheric deposition during storm events</w:t>
      </w:r>
      <w:r w:rsidR="004629B7">
        <w:rPr>
          <w:rFonts w:ascii="Times New Roman" w:hAnsi="Times New Roman"/>
          <w:sz w:val="24"/>
        </w:rPr>
        <w:t xml:space="preserve">. Stormwater from developed land areas (i.e., urban land use) is regulated under the </w:t>
      </w:r>
      <w:r w:rsidR="00AD7D5D">
        <w:rPr>
          <w:rFonts w:ascii="Times New Roman" w:hAnsi="Times New Roman"/>
          <w:sz w:val="24"/>
        </w:rPr>
        <w:t>National Pollutant Discharge Elimination System (</w:t>
      </w:r>
      <w:r w:rsidR="004629B7">
        <w:rPr>
          <w:rFonts w:ascii="Times New Roman" w:hAnsi="Times New Roman"/>
          <w:sz w:val="24"/>
        </w:rPr>
        <w:t>NPDES</w:t>
      </w:r>
      <w:r w:rsidR="00AD7D5D">
        <w:rPr>
          <w:rFonts w:ascii="Times New Roman" w:hAnsi="Times New Roman"/>
          <w:sz w:val="24"/>
        </w:rPr>
        <w:t>)</w:t>
      </w:r>
      <w:r w:rsidR="004629B7">
        <w:rPr>
          <w:rFonts w:ascii="Times New Roman" w:hAnsi="Times New Roman"/>
          <w:sz w:val="24"/>
        </w:rPr>
        <w:t xml:space="preserve"> permit program for the following source categories: 1) Phase I/II County Municipal Separate Storm</w:t>
      </w:r>
      <w:r w:rsidR="00AD7D5D">
        <w:rPr>
          <w:rFonts w:ascii="Times New Roman" w:hAnsi="Times New Roman"/>
          <w:sz w:val="24"/>
        </w:rPr>
        <w:t xml:space="preserve"> Sewer Systems</w:t>
      </w:r>
      <w:r w:rsidR="004629B7">
        <w:rPr>
          <w:rFonts w:ascii="Times New Roman" w:hAnsi="Times New Roman"/>
          <w:sz w:val="24"/>
        </w:rPr>
        <w:t xml:space="preserve"> (MS4), 2) Phase II Municipality MS4, 3) Phase II Federal &amp; State Facilities, 4) Phase I State Highway Administration (SHA), 5) Industrial Stormwater, and 6) Construction Activity.  Stormwater from undeveloped land areas (i.e., non-urban) is generally unregulated.  </w:t>
      </w:r>
    </w:p>
    <w:p w14:paraId="0C67FD5F" w14:textId="77777777" w:rsidR="004629B7" w:rsidRDefault="004629B7" w:rsidP="00B90DB9">
      <w:pPr>
        <w:pStyle w:val="ListParagraph"/>
        <w:spacing w:after="0" w:line="240" w:lineRule="auto"/>
        <w:contextualSpacing w:val="0"/>
        <w:rPr>
          <w:rFonts w:ascii="Times New Roman" w:hAnsi="Times New Roman"/>
          <w:sz w:val="24"/>
        </w:rPr>
      </w:pPr>
    </w:p>
    <w:p w14:paraId="0C6FEA13" w14:textId="338AB840" w:rsidR="004629B7" w:rsidRDefault="004629B7" w:rsidP="00B90DB9">
      <w:pPr>
        <w:pStyle w:val="ListParagraph"/>
        <w:spacing w:after="0" w:line="240" w:lineRule="auto"/>
        <w:contextualSpacing w:val="0"/>
        <w:rPr>
          <w:rFonts w:ascii="Times New Roman" w:hAnsi="Times New Roman"/>
          <w:sz w:val="24"/>
        </w:rPr>
      </w:pPr>
      <w:r>
        <w:rPr>
          <w:rFonts w:ascii="Times New Roman" w:hAnsi="Times New Roman"/>
          <w:sz w:val="24"/>
        </w:rPr>
        <w:t xml:space="preserve">The predominant source of PCBs in NPDES regulated and unregulated stormwater is contaminated soils from historical and ongoing activities involving PCB containing equipment or materials.  PCB contaminated soils may be present </w:t>
      </w:r>
      <w:del w:id="32" w:author="Allen, Greg" w:date="2015-03-09T15:26:00Z">
        <w:r w:rsidDel="00B47164">
          <w:rPr>
            <w:rFonts w:ascii="Times New Roman" w:hAnsi="Times New Roman"/>
            <w:sz w:val="24"/>
          </w:rPr>
          <w:delText>in</w:delText>
        </w:r>
      </w:del>
      <w:ins w:id="33" w:author="Allen, Greg" w:date="2015-03-09T15:26:00Z">
        <w:r w:rsidR="00B47164">
          <w:rPr>
            <w:rFonts w:ascii="Times New Roman" w:hAnsi="Times New Roman"/>
            <w:sz w:val="24"/>
          </w:rPr>
          <w:t>at</w:t>
        </w:r>
      </w:ins>
      <w:r>
        <w:rPr>
          <w:rFonts w:ascii="Times New Roman" w:hAnsi="Times New Roman"/>
          <w:sz w:val="24"/>
        </w:rPr>
        <w:t xml:space="preserve"> contaminated sites regulated under </w:t>
      </w:r>
      <w:r w:rsidR="006A00DD">
        <w:rPr>
          <w:rFonts w:ascii="Times New Roman" w:hAnsi="Times New Roman"/>
          <w:sz w:val="24"/>
        </w:rPr>
        <w:t>Comprehensive Environmental Response Compensation and Liability Act (</w:t>
      </w:r>
      <w:r>
        <w:rPr>
          <w:rFonts w:ascii="Times New Roman" w:hAnsi="Times New Roman"/>
          <w:sz w:val="24"/>
        </w:rPr>
        <w:t>CERCLA</w:t>
      </w:r>
      <w:r w:rsidR="006A00DD">
        <w:rPr>
          <w:rFonts w:ascii="Times New Roman" w:hAnsi="Times New Roman"/>
          <w:sz w:val="24"/>
        </w:rPr>
        <w:t>/</w:t>
      </w:r>
      <w:r>
        <w:rPr>
          <w:rFonts w:ascii="Times New Roman" w:hAnsi="Times New Roman"/>
          <w:sz w:val="24"/>
        </w:rPr>
        <w:t>Superfund</w:t>
      </w:r>
      <w:r w:rsidR="006A00DD">
        <w:rPr>
          <w:rFonts w:ascii="Times New Roman" w:hAnsi="Times New Roman"/>
          <w:sz w:val="24"/>
        </w:rPr>
        <w:t>)</w:t>
      </w:r>
      <w:r>
        <w:rPr>
          <w:rFonts w:ascii="Times New Roman" w:hAnsi="Times New Roman"/>
          <w:sz w:val="24"/>
        </w:rPr>
        <w:t>, active industrial and commercial facilities, illegal dumpsites, and construction sites</w:t>
      </w:r>
      <w:r w:rsidR="005512C6">
        <w:rPr>
          <w:rFonts w:ascii="Times New Roman" w:hAnsi="Times New Roman"/>
          <w:sz w:val="24"/>
        </w:rPr>
        <w:t xml:space="preserve"> </w:t>
      </w:r>
      <w:r w:rsidR="005512C6" w:rsidRPr="005512C6">
        <w:rPr>
          <w:rFonts w:ascii="Times New Roman" w:hAnsi="Times New Roman"/>
          <w:sz w:val="24"/>
        </w:rPr>
        <w:t xml:space="preserve">as well as sites </w:t>
      </w:r>
      <w:del w:id="34" w:author="Allen, Greg" w:date="2015-03-09T12:25:00Z">
        <w:r w:rsidR="005512C6" w:rsidRPr="005512C6" w:rsidDel="00C0795D">
          <w:rPr>
            <w:rFonts w:ascii="Times New Roman" w:hAnsi="Times New Roman"/>
            <w:sz w:val="24"/>
          </w:rPr>
          <w:delText>controlled</w:delText>
        </w:r>
      </w:del>
      <w:ins w:id="35" w:author="Allen, Greg" w:date="2015-03-09T12:26:00Z">
        <w:r w:rsidR="00C0795D">
          <w:rPr>
            <w:rFonts w:ascii="Times New Roman" w:hAnsi="Times New Roman"/>
            <w:sz w:val="24"/>
          </w:rPr>
          <w:t>owned</w:t>
        </w:r>
      </w:ins>
      <w:r w:rsidR="005512C6" w:rsidRPr="005512C6">
        <w:rPr>
          <w:rFonts w:ascii="Times New Roman" w:hAnsi="Times New Roman"/>
          <w:sz w:val="24"/>
        </w:rPr>
        <w:t xml:space="preserve"> by </w:t>
      </w:r>
      <w:del w:id="36" w:author="Allen, Greg" w:date="2015-03-09T12:25:00Z">
        <w:r w:rsidR="005512C6" w:rsidRPr="005512C6" w:rsidDel="00C0795D">
          <w:rPr>
            <w:rFonts w:ascii="Times New Roman" w:hAnsi="Times New Roman"/>
            <w:sz w:val="24"/>
          </w:rPr>
          <w:delText>the</w:delText>
        </w:r>
      </w:del>
      <w:ins w:id="37" w:author="Allen, Greg" w:date="2015-03-09T12:25:00Z">
        <w:r w:rsidR="00C0795D">
          <w:rPr>
            <w:rFonts w:ascii="Times New Roman" w:hAnsi="Times New Roman"/>
            <w:sz w:val="24"/>
          </w:rPr>
          <w:t>federal agencies</w:t>
        </w:r>
      </w:ins>
      <w:del w:id="38" w:author="Allen, Greg" w:date="2015-03-09T12:25:00Z">
        <w:r w:rsidR="005512C6" w:rsidRPr="005512C6" w:rsidDel="00C0795D">
          <w:rPr>
            <w:rFonts w:ascii="Times New Roman" w:hAnsi="Times New Roman"/>
            <w:sz w:val="24"/>
          </w:rPr>
          <w:delText xml:space="preserve"> </w:delText>
        </w:r>
        <w:r w:rsidR="005512C6" w:rsidDel="00C0795D">
          <w:rPr>
            <w:rFonts w:ascii="Times New Roman" w:hAnsi="Times New Roman"/>
            <w:sz w:val="24"/>
          </w:rPr>
          <w:delText>Department of Defense (</w:delText>
        </w:r>
        <w:r w:rsidR="005512C6" w:rsidRPr="005512C6" w:rsidDel="00C0795D">
          <w:rPr>
            <w:rFonts w:ascii="Times New Roman" w:hAnsi="Times New Roman"/>
            <w:sz w:val="24"/>
          </w:rPr>
          <w:delText>DOD</w:delText>
        </w:r>
        <w:r w:rsidR="005512C6" w:rsidDel="00C0795D">
          <w:rPr>
            <w:rFonts w:ascii="Times New Roman" w:hAnsi="Times New Roman"/>
            <w:sz w:val="24"/>
          </w:rPr>
          <w:delText>)</w:delText>
        </w:r>
      </w:del>
      <w:r>
        <w:rPr>
          <w:rFonts w:ascii="Times New Roman" w:hAnsi="Times New Roman"/>
          <w:sz w:val="24"/>
        </w:rPr>
        <w:t>.  Active electrical equipment such as transformers may also contaminate soils due to failure and release of PCBs.  Additional sources that may contribute PCBs in NPDES regulated and unregulated stormwater include building materials (e.g., caulking materials and paints) that may mobilize PCBs during demolition, atmospheric deposition,  land application of biosolids as an alternative for chemical fertilizers, and land disposal of dredged materials from the maintenance of stormwater BMPs.   PCB sources from regulated contaminated sites and atmospheric deposition will be addressed in separate sections of th</w:t>
      </w:r>
      <w:ins w:id="39" w:author="Allen, Greg" w:date="2015-03-09T15:25:00Z">
        <w:r w:rsidR="000B0166">
          <w:rPr>
            <w:rFonts w:ascii="Times New Roman" w:hAnsi="Times New Roman"/>
            <w:sz w:val="24"/>
          </w:rPr>
          <w:t xml:space="preserve">is </w:t>
        </w:r>
      </w:ins>
      <w:del w:id="40" w:author="Allen, Greg" w:date="2015-03-09T15:25:00Z">
        <w:r w:rsidDel="000B0166">
          <w:rPr>
            <w:rFonts w:ascii="Times New Roman" w:hAnsi="Times New Roman"/>
            <w:sz w:val="24"/>
          </w:rPr>
          <w:delText xml:space="preserve">e </w:delText>
        </w:r>
        <w:r w:rsidR="006A00DD" w:rsidDel="000B0166">
          <w:rPr>
            <w:rFonts w:ascii="Times New Roman" w:hAnsi="Times New Roman"/>
            <w:sz w:val="24"/>
          </w:rPr>
          <w:delText xml:space="preserve">Management </w:delText>
        </w:r>
        <w:r w:rsidDel="000B0166">
          <w:rPr>
            <w:rFonts w:ascii="Times New Roman" w:hAnsi="Times New Roman"/>
            <w:sz w:val="24"/>
          </w:rPr>
          <w:delText>Strategy</w:delText>
        </w:r>
      </w:del>
      <w:ins w:id="41" w:author="Allen, Greg" w:date="2015-03-09T15:25:00Z">
        <w:r w:rsidR="000B0166">
          <w:rPr>
            <w:rFonts w:ascii="Times New Roman" w:hAnsi="Times New Roman"/>
            <w:sz w:val="24"/>
          </w:rPr>
          <w:t>document</w:t>
        </w:r>
      </w:ins>
      <w:r>
        <w:rPr>
          <w:rFonts w:ascii="Times New Roman" w:hAnsi="Times New Roman"/>
          <w:sz w:val="24"/>
        </w:rPr>
        <w:t>.</w:t>
      </w:r>
    </w:p>
    <w:p w14:paraId="66F12294" w14:textId="77777777" w:rsidR="00A02B69" w:rsidRDefault="00A02B69" w:rsidP="00FE034C">
      <w:pPr>
        <w:pStyle w:val="ListParagraph"/>
        <w:rPr>
          <w:rFonts w:ascii="Times New Roman" w:hAnsi="Times New Roman" w:cs="Times New Roman"/>
          <w:sz w:val="24"/>
        </w:rPr>
      </w:pPr>
    </w:p>
    <w:p w14:paraId="4BC8820C" w14:textId="1268F0CA" w:rsidR="00442F14" w:rsidRPr="00617832" w:rsidRDefault="006D2D9A" w:rsidP="00FE034C">
      <w:pPr>
        <w:pStyle w:val="ListParagraph"/>
        <w:rPr>
          <w:rFonts w:ascii="Times New Roman" w:hAnsi="Times New Roman" w:cs="Times New Roman"/>
          <w:b/>
          <w:sz w:val="24"/>
        </w:rPr>
      </w:pPr>
      <w:r>
        <w:rPr>
          <w:rFonts w:ascii="Times New Roman" w:hAnsi="Times New Roman" w:cs="Times New Roman"/>
          <w:b/>
          <w:sz w:val="24"/>
        </w:rPr>
        <w:t xml:space="preserve">Stormwater </w:t>
      </w:r>
      <w:r w:rsidR="002D293B">
        <w:rPr>
          <w:rFonts w:ascii="Times New Roman" w:hAnsi="Times New Roman" w:cs="Times New Roman"/>
          <w:b/>
          <w:sz w:val="24"/>
        </w:rPr>
        <w:t>Sources,</w:t>
      </w:r>
      <w:r w:rsidR="00442F14" w:rsidRPr="00617832">
        <w:rPr>
          <w:rFonts w:ascii="Times New Roman" w:hAnsi="Times New Roman" w:cs="Times New Roman"/>
          <w:b/>
          <w:sz w:val="24"/>
        </w:rPr>
        <w:t xml:space="preserve"> Current Management Efforts </w:t>
      </w:r>
      <w:r w:rsidR="002D293B">
        <w:rPr>
          <w:rFonts w:ascii="Times New Roman" w:hAnsi="Times New Roman" w:cs="Times New Roman"/>
          <w:b/>
          <w:sz w:val="24"/>
        </w:rPr>
        <w:t>and Gaps</w:t>
      </w:r>
    </w:p>
    <w:p w14:paraId="1E9EE342" w14:textId="3D83758F" w:rsidR="00025AED" w:rsidRPr="00B90DB9" w:rsidRDefault="00025AED" w:rsidP="00B90DB9">
      <w:pPr>
        <w:ind w:left="720"/>
        <w:rPr>
          <w:rFonts w:ascii="Times New Roman" w:hAnsi="Times New Roman" w:cs="Times New Roman"/>
          <w:sz w:val="24"/>
          <w:szCs w:val="24"/>
        </w:rPr>
      </w:pPr>
      <w:r w:rsidRPr="00B90DB9">
        <w:rPr>
          <w:rFonts w:ascii="Times New Roman" w:hAnsi="Times New Roman" w:cs="Times New Roman"/>
          <w:i/>
          <w:sz w:val="24"/>
          <w:szCs w:val="24"/>
        </w:rPr>
        <w:t>TMDL Development</w:t>
      </w:r>
    </w:p>
    <w:p w14:paraId="054A64D4" w14:textId="69ABBC42" w:rsidR="00025AED" w:rsidRPr="00B90DB9" w:rsidRDefault="00025AED" w:rsidP="00B90DB9">
      <w:pPr>
        <w:ind w:left="720"/>
        <w:rPr>
          <w:rFonts w:ascii="Times New Roman" w:hAnsi="Times New Roman" w:cs="Times New Roman"/>
          <w:sz w:val="24"/>
          <w:szCs w:val="24"/>
        </w:rPr>
      </w:pPr>
      <w:r w:rsidRPr="00B90DB9">
        <w:rPr>
          <w:rFonts w:ascii="Times New Roman" w:hAnsi="Times New Roman" w:cs="Times New Roman"/>
          <w:sz w:val="24"/>
          <w:szCs w:val="24"/>
        </w:rPr>
        <w:t xml:space="preserve">In the development of TMDLs, </w:t>
      </w:r>
      <w:ins w:id="42" w:author="Allen, Greg" w:date="2015-03-09T18:38:00Z">
        <w:r w:rsidR="00932D56">
          <w:rPr>
            <w:rFonts w:ascii="Times New Roman" w:hAnsi="Times New Roman" w:cs="Times New Roman"/>
            <w:sz w:val="24"/>
            <w:szCs w:val="24"/>
          </w:rPr>
          <w:t xml:space="preserve">some </w:t>
        </w:r>
      </w:ins>
      <w:r w:rsidRPr="00B90DB9">
        <w:rPr>
          <w:rFonts w:ascii="Times New Roman" w:hAnsi="Times New Roman" w:cs="Times New Roman"/>
          <w:sz w:val="24"/>
          <w:szCs w:val="24"/>
        </w:rPr>
        <w:t xml:space="preserve">watershed monitoring has been conducted using high resolution congener based methods (e.g., EPA Method 1668) to estimate loads for NPDES regulated and unregulated stormwater. For TMDLs </w:t>
      </w:r>
      <w:ins w:id="43" w:author="Allen, Greg" w:date="2015-03-09T18:39:00Z">
        <w:r w:rsidR="00932D56">
          <w:rPr>
            <w:rFonts w:ascii="Times New Roman" w:hAnsi="Times New Roman" w:cs="Times New Roman"/>
            <w:sz w:val="24"/>
            <w:szCs w:val="24"/>
          </w:rPr>
          <w:t xml:space="preserve">in MD </w:t>
        </w:r>
      </w:ins>
      <w:r w:rsidRPr="00B90DB9">
        <w:rPr>
          <w:rFonts w:ascii="Times New Roman" w:hAnsi="Times New Roman" w:cs="Times New Roman"/>
          <w:sz w:val="24"/>
          <w:szCs w:val="24"/>
        </w:rPr>
        <w:t>that have already been approved</w:t>
      </w:r>
      <w:r w:rsidR="006A00DD">
        <w:rPr>
          <w:rFonts w:ascii="Times New Roman" w:hAnsi="Times New Roman" w:cs="Times New Roman"/>
          <w:sz w:val="24"/>
          <w:szCs w:val="24"/>
        </w:rPr>
        <w:t>,</w:t>
      </w:r>
      <w:r w:rsidRPr="00B90DB9">
        <w:rPr>
          <w:rFonts w:ascii="Times New Roman" w:hAnsi="Times New Roman" w:cs="Times New Roman"/>
          <w:sz w:val="24"/>
          <w:szCs w:val="24"/>
        </w:rPr>
        <w:t xml:space="preserve"> no stormwater outfall monitoring was conducted in order to estimate loads for NPDES regulated stormwater.  Aggregate loads for all NPDES regulated stormwater dischargers under the county level Phase I MS4 permits have been assigned in these TMDLs.  VA is currently applying a land use</w:t>
      </w:r>
      <w:r w:rsidR="006A00DD">
        <w:rPr>
          <w:rFonts w:ascii="Times New Roman" w:hAnsi="Times New Roman" w:cs="Times New Roman"/>
          <w:sz w:val="24"/>
          <w:szCs w:val="24"/>
        </w:rPr>
        <w:t>-</w:t>
      </w:r>
      <w:r w:rsidRPr="00B90DB9">
        <w:rPr>
          <w:rFonts w:ascii="Times New Roman" w:hAnsi="Times New Roman" w:cs="Times New Roman"/>
          <w:sz w:val="24"/>
          <w:szCs w:val="24"/>
        </w:rPr>
        <w:t>based approach for estimating PCB loads for NPDES regulated stormwater using outfall monitoring data.  VA has also monitored and estimated loads for industrial stormwater facilities using EPA Method 1668 for PCB analysis.</w:t>
      </w:r>
    </w:p>
    <w:p w14:paraId="44DABDDB" w14:textId="579E5DBF" w:rsidR="00025AED" w:rsidRPr="00B90DB9" w:rsidRDefault="00025AED" w:rsidP="00B90DB9">
      <w:pPr>
        <w:ind w:left="720"/>
        <w:rPr>
          <w:rFonts w:ascii="Times New Roman" w:hAnsi="Times New Roman" w:cs="Times New Roman"/>
          <w:i/>
          <w:sz w:val="24"/>
          <w:szCs w:val="24"/>
        </w:rPr>
      </w:pPr>
      <w:r w:rsidRPr="00B90DB9">
        <w:rPr>
          <w:rFonts w:ascii="Times New Roman" w:hAnsi="Times New Roman" w:cs="Times New Roman"/>
          <w:i/>
          <w:sz w:val="24"/>
          <w:szCs w:val="24"/>
        </w:rPr>
        <w:t>TMDL Implementation</w:t>
      </w:r>
    </w:p>
    <w:p w14:paraId="47AEFFED" w14:textId="12F080D7" w:rsidR="00025AED" w:rsidRDefault="00025AED" w:rsidP="00025AED">
      <w:pPr>
        <w:pStyle w:val="ListParagraph"/>
        <w:rPr>
          <w:rFonts w:ascii="Times New Roman" w:hAnsi="Times New Roman" w:cs="Times New Roman"/>
          <w:sz w:val="24"/>
        </w:rPr>
      </w:pPr>
      <w:r w:rsidRPr="00B90DB9">
        <w:rPr>
          <w:rFonts w:ascii="Times New Roman" w:hAnsi="Times New Roman" w:cs="Times New Roman"/>
          <w:sz w:val="24"/>
          <w:szCs w:val="24"/>
        </w:rPr>
        <w:t xml:space="preserve">TMDL implementation for NPDES regulated and unregulated stormwater is required when reductions are assigned to these loading mechanisms in a TMDL.  Currently no implementation plans have been developed by regulatory agencies within MD, VA, or DC to address reductions assigned to NPDES regulated or unregulated stormwater.  In MD, Phase I MS4 permittees are required to develop a county-level implementation plan to address reductions assigned to NPDES regulated stormwater within one year of TMDL approval.  MD has developed guidance to assist counties in the development of these plans.  (Link  </w:t>
      </w:r>
      <w:hyperlink r:id="rId8" w:history="1">
        <w:r w:rsidRPr="00B90DB9">
          <w:rPr>
            <w:rStyle w:val="Hyperlink"/>
            <w:rFonts w:ascii="Times New Roman" w:hAnsi="Times New Roman" w:cs="Times New Roman"/>
            <w:sz w:val="24"/>
            <w:szCs w:val="24"/>
          </w:rPr>
          <w:t>http://www.mde.state.md.us/programs/Water/TMDL/DataCenter/Documents/MDE%20Recommendations%20for%20Addressing%20PCBs%207_30_12_3.pdf</w:t>
        </w:r>
      </w:hyperlink>
      <w:r w:rsidRPr="00B90DB9">
        <w:rPr>
          <w:rFonts w:ascii="Times New Roman" w:hAnsi="Times New Roman" w:cs="Times New Roman"/>
          <w:sz w:val="24"/>
          <w:szCs w:val="24"/>
        </w:rPr>
        <w:t>)  Montgomery County</w:t>
      </w:r>
      <w:r w:rsidR="00571D65">
        <w:rPr>
          <w:rFonts w:ascii="Times New Roman" w:hAnsi="Times New Roman" w:cs="Times New Roman"/>
          <w:sz w:val="24"/>
          <w:szCs w:val="24"/>
        </w:rPr>
        <w:t xml:space="preserve"> MD</w:t>
      </w:r>
      <w:r w:rsidRPr="00B90DB9">
        <w:rPr>
          <w:rFonts w:ascii="Times New Roman" w:hAnsi="Times New Roman" w:cs="Times New Roman"/>
          <w:sz w:val="24"/>
          <w:szCs w:val="24"/>
        </w:rPr>
        <w:t xml:space="preserve"> has developed a plan </w:t>
      </w:r>
      <w:r w:rsidR="00571D65">
        <w:rPr>
          <w:rFonts w:ascii="Times New Roman" w:hAnsi="Times New Roman" w:cs="Times New Roman"/>
          <w:sz w:val="24"/>
          <w:szCs w:val="24"/>
        </w:rPr>
        <w:t>that</w:t>
      </w:r>
      <w:r w:rsidRPr="00B90DB9">
        <w:rPr>
          <w:rFonts w:ascii="Times New Roman" w:hAnsi="Times New Roman" w:cs="Times New Roman"/>
          <w:sz w:val="24"/>
          <w:szCs w:val="24"/>
        </w:rPr>
        <w:t xml:space="preserve"> has been approved by MD to address reductions assigned in the Tidal Potomac and Anacostia PCB TMDLs.  Baltimore County, Baltimore City, and Prince George’s County</w:t>
      </w:r>
      <w:r w:rsidR="00571D65">
        <w:rPr>
          <w:rFonts w:ascii="Times New Roman" w:hAnsi="Times New Roman" w:cs="Times New Roman"/>
          <w:sz w:val="24"/>
          <w:szCs w:val="24"/>
        </w:rPr>
        <w:t xml:space="preserve"> MD</w:t>
      </w:r>
      <w:r w:rsidRPr="00B90DB9">
        <w:rPr>
          <w:rFonts w:ascii="Times New Roman" w:hAnsi="Times New Roman" w:cs="Times New Roman"/>
          <w:sz w:val="24"/>
          <w:szCs w:val="24"/>
        </w:rPr>
        <w:t xml:space="preserve"> have also developed plans to address PCB reductions to NPDES regulated stormwater that are currently under review by MD.  VA is also developing a </w:t>
      </w:r>
      <w:r w:rsidR="00571D65">
        <w:rPr>
          <w:rFonts w:ascii="Times New Roman" w:hAnsi="Times New Roman" w:cs="Times New Roman"/>
          <w:sz w:val="24"/>
          <w:szCs w:val="24"/>
        </w:rPr>
        <w:t>Pollution Minimization Plan (</w:t>
      </w:r>
      <w:r w:rsidRPr="00B90DB9">
        <w:rPr>
          <w:rFonts w:ascii="Times New Roman" w:hAnsi="Times New Roman" w:cs="Times New Roman"/>
          <w:sz w:val="24"/>
          <w:szCs w:val="24"/>
        </w:rPr>
        <w:t>PMP</w:t>
      </w:r>
      <w:r w:rsidR="00571D65">
        <w:rPr>
          <w:rFonts w:ascii="Times New Roman" w:hAnsi="Times New Roman" w:cs="Times New Roman"/>
          <w:sz w:val="24"/>
          <w:szCs w:val="24"/>
        </w:rPr>
        <w:t>)</w:t>
      </w:r>
      <w:r w:rsidRPr="00B90DB9">
        <w:rPr>
          <w:rFonts w:ascii="Times New Roman" w:hAnsi="Times New Roman" w:cs="Times New Roman"/>
          <w:sz w:val="24"/>
          <w:szCs w:val="24"/>
        </w:rPr>
        <w:t xml:space="preserve"> guidance document</w:t>
      </w:r>
      <w:r w:rsidR="00571D65">
        <w:rPr>
          <w:rFonts w:ascii="Times New Roman" w:hAnsi="Times New Roman" w:cs="Times New Roman"/>
          <w:sz w:val="24"/>
          <w:szCs w:val="24"/>
        </w:rPr>
        <w:t>,</w:t>
      </w:r>
      <w:r w:rsidRPr="00B90DB9">
        <w:rPr>
          <w:rFonts w:ascii="Times New Roman" w:hAnsi="Times New Roman" w:cs="Times New Roman"/>
          <w:sz w:val="24"/>
          <w:szCs w:val="24"/>
        </w:rPr>
        <w:t xml:space="preserve"> which will provide technical assistance to NPDES regulated wastewater and stormwater dischargers for achieving PCB load reductions assigned in TMDLs.</w:t>
      </w:r>
    </w:p>
    <w:p w14:paraId="2731797B" w14:textId="77777777" w:rsidR="00571D65" w:rsidRDefault="00522B54" w:rsidP="00E02E0C">
      <w:pPr>
        <w:pStyle w:val="ListParagraph"/>
        <w:rPr>
          <w:rFonts w:ascii="Times New Roman" w:hAnsi="Times New Roman" w:cs="Times New Roman"/>
          <w:sz w:val="24"/>
          <w:szCs w:val="24"/>
        </w:rPr>
      </w:pPr>
      <w:r>
        <w:rPr>
          <w:rFonts w:ascii="Times New Roman" w:hAnsi="Times New Roman" w:cs="Times New Roman"/>
          <w:sz w:val="24"/>
          <w:szCs w:val="24"/>
        </w:rPr>
        <w:tab/>
      </w:r>
    </w:p>
    <w:p w14:paraId="50BE418E" w14:textId="300E21A7" w:rsidR="00E02E0C" w:rsidRPr="002109CD" w:rsidRDefault="00C35FCD" w:rsidP="00E02E0C">
      <w:pPr>
        <w:pStyle w:val="ListParagraph"/>
        <w:rPr>
          <w:rFonts w:ascii="Times New Roman" w:hAnsi="Times New Roman" w:cs="Times New Roman"/>
          <w:b/>
          <w:sz w:val="24"/>
          <w:szCs w:val="24"/>
        </w:rPr>
      </w:pPr>
      <w:r w:rsidRPr="002109CD">
        <w:rPr>
          <w:rFonts w:ascii="Times New Roman" w:hAnsi="Times New Roman" w:cs="Times New Roman"/>
          <w:b/>
          <w:sz w:val="24"/>
          <w:szCs w:val="24"/>
        </w:rPr>
        <w:t>Stormwater Gaps</w:t>
      </w:r>
    </w:p>
    <w:p w14:paraId="26C5D5F1" w14:textId="77777777" w:rsidR="002109CD" w:rsidRPr="00DD1C7E" w:rsidRDefault="002109CD" w:rsidP="00E02E0C">
      <w:pPr>
        <w:pStyle w:val="ListParagraph"/>
        <w:rPr>
          <w:rFonts w:ascii="Times New Roman" w:hAnsi="Times New Roman" w:cs="Times New Roman"/>
          <w:sz w:val="24"/>
          <w:szCs w:val="24"/>
        </w:rPr>
      </w:pPr>
    </w:p>
    <w:p w14:paraId="11CFCAC7" w14:textId="38134924" w:rsidR="00C35FCD" w:rsidRDefault="005E3FBD" w:rsidP="00B90DB9">
      <w:pPr>
        <w:pStyle w:val="ListParagraph"/>
        <w:spacing w:after="0"/>
        <w:rPr>
          <w:rFonts w:ascii="Times New Roman" w:hAnsi="Times New Roman" w:cs="Times New Roman"/>
          <w:sz w:val="24"/>
          <w:szCs w:val="24"/>
        </w:rPr>
      </w:pPr>
      <w:r w:rsidRPr="00B90DB9">
        <w:rPr>
          <w:rFonts w:ascii="Times New Roman" w:hAnsi="Times New Roman" w:cs="Times New Roman"/>
          <w:i/>
          <w:sz w:val="24"/>
          <w:szCs w:val="24"/>
        </w:rPr>
        <w:t xml:space="preserve">Stormwater </w:t>
      </w:r>
      <w:r w:rsidR="00E02E0C" w:rsidRPr="00B90DB9">
        <w:rPr>
          <w:rFonts w:ascii="Times New Roman" w:hAnsi="Times New Roman" w:cs="Times New Roman"/>
          <w:i/>
          <w:sz w:val="24"/>
          <w:szCs w:val="24"/>
        </w:rPr>
        <w:t xml:space="preserve">Monitoring </w:t>
      </w:r>
      <w:r w:rsidRPr="00B90DB9">
        <w:rPr>
          <w:rFonts w:ascii="Times New Roman" w:hAnsi="Times New Roman" w:cs="Times New Roman"/>
          <w:i/>
          <w:sz w:val="24"/>
          <w:szCs w:val="24"/>
        </w:rPr>
        <w:t>Gaps</w:t>
      </w:r>
    </w:p>
    <w:p w14:paraId="47E29198" w14:textId="666FF917" w:rsidR="000153E7" w:rsidRPr="00B90DB9" w:rsidRDefault="000153E7" w:rsidP="00B90DB9">
      <w:pPr>
        <w:ind w:left="720"/>
        <w:rPr>
          <w:rFonts w:ascii="Times New Roman" w:hAnsi="Times New Roman" w:cs="Times New Roman"/>
          <w:sz w:val="24"/>
          <w:szCs w:val="24"/>
        </w:rPr>
      </w:pPr>
      <w:r w:rsidRPr="00B90DB9">
        <w:rPr>
          <w:rFonts w:ascii="Times New Roman" w:hAnsi="Times New Roman" w:cs="Times New Roman"/>
          <w:sz w:val="24"/>
          <w:szCs w:val="24"/>
        </w:rPr>
        <w:t>There is currently limited PCB monitoring data for unregulated and NPDES</w:t>
      </w:r>
      <w:r w:rsidR="005E3FBD">
        <w:rPr>
          <w:rFonts w:ascii="Times New Roman" w:hAnsi="Times New Roman" w:cs="Times New Roman"/>
          <w:sz w:val="24"/>
          <w:szCs w:val="24"/>
        </w:rPr>
        <w:t>-</w:t>
      </w:r>
      <w:r w:rsidRPr="00B90DB9">
        <w:rPr>
          <w:rFonts w:ascii="Times New Roman" w:hAnsi="Times New Roman" w:cs="Times New Roman"/>
          <w:sz w:val="24"/>
          <w:szCs w:val="24"/>
        </w:rPr>
        <w:t xml:space="preserve"> regulated stormwater from all jurisdictions within the Chesapeake Bay watershed.  </w:t>
      </w:r>
      <w:r w:rsidR="005E3FBD">
        <w:rPr>
          <w:rFonts w:ascii="Times New Roman" w:hAnsi="Times New Roman" w:cs="Times New Roman"/>
          <w:sz w:val="24"/>
          <w:szCs w:val="24"/>
        </w:rPr>
        <w:t>J</w:t>
      </w:r>
      <w:r w:rsidRPr="00B90DB9">
        <w:rPr>
          <w:rFonts w:ascii="Times New Roman" w:hAnsi="Times New Roman" w:cs="Times New Roman"/>
          <w:sz w:val="24"/>
          <w:szCs w:val="24"/>
        </w:rPr>
        <w:t>urisdictions which have already developed TMDLs to address PCB impairments have estimated loads for unregulated and NPDES</w:t>
      </w:r>
      <w:ins w:id="44" w:author="Allen, Greg" w:date="2015-03-09T16:05:00Z">
        <w:r w:rsidR="000B2424">
          <w:rPr>
            <w:rFonts w:ascii="Times New Roman" w:hAnsi="Times New Roman" w:cs="Times New Roman"/>
            <w:sz w:val="24"/>
            <w:szCs w:val="24"/>
          </w:rPr>
          <w:t>-</w:t>
        </w:r>
      </w:ins>
      <w:del w:id="45" w:author="Allen, Greg" w:date="2015-03-09T16:05:00Z">
        <w:r w:rsidRPr="00B90DB9" w:rsidDel="000B2424">
          <w:rPr>
            <w:rFonts w:ascii="Times New Roman" w:hAnsi="Times New Roman" w:cs="Times New Roman"/>
            <w:sz w:val="24"/>
            <w:szCs w:val="24"/>
          </w:rPr>
          <w:delText xml:space="preserve"> </w:delText>
        </w:r>
      </w:del>
      <w:r w:rsidRPr="00B90DB9">
        <w:rPr>
          <w:rFonts w:ascii="Times New Roman" w:hAnsi="Times New Roman" w:cs="Times New Roman"/>
          <w:sz w:val="24"/>
          <w:szCs w:val="24"/>
        </w:rPr>
        <w:t xml:space="preserve">regulated stormwater using in-stream PCB monitoring data.  </w:t>
      </w:r>
      <w:del w:id="46" w:author="Allen, Greg" w:date="2015-03-09T18:41:00Z">
        <w:r w:rsidRPr="00B90DB9" w:rsidDel="00932D56">
          <w:rPr>
            <w:rFonts w:ascii="Times New Roman" w:hAnsi="Times New Roman" w:cs="Times New Roman"/>
            <w:sz w:val="24"/>
            <w:szCs w:val="24"/>
          </w:rPr>
          <w:delText>VA is currently developing a method to estimate loads by land use type</w:delText>
        </w:r>
        <w:r w:rsidR="005E3FBD" w:rsidDel="00932D56">
          <w:rPr>
            <w:rFonts w:ascii="Times New Roman" w:hAnsi="Times New Roman" w:cs="Times New Roman"/>
            <w:sz w:val="24"/>
            <w:szCs w:val="24"/>
          </w:rPr>
          <w:delText>,</w:delText>
        </w:r>
        <w:r w:rsidRPr="00B90DB9" w:rsidDel="00932D56">
          <w:rPr>
            <w:rFonts w:ascii="Times New Roman" w:hAnsi="Times New Roman" w:cs="Times New Roman"/>
            <w:sz w:val="24"/>
            <w:szCs w:val="24"/>
          </w:rPr>
          <w:delText xml:space="preserve"> which incorporates stormwater outfall monitoring for municipal systems and </w:delText>
        </w:r>
      </w:del>
      <w:ins w:id="47" w:author="Allen, Greg" w:date="2015-03-09T18:41:00Z">
        <w:r w:rsidR="00932D56">
          <w:rPr>
            <w:rFonts w:ascii="Times New Roman" w:hAnsi="Times New Roman" w:cs="Times New Roman"/>
            <w:sz w:val="24"/>
            <w:szCs w:val="24"/>
          </w:rPr>
          <w:t xml:space="preserve">VA </w:t>
        </w:r>
      </w:ins>
      <w:r w:rsidRPr="00B90DB9">
        <w:rPr>
          <w:rFonts w:ascii="Times New Roman" w:hAnsi="Times New Roman" w:cs="Times New Roman"/>
          <w:sz w:val="24"/>
          <w:szCs w:val="24"/>
        </w:rPr>
        <w:t xml:space="preserve">has also conducted PCB monitoring of stormwater from NPDES industrial facilities. However, TMDL programs in general have limited resources to conduct outfall monitoring for NPDES regulated stormwater dischargers and thus apply a watershed scale approach to estimate these loads.  </w:t>
      </w:r>
    </w:p>
    <w:p w14:paraId="0B453BC8" w14:textId="43B8150E" w:rsidR="000153E7" w:rsidRPr="00571D65" w:rsidRDefault="00613716" w:rsidP="00B90DB9">
      <w:pPr>
        <w:pStyle w:val="ListParagraph"/>
        <w:rPr>
          <w:rFonts w:ascii="Times New Roman" w:hAnsi="Times New Roman" w:cs="Times New Roman"/>
          <w:sz w:val="24"/>
          <w:szCs w:val="24"/>
        </w:rPr>
      </w:pPr>
      <w:ins w:id="48" w:author="Allen, Greg" w:date="2015-03-10T11:46:00Z">
        <w:r>
          <w:rPr>
            <w:rFonts w:ascii="Times New Roman" w:hAnsi="Times New Roman" w:cs="Times New Roman"/>
            <w:sz w:val="24"/>
            <w:szCs w:val="24"/>
          </w:rPr>
          <w:t xml:space="preserve">Except for very few industrial MS4 stormwater permittees, </w:t>
        </w:r>
      </w:ins>
      <w:r w:rsidR="000153E7" w:rsidRPr="00B90DB9">
        <w:rPr>
          <w:rFonts w:ascii="Times New Roman" w:hAnsi="Times New Roman" w:cs="Times New Roman"/>
          <w:sz w:val="24"/>
          <w:szCs w:val="24"/>
        </w:rPr>
        <w:t>NPDES regulated stormwater dischargers in all Bay jurisdictions are not currently required to monitor for PCBs under any permit category. Without this information it is not feasible for TMDL programs to estimate loads from specific dischargers to identify sources of PCBs that require reductions as well as to track</w:t>
      </w:r>
      <w:r w:rsidR="005E3FBD">
        <w:rPr>
          <w:rFonts w:ascii="Times New Roman" w:hAnsi="Times New Roman" w:cs="Times New Roman"/>
          <w:sz w:val="24"/>
          <w:szCs w:val="24"/>
        </w:rPr>
        <w:t>-</w:t>
      </w:r>
      <w:r w:rsidR="000153E7" w:rsidRPr="00B90DB9">
        <w:rPr>
          <w:rFonts w:ascii="Times New Roman" w:hAnsi="Times New Roman" w:cs="Times New Roman"/>
          <w:sz w:val="24"/>
          <w:szCs w:val="24"/>
        </w:rPr>
        <w:t>down sources of PCB contamination within the watershed.</w:t>
      </w:r>
      <w:r w:rsidR="00055507">
        <w:rPr>
          <w:rFonts w:ascii="Times New Roman" w:hAnsi="Times New Roman" w:cs="Times New Roman"/>
          <w:sz w:val="24"/>
          <w:szCs w:val="24"/>
        </w:rPr>
        <w:t xml:space="preserve"> High resolution/low detection limit data is needed as demonstrated in the Delaware Bay TMDL</w:t>
      </w:r>
      <w:ins w:id="49" w:author="Allen, Greg" w:date="2015-03-09T18:42:00Z">
        <w:r w:rsidR="00932D56">
          <w:rPr>
            <w:rFonts w:ascii="Times New Roman" w:hAnsi="Times New Roman" w:cs="Times New Roman"/>
            <w:sz w:val="24"/>
            <w:szCs w:val="24"/>
          </w:rPr>
          <w:t xml:space="preserve"> where such data was critical to target PCB reductions</w:t>
        </w:r>
      </w:ins>
      <w:r w:rsidR="00055507">
        <w:rPr>
          <w:rFonts w:ascii="Times New Roman" w:hAnsi="Times New Roman" w:cs="Times New Roman"/>
          <w:sz w:val="24"/>
          <w:szCs w:val="24"/>
        </w:rPr>
        <w:t>.</w:t>
      </w:r>
    </w:p>
    <w:p w14:paraId="65402F9D" w14:textId="417CC6E9" w:rsidR="00C35FCD" w:rsidRPr="00B90DB9" w:rsidRDefault="002109CD" w:rsidP="00B90DB9">
      <w:pPr>
        <w:spacing w:after="0" w:line="360" w:lineRule="auto"/>
        <w:ind w:left="720"/>
        <w:rPr>
          <w:rFonts w:ascii="Times New Roman" w:hAnsi="Times New Roman" w:cs="Times New Roman"/>
          <w:i/>
          <w:sz w:val="24"/>
          <w:szCs w:val="24"/>
        </w:rPr>
      </w:pPr>
      <w:r w:rsidRPr="00B90DB9">
        <w:rPr>
          <w:rFonts w:ascii="Times New Roman" w:hAnsi="Times New Roman" w:cs="Times New Roman"/>
          <w:i/>
          <w:sz w:val="24"/>
          <w:szCs w:val="24"/>
        </w:rPr>
        <w:t>S</w:t>
      </w:r>
      <w:r w:rsidR="005E3FBD" w:rsidRPr="00B90DB9">
        <w:rPr>
          <w:rFonts w:ascii="Times New Roman" w:hAnsi="Times New Roman" w:cs="Times New Roman"/>
          <w:i/>
          <w:sz w:val="24"/>
          <w:szCs w:val="24"/>
        </w:rPr>
        <w:t>t</w:t>
      </w:r>
      <w:r w:rsidRPr="00B90DB9">
        <w:rPr>
          <w:rFonts w:ascii="Times New Roman" w:hAnsi="Times New Roman" w:cs="Times New Roman"/>
          <w:i/>
          <w:sz w:val="24"/>
          <w:szCs w:val="24"/>
        </w:rPr>
        <w:t xml:space="preserve">ormwater </w:t>
      </w:r>
      <w:r w:rsidR="00C35FCD" w:rsidRPr="00B90DB9">
        <w:rPr>
          <w:rFonts w:ascii="Times New Roman" w:hAnsi="Times New Roman" w:cs="Times New Roman"/>
          <w:i/>
          <w:sz w:val="24"/>
          <w:szCs w:val="24"/>
        </w:rPr>
        <w:t>R</w:t>
      </w:r>
      <w:r w:rsidRPr="00B90DB9">
        <w:rPr>
          <w:rFonts w:ascii="Times New Roman" w:hAnsi="Times New Roman" w:cs="Times New Roman"/>
          <w:i/>
          <w:sz w:val="24"/>
          <w:szCs w:val="24"/>
        </w:rPr>
        <w:t>egulatory Gaps</w:t>
      </w:r>
    </w:p>
    <w:p w14:paraId="3FDB7666" w14:textId="1C4CACED" w:rsidR="000153E7" w:rsidRPr="00B90DB9" w:rsidRDefault="000153E7" w:rsidP="00B90DB9">
      <w:pPr>
        <w:ind w:left="720"/>
        <w:rPr>
          <w:rFonts w:ascii="Times New Roman" w:hAnsi="Times New Roman" w:cs="Times New Roman"/>
          <w:sz w:val="24"/>
          <w:szCs w:val="24"/>
        </w:rPr>
      </w:pPr>
      <w:r w:rsidRPr="00B90DB9">
        <w:rPr>
          <w:rFonts w:ascii="Times New Roman" w:hAnsi="Times New Roman" w:cs="Times New Roman"/>
          <w:sz w:val="24"/>
          <w:szCs w:val="24"/>
        </w:rPr>
        <w:t xml:space="preserve">Transformers that are currently in operation containing PCB concentrations less than 50 ppm are categorized as PCB-free and do not require removal.  These transformers </w:t>
      </w:r>
      <w:del w:id="50" w:author="Allen, Greg" w:date="2015-03-09T18:42:00Z">
        <w:r w:rsidRPr="00B90DB9" w:rsidDel="00932D56">
          <w:rPr>
            <w:rFonts w:ascii="Times New Roman" w:hAnsi="Times New Roman" w:cs="Times New Roman"/>
            <w:sz w:val="24"/>
            <w:szCs w:val="24"/>
          </w:rPr>
          <w:delText xml:space="preserve">still </w:delText>
        </w:r>
      </w:del>
      <w:r w:rsidRPr="00B90DB9">
        <w:rPr>
          <w:rFonts w:ascii="Times New Roman" w:hAnsi="Times New Roman" w:cs="Times New Roman"/>
          <w:sz w:val="24"/>
          <w:szCs w:val="24"/>
        </w:rPr>
        <w:t xml:space="preserve">have the potential to release PCBs during failure and </w:t>
      </w:r>
      <w:ins w:id="51" w:author="Allen, Greg" w:date="2015-03-09T18:42:00Z">
        <w:r w:rsidR="00932D56">
          <w:rPr>
            <w:rFonts w:ascii="Times New Roman" w:hAnsi="Times New Roman" w:cs="Times New Roman"/>
            <w:sz w:val="24"/>
            <w:szCs w:val="24"/>
          </w:rPr>
          <w:t xml:space="preserve">to </w:t>
        </w:r>
      </w:ins>
      <w:r w:rsidRPr="00B90DB9">
        <w:rPr>
          <w:rFonts w:ascii="Times New Roman" w:hAnsi="Times New Roman" w:cs="Times New Roman"/>
          <w:sz w:val="24"/>
          <w:szCs w:val="24"/>
        </w:rPr>
        <w:t>contaminate stormwater at levels that may impact water quality.</w:t>
      </w:r>
    </w:p>
    <w:p w14:paraId="4AD2F75F" w14:textId="2F98790F" w:rsidR="000153E7" w:rsidRDefault="000153E7" w:rsidP="00B90DB9">
      <w:pPr>
        <w:spacing w:after="0" w:line="240" w:lineRule="auto"/>
        <w:ind w:left="720"/>
        <w:rPr>
          <w:rFonts w:ascii="Times New Roman" w:hAnsi="Times New Roman" w:cs="Times New Roman"/>
          <w:sz w:val="24"/>
          <w:szCs w:val="24"/>
        </w:rPr>
      </w:pPr>
      <w:r w:rsidRPr="00B90DB9">
        <w:rPr>
          <w:rFonts w:ascii="Times New Roman" w:hAnsi="Times New Roman" w:cs="Times New Roman"/>
          <w:sz w:val="24"/>
          <w:szCs w:val="24"/>
        </w:rPr>
        <w:t xml:space="preserve">NPDES regulated stormwater dischargers do not currently have effluent concentration limits for PCBs in their permits.  </w:t>
      </w:r>
      <w:del w:id="52" w:author="Allen, Greg" w:date="2015-03-09T14:43:00Z">
        <w:r w:rsidRPr="00B90DB9" w:rsidDel="00FB3617">
          <w:rPr>
            <w:rFonts w:ascii="Times New Roman" w:hAnsi="Times New Roman" w:cs="Times New Roman"/>
            <w:sz w:val="24"/>
            <w:szCs w:val="24"/>
          </w:rPr>
          <w:delText xml:space="preserve">TMDL implementation is the only existing regulatory mechanism that can require a discharger to reduce their load.  </w:delText>
        </w:r>
      </w:del>
      <w:r w:rsidRPr="00B90DB9">
        <w:rPr>
          <w:rFonts w:ascii="Times New Roman" w:hAnsi="Times New Roman" w:cs="Times New Roman"/>
          <w:sz w:val="24"/>
          <w:szCs w:val="24"/>
        </w:rPr>
        <w:t>All Bay jurisdictions have adopted human health criterion to prevent potential carcinogenic impacts from the consumption of fish.  However, this criterion is currently only applicable to ambient waters.</w:t>
      </w:r>
    </w:p>
    <w:p w14:paraId="744AC75B" w14:textId="77777777" w:rsidR="00AA13BA" w:rsidRPr="000153E7" w:rsidRDefault="00AA13BA" w:rsidP="00B90DB9">
      <w:pPr>
        <w:pStyle w:val="ListParagraph"/>
        <w:spacing w:after="0"/>
        <w:ind w:left="1440"/>
        <w:rPr>
          <w:rFonts w:ascii="Times New Roman" w:hAnsi="Times New Roman" w:cs="Times New Roman"/>
          <w:sz w:val="24"/>
          <w:szCs w:val="24"/>
        </w:rPr>
      </w:pPr>
    </w:p>
    <w:p w14:paraId="6AE7A2F9" w14:textId="438365C4" w:rsidR="005E3FBD" w:rsidRPr="00B90DB9" w:rsidRDefault="002109CD" w:rsidP="00B90DB9">
      <w:pPr>
        <w:spacing w:after="0" w:line="360" w:lineRule="auto"/>
        <w:rPr>
          <w:rFonts w:ascii="Times New Roman" w:hAnsi="Times New Roman" w:cs="Times New Roman"/>
          <w:i/>
          <w:sz w:val="24"/>
          <w:szCs w:val="24"/>
        </w:rPr>
      </w:pPr>
      <w:r>
        <w:rPr>
          <w:rFonts w:ascii="Times New Roman" w:hAnsi="Times New Roman" w:cs="Times New Roman"/>
          <w:sz w:val="24"/>
          <w:szCs w:val="24"/>
        </w:rPr>
        <w:tab/>
      </w:r>
      <w:r w:rsidRPr="00B90DB9">
        <w:rPr>
          <w:rFonts w:ascii="Times New Roman" w:hAnsi="Times New Roman" w:cs="Times New Roman"/>
          <w:i/>
          <w:sz w:val="24"/>
          <w:szCs w:val="24"/>
        </w:rPr>
        <w:t>Stormwater Programmatic G</w:t>
      </w:r>
      <w:r w:rsidR="00C35FCD" w:rsidRPr="00B90DB9">
        <w:rPr>
          <w:rFonts w:ascii="Times New Roman" w:hAnsi="Times New Roman" w:cs="Times New Roman"/>
          <w:i/>
          <w:sz w:val="24"/>
          <w:szCs w:val="24"/>
        </w:rPr>
        <w:t xml:space="preserve">aps </w:t>
      </w:r>
    </w:p>
    <w:p w14:paraId="12315CA3" w14:textId="4A45A1D1" w:rsidR="00845116" w:rsidRPr="00B90DB9" w:rsidRDefault="00845116" w:rsidP="00B90DB9">
      <w:pPr>
        <w:ind w:left="720"/>
        <w:rPr>
          <w:rFonts w:ascii="Times New Roman" w:hAnsi="Times New Roman" w:cs="Times New Roman"/>
          <w:sz w:val="24"/>
          <w:szCs w:val="24"/>
        </w:rPr>
      </w:pPr>
      <w:r w:rsidRPr="00B90DB9">
        <w:rPr>
          <w:rFonts w:ascii="Times New Roman" w:hAnsi="Times New Roman" w:cs="Times New Roman"/>
          <w:sz w:val="24"/>
          <w:szCs w:val="24"/>
        </w:rPr>
        <w:t>PMPs are required to address PCB load reductions from unregulated and NPDES regulated stormwater that have been allocated through TMDL development.  Currently no jurisdiction within the Bay has begun implementing TMDLs to reduce these loads.  A PMP framework should include an approach for identify</w:t>
      </w:r>
      <w:r w:rsidR="00053711">
        <w:rPr>
          <w:rFonts w:ascii="Times New Roman" w:hAnsi="Times New Roman" w:cs="Times New Roman"/>
          <w:sz w:val="24"/>
          <w:szCs w:val="24"/>
        </w:rPr>
        <w:t>ing</w:t>
      </w:r>
      <w:r w:rsidRPr="00B90DB9">
        <w:rPr>
          <w:rFonts w:ascii="Times New Roman" w:hAnsi="Times New Roman" w:cs="Times New Roman"/>
          <w:sz w:val="24"/>
          <w:szCs w:val="24"/>
        </w:rPr>
        <w:t xml:space="preserve"> sources of contamination within the watershed which contribute PCBs to unregulated and NPDES regulated stormwater and provide guidance on best management practices (BMPs) and treatment technology for controlling or reducing sources of PCBs.</w:t>
      </w:r>
    </w:p>
    <w:p w14:paraId="58D4AB2D" w14:textId="6C5DB3DA" w:rsidR="00845116" w:rsidRPr="00B90DB9" w:rsidRDefault="00845116" w:rsidP="00B90DB9">
      <w:pPr>
        <w:ind w:left="720"/>
        <w:rPr>
          <w:rFonts w:ascii="Times New Roman" w:hAnsi="Times New Roman" w:cs="Times New Roman"/>
          <w:sz w:val="24"/>
          <w:szCs w:val="24"/>
        </w:rPr>
      </w:pPr>
      <w:r w:rsidRPr="00B90DB9">
        <w:rPr>
          <w:rFonts w:ascii="Times New Roman" w:hAnsi="Times New Roman" w:cs="Times New Roman"/>
          <w:sz w:val="24"/>
          <w:szCs w:val="24"/>
        </w:rPr>
        <w:t>Stormwater BMPs designed to reduce nutrients and sediments may also provide a secondary benefit of removing PCBs</w:t>
      </w:r>
      <w:r w:rsidR="00053711">
        <w:rPr>
          <w:rFonts w:ascii="Times New Roman" w:hAnsi="Times New Roman" w:cs="Times New Roman"/>
          <w:sz w:val="24"/>
          <w:szCs w:val="24"/>
        </w:rPr>
        <w:t>,</w:t>
      </w:r>
      <w:r w:rsidRPr="00B90DB9">
        <w:rPr>
          <w:rFonts w:ascii="Times New Roman" w:hAnsi="Times New Roman" w:cs="Times New Roman"/>
          <w:sz w:val="24"/>
          <w:szCs w:val="24"/>
        </w:rPr>
        <w:t xml:space="preserve"> which preferentially bind to the organic carbon fraction of sediments.  There is insufficient knowledge regarding the effectiveness of PCB removal from these BMPs.</w:t>
      </w:r>
    </w:p>
    <w:p w14:paraId="73CEDCBA" w14:textId="70D87AD6" w:rsidR="00AA13BA" w:rsidRPr="00B90DB9" w:rsidRDefault="00845116" w:rsidP="00B90DB9">
      <w:pPr>
        <w:pStyle w:val="ListParagraph"/>
        <w:spacing w:after="0" w:line="240" w:lineRule="auto"/>
        <w:rPr>
          <w:rFonts w:ascii="Times New Roman" w:hAnsi="Times New Roman" w:cs="Times New Roman"/>
          <w:sz w:val="24"/>
          <w:szCs w:val="24"/>
        </w:rPr>
      </w:pPr>
      <w:r w:rsidRPr="00B90DB9">
        <w:rPr>
          <w:rFonts w:ascii="Times New Roman" w:hAnsi="Times New Roman" w:cs="Times New Roman"/>
          <w:sz w:val="24"/>
          <w:szCs w:val="24"/>
        </w:rPr>
        <w:t>The public is generally unaware of the potential health impacts of consuming fish with elevated levels of PCBs and continued presence of PCBs in many sources (e.g., transformers, building materials, paints</w:t>
      </w:r>
      <w:del w:id="53" w:author="Allen, Greg" w:date="2015-03-09T15:32:00Z">
        <w:r w:rsidRPr="00B90DB9" w:rsidDel="00B47164">
          <w:rPr>
            <w:rFonts w:ascii="Times New Roman" w:hAnsi="Times New Roman" w:cs="Times New Roman"/>
            <w:sz w:val="24"/>
            <w:szCs w:val="24"/>
          </w:rPr>
          <w:delText>, etc…</w:delText>
        </w:r>
      </w:del>
      <w:r w:rsidRPr="00B90DB9">
        <w:rPr>
          <w:rFonts w:ascii="Times New Roman" w:hAnsi="Times New Roman" w:cs="Times New Roman"/>
          <w:sz w:val="24"/>
          <w:szCs w:val="24"/>
        </w:rPr>
        <w:t>) within the environment that may contribute to unregulated and NPDES</w:t>
      </w:r>
      <w:del w:id="54" w:author="Allen, Greg" w:date="2015-03-09T15:33:00Z">
        <w:r w:rsidRPr="00B90DB9" w:rsidDel="00B47164">
          <w:rPr>
            <w:rFonts w:ascii="Times New Roman" w:hAnsi="Times New Roman" w:cs="Times New Roman"/>
            <w:sz w:val="24"/>
            <w:szCs w:val="24"/>
          </w:rPr>
          <w:delText xml:space="preserve"> </w:delText>
        </w:r>
      </w:del>
      <w:ins w:id="55" w:author="Allen, Greg" w:date="2015-03-09T15:33:00Z">
        <w:r w:rsidR="00B47164">
          <w:rPr>
            <w:rFonts w:ascii="Times New Roman" w:hAnsi="Times New Roman" w:cs="Times New Roman"/>
            <w:sz w:val="24"/>
            <w:szCs w:val="24"/>
          </w:rPr>
          <w:t>-</w:t>
        </w:r>
      </w:ins>
      <w:r w:rsidRPr="00B90DB9">
        <w:rPr>
          <w:rFonts w:ascii="Times New Roman" w:hAnsi="Times New Roman" w:cs="Times New Roman"/>
          <w:sz w:val="24"/>
          <w:szCs w:val="24"/>
        </w:rPr>
        <w:t>regulated stormwater.</w:t>
      </w:r>
    </w:p>
    <w:p w14:paraId="54C6F681" w14:textId="77777777" w:rsidR="00845116" w:rsidRPr="00616720" w:rsidRDefault="00845116" w:rsidP="00B90DB9">
      <w:pPr>
        <w:pStyle w:val="ListParagraph"/>
        <w:spacing w:after="0" w:line="240" w:lineRule="auto"/>
        <w:ind w:left="1440"/>
        <w:rPr>
          <w:rFonts w:ascii="Times New Roman" w:hAnsi="Times New Roman" w:cs="Times New Roman"/>
          <w:sz w:val="24"/>
          <w:szCs w:val="24"/>
        </w:rPr>
      </w:pPr>
    </w:p>
    <w:p w14:paraId="274C8553" w14:textId="73FB8BCD" w:rsidR="002109CD" w:rsidRPr="00B90DB9" w:rsidRDefault="00053711" w:rsidP="00B90DB9">
      <w:pPr>
        <w:spacing w:after="0" w:line="360" w:lineRule="auto"/>
        <w:ind w:left="720"/>
        <w:rPr>
          <w:rFonts w:ascii="Times New Roman" w:hAnsi="Times New Roman" w:cs="Times New Roman"/>
          <w:i/>
          <w:sz w:val="24"/>
          <w:szCs w:val="24"/>
        </w:rPr>
      </w:pPr>
      <w:r w:rsidRPr="00B90DB9">
        <w:rPr>
          <w:rFonts w:ascii="Times New Roman" w:hAnsi="Times New Roman" w:cs="Times New Roman"/>
          <w:i/>
          <w:sz w:val="24"/>
          <w:szCs w:val="24"/>
        </w:rPr>
        <w:t xml:space="preserve">Stormwater </w:t>
      </w:r>
      <w:r w:rsidR="002109CD" w:rsidRPr="00B90DB9">
        <w:rPr>
          <w:rFonts w:ascii="Times New Roman" w:hAnsi="Times New Roman" w:cs="Times New Roman"/>
          <w:i/>
          <w:sz w:val="24"/>
          <w:szCs w:val="24"/>
        </w:rPr>
        <w:t>Research G</w:t>
      </w:r>
      <w:r w:rsidR="00C35FCD" w:rsidRPr="00B90DB9">
        <w:rPr>
          <w:rFonts w:ascii="Times New Roman" w:hAnsi="Times New Roman" w:cs="Times New Roman"/>
          <w:i/>
          <w:sz w:val="24"/>
          <w:szCs w:val="24"/>
        </w:rPr>
        <w:t xml:space="preserve">aps </w:t>
      </w:r>
    </w:p>
    <w:p w14:paraId="2927DDFB" w14:textId="4A3493AD" w:rsidR="00845116" w:rsidRPr="00B90DB9" w:rsidRDefault="00845116" w:rsidP="00B90DB9">
      <w:pPr>
        <w:ind w:left="720"/>
        <w:rPr>
          <w:rFonts w:ascii="Times New Roman" w:hAnsi="Times New Roman" w:cs="Times New Roman"/>
          <w:sz w:val="24"/>
          <w:szCs w:val="24"/>
        </w:rPr>
      </w:pPr>
      <w:r w:rsidRPr="00B90DB9">
        <w:rPr>
          <w:rFonts w:ascii="Times New Roman" w:hAnsi="Times New Roman" w:cs="Times New Roman"/>
          <w:sz w:val="24"/>
          <w:szCs w:val="24"/>
        </w:rPr>
        <w:t xml:space="preserve">Biosolids which </w:t>
      </w:r>
      <w:ins w:id="56" w:author="Allen, Greg" w:date="2015-03-05T09:21:00Z">
        <w:r w:rsidR="001A58FF">
          <w:rPr>
            <w:rFonts w:ascii="Times New Roman" w:hAnsi="Times New Roman" w:cs="Times New Roman"/>
            <w:sz w:val="24"/>
            <w:szCs w:val="24"/>
          </w:rPr>
          <w:t xml:space="preserve">may </w:t>
        </w:r>
      </w:ins>
      <w:r w:rsidRPr="00B90DB9">
        <w:rPr>
          <w:rFonts w:ascii="Times New Roman" w:hAnsi="Times New Roman" w:cs="Times New Roman"/>
          <w:sz w:val="24"/>
          <w:szCs w:val="24"/>
        </w:rPr>
        <w:t xml:space="preserve">contain PCBs are often land applied in agricultural and commercial practices as an alternative to chemical fertilizers.  Limited information is available on whether land application of biosolids </w:t>
      </w:r>
      <w:ins w:id="57" w:author="Allen, Greg" w:date="2015-03-05T09:23:00Z">
        <w:r w:rsidR="003950EC">
          <w:rPr>
            <w:rFonts w:ascii="Times New Roman" w:hAnsi="Times New Roman" w:cs="Times New Roman"/>
            <w:sz w:val="24"/>
            <w:szCs w:val="24"/>
          </w:rPr>
          <w:t xml:space="preserve">containing PCBs </w:t>
        </w:r>
      </w:ins>
      <w:del w:id="58" w:author="Allen, Greg" w:date="2015-03-05T09:23:00Z">
        <w:r w:rsidRPr="00B90DB9" w:rsidDel="003950EC">
          <w:rPr>
            <w:rFonts w:ascii="Times New Roman" w:hAnsi="Times New Roman" w:cs="Times New Roman"/>
            <w:sz w:val="24"/>
            <w:szCs w:val="24"/>
          </w:rPr>
          <w:delText>is</w:delText>
        </w:r>
      </w:del>
      <w:ins w:id="59" w:author="Allen, Greg" w:date="2015-03-05T09:23:00Z">
        <w:r w:rsidR="003950EC">
          <w:rPr>
            <w:rFonts w:ascii="Times New Roman" w:hAnsi="Times New Roman" w:cs="Times New Roman"/>
            <w:sz w:val="24"/>
            <w:szCs w:val="24"/>
          </w:rPr>
          <w:t>are</w:t>
        </w:r>
      </w:ins>
      <w:r w:rsidRPr="00B90DB9">
        <w:rPr>
          <w:rFonts w:ascii="Times New Roman" w:hAnsi="Times New Roman" w:cs="Times New Roman"/>
          <w:sz w:val="24"/>
          <w:szCs w:val="24"/>
        </w:rPr>
        <w:t xml:space="preserve"> a source of PCBs in unregulated and NPDES regulated stormwater.</w:t>
      </w:r>
    </w:p>
    <w:p w14:paraId="1B461A92" w14:textId="1A75DB6C" w:rsidR="00845116" w:rsidRPr="00B90DB9" w:rsidRDefault="00845116" w:rsidP="00B90DB9">
      <w:pPr>
        <w:ind w:left="720"/>
        <w:rPr>
          <w:rFonts w:ascii="Times New Roman" w:hAnsi="Times New Roman" w:cs="Times New Roman"/>
          <w:sz w:val="24"/>
          <w:szCs w:val="24"/>
        </w:rPr>
      </w:pPr>
      <w:r w:rsidRPr="00B90DB9">
        <w:rPr>
          <w:rFonts w:ascii="Times New Roman" w:hAnsi="Times New Roman" w:cs="Times New Roman"/>
          <w:sz w:val="24"/>
          <w:szCs w:val="24"/>
        </w:rPr>
        <w:t>Stormwater BMPs are routinely dredged to maintain capacity and effectiveness in the removal of sediments.  Dredged materials may contain PCBs associated with these sediments and are often land applied for disposal as they are not categorized as hazardous materials.  Limited information is available on whether land application of dredged materials is a source of PCBs in unregulated and NPDES regulated stormwater.</w:t>
      </w:r>
    </w:p>
    <w:p w14:paraId="2B4EF755" w14:textId="6E588E8B" w:rsidR="00845116" w:rsidRPr="00B90DB9" w:rsidRDefault="00845116" w:rsidP="00B90DB9">
      <w:pPr>
        <w:ind w:left="720"/>
        <w:rPr>
          <w:rFonts w:ascii="Times New Roman" w:hAnsi="Times New Roman" w:cs="Times New Roman"/>
          <w:sz w:val="24"/>
          <w:szCs w:val="24"/>
        </w:rPr>
      </w:pPr>
      <w:r w:rsidRPr="00B90DB9">
        <w:rPr>
          <w:rFonts w:ascii="Times New Roman" w:hAnsi="Times New Roman" w:cs="Times New Roman"/>
          <w:sz w:val="24"/>
          <w:szCs w:val="24"/>
        </w:rPr>
        <w:t>Construction activities associated with the demolition/remodeling of buildings with PCB containing materials and disturbance of soil contaminated with PCBs due to historical activities has the potential to release PCBs into the environment.  Limited information is available on whether construction activities are a source of PCBs in unregulated and NPDES regulated stormwater.</w:t>
      </w:r>
    </w:p>
    <w:p w14:paraId="00D5DD71" w14:textId="1C0DD876" w:rsidR="00FB09F3" w:rsidRPr="00765119" w:rsidRDefault="00765119" w:rsidP="00B90DB9">
      <w:pPr>
        <w:ind w:left="720"/>
      </w:pPr>
      <w:r w:rsidRPr="00B90DB9">
        <w:rPr>
          <w:rFonts w:ascii="Times New Roman" w:hAnsi="Times New Roman" w:cs="Times New Roman"/>
          <w:sz w:val="24"/>
          <w:szCs w:val="24"/>
        </w:rPr>
        <w:t>As further discussed below, there is a need for advancing understanding of the atmospheric sources of PCBs to the landscape during dry and wet atmospheric deposition.</w:t>
      </w:r>
    </w:p>
    <w:p w14:paraId="7D827FD2" w14:textId="5109EE29" w:rsidR="00A02B69" w:rsidRPr="00DD1C7E" w:rsidRDefault="002B5BF0" w:rsidP="00442F14">
      <w:pPr>
        <w:pStyle w:val="ListParagraph"/>
        <w:ind w:left="0"/>
        <w:rPr>
          <w:rFonts w:ascii="Times New Roman" w:hAnsi="Times New Roman" w:cs="Times New Roman"/>
          <w:b/>
          <w:sz w:val="24"/>
          <w:szCs w:val="24"/>
        </w:rPr>
      </w:pPr>
      <w:r w:rsidRPr="00DD1C7E">
        <w:rPr>
          <w:rFonts w:ascii="Times New Roman" w:hAnsi="Times New Roman" w:cs="Times New Roman"/>
          <w:sz w:val="24"/>
          <w:szCs w:val="24"/>
        </w:rPr>
        <w:tab/>
      </w:r>
      <w:r w:rsidR="00A02B69" w:rsidRPr="00DD1C7E">
        <w:rPr>
          <w:rFonts w:ascii="Times New Roman" w:hAnsi="Times New Roman" w:cs="Times New Roman"/>
          <w:b/>
          <w:sz w:val="24"/>
          <w:szCs w:val="24"/>
        </w:rPr>
        <w:t>Wastewater</w:t>
      </w:r>
    </w:p>
    <w:p w14:paraId="126E9D5E" w14:textId="4492D391" w:rsidR="00A02B69" w:rsidRPr="00DD1C7E" w:rsidRDefault="00442F14" w:rsidP="00FB09F3">
      <w:pPr>
        <w:spacing w:after="0" w:line="240" w:lineRule="auto"/>
        <w:ind w:left="720"/>
        <w:contextualSpacing/>
        <w:rPr>
          <w:rFonts w:ascii="Times New Roman" w:hAnsi="Times New Roman" w:cs="Times New Roman"/>
          <w:sz w:val="24"/>
          <w:szCs w:val="24"/>
        </w:rPr>
      </w:pPr>
      <w:r w:rsidRPr="00DD1C7E">
        <w:rPr>
          <w:rFonts w:ascii="Times New Roman" w:hAnsi="Times New Roman" w:cs="Times New Roman"/>
          <w:b/>
          <w:sz w:val="24"/>
          <w:szCs w:val="24"/>
        </w:rPr>
        <w:t xml:space="preserve">Overview </w:t>
      </w:r>
      <w:r w:rsidRPr="00DD1C7E">
        <w:rPr>
          <w:rFonts w:ascii="Times New Roman" w:hAnsi="Times New Roman" w:cs="Times New Roman"/>
          <w:sz w:val="24"/>
          <w:szCs w:val="24"/>
        </w:rPr>
        <w:t xml:space="preserve">- </w:t>
      </w:r>
      <w:r w:rsidR="0046437B" w:rsidRPr="00DD1C7E">
        <w:rPr>
          <w:rFonts w:ascii="Times New Roman" w:hAnsi="Times New Roman" w:cs="Times New Roman"/>
          <w:sz w:val="24"/>
          <w:szCs w:val="24"/>
        </w:rPr>
        <w:t>Surface water contamination from PCBs may occur through both industrial and municipal wastewater discharges; however</w:t>
      </w:r>
      <w:r w:rsidR="0014236A">
        <w:rPr>
          <w:rFonts w:ascii="Times New Roman" w:hAnsi="Times New Roman" w:cs="Times New Roman"/>
          <w:sz w:val="24"/>
          <w:szCs w:val="24"/>
        </w:rPr>
        <w:t>,</w:t>
      </w:r>
      <w:r w:rsidR="0046437B" w:rsidRPr="00DD1C7E">
        <w:rPr>
          <w:rFonts w:ascii="Times New Roman" w:hAnsi="Times New Roman" w:cs="Times New Roman"/>
          <w:sz w:val="24"/>
          <w:szCs w:val="24"/>
        </w:rPr>
        <w:t xml:space="preserve"> the presence of PCBs in effluent is highly dependent on the particular site or facility.  If elevated concentration of PCBs are a concern for an industry, wastewater contamination can occur through exposure of process waters to residual PCBs from historical spills, through the inadvertent production of PCBs from the process itself or from intermediary materials used in the process, or from the recycling of products that contain residual inadvertently produced PCBs.  Exposure of stormwater to historic spills on industrial sites may also be a loading source</w:t>
      </w:r>
      <w:ins w:id="60" w:author="Allen, Greg" w:date="2015-03-09T18:46:00Z">
        <w:r w:rsidR="00932D56">
          <w:rPr>
            <w:rFonts w:ascii="Times New Roman" w:hAnsi="Times New Roman" w:cs="Times New Roman"/>
            <w:sz w:val="24"/>
            <w:szCs w:val="24"/>
          </w:rPr>
          <w:t xml:space="preserve"> to wastewater</w:t>
        </w:r>
      </w:ins>
      <w:r w:rsidR="0046437B" w:rsidRPr="00DD1C7E">
        <w:rPr>
          <w:rFonts w:ascii="Times New Roman" w:hAnsi="Times New Roman" w:cs="Times New Roman"/>
          <w:sz w:val="24"/>
          <w:szCs w:val="24"/>
        </w:rPr>
        <w:t>.  Similarly, if elevated concentrations of PCBs are a concern for a municipal discharger, potential PCB sources can include light industrial waste water, contaminated sites contributing to combined sewer overflows (CSO), inflow &amp; infiltration from contaminated sites, or residual contamination in the municipal pipe infrastructure from historic spills.  PCBs may also enter municipal systems via surface water used for potable water.</w:t>
      </w:r>
      <w:r w:rsidR="0046437B" w:rsidRPr="00DD1C7E">
        <w:rPr>
          <w:rFonts w:ascii="Times New Roman" w:eastAsia="Times New Roman" w:hAnsi="Times New Roman" w:cs="Times New Roman"/>
          <w:sz w:val="24"/>
          <w:szCs w:val="24"/>
        </w:rPr>
        <w:t xml:space="preserve">  Due to the highly varied nature of the sources to municipal facilities, identifying the potential source or sources presents a unique challenge as compared to industrial dischargers.  </w:t>
      </w:r>
    </w:p>
    <w:p w14:paraId="3897DF37" w14:textId="77777777" w:rsidR="00442F14" w:rsidRPr="00DD1C7E" w:rsidRDefault="00442F14" w:rsidP="00FE034C">
      <w:pPr>
        <w:pStyle w:val="ListParagraph"/>
        <w:rPr>
          <w:rFonts w:ascii="Times New Roman" w:hAnsi="Times New Roman" w:cs="Times New Roman"/>
          <w:sz w:val="24"/>
          <w:szCs w:val="24"/>
        </w:rPr>
      </w:pPr>
    </w:p>
    <w:p w14:paraId="355B0012" w14:textId="6535C113" w:rsidR="006D2D9A" w:rsidRPr="00DD1C7E" w:rsidRDefault="006D2D9A" w:rsidP="00FE034C">
      <w:pPr>
        <w:pStyle w:val="ListParagraph"/>
        <w:rPr>
          <w:rFonts w:ascii="Times New Roman" w:hAnsi="Times New Roman" w:cs="Times New Roman"/>
          <w:sz w:val="24"/>
          <w:szCs w:val="24"/>
        </w:rPr>
      </w:pPr>
      <w:r w:rsidRPr="00DD1C7E">
        <w:rPr>
          <w:rFonts w:ascii="Times New Roman" w:hAnsi="Times New Roman" w:cs="Times New Roman"/>
          <w:b/>
          <w:sz w:val="24"/>
          <w:szCs w:val="24"/>
        </w:rPr>
        <w:t xml:space="preserve">Wastewater </w:t>
      </w:r>
      <w:r w:rsidR="002D293B" w:rsidRPr="00DD1C7E">
        <w:rPr>
          <w:rFonts w:ascii="Times New Roman" w:hAnsi="Times New Roman" w:cs="Times New Roman"/>
          <w:b/>
          <w:sz w:val="24"/>
          <w:szCs w:val="24"/>
        </w:rPr>
        <w:t>Sources, Current Management Efforts and Gaps</w:t>
      </w:r>
    </w:p>
    <w:p w14:paraId="7F1E8A20" w14:textId="329DBE65" w:rsidR="006D2D9A" w:rsidRPr="00B90DB9" w:rsidRDefault="006D2D9A" w:rsidP="00FE034C">
      <w:pPr>
        <w:pStyle w:val="ListParagraph"/>
        <w:rPr>
          <w:rFonts w:ascii="Times New Roman" w:hAnsi="Times New Roman" w:cs="Times New Roman"/>
          <w:i/>
          <w:sz w:val="24"/>
          <w:szCs w:val="24"/>
        </w:rPr>
      </w:pPr>
      <w:r w:rsidRPr="00B90DB9">
        <w:rPr>
          <w:rFonts w:ascii="Times New Roman" w:hAnsi="Times New Roman" w:cs="Times New Roman"/>
          <w:i/>
          <w:sz w:val="24"/>
          <w:szCs w:val="24"/>
        </w:rPr>
        <w:t xml:space="preserve">Industrial </w:t>
      </w:r>
      <w:r w:rsidR="0046437B" w:rsidRPr="00B90DB9">
        <w:rPr>
          <w:rFonts w:ascii="Times New Roman" w:hAnsi="Times New Roman" w:cs="Times New Roman"/>
          <w:i/>
          <w:sz w:val="24"/>
          <w:szCs w:val="24"/>
        </w:rPr>
        <w:t xml:space="preserve">and Municipal </w:t>
      </w:r>
      <w:r w:rsidRPr="00B90DB9">
        <w:rPr>
          <w:rFonts w:ascii="Times New Roman" w:hAnsi="Times New Roman" w:cs="Times New Roman"/>
          <w:i/>
          <w:sz w:val="24"/>
          <w:szCs w:val="24"/>
        </w:rPr>
        <w:t>Wastewater</w:t>
      </w:r>
    </w:p>
    <w:p w14:paraId="3230F9EF" w14:textId="77777777" w:rsidR="0046437B" w:rsidRPr="00DD1C7E" w:rsidRDefault="0046437B" w:rsidP="00FE034C">
      <w:pPr>
        <w:pStyle w:val="ListParagraph"/>
        <w:rPr>
          <w:rFonts w:ascii="Times New Roman" w:hAnsi="Times New Roman" w:cs="Times New Roman"/>
          <w:sz w:val="24"/>
          <w:szCs w:val="24"/>
        </w:rPr>
      </w:pPr>
    </w:p>
    <w:p w14:paraId="0C735B6A" w14:textId="26FA516B" w:rsidR="006D2D9A" w:rsidRPr="00DD1C7E" w:rsidRDefault="0046437B" w:rsidP="00B90DB9">
      <w:pPr>
        <w:pStyle w:val="ListParagraph"/>
        <w:spacing w:before="10"/>
        <w:rPr>
          <w:rFonts w:ascii="Times New Roman" w:hAnsi="Times New Roman" w:cs="Times New Roman"/>
          <w:sz w:val="24"/>
          <w:szCs w:val="24"/>
        </w:rPr>
      </w:pPr>
      <w:r w:rsidRPr="00DD1C7E">
        <w:rPr>
          <w:rFonts w:ascii="Times New Roman" w:hAnsi="Times New Roman" w:cs="Times New Roman"/>
          <w:sz w:val="24"/>
          <w:szCs w:val="24"/>
        </w:rPr>
        <w:t>TMDLs are the primary mechanism for addressing PCB impairments for the Chesapeake Bay Watershed.  Until recently</w:t>
      </w:r>
      <w:r w:rsidR="0014236A">
        <w:rPr>
          <w:rFonts w:ascii="Times New Roman" w:hAnsi="Times New Roman" w:cs="Times New Roman"/>
          <w:sz w:val="24"/>
          <w:szCs w:val="24"/>
        </w:rPr>
        <w:t>,</w:t>
      </w:r>
      <w:r w:rsidRPr="00DD1C7E">
        <w:rPr>
          <w:rFonts w:ascii="Times New Roman" w:hAnsi="Times New Roman" w:cs="Times New Roman"/>
          <w:sz w:val="24"/>
          <w:szCs w:val="24"/>
        </w:rPr>
        <w:t xml:space="preserve"> it was not apparent </w:t>
      </w:r>
      <w:r w:rsidR="0014236A">
        <w:rPr>
          <w:rFonts w:ascii="Times New Roman" w:hAnsi="Times New Roman" w:cs="Times New Roman"/>
          <w:sz w:val="24"/>
          <w:szCs w:val="24"/>
        </w:rPr>
        <w:t xml:space="preserve">that </w:t>
      </w:r>
      <w:r w:rsidRPr="00DD1C7E">
        <w:rPr>
          <w:rFonts w:ascii="Times New Roman" w:hAnsi="Times New Roman" w:cs="Times New Roman"/>
          <w:sz w:val="24"/>
          <w:szCs w:val="24"/>
        </w:rPr>
        <w:t xml:space="preserve">wastewater could serve as a PCB conduit to the Chesapeake Bay watershed.  Dating back to the early 1980’s and extending to more a recent time, this extremely hydrophobic contaminant was not detected in wastewaters using 40 CFR promulgated analytical methods.  With the availability of improved analytical tools to screen wastewater at environmentally relevant concentrations (low part per quadrillion), determining whether PCBs are present can now be made in any matrix, including wastewater.  Low level (part per quadrillion) water quality criteria </w:t>
      </w:r>
      <w:r w:rsidR="0014236A" w:rsidRPr="00DD1C7E">
        <w:rPr>
          <w:rFonts w:ascii="Times New Roman" w:hAnsi="Times New Roman" w:cs="Times New Roman"/>
          <w:sz w:val="24"/>
          <w:szCs w:val="24"/>
        </w:rPr>
        <w:t xml:space="preserve">intended to protect fish from bioaccumulating PCBs at concentrations considered unsafe for human consumption </w:t>
      </w:r>
      <w:r w:rsidRPr="00DD1C7E">
        <w:rPr>
          <w:rFonts w:ascii="Times New Roman" w:hAnsi="Times New Roman" w:cs="Times New Roman"/>
          <w:sz w:val="24"/>
          <w:szCs w:val="24"/>
        </w:rPr>
        <w:t>have been promulgated by each Bay jurisdiction.</w:t>
      </w:r>
    </w:p>
    <w:p w14:paraId="00C5C94E" w14:textId="1ABF16FE" w:rsidR="0046437B" w:rsidRPr="00DD1C7E" w:rsidRDefault="0046437B" w:rsidP="0046437B">
      <w:pPr>
        <w:widowControl w:val="0"/>
        <w:spacing w:before="15" w:after="0" w:line="240" w:lineRule="auto"/>
        <w:ind w:left="720"/>
        <w:rPr>
          <w:rFonts w:ascii="Times New Roman" w:hAnsi="Times New Roman" w:cs="Times New Roman"/>
          <w:sz w:val="24"/>
          <w:szCs w:val="24"/>
        </w:rPr>
      </w:pPr>
      <w:r w:rsidRPr="00DD1C7E">
        <w:rPr>
          <w:rFonts w:ascii="Times New Roman" w:hAnsi="Times New Roman" w:cs="Times New Roman"/>
          <w:sz w:val="24"/>
          <w:szCs w:val="24"/>
        </w:rPr>
        <w:t>Once PCB fish consumption advisories have been created for a water</w:t>
      </w:r>
      <w:r w:rsidR="00522B54">
        <w:rPr>
          <w:rFonts w:ascii="Times New Roman" w:hAnsi="Times New Roman" w:cs="Times New Roman"/>
          <w:sz w:val="24"/>
          <w:szCs w:val="24"/>
        </w:rPr>
        <w:t xml:space="preserve"> </w:t>
      </w:r>
      <w:r w:rsidRPr="00DD1C7E">
        <w:rPr>
          <w:rFonts w:ascii="Times New Roman" w:hAnsi="Times New Roman" w:cs="Times New Roman"/>
          <w:sz w:val="24"/>
          <w:szCs w:val="24"/>
        </w:rPr>
        <w:t>body</w:t>
      </w:r>
      <w:r w:rsidR="0014236A">
        <w:rPr>
          <w:rFonts w:ascii="Times New Roman" w:hAnsi="Times New Roman" w:cs="Times New Roman"/>
          <w:sz w:val="24"/>
          <w:szCs w:val="24"/>
        </w:rPr>
        <w:t>,</w:t>
      </w:r>
      <w:r w:rsidRPr="00DD1C7E">
        <w:rPr>
          <w:rFonts w:ascii="Times New Roman" w:hAnsi="Times New Roman" w:cs="Times New Roman"/>
          <w:sz w:val="24"/>
          <w:szCs w:val="24"/>
        </w:rPr>
        <w:t xml:space="preserve"> there is a requirement for a TMDL study or similar approach to restore the impairment.  A critical component to the TMDL study is identification and delineation of all prospective PCB sources.  In the majority of PCB impaired water</w:t>
      </w:r>
      <w:r w:rsidR="00522B54">
        <w:rPr>
          <w:rFonts w:ascii="Times New Roman" w:hAnsi="Times New Roman" w:cs="Times New Roman"/>
          <w:sz w:val="24"/>
          <w:szCs w:val="24"/>
        </w:rPr>
        <w:t xml:space="preserve"> </w:t>
      </w:r>
      <w:r w:rsidRPr="00DD1C7E">
        <w:rPr>
          <w:rFonts w:ascii="Times New Roman" w:hAnsi="Times New Roman" w:cs="Times New Roman"/>
          <w:sz w:val="24"/>
          <w:szCs w:val="24"/>
        </w:rPr>
        <w:t xml:space="preserve">bodies, the potential for wastewater as a source requires examination.  </w:t>
      </w:r>
    </w:p>
    <w:p w14:paraId="3EC8782C" w14:textId="77777777" w:rsidR="0046437B" w:rsidRPr="00DD1C7E" w:rsidRDefault="0046437B" w:rsidP="0046437B">
      <w:pPr>
        <w:widowControl w:val="0"/>
        <w:spacing w:before="15" w:after="0" w:line="240" w:lineRule="auto"/>
        <w:ind w:left="720"/>
        <w:rPr>
          <w:rFonts w:ascii="Times New Roman" w:hAnsi="Times New Roman" w:cs="Times New Roman"/>
          <w:sz w:val="24"/>
          <w:szCs w:val="24"/>
        </w:rPr>
      </w:pPr>
    </w:p>
    <w:p w14:paraId="2BB70ABA" w14:textId="0C3C05C6" w:rsidR="0046437B" w:rsidRPr="00DD1C7E" w:rsidRDefault="0046437B" w:rsidP="0046437B">
      <w:pPr>
        <w:widowControl w:val="0"/>
        <w:spacing w:before="15" w:after="0" w:line="240" w:lineRule="auto"/>
        <w:ind w:left="720"/>
        <w:rPr>
          <w:rFonts w:ascii="Times New Roman" w:hAnsi="Times New Roman" w:cs="Times New Roman"/>
          <w:sz w:val="24"/>
          <w:szCs w:val="24"/>
        </w:rPr>
      </w:pPr>
      <w:del w:id="61" w:author="Allen, Greg" w:date="2015-03-09T18:51:00Z">
        <w:r w:rsidRPr="00DD1C7E" w:rsidDel="002A0C5D">
          <w:rPr>
            <w:rFonts w:ascii="Times New Roman" w:hAnsi="Times New Roman" w:cs="Times New Roman"/>
            <w:sz w:val="24"/>
            <w:szCs w:val="24"/>
          </w:rPr>
          <w:delText xml:space="preserve">At the present time most jurisdictions in the Bay watershed have developed PCB TMDLs.   </w:delText>
        </w:r>
      </w:del>
      <w:r w:rsidRPr="00DD1C7E">
        <w:rPr>
          <w:rFonts w:ascii="Times New Roman" w:hAnsi="Times New Roman" w:cs="Times New Roman"/>
          <w:sz w:val="24"/>
          <w:szCs w:val="24"/>
        </w:rPr>
        <w:t xml:space="preserve">With emphasis on the wastewater loading mechanism for purposes of this discussion, Table </w:t>
      </w:r>
      <w:r w:rsidR="0014236A">
        <w:rPr>
          <w:rFonts w:ascii="Times New Roman" w:hAnsi="Times New Roman" w:cs="Times New Roman"/>
          <w:sz w:val="24"/>
          <w:szCs w:val="24"/>
        </w:rPr>
        <w:t>2</w:t>
      </w:r>
      <w:r w:rsidRPr="00DD1C7E">
        <w:rPr>
          <w:rFonts w:ascii="Times New Roman" w:hAnsi="Times New Roman" w:cs="Times New Roman"/>
          <w:sz w:val="24"/>
          <w:szCs w:val="24"/>
        </w:rPr>
        <w:t xml:space="preserve"> provides a summary of jurisdictional activities used to address PCBs.  There are moderate differences among the jurisdictions on the types of facilities selected to monitor for PCBs in wastewater.  D</w:t>
      </w:r>
      <w:r w:rsidR="000725E0">
        <w:rPr>
          <w:rFonts w:ascii="Times New Roman" w:hAnsi="Times New Roman" w:cs="Times New Roman"/>
          <w:sz w:val="24"/>
          <w:szCs w:val="24"/>
        </w:rPr>
        <w:t>E</w:t>
      </w:r>
      <w:r w:rsidRPr="00DD1C7E">
        <w:rPr>
          <w:rFonts w:ascii="Times New Roman" w:hAnsi="Times New Roman" w:cs="Times New Roman"/>
          <w:sz w:val="24"/>
          <w:szCs w:val="24"/>
        </w:rPr>
        <w:t>, M</w:t>
      </w:r>
      <w:r w:rsidR="000725E0">
        <w:rPr>
          <w:rFonts w:ascii="Times New Roman" w:hAnsi="Times New Roman" w:cs="Times New Roman"/>
          <w:sz w:val="24"/>
          <w:szCs w:val="24"/>
        </w:rPr>
        <w:t>D</w:t>
      </w:r>
      <w:r w:rsidRPr="00DD1C7E">
        <w:rPr>
          <w:rFonts w:ascii="Times New Roman" w:hAnsi="Times New Roman" w:cs="Times New Roman"/>
          <w:sz w:val="24"/>
          <w:szCs w:val="24"/>
        </w:rPr>
        <w:t>, V</w:t>
      </w:r>
      <w:r w:rsidR="000725E0">
        <w:rPr>
          <w:rFonts w:ascii="Times New Roman" w:hAnsi="Times New Roman" w:cs="Times New Roman"/>
          <w:sz w:val="24"/>
          <w:szCs w:val="24"/>
        </w:rPr>
        <w:t>A</w:t>
      </w:r>
      <w:r w:rsidRPr="00DD1C7E">
        <w:rPr>
          <w:rFonts w:ascii="Times New Roman" w:hAnsi="Times New Roman" w:cs="Times New Roman"/>
          <w:sz w:val="24"/>
          <w:szCs w:val="24"/>
        </w:rPr>
        <w:t>, and D.C. approach the screening of municipal and industrial facilities in a similar manner although there are variants in the types of facilities that are assessed.  For example, V</w:t>
      </w:r>
      <w:r w:rsidR="000725E0">
        <w:rPr>
          <w:rFonts w:ascii="Times New Roman" w:hAnsi="Times New Roman" w:cs="Times New Roman"/>
          <w:sz w:val="24"/>
          <w:szCs w:val="24"/>
        </w:rPr>
        <w:t>A</w:t>
      </w:r>
      <w:r w:rsidRPr="00DD1C7E">
        <w:rPr>
          <w:rFonts w:ascii="Times New Roman" w:hAnsi="Times New Roman" w:cs="Times New Roman"/>
          <w:sz w:val="24"/>
          <w:szCs w:val="24"/>
        </w:rPr>
        <w:t xml:space="preserve"> adheres to guidelines predicated on the Standard Industrial Classification (SIC) used in the NPDES Permitting Program, for identifying and selecting a broader array of industrial facilities known to be potential PCB sources.  The numbers and type of samples collected and analyzed at a facility may vary depending on the jurisdiction.  In all cases when a jurisdiction is developing a PCB TMDL and  monitoring occurs for that purpose, a low detection, high resolution method is used that is also capable of detecting 209 PCB congeners.  </w:t>
      </w:r>
    </w:p>
    <w:p w14:paraId="28233F3D" w14:textId="77777777" w:rsidR="0046437B" w:rsidRPr="00DD1C7E" w:rsidRDefault="0046437B" w:rsidP="0046437B">
      <w:pPr>
        <w:widowControl w:val="0"/>
        <w:spacing w:before="15" w:after="0" w:line="240" w:lineRule="auto"/>
        <w:rPr>
          <w:rFonts w:ascii="Times New Roman" w:hAnsi="Times New Roman" w:cs="Times New Roman"/>
          <w:sz w:val="24"/>
          <w:szCs w:val="24"/>
        </w:rPr>
      </w:pPr>
    </w:p>
    <w:p w14:paraId="6B3DCD71" w14:textId="2DD5654B" w:rsidR="0046437B" w:rsidRPr="00DD1C7E" w:rsidRDefault="0046437B" w:rsidP="0046437B">
      <w:pPr>
        <w:widowControl w:val="0"/>
        <w:spacing w:before="15" w:after="0" w:line="240" w:lineRule="auto"/>
        <w:ind w:left="720"/>
        <w:contextualSpacing/>
        <w:rPr>
          <w:rFonts w:ascii="Times New Roman" w:hAnsi="Times New Roman" w:cs="Times New Roman"/>
          <w:sz w:val="24"/>
          <w:szCs w:val="24"/>
        </w:rPr>
      </w:pPr>
      <w:r w:rsidRPr="00DD1C7E">
        <w:rPr>
          <w:rFonts w:ascii="Times New Roman" w:hAnsi="Times New Roman" w:cs="Times New Roman"/>
          <w:sz w:val="24"/>
          <w:szCs w:val="24"/>
        </w:rPr>
        <w:t>Upon generating the low level PCB data, total PCB concentrations are converted to a mass loading and then compared to the TMDL</w:t>
      </w:r>
      <w:r w:rsidR="000725E0">
        <w:rPr>
          <w:rFonts w:ascii="Times New Roman" w:hAnsi="Times New Roman" w:cs="Times New Roman"/>
          <w:sz w:val="24"/>
          <w:szCs w:val="24"/>
        </w:rPr>
        <w:t>-</w:t>
      </w:r>
      <w:r w:rsidRPr="00DD1C7E">
        <w:rPr>
          <w:rFonts w:ascii="Times New Roman" w:hAnsi="Times New Roman" w:cs="Times New Roman"/>
          <w:sz w:val="24"/>
          <w:szCs w:val="24"/>
        </w:rPr>
        <w:t xml:space="preserve">derived Waste Load Allocation (WLA).  If there is an </w:t>
      </w:r>
      <w:r w:rsidR="00522B54" w:rsidRPr="00DD1C7E">
        <w:rPr>
          <w:rFonts w:ascii="Times New Roman" w:hAnsi="Times New Roman" w:cs="Times New Roman"/>
          <w:sz w:val="24"/>
          <w:szCs w:val="24"/>
        </w:rPr>
        <w:t>exceedance</w:t>
      </w:r>
      <w:r w:rsidRPr="00DD1C7E">
        <w:rPr>
          <w:rFonts w:ascii="Times New Roman" w:hAnsi="Times New Roman" w:cs="Times New Roman"/>
          <w:sz w:val="24"/>
          <w:szCs w:val="24"/>
        </w:rPr>
        <w:t xml:space="preserve"> of the WLA, the reduction is often addressed as a non-numeric Water Quality Based Effluent Limit (WQBEL) administered through each jurisdiction’s respective NPDES Program as a PMP.   </w:t>
      </w:r>
    </w:p>
    <w:p w14:paraId="7C0FB678" w14:textId="77777777" w:rsidR="000725E0" w:rsidRDefault="000725E0" w:rsidP="0046437B">
      <w:pPr>
        <w:widowControl w:val="0"/>
        <w:spacing w:before="15" w:after="0" w:line="240" w:lineRule="auto"/>
        <w:rPr>
          <w:rFonts w:ascii="Times New Roman" w:hAnsi="Times New Roman" w:cs="Times New Roman"/>
          <w:sz w:val="24"/>
          <w:szCs w:val="24"/>
        </w:rPr>
      </w:pPr>
    </w:p>
    <w:p w14:paraId="5D413426" w14:textId="6E9BB640" w:rsidR="000725E0" w:rsidRDefault="0046437B" w:rsidP="00B90DB9">
      <w:pPr>
        <w:widowControl w:val="0"/>
        <w:spacing w:before="15" w:after="0" w:line="240" w:lineRule="auto"/>
        <w:jc w:val="center"/>
        <w:rPr>
          <w:rFonts w:ascii="Times New Roman" w:hAnsi="Times New Roman" w:cs="Times New Roman"/>
          <w:sz w:val="24"/>
          <w:szCs w:val="24"/>
        </w:rPr>
      </w:pPr>
      <w:r w:rsidRPr="00DD1C7E">
        <w:rPr>
          <w:rFonts w:ascii="Times New Roman" w:hAnsi="Times New Roman" w:cs="Times New Roman"/>
          <w:sz w:val="24"/>
          <w:szCs w:val="24"/>
        </w:rPr>
        <w:t xml:space="preserve">Table </w:t>
      </w:r>
      <w:r w:rsidR="0014236A">
        <w:rPr>
          <w:rFonts w:ascii="Times New Roman" w:hAnsi="Times New Roman" w:cs="Times New Roman"/>
          <w:sz w:val="24"/>
          <w:szCs w:val="24"/>
        </w:rPr>
        <w:t>2</w:t>
      </w:r>
      <w:r w:rsidRPr="00DD1C7E">
        <w:rPr>
          <w:rFonts w:ascii="Times New Roman" w:hAnsi="Times New Roman" w:cs="Times New Roman"/>
          <w:sz w:val="24"/>
          <w:szCs w:val="24"/>
        </w:rPr>
        <w:t xml:space="preserve">.  Comparison of Chesapeake Bay jurisdictions </w:t>
      </w:r>
      <w:r w:rsidR="000725E0">
        <w:rPr>
          <w:rFonts w:ascii="Times New Roman" w:hAnsi="Times New Roman" w:cs="Times New Roman"/>
          <w:sz w:val="24"/>
          <w:szCs w:val="24"/>
        </w:rPr>
        <w:t xml:space="preserve">wastewater </w:t>
      </w:r>
      <w:r w:rsidRPr="00DD1C7E">
        <w:rPr>
          <w:rFonts w:ascii="Times New Roman" w:hAnsi="Times New Roman" w:cs="Times New Roman"/>
          <w:sz w:val="24"/>
          <w:szCs w:val="24"/>
        </w:rPr>
        <w:t>PCB screening methods</w:t>
      </w:r>
    </w:p>
    <w:p w14:paraId="29BD407D" w14:textId="61D0722B" w:rsidR="0046437B" w:rsidRDefault="000725E0" w:rsidP="00B90DB9">
      <w:pPr>
        <w:widowControl w:val="0"/>
        <w:spacing w:before="15"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46437B" w:rsidRPr="00DD1C7E">
        <w:rPr>
          <w:rFonts w:ascii="Times New Roman" w:hAnsi="Times New Roman" w:cs="Times New Roman"/>
          <w:sz w:val="24"/>
          <w:szCs w:val="24"/>
        </w:rPr>
        <w:t>and approaches used to attain reductions</w:t>
      </w:r>
    </w:p>
    <w:p w14:paraId="1EC92CB5" w14:textId="13D0E1D6" w:rsidR="00905228" w:rsidRPr="00B90DB9" w:rsidRDefault="00905228" w:rsidP="00B90DB9">
      <w:pPr>
        <w:pStyle w:val="ListParagraph"/>
        <w:widowControl w:val="0"/>
        <w:spacing w:before="15" w:after="0" w:line="240" w:lineRule="auto"/>
        <w:ind w:left="0"/>
        <w:rPr>
          <w:rFonts w:ascii="Times New Roman" w:hAnsi="Times New Roman" w:cs="Times New Roman"/>
          <w:sz w:val="24"/>
          <w:szCs w:val="24"/>
        </w:rPr>
      </w:pPr>
      <w:r w:rsidRPr="00905228">
        <w:rPr>
          <w:noProof/>
        </w:rPr>
        <w:drawing>
          <wp:inline distT="0" distB="0" distL="0" distR="0" wp14:anchorId="114ED8B6" wp14:editId="2644157E">
            <wp:extent cx="5370022" cy="4167568"/>
            <wp:effectExtent l="0" t="0" r="254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74218" cy="4170825"/>
                    </a:xfrm>
                    <a:prstGeom prst="rect">
                      <a:avLst/>
                    </a:prstGeom>
                    <a:noFill/>
                    <a:ln>
                      <a:noFill/>
                    </a:ln>
                  </pic:spPr>
                </pic:pic>
              </a:graphicData>
            </a:graphic>
          </wp:inline>
        </w:drawing>
      </w:r>
    </w:p>
    <w:p w14:paraId="26C4DB85" w14:textId="77777777" w:rsidR="00905228" w:rsidRDefault="00905228" w:rsidP="00EF2B38">
      <w:pPr>
        <w:pStyle w:val="ListParagraph"/>
        <w:widowControl w:val="0"/>
        <w:spacing w:before="15" w:after="0" w:line="240" w:lineRule="auto"/>
        <w:rPr>
          <w:rFonts w:ascii="Times New Roman" w:hAnsi="Times New Roman" w:cs="Times New Roman"/>
          <w:i/>
          <w:sz w:val="24"/>
          <w:szCs w:val="24"/>
        </w:rPr>
      </w:pPr>
    </w:p>
    <w:p w14:paraId="7C7AA743" w14:textId="77777777" w:rsidR="00905228" w:rsidRDefault="00905228" w:rsidP="00EF2B38">
      <w:pPr>
        <w:pStyle w:val="ListParagraph"/>
        <w:widowControl w:val="0"/>
        <w:spacing w:before="15" w:after="0" w:line="240" w:lineRule="auto"/>
        <w:rPr>
          <w:rFonts w:ascii="Times New Roman" w:hAnsi="Times New Roman" w:cs="Times New Roman"/>
          <w:i/>
          <w:sz w:val="24"/>
          <w:szCs w:val="24"/>
        </w:rPr>
      </w:pPr>
    </w:p>
    <w:p w14:paraId="37EB5BA1" w14:textId="1B980628" w:rsidR="0046437B" w:rsidRPr="00B90DB9" w:rsidRDefault="0046437B" w:rsidP="00EF2B38">
      <w:pPr>
        <w:pStyle w:val="ListParagraph"/>
        <w:widowControl w:val="0"/>
        <w:spacing w:before="15" w:after="0" w:line="240" w:lineRule="auto"/>
        <w:rPr>
          <w:rFonts w:ascii="Times New Roman" w:hAnsi="Times New Roman" w:cs="Times New Roman"/>
          <w:i/>
          <w:sz w:val="24"/>
          <w:szCs w:val="24"/>
        </w:rPr>
      </w:pPr>
      <w:r w:rsidRPr="00B90DB9">
        <w:rPr>
          <w:rFonts w:ascii="Times New Roman" w:hAnsi="Times New Roman" w:cs="Times New Roman"/>
          <w:i/>
          <w:sz w:val="24"/>
          <w:szCs w:val="24"/>
        </w:rPr>
        <w:t>TMDL Implementation and Wastewater</w:t>
      </w:r>
    </w:p>
    <w:p w14:paraId="5B26F04D" w14:textId="77777777" w:rsidR="0046437B" w:rsidRPr="00DD1C7E" w:rsidRDefault="0046437B" w:rsidP="0046437B">
      <w:pPr>
        <w:pStyle w:val="ListParagraph"/>
        <w:widowControl w:val="0"/>
        <w:spacing w:before="15" w:after="0" w:line="240" w:lineRule="auto"/>
        <w:rPr>
          <w:rFonts w:ascii="Times New Roman" w:hAnsi="Times New Roman" w:cs="Times New Roman"/>
          <w:sz w:val="24"/>
          <w:szCs w:val="24"/>
        </w:rPr>
      </w:pPr>
    </w:p>
    <w:p w14:paraId="7FDD9861" w14:textId="403DFE9E" w:rsidR="0046437B" w:rsidRPr="00DD1C7E" w:rsidRDefault="0046437B" w:rsidP="0046437B">
      <w:pPr>
        <w:pStyle w:val="ListParagraph"/>
        <w:widowControl w:val="0"/>
        <w:spacing w:before="15" w:after="0" w:line="240" w:lineRule="auto"/>
        <w:rPr>
          <w:rFonts w:ascii="Times New Roman" w:hAnsi="Times New Roman" w:cs="Times New Roman"/>
          <w:sz w:val="24"/>
          <w:szCs w:val="24"/>
        </w:rPr>
      </w:pPr>
      <w:r w:rsidRPr="00DD1C7E">
        <w:rPr>
          <w:rFonts w:ascii="Times New Roman" w:hAnsi="Times New Roman" w:cs="Times New Roman"/>
          <w:sz w:val="24"/>
          <w:szCs w:val="24"/>
        </w:rPr>
        <w:t xml:space="preserve">In situations where an industrial or municipal facility has an effluent loading in excess of the assigned WLA, a PMP may be utilized to reduce PCB loadings through adaptive implementation in order to meet the WLA.  PMPs are intended to be flexible tools that allow dischargers to identify and respond to potential sources in the most effective manner possible.  Numerous examples of PMPs </w:t>
      </w:r>
      <w:ins w:id="62" w:author="Allen, Greg" w:date="2015-03-09T18:53:00Z">
        <w:r w:rsidR="002A0C5D">
          <w:rPr>
            <w:rFonts w:ascii="Times New Roman" w:hAnsi="Times New Roman" w:cs="Times New Roman"/>
            <w:sz w:val="24"/>
            <w:szCs w:val="24"/>
          </w:rPr>
          <w:t xml:space="preserve">from outside the watershed </w:t>
        </w:r>
      </w:ins>
      <w:r w:rsidRPr="00DD1C7E">
        <w:rPr>
          <w:rFonts w:ascii="Times New Roman" w:hAnsi="Times New Roman" w:cs="Times New Roman"/>
          <w:sz w:val="24"/>
          <w:szCs w:val="24"/>
        </w:rPr>
        <w:t xml:space="preserve">exist along with guidance that can be used in the development of PMPs </w:t>
      </w:r>
      <w:del w:id="63" w:author="Allen, Greg" w:date="2015-03-09T18:53:00Z">
        <w:r w:rsidRPr="00DD1C7E" w:rsidDel="002A0C5D">
          <w:rPr>
            <w:rFonts w:ascii="Times New Roman" w:hAnsi="Times New Roman" w:cs="Times New Roman"/>
            <w:sz w:val="24"/>
            <w:szCs w:val="24"/>
          </w:rPr>
          <w:delText xml:space="preserve">(see Appendix </w:delText>
        </w:r>
        <w:r w:rsidR="000725E0" w:rsidDel="002A0C5D">
          <w:rPr>
            <w:rFonts w:ascii="Times New Roman" w:hAnsi="Times New Roman" w:cs="Times New Roman"/>
            <w:sz w:val="24"/>
            <w:szCs w:val="24"/>
          </w:rPr>
          <w:delText>B</w:delText>
        </w:r>
        <w:r w:rsidRPr="00DD1C7E" w:rsidDel="002A0C5D">
          <w:rPr>
            <w:rFonts w:ascii="Times New Roman" w:hAnsi="Times New Roman" w:cs="Times New Roman"/>
            <w:sz w:val="24"/>
            <w:szCs w:val="24"/>
          </w:rPr>
          <w:delText xml:space="preserve"> – will include Delaware River links, Michigan PMP,</w:delText>
        </w:r>
        <w:r w:rsidR="00522B54" w:rsidDel="002A0C5D">
          <w:rPr>
            <w:rFonts w:ascii="Times New Roman" w:hAnsi="Times New Roman" w:cs="Times New Roman"/>
            <w:sz w:val="24"/>
            <w:szCs w:val="24"/>
          </w:rPr>
          <w:delText xml:space="preserve"> </w:delText>
        </w:r>
        <w:r w:rsidRPr="00DD1C7E" w:rsidDel="002A0C5D">
          <w:rPr>
            <w:rFonts w:ascii="Times New Roman" w:hAnsi="Times New Roman" w:cs="Times New Roman"/>
            <w:sz w:val="24"/>
            <w:szCs w:val="24"/>
          </w:rPr>
          <w:delText xml:space="preserve">Camden City, Palo Alto Regional Water Quality Control Plant, DEQ NRO approved PMP insert?).   </w:delText>
        </w:r>
      </w:del>
    </w:p>
    <w:p w14:paraId="732BBC58" w14:textId="77777777" w:rsidR="0046437B" w:rsidRPr="00DD1C7E" w:rsidRDefault="0046437B" w:rsidP="0046437B">
      <w:pPr>
        <w:widowControl w:val="0"/>
        <w:spacing w:before="15" w:after="0" w:line="240" w:lineRule="auto"/>
        <w:rPr>
          <w:rFonts w:ascii="Times New Roman" w:hAnsi="Times New Roman" w:cs="Times New Roman"/>
          <w:sz w:val="24"/>
          <w:szCs w:val="24"/>
        </w:rPr>
      </w:pPr>
    </w:p>
    <w:p w14:paraId="4E9D9AFA" w14:textId="56AF3C7C" w:rsidR="0046437B" w:rsidRDefault="0046437B" w:rsidP="0046437B">
      <w:pPr>
        <w:widowControl w:val="0"/>
        <w:spacing w:before="15" w:after="0" w:line="240" w:lineRule="auto"/>
        <w:ind w:left="720"/>
        <w:rPr>
          <w:rFonts w:ascii="Times New Roman" w:hAnsi="Times New Roman" w:cs="Times New Roman"/>
          <w:sz w:val="24"/>
          <w:szCs w:val="24"/>
        </w:rPr>
      </w:pPr>
      <w:r w:rsidRPr="00DD1C7E">
        <w:rPr>
          <w:rFonts w:ascii="Times New Roman" w:hAnsi="Times New Roman" w:cs="Times New Roman"/>
          <w:sz w:val="24"/>
          <w:szCs w:val="24"/>
        </w:rPr>
        <w:t xml:space="preserve">The basic elements of the PMPs may include a better characterization of PCB loadings into the system under varying conditions as needed in order to provide the permittee with additional information that may aid in source identification; proposed actions for known or potential sources; proposed actions to find and control unknown sources; and an identification of the methods used to measure, demonstrate and report progress.  The sensitivity of the analytical method(s) used for PCB identification in monitoring or track-down studies must be aligned with the detection and quantification objectives of the study.  </w:t>
      </w:r>
    </w:p>
    <w:p w14:paraId="3BB35E4D" w14:textId="77777777" w:rsidR="005543A8" w:rsidRPr="00DD1C7E" w:rsidRDefault="005543A8" w:rsidP="0046437B">
      <w:pPr>
        <w:widowControl w:val="0"/>
        <w:spacing w:before="15" w:after="0" w:line="240" w:lineRule="auto"/>
        <w:ind w:left="720"/>
        <w:rPr>
          <w:rFonts w:ascii="Times New Roman" w:hAnsi="Times New Roman" w:cs="Times New Roman"/>
          <w:sz w:val="24"/>
          <w:szCs w:val="24"/>
        </w:rPr>
      </w:pPr>
    </w:p>
    <w:p w14:paraId="50521352" w14:textId="2E1B3FA2" w:rsidR="000C1003" w:rsidRDefault="000C1003" w:rsidP="00B90DB9">
      <w:pPr>
        <w:spacing w:after="0"/>
        <w:ind w:left="720"/>
        <w:rPr>
          <w:rFonts w:ascii="Times New Roman" w:hAnsi="Times New Roman"/>
          <w:sz w:val="24"/>
          <w:szCs w:val="24"/>
        </w:rPr>
      </w:pPr>
      <w:r w:rsidRPr="006F09C2">
        <w:rPr>
          <w:rFonts w:ascii="Times New Roman" w:hAnsi="Times New Roman"/>
          <w:sz w:val="24"/>
          <w:szCs w:val="24"/>
        </w:rPr>
        <w:t>TMDL loads w</w:t>
      </w:r>
      <w:r>
        <w:rPr>
          <w:rFonts w:ascii="Times New Roman" w:hAnsi="Times New Roman"/>
          <w:sz w:val="24"/>
          <w:szCs w:val="24"/>
        </w:rPr>
        <w:t>ere</w:t>
      </w:r>
      <w:r w:rsidRPr="006F09C2">
        <w:rPr>
          <w:rFonts w:ascii="Times New Roman" w:hAnsi="Times New Roman"/>
          <w:sz w:val="24"/>
          <w:szCs w:val="24"/>
        </w:rPr>
        <w:t xml:space="preserve"> assigned to point sources and permitting authori</w:t>
      </w:r>
      <w:r>
        <w:rPr>
          <w:rFonts w:ascii="Times New Roman" w:hAnsi="Times New Roman"/>
          <w:sz w:val="24"/>
          <w:szCs w:val="24"/>
        </w:rPr>
        <w:t xml:space="preserve">ties </w:t>
      </w:r>
      <w:r w:rsidRPr="006F09C2">
        <w:rPr>
          <w:rFonts w:ascii="Times New Roman" w:hAnsi="Times New Roman"/>
          <w:sz w:val="24"/>
          <w:szCs w:val="24"/>
        </w:rPr>
        <w:t xml:space="preserve">struggled with the permitting process. </w:t>
      </w:r>
      <w:r>
        <w:rPr>
          <w:rFonts w:ascii="Times New Roman" w:hAnsi="Times New Roman"/>
          <w:sz w:val="24"/>
          <w:szCs w:val="24"/>
        </w:rPr>
        <w:t xml:space="preserve">  </w:t>
      </w:r>
      <w:r w:rsidRPr="006F09C2">
        <w:rPr>
          <w:rFonts w:ascii="Times New Roman" w:hAnsi="Times New Roman"/>
          <w:sz w:val="24"/>
          <w:szCs w:val="24"/>
        </w:rPr>
        <w:t xml:space="preserve">Loads were often very small with no practical treatment available. </w:t>
      </w:r>
      <w:r w:rsidRPr="00C919FE">
        <w:rPr>
          <w:rFonts w:ascii="Times New Roman" w:hAnsi="Times New Roman"/>
          <w:sz w:val="24"/>
          <w:szCs w:val="24"/>
        </w:rPr>
        <w:t>Many times, depending on the point source location in the watershed, PCBs already existing in the environment pass through a facility’s treatment trains.</w:t>
      </w:r>
      <w:r w:rsidRPr="00C919FE">
        <w:t xml:space="preserve">  </w:t>
      </w:r>
      <w:r w:rsidRPr="006F09C2">
        <w:rPr>
          <w:rFonts w:ascii="Times New Roman" w:hAnsi="Times New Roman"/>
          <w:sz w:val="24"/>
          <w:szCs w:val="24"/>
        </w:rPr>
        <w:t xml:space="preserve">Many of these facilities were not sure whether they were adding or removing PCBs. </w:t>
      </w:r>
      <w:r>
        <w:rPr>
          <w:rFonts w:ascii="Times New Roman" w:hAnsi="Times New Roman"/>
          <w:sz w:val="24"/>
          <w:szCs w:val="24"/>
        </w:rPr>
        <w:t xml:space="preserve"> </w:t>
      </w:r>
      <w:r w:rsidRPr="006F09C2">
        <w:rPr>
          <w:rFonts w:ascii="Times New Roman" w:hAnsi="Times New Roman"/>
          <w:sz w:val="24"/>
          <w:szCs w:val="24"/>
        </w:rPr>
        <w:t>Sampling wet weather and dry weather flows with sensitive methods is used to determine the actual input of point sources, and, if it was concluded that they had input, they are required to implement a</w:t>
      </w:r>
      <w:ins w:id="64" w:author="Allen, Greg" w:date="2015-03-09T18:59:00Z">
        <w:r w:rsidR="005D3B1E">
          <w:rPr>
            <w:rFonts w:ascii="Times New Roman" w:hAnsi="Times New Roman"/>
            <w:sz w:val="24"/>
            <w:szCs w:val="24"/>
          </w:rPr>
          <w:t xml:space="preserve"> </w:t>
        </w:r>
      </w:ins>
      <w:del w:id="65" w:author="Allen, Greg" w:date="2015-03-09T18:59:00Z">
        <w:r w:rsidRPr="006F09C2" w:rsidDel="005D3B1E">
          <w:rPr>
            <w:rFonts w:ascii="Times New Roman" w:hAnsi="Times New Roman"/>
            <w:sz w:val="24"/>
            <w:szCs w:val="24"/>
          </w:rPr>
          <w:delText xml:space="preserve"> pollutant minimization program</w:delText>
        </w:r>
      </w:del>
      <w:ins w:id="66" w:author="Allen, Greg" w:date="2015-03-09T18:59:00Z">
        <w:r w:rsidR="005D3B1E">
          <w:rPr>
            <w:rFonts w:ascii="Times New Roman" w:hAnsi="Times New Roman"/>
            <w:sz w:val="24"/>
            <w:szCs w:val="24"/>
          </w:rPr>
          <w:t>PMP</w:t>
        </w:r>
      </w:ins>
      <w:r w:rsidRPr="006F09C2">
        <w:rPr>
          <w:rFonts w:ascii="Times New Roman" w:hAnsi="Times New Roman"/>
          <w:sz w:val="24"/>
          <w:szCs w:val="24"/>
        </w:rPr>
        <w:t>.</w:t>
      </w:r>
    </w:p>
    <w:p w14:paraId="1BB03DE3" w14:textId="46F56C8C" w:rsidR="0046437B" w:rsidRPr="00DD1C7E" w:rsidRDefault="0046437B" w:rsidP="0046437B">
      <w:pPr>
        <w:widowControl w:val="0"/>
        <w:spacing w:before="15" w:after="0" w:line="240" w:lineRule="auto"/>
        <w:ind w:left="720"/>
        <w:rPr>
          <w:rFonts w:ascii="Times New Roman" w:hAnsi="Times New Roman" w:cs="Times New Roman"/>
          <w:sz w:val="24"/>
          <w:szCs w:val="24"/>
        </w:rPr>
      </w:pPr>
    </w:p>
    <w:p w14:paraId="0576AE53" w14:textId="2775BCA5" w:rsidR="0046437B" w:rsidRPr="00B90DB9" w:rsidRDefault="0046437B" w:rsidP="00C61C26">
      <w:pPr>
        <w:pStyle w:val="ListParagraph"/>
        <w:widowControl w:val="0"/>
        <w:spacing w:after="0" w:line="240" w:lineRule="auto"/>
        <w:rPr>
          <w:rFonts w:ascii="Times New Roman" w:eastAsia="Times New Roman" w:hAnsi="Times New Roman" w:cs="Times New Roman"/>
          <w:i/>
          <w:sz w:val="24"/>
          <w:szCs w:val="24"/>
        </w:rPr>
      </w:pPr>
      <w:r w:rsidRPr="00B90DB9">
        <w:rPr>
          <w:rFonts w:ascii="Times New Roman" w:eastAsia="Times New Roman" w:hAnsi="Times New Roman" w:cs="Times New Roman"/>
          <w:i/>
          <w:sz w:val="24"/>
          <w:szCs w:val="24"/>
        </w:rPr>
        <w:t xml:space="preserve">Wastewater Efforts </w:t>
      </w:r>
      <w:r w:rsidR="00C61C26" w:rsidRPr="00B90DB9">
        <w:rPr>
          <w:rFonts w:ascii="Times New Roman" w:eastAsia="Times New Roman" w:hAnsi="Times New Roman" w:cs="Times New Roman"/>
          <w:i/>
          <w:sz w:val="24"/>
          <w:szCs w:val="24"/>
        </w:rPr>
        <w:t>– Combined Sewer Systems</w:t>
      </w:r>
    </w:p>
    <w:p w14:paraId="59ED3111" w14:textId="77777777" w:rsidR="005543A8" w:rsidRPr="00DD1C7E" w:rsidRDefault="005543A8" w:rsidP="00C61C26">
      <w:pPr>
        <w:pStyle w:val="ListParagraph"/>
        <w:widowControl w:val="0"/>
        <w:spacing w:after="0" w:line="240" w:lineRule="auto"/>
        <w:rPr>
          <w:rFonts w:ascii="Times New Roman" w:hAnsi="Times New Roman" w:cs="Times New Roman"/>
          <w:sz w:val="24"/>
          <w:szCs w:val="24"/>
        </w:rPr>
      </w:pPr>
    </w:p>
    <w:p w14:paraId="350A4BC4" w14:textId="77777777" w:rsidR="0046437B" w:rsidRPr="00DD1C7E" w:rsidRDefault="0046437B" w:rsidP="0046437B">
      <w:pPr>
        <w:widowControl w:val="0"/>
        <w:spacing w:after="0" w:line="240" w:lineRule="auto"/>
        <w:ind w:left="720"/>
        <w:rPr>
          <w:rFonts w:ascii="Times New Roman" w:hAnsi="Times New Roman" w:cs="Times New Roman"/>
          <w:sz w:val="24"/>
          <w:szCs w:val="24"/>
        </w:rPr>
      </w:pPr>
      <w:r w:rsidRPr="00DD1C7E">
        <w:rPr>
          <w:rFonts w:ascii="Times New Roman" w:hAnsi="Times New Roman" w:cs="Times New Roman"/>
          <w:sz w:val="24"/>
          <w:szCs w:val="24"/>
        </w:rPr>
        <w:t>In a combined sewer systems (CSS), both stormwater and sanitary sewage are conveyed to a wastewater treatment facility.  If a wet weather event generates a stormwater volume that exceeds the capacity of the collection system and/or treatment facility, a portion of the combined waste stream is diverted to combined sewer outfalls resulting in a combined sewer overflow (CSO).  Depending on the system, the combined release of stormwater and untreated wastewater may be a conveyance mechanism for PCBs to local waterways.  CSS communities in the Chesapeake Bay watershed are implementing measures to reduce the frequency of CSOs which could have a concurrent benefit of reducing the loadings of PCBs to surface waters.  Several of these communities are pursuing an integrated planning approach that allows the community to prioritize the wastewater and stormwater management activities for the greatest water quality benefit.</w:t>
      </w:r>
    </w:p>
    <w:p w14:paraId="67097F15" w14:textId="77777777" w:rsidR="0046437B" w:rsidRPr="00DD1C7E" w:rsidRDefault="0046437B" w:rsidP="0046437B">
      <w:pPr>
        <w:widowControl w:val="0"/>
        <w:spacing w:after="0" w:line="240" w:lineRule="auto"/>
        <w:ind w:left="720"/>
        <w:rPr>
          <w:rFonts w:ascii="Times New Roman" w:hAnsi="Times New Roman" w:cs="Times New Roman"/>
          <w:sz w:val="24"/>
          <w:szCs w:val="24"/>
        </w:rPr>
      </w:pPr>
    </w:p>
    <w:p w14:paraId="30509BAA" w14:textId="6EE17B36" w:rsidR="0046437B" w:rsidRPr="00B90DB9" w:rsidRDefault="0046437B" w:rsidP="0046437B">
      <w:pPr>
        <w:pStyle w:val="ListParagraph"/>
        <w:rPr>
          <w:rFonts w:ascii="Times New Roman" w:hAnsi="Times New Roman" w:cs="Times New Roman"/>
          <w:b/>
          <w:sz w:val="24"/>
          <w:szCs w:val="24"/>
        </w:rPr>
      </w:pPr>
      <w:r w:rsidRPr="00B90DB9">
        <w:rPr>
          <w:rFonts w:ascii="Times New Roman" w:hAnsi="Times New Roman" w:cs="Times New Roman"/>
          <w:b/>
          <w:sz w:val="24"/>
          <w:szCs w:val="24"/>
        </w:rPr>
        <w:t>Wastewater Gaps</w:t>
      </w:r>
    </w:p>
    <w:p w14:paraId="5B40B429" w14:textId="2F39AAB7" w:rsidR="0046437B" w:rsidRPr="00DD1C7E" w:rsidDel="005D3B1E" w:rsidRDefault="0046437B" w:rsidP="0046437B">
      <w:pPr>
        <w:pStyle w:val="ListParagraph"/>
        <w:rPr>
          <w:del w:id="67" w:author="Allen, Greg" w:date="2015-03-09T18:57:00Z"/>
          <w:rFonts w:ascii="Times New Roman" w:hAnsi="Times New Roman" w:cs="Times New Roman"/>
          <w:sz w:val="24"/>
          <w:szCs w:val="24"/>
        </w:rPr>
      </w:pPr>
    </w:p>
    <w:p w14:paraId="1F70926A" w14:textId="5256FCB4" w:rsidR="0046437B" w:rsidDel="005D3B1E" w:rsidRDefault="0046437B" w:rsidP="00B90DB9">
      <w:pPr>
        <w:pStyle w:val="ListParagraph"/>
        <w:widowControl w:val="0"/>
        <w:spacing w:after="0" w:line="240" w:lineRule="auto"/>
        <w:rPr>
          <w:del w:id="68" w:author="Allen, Greg" w:date="2015-03-09T18:57:00Z"/>
          <w:rFonts w:ascii="Times New Roman" w:eastAsia="Times New Roman" w:hAnsi="Times New Roman" w:cs="Times New Roman"/>
          <w:i/>
          <w:sz w:val="24"/>
          <w:szCs w:val="24"/>
        </w:rPr>
      </w:pPr>
      <w:moveFromRangeStart w:id="69" w:author="Allen, Greg" w:date="2015-03-05T09:33:00Z" w:name="move413311352"/>
      <w:moveFrom w:id="70" w:author="Allen, Greg" w:date="2015-03-05T09:33:00Z">
        <w:del w:id="71" w:author="Allen, Greg" w:date="2015-03-09T18:57:00Z">
          <w:r w:rsidRPr="00B90DB9" w:rsidDel="005D3B1E">
            <w:rPr>
              <w:rFonts w:ascii="Times New Roman" w:eastAsia="Times New Roman" w:hAnsi="Times New Roman" w:cs="Times New Roman"/>
              <w:i/>
              <w:sz w:val="24"/>
              <w:szCs w:val="24"/>
            </w:rPr>
            <w:delText>Information on Localized Air Deposition</w:delText>
          </w:r>
        </w:del>
      </w:moveFrom>
    </w:p>
    <w:p w14:paraId="7840D82C" w14:textId="74806C6A" w:rsidR="005543A8" w:rsidRPr="00B90DB9" w:rsidDel="005D3B1E" w:rsidRDefault="005543A8" w:rsidP="00B90DB9">
      <w:pPr>
        <w:pStyle w:val="ListParagraph"/>
        <w:widowControl w:val="0"/>
        <w:spacing w:after="0" w:line="240" w:lineRule="auto"/>
        <w:rPr>
          <w:del w:id="72" w:author="Allen, Greg" w:date="2015-03-09T18:57:00Z"/>
          <w:rFonts w:ascii="Times New Roman" w:eastAsia="Times New Roman" w:hAnsi="Times New Roman" w:cs="Times New Roman"/>
          <w:i/>
          <w:sz w:val="24"/>
          <w:szCs w:val="24"/>
        </w:rPr>
      </w:pPr>
    </w:p>
    <w:p w14:paraId="3CADB530" w14:textId="18B7C0B9" w:rsidR="0046437B" w:rsidRPr="00DD1C7E" w:rsidDel="005D3B1E" w:rsidRDefault="0046437B">
      <w:pPr>
        <w:pStyle w:val="ListParagraph"/>
        <w:widowControl w:val="0"/>
        <w:spacing w:after="0" w:line="240" w:lineRule="auto"/>
        <w:rPr>
          <w:del w:id="73" w:author="Allen, Greg" w:date="2015-03-09T18:57:00Z"/>
        </w:rPr>
        <w:pPrChange w:id="74" w:author="Allen, Greg" w:date="2015-03-09T18:57:00Z">
          <w:pPr>
            <w:spacing w:after="0" w:line="240" w:lineRule="auto"/>
            <w:ind w:left="720"/>
          </w:pPr>
        </w:pPrChange>
      </w:pPr>
      <w:moveFrom w:id="75" w:author="Allen, Greg" w:date="2015-03-05T09:33:00Z">
        <w:del w:id="76" w:author="Allen, Greg" w:date="2015-03-09T18:57:00Z">
          <w:r w:rsidRPr="00DD1C7E" w:rsidDel="005D3B1E">
            <w:delText>The lack of PCB air depositional data is of particular concern because it limits our ecosystem-scale understanding of the delivery mechanism of PCBs to the Chesapeake Bay watershed.  It is of regulatory relevance because permit holders of storm water-derived effluents believe that air deposition comprises a significant portion, if not all, of their PCB loads.  Municipal effluent permit holders also maintain that their PCBs are derived from the intake water from rivers that in turn contain background PCBs derived from atmospheric fluxes.  Consequently, there is a need to 1) provide reliable PCB air deposition flux data for the purpose of calculating representative loads, and 2) determine the spatial contribution from air deposition fluxes to different land use areas throughout the Bay watershed.</w:delText>
          </w:r>
        </w:del>
      </w:moveFrom>
    </w:p>
    <w:moveFromRangeEnd w:id="69"/>
    <w:p w14:paraId="6F0CD39E" w14:textId="77777777" w:rsidR="0046437B" w:rsidRPr="00DD1C7E" w:rsidRDefault="0046437B" w:rsidP="0046437B">
      <w:pPr>
        <w:spacing w:after="0" w:line="240" w:lineRule="auto"/>
        <w:ind w:left="720"/>
        <w:rPr>
          <w:rFonts w:ascii="Times New Roman" w:hAnsi="Times New Roman" w:cs="Times New Roman"/>
          <w:sz w:val="24"/>
          <w:szCs w:val="24"/>
        </w:rPr>
      </w:pPr>
    </w:p>
    <w:p w14:paraId="5A1F44CA" w14:textId="43E1C9C0" w:rsidR="0046437B" w:rsidRPr="00B90DB9" w:rsidRDefault="001E4FA3" w:rsidP="00B90DB9">
      <w:pPr>
        <w:pStyle w:val="ListParagraph"/>
        <w:widowControl w:val="0"/>
        <w:spacing w:after="0" w:line="240" w:lineRule="auto"/>
        <w:rPr>
          <w:rFonts w:ascii="Times New Roman" w:hAnsi="Times New Roman" w:cs="Times New Roman"/>
          <w:i/>
          <w:sz w:val="24"/>
          <w:szCs w:val="24"/>
        </w:rPr>
      </w:pPr>
      <w:r w:rsidRPr="00B90DB9">
        <w:rPr>
          <w:rFonts w:ascii="Times New Roman" w:eastAsia="Times New Roman" w:hAnsi="Times New Roman" w:cs="Times New Roman"/>
          <w:i/>
          <w:sz w:val="24"/>
          <w:szCs w:val="24"/>
        </w:rPr>
        <w:t>Tools to S</w:t>
      </w:r>
      <w:r w:rsidR="0046437B" w:rsidRPr="00B90DB9">
        <w:rPr>
          <w:rFonts w:ascii="Times New Roman" w:eastAsia="Times New Roman" w:hAnsi="Times New Roman" w:cs="Times New Roman"/>
          <w:i/>
          <w:sz w:val="24"/>
          <w:szCs w:val="24"/>
        </w:rPr>
        <w:t xml:space="preserve">upport </w:t>
      </w:r>
      <w:r w:rsidRPr="00B90DB9">
        <w:rPr>
          <w:rFonts w:ascii="Times New Roman" w:hAnsi="Times New Roman" w:cs="Times New Roman"/>
          <w:i/>
          <w:sz w:val="24"/>
          <w:szCs w:val="24"/>
        </w:rPr>
        <w:t>T</w:t>
      </w:r>
      <w:r w:rsidR="0046437B" w:rsidRPr="00B90DB9">
        <w:rPr>
          <w:rFonts w:ascii="Times New Roman" w:hAnsi="Times New Roman" w:cs="Times New Roman"/>
          <w:i/>
          <w:sz w:val="24"/>
          <w:szCs w:val="24"/>
        </w:rPr>
        <w:t xml:space="preserve">rackdown </w:t>
      </w:r>
      <w:r w:rsidRPr="00B90DB9">
        <w:rPr>
          <w:rFonts w:ascii="Times New Roman" w:hAnsi="Times New Roman" w:cs="Times New Roman"/>
          <w:i/>
          <w:sz w:val="24"/>
          <w:szCs w:val="24"/>
        </w:rPr>
        <w:t>S</w:t>
      </w:r>
      <w:r w:rsidR="0046437B" w:rsidRPr="00B90DB9">
        <w:rPr>
          <w:rFonts w:ascii="Times New Roman" w:hAnsi="Times New Roman" w:cs="Times New Roman"/>
          <w:i/>
          <w:sz w:val="24"/>
          <w:szCs w:val="24"/>
        </w:rPr>
        <w:t>tudies</w:t>
      </w:r>
    </w:p>
    <w:p w14:paraId="0B548F9B" w14:textId="77777777" w:rsidR="005543A8" w:rsidRPr="00DD1C7E" w:rsidRDefault="005543A8" w:rsidP="00B90DB9">
      <w:pPr>
        <w:pStyle w:val="ListParagraph"/>
        <w:widowControl w:val="0"/>
        <w:spacing w:after="0" w:line="240" w:lineRule="auto"/>
        <w:rPr>
          <w:rFonts w:ascii="Times New Roman" w:hAnsi="Times New Roman" w:cs="Times New Roman"/>
          <w:sz w:val="24"/>
          <w:szCs w:val="24"/>
        </w:rPr>
      </w:pPr>
    </w:p>
    <w:p w14:paraId="7C9EE4E7" w14:textId="613CB62D" w:rsidR="0046437B" w:rsidRPr="00DD1C7E" w:rsidRDefault="0046437B" w:rsidP="0046437B">
      <w:pPr>
        <w:widowControl w:val="0"/>
        <w:spacing w:after="0" w:line="240" w:lineRule="auto"/>
        <w:ind w:left="720"/>
        <w:rPr>
          <w:rFonts w:ascii="Times New Roman" w:eastAsia="Times New Roman" w:hAnsi="Times New Roman" w:cs="Times New Roman"/>
          <w:sz w:val="24"/>
          <w:szCs w:val="24"/>
        </w:rPr>
      </w:pPr>
      <w:r w:rsidRPr="00DD1C7E">
        <w:rPr>
          <w:rFonts w:ascii="Times New Roman" w:eastAsia="Times New Roman" w:hAnsi="Times New Roman" w:cs="Times New Roman"/>
          <w:sz w:val="24"/>
          <w:szCs w:val="24"/>
        </w:rPr>
        <w:t xml:space="preserve">The current high resolution analytical method </w:t>
      </w:r>
      <w:r w:rsidR="00640973">
        <w:rPr>
          <w:rFonts w:ascii="Times New Roman" w:eastAsia="Times New Roman" w:hAnsi="Times New Roman" w:cs="Times New Roman"/>
          <w:sz w:val="24"/>
          <w:szCs w:val="24"/>
        </w:rPr>
        <w:t xml:space="preserve">for PCBs </w:t>
      </w:r>
      <w:r w:rsidRPr="00DD1C7E">
        <w:rPr>
          <w:rFonts w:ascii="Times New Roman" w:eastAsia="Times New Roman" w:hAnsi="Times New Roman" w:cs="Times New Roman"/>
          <w:sz w:val="24"/>
          <w:szCs w:val="24"/>
        </w:rPr>
        <w:t xml:space="preserve">is expensive relative to the costs </w:t>
      </w:r>
      <w:r w:rsidR="00640973">
        <w:rPr>
          <w:rFonts w:ascii="Times New Roman" w:eastAsia="Times New Roman" w:hAnsi="Times New Roman" w:cs="Times New Roman"/>
          <w:sz w:val="24"/>
          <w:szCs w:val="24"/>
        </w:rPr>
        <w:t xml:space="preserve">of </w:t>
      </w:r>
      <w:r w:rsidRPr="00DD1C7E">
        <w:rPr>
          <w:rFonts w:ascii="Times New Roman" w:eastAsia="Times New Roman" w:hAnsi="Times New Roman" w:cs="Times New Roman"/>
          <w:sz w:val="24"/>
          <w:szCs w:val="24"/>
        </w:rPr>
        <w:t>most other organic contaminant monitoring and may be cost-prohibitive for large-scale trackdown studies.  An inexpensive tool that can provide real-time data can greatly improve the efficacy of a trackdown study in municipal service areas.  Information regarding lessons learned in other PCB trackdown studies would be useful in guiding municipalities in their own local efforts.</w:t>
      </w:r>
    </w:p>
    <w:p w14:paraId="76C064DB" w14:textId="77777777" w:rsidR="0046437B" w:rsidRPr="00DD1C7E" w:rsidRDefault="0046437B" w:rsidP="0046437B">
      <w:pPr>
        <w:widowControl w:val="0"/>
        <w:spacing w:after="0" w:line="240" w:lineRule="auto"/>
        <w:ind w:left="720"/>
        <w:rPr>
          <w:rFonts w:ascii="Times New Roman" w:hAnsi="Times New Roman" w:cs="Times New Roman"/>
          <w:sz w:val="24"/>
          <w:szCs w:val="24"/>
        </w:rPr>
      </w:pPr>
    </w:p>
    <w:p w14:paraId="4DEA17F9" w14:textId="77777777" w:rsidR="0046437B" w:rsidRPr="00B90DB9" w:rsidRDefault="0046437B" w:rsidP="0046437B">
      <w:pPr>
        <w:pStyle w:val="ListParagraph"/>
        <w:widowControl w:val="0"/>
        <w:spacing w:before="15" w:after="0" w:line="240" w:lineRule="auto"/>
        <w:rPr>
          <w:rFonts w:ascii="Times New Roman" w:hAnsi="Times New Roman" w:cs="Times New Roman"/>
          <w:i/>
          <w:sz w:val="24"/>
          <w:szCs w:val="24"/>
        </w:rPr>
      </w:pPr>
      <w:r w:rsidRPr="00B90DB9">
        <w:rPr>
          <w:rFonts w:ascii="Times New Roman" w:hAnsi="Times New Roman" w:cs="Times New Roman"/>
          <w:i/>
          <w:sz w:val="24"/>
          <w:szCs w:val="24"/>
        </w:rPr>
        <w:t>Disconnect between CERCLA, RCRA, TSCA and CWA targets</w:t>
      </w:r>
    </w:p>
    <w:p w14:paraId="28A69362" w14:textId="77777777" w:rsidR="0046437B" w:rsidRPr="00DD1C7E" w:rsidRDefault="0046437B" w:rsidP="0046437B">
      <w:pPr>
        <w:widowControl w:val="0"/>
        <w:spacing w:before="15" w:after="0" w:line="240" w:lineRule="auto"/>
        <w:ind w:left="360"/>
        <w:rPr>
          <w:rFonts w:ascii="Times New Roman" w:hAnsi="Times New Roman" w:cs="Times New Roman"/>
          <w:sz w:val="24"/>
          <w:szCs w:val="24"/>
        </w:rPr>
      </w:pPr>
    </w:p>
    <w:p w14:paraId="1970EDF8" w14:textId="77777777" w:rsidR="0046437B" w:rsidRPr="00DD1C7E" w:rsidRDefault="0046437B" w:rsidP="0046437B">
      <w:pPr>
        <w:widowControl w:val="0"/>
        <w:spacing w:before="15" w:after="0" w:line="240" w:lineRule="auto"/>
        <w:ind w:left="720"/>
        <w:rPr>
          <w:rFonts w:ascii="Times New Roman" w:hAnsi="Times New Roman" w:cs="Times New Roman"/>
          <w:sz w:val="24"/>
          <w:szCs w:val="24"/>
        </w:rPr>
      </w:pPr>
      <w:r w:rsidRPr="00DD1C7E">
        <w:rPr>
          <w:rFonts w:ascii="Times New Roman" w:hAnsi="Times New Roman" w:cs="Times New Roman"/>
          <w:sz w:val="24"/>
          <w:szCs w:val="24"/>
        </w:rPr>
        <w:t>Three issues relating to PCB investigations and remediation could benefit from EPA guidance.  First, there are inconsistencies across programs in the methods used to analyze PCBs in environmental media.  Second, the remediation levels that have historically been used to clean up soil and sediment are not low enough to prevent bioaccumulation into tissues of fish and other organisms consumed by humans.  Third, lack of coordination among programs may lead to inconsistencies in approaches to PCB investigation and remediation.</w:t>
      </w:r>
    </w:p>
    <w:p w14:paraId="1C6614FE" w14:textId="77777777" w:rsidR="0046437B" w:rsidRPr="00DD1C7E" w:rsidRDefault="0046437B" w:rsidP="0046437B">
      <w:pPr>
        <w:widowControl w:val="0"/>
        <w:spacing w:before="15" w:after="0" w:line="240" w:lineRule="auto"/>
        <w:rPr>
          <w:rFonts w:ascii="Times New Roman" w:hAnsi="Times New Roman" w:cs="Times New Roman"/>
          <w:sz w:val="24"/>
          <w:szCs w:val="24"/>
        </w:rPr>
      </w:pPr>
    </w:p>
    <w:p w14:paraId="13401C35" w14:textId="1C7F3B68" w:rsidR="0046437B" w:rsidRPr="00DD1C7E" w:rsidRDefault="0046437B" w:rsidP="0046437B">
      <w:pPr>
        <w:pStyle w:val="ListParagraph"/>
        <w:widowControl w:val="0"/>
        <w:spacing w:before="15" w:after="0" w:line="240" w:lineRule="auto"/>
        <w:rPr>
          <w:rFonts w:ascii="Times New Roman" w:hAnsi="Times New Roman" w:cs="Times New Roman"/>
          <w:sz w:val="24"/>
          <w:szCs w:val="24"/>
        </w:rPr>
      </w:pPr>
      <w:r w:rsidRPr="00B90DB9">
        <w:rPr>
          <w:rFonts w:ascii="Times New Roman" w:eastAsia="Times New Roman" w:hAnsi="Times New Roman" w:cs="Times New Roman"/>
          <w:i/>
          <w:sz w:val="24"/>
          <w:szCs w:val="24"/>
        </w:rPr>
        <w:t>Inadvertent</w:t>
      </w:r>
      <w:r w:rsidR="001E4FA3" w:rsidRPr="00B90DB9">
        <w:rPr>
          <w:rFonts w:ascii="Times New Roman" w:hAnsi="Times New Roman" w:cs="Times New Roman"/>
          <w:i/>
          <w:sz w:val="24"/>
          <w:szCs w:val="24"/>
        </w:rPr>
        <w:t xml:space="preserve"> P</w:t>
      </w:r>
      <w:r w:rsidRPr="00B90DB9">
        <w:rPr>
          <w:rFonts w:ascii="Times New Roman" w:hAnsi="Times New Roman" w:cs="Times New Roman"/>
          <w:i/>
          <w:sz w:val="24"/>
          <w:szCs w:val="24"/>
        </w:rPr>
        <w:t>roduction of PCB</w:t>
      </w:r>
      <w:r w:rsidRPr="00DD1C7E">
        <w:rPr>
          <w:rFonts w:ascii="Times New Roman" w:hAnsi="Times New Roman" w:cs="Times New Roman"/>
          <w:sz w:val="24"/>
          <w:szCs w:val="24"/>
        </w:rPr>
        <w:t>s</w:t>
      </w:r>
    </w:p>
    <w:p w14:paraId="1D86DF1E" w14:textId="77777777" w:rsidR="0046437B" w:rsidRPr="00DD1C7E" w:rsidRDefault="0046437B" w:rsidP="0046437B">
      <w:pPr>
        <w:widowControl w:val="0"/>
        <w:spacing w:before="15" w:after="0" w:line="240" w:lineRule="auto"/>
        <w:ind w:left="720"/>
        <w:rPr>
          <w:rFonts w:ascii="Times New Roman" w:eastAsia="Times New Roman" w:hAnsi="Times New Roman" w:cs="Times New Roman"/>
          <w:sz w:val="24"/>
          <w:szCs w:val="24"/>
        </w:rPr>
      </w:pPr>
    </w:p>
    <w:p w14:paraId="5A2A4EC6" w14:textId="21431A8A" w:rsidR="0046437B" w:rsidRPr="00DD1C7E" w:rsidRDefault="0046437B" w:rsidP="0046437B">
      <w:pPr>
        <w:widowControl w:val="0"/>
        <w:spacing w:before="15" w:after="0" w:line="240" w:lineRule="auto"/>
        <w:ind w:left="720"/>
        <w:rPr>
          <w:rFonts w:ascii="Times New Roman" w:hAnsi="Times New Roman" w:cs="Times New Roman"/>
          <w:sz w:val="24"/>
          <w:szCs w:val="24"/>
        </w:rPr>
      </w:pPr>
      <w:r w:rsidRPr="00DD1C7E">
        <w:rPr>
          <w:rFonts w:ascii="Times New Roman" w:hAnsi="Times New Roman" w:cs="Times New Roman"/>
          <w:sz w:val="24"/>
          <w:szCs w:val="24"/>
        </w:rPr>
        <w:t xml:space="preserve">While PCBs have been banned since the late 1970’s, the Toxics Substances Control Act (TSCA) continues to allow the inadvertent manufacture of PCBs.  The allowed concentration is up to a maximum of 50 parts per million (ppm) provided an annual average of 25 ppm is met by the </w:t>
      </w:r>
      <w:r w:rsidRPr="00DD1C7E">
        <w:rPr>
          <w:rFonts w:ascii="Times New Roman" w:eastAsia="Times New Roman" w:hAnsi="Times New Roman" w:cs="Times New Roman"/>
          <w:sz w:val="24"/>
          <w:szCs w:val="24"/>
        </w:rPr>
        <w:t>manufacturer.</w:t>
      </w:r>
      <w:r w:rsidRPr="00DD1C7E">
        <w:rPr>
          <w:rFonts w:ascii="Times New Roman" w:hAnsi="Times New Roman" w:cs="Times New Roman"/>
          <w:sz w:val="24"/>
          <w:szCs w:val="24"/>
        </w:rPr>
        <w:t xml:space="preserve">  As PCB data are made available from wastewater monitoring using a sensitive method, it is becoming more evident that PCBs inadvertently produced are ending up in the environment.  Prime examples include PCB congeners 11, 206, 207, 208 and 209.  </w:t>
      </w:r>
      <w:r w:rsidRPr="00DD1C7E">
        <w:rPr>
          <w:rFonts w:ascii="Times New Roman" w:eastAsia="Times New Roman" w:hAnsi="Times New Roman" w:cs="Times New Roman"/>
          <w:sz w:val="24"/>
          <w:szCs w:val="24"/>
        </w:rPr>
        <w:t xml:space="preserve">   </w:t>
      </w:r>
    </w:p>
    <w:p w14:paraId="5ADD8F0D" w14:textId="77777777" w:rsidR="0046437B" w:rsidRDefault="0046437B" w:rsidP="00FE034C">
      <w:pPr>
        <w:pStyle w:val="ListParagraph"/>
        <w:rPr>
          <w:rFonts w:ascii="Times New Roman" w:hAnsi="Times New Roman" w:cs="Times New Roman"/>
          <w:sz w:val="24"/>
        </w:rPr>
      </w:pPr>
    </w:p>
    <w:p w14:paraId="4086B3D2" w14:textId="6E18580C" w:rsidR="00A02B69" w:rsidRPr="006D2D9A" w:rsidRDefault="002D293B" w:rsidP="006D2D9A">
      <w:pPr>
        <w:pStyle w:val="ListParagraph"/>
        <w:ind w:left="0"/>
        <w:rPr>
          <w:rFonts w:ascii="Times New Roman" w:hAnsi="Times New Roman" w:cs="Times New Roman"/>
          <w:b/>
          <w:sz w:val="24"/>
        </w:rPr>
      </w:pPr>
      <w:r>
        <w:rPr>
          <w:rFonts w:ascii="Times New Roman" w:hAnsi="Times New Roman" w:cs="Times New Roman"/>
          <w:b/>
          <w:sz w:val="24"/>
        </w:rPr>
        <w:tab/>
      </w:r>
      <w:r w:rsidR="00A02B69" w:rsidRPr="006D2D9A">
        <w:rPr>
          <w:rFonts w:ascii="Times New Roman" w:hAnsi="Times New Roman" w:cs="Times New Roman"/>
          <w:b/>
          <w:sz w:val="24"/>
        </w:rPr>
        <w:t>Groundwater</w:t>
      </w:r>
    </w:p>
    <w:p w14:paraId="0AAD4F9E" w14:textId="4F243D1A" w:rsidR="00A02B69" w:rsidRDefault="006D2D9A" w:rsidP="00FE034C">
      <w:pPr>
        <w:pStyle w:val="ListParagraph"/>
        <w:rPr>
          <w:rFonts w:ascii="Times New Roman" w:hAnsi="Times New Roman" w:cs="Times New Roman"/>
          <w:sz w:val="24"/>
        </w:rPr>
      </w:pPr>
      <w:r w:rsidRPr="006D2D9A">
        <w:rPr>
          <w:rFonts w:ascii="Times New Roman" w:hAnsi="Times New Roman" w:cs="Times New Roman"/>
          <w:b/>
          <w:sz w:val="24"/>
        </w:rPr>
        <w:t>Overview</w:t>
      </w:r>
      <w:r>
        <w:rPr>
          <w:rFonts w:ascii="Times New Roman" w:hAnsi="Times New Roman" w:cs="Times New Roman"/>
          <w:sz w:val="24"/>
        </w:rPr>
        <w:t xml:space="preserve"> – Groundwater can be a </w:t>
      </w:r>
      <w:r w:rsidR="00640973">
        <w:rPr>
          <w:rFonts w:ascii="Times New Roman" w:hAnsi="Times New Roman" w:cs="Times New Roman"/>
          <w:sz w:val="24"/>
        </w:rPr>
        <w:t xml:space="preserve">transport </w:t>
      </w:r>
      <w:r>
        <w:rPr>
          <w:rFonts w:ascii="Times New Roman" w:hAnsi="Times New Roman" w:cs="Times New Roman"/>
          <w:sz w:val="24"/>
        </w:rPr>
        <w:t xml:space="preserve">mechanism for PCBs particularly when it underlies highly contaminated surface soils.  Contaminated groundwater that is near edge of stream </w:t>
      </w:r>
      <w:r w:rsidR="00640973">
        <w:rPr>
          <w:rFonts w:ascii="Times New Roman" w:hAnsi="Times New Roman" w:cs="Times New Roman"/>
          <w:sz w:val="24"/>
        </w:rPr>
        <w:t>is</w:t>
      </w:r>
      <w:r>
        <w:rPr>
          <w:rFonts w:ascii="Times New Roman" w:hAnsi="Times New Roman" w:cs="Times New Roman"/>
          <w:sz w:val="24"/>
        </w:rPr>
        <w:t xml:space="preserve"> more likely to contribute to bio-availability of PCBs than upland groundwater.  </w:t>
      </w:r>
    </w:p>
    <w:p w14:paraId="35D40916" w14:textId="77777777" w:rsidR="006D2D9A" w:rsidRDefault="006D2D9A" w:rsidP="00FE034C">
      <w:pPr>
        <w:pStyle w:val="ListParagraph"/>
        <w:rPr>
          <w:rFonts w:ascii="Times New Roman" w:hAnsi="Times New Roman" w:cs="Times New Roman"/>
          <w:sz w:val="24"/>
        </w:rPr>
      </w:pPr>
    </w:p>
    <w:p w14:paraId="226D5CAC" w14:textId="705E1C60" w:rsidR="006D2D9A" w:rsidRDefault="006D2D9A" w:rsidP="00FE034C">
      <w:pPr>
        <w:pStyle w:val="ListParagraph"/>
        <w:rPr>
          <w:rFonts w:ascii="Times New Roman" w:hAnsi="Times New Roman" w:cs="Times New Roman"/>
          <w:b/>
          <w:sz w:val="24"/>
        </w:rPr>
      </w:pPr>
      <w:r w:rsidRPr="006D2D9A">
        <w:rPr>
          <w:rFonts w:ascii="Times New Roman" w:hAnsi="Times New Roman" w:cs="Times New Roman"/>
          <w:b/>
          <w:sz w:val="24"/>
        </w:rPr>
        <w:t xml:space="preserve">Groundwater </w:t>
      </w:r>
      <w:r w:rsidR="002D293B">
        <w:rPr>
          <w:rFonts w:ascii="Times New Roman" w:hAnsi="Times New Roman" w:cs="Times New Roman"/>
          <w:b/>
          <w:sz w:val="24"/>
        </w:rPr>
        <w:t>Sources,</w:t>
      </w:r>
      <w:r w:rsidR="002D293B" w:rsidRPr="00617832">
        <w:rPr>
          <w:rFonts w:ascii="Times New Roman" w:hAnsi="Times New Roman" w:cs="Times New Roman"/>
          <w:b/>
          <w:sz w:val="24"/>
        </w:rPr>
        <w:t xml:space="preserve"> Current Management Efforts </w:t>
      </w:r>
      <w:r w:rsidR="002D293B">
        <w:rPr>
          <w:rFonts w:ascii="Times New Roman" w:hAnsi="Times New Roman" w:cs="Times New Roman"/>
          <w:b/>
          <w:sz w:val="24"/>
        </w:rPr>
        <w:t>and Gaps</w:t>
      </w:r>
    </w:p>
    <w:p w14:paraId="3E5DB47E" w14:textId="3C48DB3F" w:rsidR="000C1003" w:rsidRDefault="000C1003" w:rsidP="000C1003">
      <w:pPr>
        <w:ind w:left="720"/>
        <w:rPr>
          <w:rFonts w:ascii="Times New Roman" w:hAnsi="Times New Roman"/>
          <w:sz w:val="24"/>
          <w:szCs w:val="24"/>
        </w:rPr>
      </w:pPr>
      <w:r w:rsidRPr="00784CBE">
        <w:rPr>
          <w:rFonts w:ascii="Times New Roman" w:hAnsi="Times New Roman"/>
          <w:sz w:val="24"/>
          <w:szCs w:val="24"/>
        </w:rPr>
        <w:t xml:space="preserve">Underground Injection Control </w:t>
      </w:r>
      <w:r>
        <w:rPr>
          <w:rFonts w:ascii="Times New Roman" w:hAnsi="Times New Roman"/>
          <w:sz w:val="24"/>
          <w:szCs w:val="24"/>
        </w:rPr>
        <w:t xml:space="preserve">- </w:t>
      </w:r>
      <w:r w:rsidRPr="00784CBE">
        <w:rPr>
          <w:rFonts w:ascii="Times New Roman" w:hAnsi="Times New Roman"/>
          <w:sz w:val="24"/>
          <w:szCs w:val="24"/>
        </w:rPr>
        <w:t xml:space="preserve">The Underground Injection Control (UIC) program under the Safe Drinking Water Act (SDWA) will continue to conduct inspections </w:t>
      </w:r>
      <w:r>
        <w:rPr>
          <w:rFonts w:ascii="Times New Roman" w:hAnsi="Times New Roman"/>
          <w:sz w:val="24"/>
          <w:szCs w:val="24"/>
        </w:rPr>
        <w:t>of</w:t>
      </w:r>
      <w:r w:rsidRPr="00784CBE">
        <w:rPr>
          <w:rFonts w:ascii="Times New Roman" w:hAnsi="Times New Roman"/>
          <w:sz w:val="24"/>
          <w:szCs w:val="24"/>
        </w:rPr>
        <w:t xml:space="preserve"> close endangering shallow injection wells.</w:t>
      </w:r>
      <w:r w:rsidR="000C6EBB">
        <w:rPr>
          <w:rFonts w:ascii="Times New Roman" w:hAnsi="Times New Roman"/>
          <w:sz w:val="24"/>
          <w:szCs w:val="24"/>
        </w:rPr>
        <w:t xml:space="preserve"> </w:t>
      </w:r>
      <w:r w:rsidR="000C6EBB" w:rsidRPr="000C6EBB">
        <w:rPr>
          <w:rFonts w:ascii="Times New Roman" w:hAnsi="Times New Roman"/>
          <w:sz w:val="24"/>
          <w:szCs w:val="24"/>
        </w:rPr>
        <w:t>If any PCBs are identified at inspected facilities, any groundwater discharge is eliminated.</w:t>
      </w:r>
      <w:r w:rsidRPr="00784CBE">
        <w:rPr>
          <w:rFonts w:ascii="Times New Roman" w:hAnsi="Times New Roman"/>
          <w:sz w:val="24"/>
          <w:szCs w:val="24"/>
        </w:rPr>
        <w:t> </w:t>
      </w:r>
    </w:p>
    <w:p w14:paraId="5888F77E" w14:textId="19F7D892" w:rsidR="006D2D9A" w:rsidRPr="00D203B8" w:rsidRDefault="000C1003" w:rsidP="000C1003">
      <w:pPr>
        <w:pStyle w:val="ListParagraph"/>
        <w:rPr>
          <w:rFonts w:ascii="Times New Roman" w:hAnsi="Times New Roman" w:cs="Times New Roman"/>
          <w:sz w:val="24"/>
          <w:szCs w:val="24"/>
        </w:rPr>
      </w:pPr>
      <w:r>
        <w:rPr>
          <w:rFonts w:ascii="Times New Roman" w:hAnsi="Times New Roman"/>
          <w:sz w:val="24"/>
          <w:szCs w:val="24"/>
        </w:rPr>
        <w:t xml:space="preserve">Drinking Water - </w:t>
      </w:r>
      <w:r w:rsidRPr="0057214F">
        <w:rPr>
          <w:rFonts w:ascii="Times New Roman" w:hAnsi="Times New Roman"/>
          <w:sz w:val="24"/>
          <w:szCs w:val="24"/>
        </w:rPr>
        <w:t>Data is collected and managed on public water supplies located in the Chesapeake Bay wat</w:t>
      </w:r>
      <w:r>
        <w:rPr>
          <w:rFonts w:ascii="Times New Roman" w:hAnsi="Times New Roman"/>
          <w:sz w:val="24"/>
          <w:szCs w:val="24"/>
        </w:rPr>
        <w:t>ershed.  Data on exceedances of</w:t>
      </w:r>
      <w:r w:rsidRPr="0057214F">
        <w:rPr>
          <w:rFonts w:ascii="Times New Roman" w:hAnsi="Times New Roman"/>
          <w:sz w:val="24"/>
          <w:szCs w:val="24"/>
        </w:rPr>
        <w:t xml:space="preserve"> </w:t>
      </w:r>
      <w:r>
        <w:rPr>
          <w:rFonts w:ascii="Times New Roman" w:hAnsi="Times New Roman"/>
          <w:sz w:val="24"/>
          <w:szCs w:val="24"/>
        </w:rPr>
        <w:t>M</w:t>
      </w:r>
      <w:r w:rsidRPr="0057214F">
        <w:rPr>
          <w:rFonts w:ascii="Times New Roman" w:hAnsi="Times New Roman"/>
          <w:sz w:val="24"/>
          <w:szCs w:val="24"/>
        </w:rPr>
        <w:t>aximum Contaminant Levels (MCLs) or drinking water standards</w:t>
      </w:r>
      <w:r w:rsidR="000C6EBB">
        <w:rPr>
          <w:rFonts w:ascii="Times New Roman" w:hAnsi="Times New Roman"/>
          <w:sz w:val="24"/>
          <w:szCs w:val="24"/>
        </w:rPr>
        <w:t xml:space="preserve"> </w:t>
      </w:r>
      <w:r w:rsidR="000C6EBB" w:rsidRPr="000C6EBB">
        <w:rPr>
          <w:rFonts w:ascii="Times New Roman" w:hAnsi="Times New Roman"/>
          <w:sz w:val="24"/>
          <w:szCs w:val="24"/>
        </w:rPr>
        <w:t>is available.  The MCL for PCB is 0.0005 milligram per liter (mg/L).  Monitoring frequency for PCBs is dependent on the size of the public water supply.  Monitoring is conducted post-treatment</w:t>
      </w:r>
      <w:ins w:id="77" w:author="Allen, Greg" w:date="2015-03-05T09:46:00Z">
        <w:r w:rsidR="00A610FE">
          <w:rPr>
            <w:rFonts w:ascii="Times New Roman" w:hAnsi="Times New Roman"/>
            <w:sz w:val="24"/>
            <w:szCs w:val="24"/>
          </w:rPr>
          <w:t>.</w:t>
        </w:r>
      </w:ins>
      <w:r w:rsidRPr="0057214F">
        <w:rPr>
          <w:rFonts w:ascii="Times New Roman" w:hAnsi="Times New Roman"/>
          <w:sz w:val="24"/>
          <w:szCs w:val="24"/>
        </w:rPr>
        <w:t xml:space="preserve"> </w:t>
      </w:r>
      <w:del w:id="78" w:author="Allen, Greg" w:date="2015-03-05T09:46:00Z">
        <w:r w:rsidRPr="0057214F" w:rsidDel="00A610FE">
          <w:rPr>
            <w:rFonts w:ascii="Times New Roman" w:hAnsi="Times New Roman"/>
            <w:sz w:val="24"/>
            <w:szCs w:val="24"/>
          </w:rPr>
          <w:delText>and</w:delText>
        </w:r>
      </w:del>
      <w:del w:id="79" w:author="Allen, Greg" w:date="2015-03-09T20:03:00Z">
        <w:r w:rsidRPr="0057214F" w:rsidDel="00D53DD4">
          <w:rPr>
            <w:rFonts w:ascii="Times New Roman" w:hAnsi="Times New Roman"/>
            <w:sz w:val="24"/>
            <w:szCs w:val="24"/>
          </w:rPr>
          <w:delText xml:space="preserve"> </w:delText>
        </w:r>
      </w:del>
      <w:del w:id="80" w:author="Allen, Greg" w:date="2015-03-05T09:46:00Z">
        <w:r w:rsidRPr="0057214F" w:rsidDel="00A610FE">
          <w:rPr>
            <w:rFonts w:ascii="Times New Roman" w:hAnsi="Times New Roman"/>
            <w:sz w:val="24"/>
            <w:szCs w:val="24"/>
          </w:rPr>
          <w:delText>d</w:delText>
        </w:r>
      </w:del>
      <w:del w:id="81" w:author="Allen, Greg" w:date="2015-03-09T20:03:00Z">
        <w:r w:rsidRPr="0057214F" w:rsidDel="00D53DD4">
          <w:rPr>
            <w:rFonts w:ascii="Times New Roman" w:hAnsi="Times New Roman"/>
            <w:sz w:val="24"/>
            <w:szCs w:val="24"/>
          </w:rPr>
          <w:delText xml:space="preserve">etections of unregulated contaminants under the Unregulated Contaminant Monitoring Rule (UCMR) cycle 1, 2 </w:delText>
        </w:r>
        <w:r w:rsidDel="00D53DD4">
          <w:rPr>
            <w:rFonts w:ascii="Times New Roman" w:hAnsi="Times New Roman"/>
            <w:sz w:val="24"/>
            <w:szCs w:val="24"/>
          </w:rPr>
          <w:delText>a</w:delText>
        </w:r>
        <w:r w:rsidRPr="0057214F" w:rsidDel="00D53DD4">
          <w:rPr>
            <w:rFonts w:ascii="Times New Roman" w:hAnsi="Times New Roman"/>
            <w:sz w:val="24"/>
            <w:szCs w:val="24"/>
          </w:rPr>
          <w:delText xml:space="preserve">nd 3 from public water supplies are available. </w:delText>
        </w:r>
        <w:r w:rsidDel="00D53DD4">
          <w:rPr>
            <w:rFonts w:ascii="Times New Roman" w:hAnsi="Times New Roman"/>
            <w:sz w:val="24"/>
            <w:szCs w:val="24"/>
          </w:rPr>
          <w:delText xml:space="preserve"> </w:delText>
        </w:r>
        <w:r w:rsidRPr="0057214F" w:rsidDel="00D53DD4">
          <w:rPr>
            <w:rFonts w:ascii="Times New Roman" w:hAnsi="Times New Roman"/>
            <w:sz w:val="24"/>
            <w:szCs w:val="24"/>
          </w:rPr>
          <w:delText xml:space="preserve">These unregulated contaminants </w:delText>
        </w:r>
      </w:del>
      <w:del w:id="82" w:author="Allen, Greg" w:date="2015-03-05T09:38:00Z">
        <w:r w:rsidRPr="0057214F" w:rsidDel="002A4860">
          <w:rPr>
            <w:rFonts w:ascii="Times New Roman" w:hAnsi="Times New Roman"/>
            <w:sz w:val="24"/>
            <w:szCs w:val="24"/>
          </w:rPr>
          <w:delText xml:space="preserve">are of </w:delText>
        </w:r>
      </w:del>
      <w:del w:id="83" w:author="Allen, Greg" w:date="2015-03-09T20:03:00Z">
        <w:r w:rsidRPr="0057214F" w:rsidDel="00D53DD4">
          <w:rPr>
            <w:rFonts w:ascii="Times New Roman" w:hAnsi="Times New Roman"/>
            <w:sz w:val="24"/>
            <w:szCs w:val="24"/>
          </w:rPr>
          <w:delText xml:space="preserve">health concerns and EPA </w:delText>
        </w:r>
      </w:del>
      <w:del w:id="84" w:author="Allen, Greg" w:date="2015-03-05T09:39:00Z">
        <w:r w:rsidRPr="0057214F" w:rsidDel="002A4860">
          <w:rPr>
            <w:rFonts w:ascii="Times New Roman" w:hAnsi="Times New Roman"/>
            <w:sz w:val="24"/>
            <w:szCs w:val="24"/>
          </w:rPr>
          <w:delText xml:space="preserve">needs to obtain their </w:delText>
        </w:r>
      </w:del>
      <w:del w:id="85" w:author="Allen, Greg" w:date="2015-03-09T20:03:00Z">
        <w:r w:rsidRPr="0057214F" w:rsidDel="00D53DD4">
          <w:rPr>
            <w:rFonts w:ascii="Times New Roman" w:hAnsi="Times New Roman"/>
            <w:sz w:val="24"/>
            <w:szCs w:val="24"/>
          </w:rPr>
          <w:delText xml:space="preserve">occurrence in order to decide if they should be regulated in the future. Cycle 1 and 2 were completed earlier and cycle 3 just began in January 2013 and monitoring is still ongoing. </w:delText>
        </w:r>
        <w:r w:rsidDel="00D53DD4">
          <w:rPr>
            <w:rFonts w:ascii="Times New Roman" w:hAnsi="Times New Roman"/>
            <w:sz w:val="24"/>
            <w:szCs w:val="24"/>
          </w:rPr>
          <w:delText xml:space="preserve"> Determining the contaminants for </w:delText>
        </w:r>
        <w:r w:rsidRPr="0057214F" w:rsidDel="00D53DD4">
          <w:rPr>
            <w:rFonts w:ascii="Times New Roman" w:hAnsi="Times New Roman"/>
            <w:sz w:val="24"/>
            <w:szCs w:val="24"/>
          </w:rPr>
          <w:delText xml:space="preserve">Cycle 4 </w:delText>
        </w:r>
        <w:r w:rsidDel="00D53DD4">
          <w:rPr>
            <w:rFonts w:ascii="Times New Roman" w:hAnsi="Times New Roman"/>
            <w:sz w:val="24"/>
            <w:szCs w:val="24"/>
          </w:rPr>
          <w:delText xml:space="preserve">will begin in 2015 and </w:delText>
        </w:r>
        <w:r w:rsidRPr="0057214F" w:rsidDel="00D53DD4">
          <w:rPr>
            <w:rFonts w:ascii="Times New Roman" w:hAnsi="Times New Roman"/>
            <w:sz w:val="24"/>
            <w:szCs w:val="24"/>
          </w:rPr>
          <w:delText xml:space="preserve">data collection </w:delText>
        </w:r>
        <w:r w:rsidDel="00D53DD4">
          <w:rPr>
            <w:rFonts w:ascii="Times New Roman" w:hAnsi="Times New Roman"/>
            <w:sz w:val="24"/>
            <w:szCs w:val="24"/>
          </w:rPr>
          <w:delText xml:space="preserve">is estimated to </w:delText>
        </w:r>
        <w:r w:rsidRPr="0057214F" w:rsidDel="00D53DD4">
          <w:rPr>
            <w:rFonts w:ascii="Times New Roman" w:hAnsi="Times New Roman"/>
            <w:sz w:val="24"/>
            <w:szCs w:val="24"/>
          </w:rPr>
          <w:delText>begin</w:delText>
        </w:r>
        <w:r w:rsidDel="00D53DD4">
          <w:rPr>
            <w:rFonts w:ascii="Times New Roman" w:hAnsi="Times New Roman"/>
            <w:sz w:val="24"/>
            <w:szCs w:val="24"/>
          </w:rPr>
          <w:delText xml:space="preserve"> </w:delText>
        </w:r>
        <w:r w:rsidRPr="0057214F" w:rsidDel="00D53DD4">
          <w:rPr>
            <w:rFonts w:ascii="Times New Roman" w:hAnsi="Times New Roman"/>
            <w:sz w:val="24"/>
            <w:szCs w:val="24"/>
          </w:rPr>
          <w:delText xml:space="preserve">in </w:delText>
        </w:r>
        <w:r w:rsidDel="00D53DD4">
          <w:rPr>
            <w:rFonts w:ascii="Times New Roman" w:hAnsi="Times New Roman"/>
            <w:sz w:val="24"/>
            <w:szCs w:val="24"/>
          </w:rPr>
          <w:delText>2017.</w:delText>
        </w:r>
      </w:del>
      <w:ins w:id="86" w:author="Allen, Greg" w:date="2015-03-09T20:03:00Z">
        <w:r w:rsidR="00D53DD4" w:rsidRPr="00D53DD4">
          <w:t xml:space="preserve"> </w:t>
        </w:r>
        <w:r w:rsidR="00D53DD4" w:rsidRPr="00D53DD4">
          <w:rPr>
            <w:rFonts w:ascii="Times New Roman" w:hAnsi="Times New Roman" w:cs="Times New Roman"/>
            <w:sz w:val="24"/>
            <w:szCs w:val="24"/>
            <w:rPrChange w:id="87" w:author="Allen, Greg" w:date="2015-03-09T20:03:00Z">
              <w:rPr/>
            </w:rPrChange>
          </w:rPr>
          <w:t>Data on detections of unregulated contaminants under the Unregulated Contaminant Monitoring Rule (UCMR) cycle 1, 2 and 3 from public water supplies are available.  These unregulated contaminants may be a health concern and EPA assesses their occurrence in order to decide if they should be regulated in the future. Cycle 1 and 2 were completed earlier and cycle 3 just began in January 2013 and monitoring is still ongoing.  Determining the contaminants for Cycle 4 will begin in 2015 and data collection is estimated to begin in 2017.</w:t>
        </w:r>
      </w:ins>
    </w:p>
    <w:p w14:paraId="43A79725" w14:textId="77777777" w:rsidR="00AA29B8" w:rsidRDefault="00AA29B8" w:rsidP="000C1003">
      <w:pPr>
        <w:pStyle w:val="ListParagraph"/>
        <w:rPr>
          <w:rFonts w:ascii="Times New Roman" w:hAnsi="Times New Roman"/>
          <w:sz w:val="24"/>
          <w:szCs w:val="24"/>
        </w:rPr>
      </w:pPr>
    </w:p>
    <w:p w14:paraId="0F5E386B" w14:textId="1F20BEE3" w:rsidR="00AA29B8" w:rsidRPr="00B90DB9" w:rsidRDefault="00AA29B8" w:rsidP="000C1003">
      <w:pPr>
        <w:pStyle w:val="ListParagraph"/>
        <w:rPr>
          <w:rFonts w:ascii="Times New Roman" w:hAnsi="Times New Roman"/>
          <w:b/>
          <w:sz w:val="24"/>
          <w:szCs w:val="24"/>
        </w:rPr>
      </w:pPr>
      <w:r w:rsidRPr="00B90DB9">
        <w:rPr>
          <w:rFonts w:ascii="Times New Roman" w:hAnsi="Times New Roman"/>
          <w:b/>
          <w:sz w:val="24"/>
          <w:szCs w:val="24"/>
        </w:rPr>
        <w:t xml:space="preserve">Groundwater Gaps </w:t>
      </w:r>
    </w:p>
    <w:p w14:paraId="2CA70969" w14:textId="77777777" w:rsidR="00AA29B8" w:rsidRDefault="00AA29B8" w:rsidP="000C1003">
      <w:pPr>
        <w:pStyle w:val="ListParagraph"/>
        <w:rPr>
          <w:rFonts w:ascii="Times New Roman" w:hAnsi="Times New Roman"/>
          <w:sz w:val="24"/>
          <w:szCs w:val="24"/>
        </w:rPr>
      </w:pPr>
    </w:p>
    <w:p w14:paraId="4647D7B7" w14:textId="684F1301" w:rsidR="00AA29B8" w:rsidRPr="006D2D9A" w:rsidRDefault="008831F7" w:rsidP="000C1003">
      <w:pPr>
        <w:pStyle w:val="ListParagraph"/>
        <w:rPr>
          <w:rFonts w:ascii="Times New Roman" w:hAnsi="Times New Roman" w:cs="Times New Roman"/>
          <w:sz w:val="24"/>
        </w:rPr>
      </w:pPr>
      <w:r>
        <w:rPr>
          <w:rFonts w:ascii="Times New Roman" w:hAnsi="Times New Roman"/>
          <w:sz w:val="24"/>
          <w:szCs w:val="24"/>
        </w:rPr>
        <w:t xml:space="preserve">A gap may exist in the availability of high resolution-low detection data on groundwater PCB </w:t>
      </w:r>
      <w:r w:rsidR="00531EE7">
        <w:rPr>
          <w:rFonts w:ascii="Times New Roman" w:hAnsi="Times New Roman"/>
          <w:sz w:val="24"/>
          <w:szCs w:val="24"/>
        </w:rPr>
        <w:t>concentrations</w:t>
      </w:r>
      <w:r>
        <w:rPr>
          <w:rFonts w:ascii="Times New Roman" w:hAnsi="Times New Roman"/>
          <w:sz w:val="24"/>
          <w:szCs w:val="24"/>
        </w:rPr>
        <w:t>.</w:t>
      </w:r>
    </w:p>
    <w:p w14:paraId="198B81C8" w14:textId="77777777" w:rsidR="006D2D9A" w:rsidRDefault="006D2D9A" w:rsidP="00FE034C">
      <w:pPr>
        <w:pStyle w:val="ListParagraph"/>
        <w:rPr>
          <w:rFonts w:ascii="Times New Roman" w:hAnsi="Times New Roman" w:cs="Times New Roman"/>
          <w:b/>
          <w:sz w:val="24"/>
        </w:rPr>
      </w:pPr>
    </w:p>
    <w:p w14:paraId="17FE8371" w14:textId="657394D8" w:rsidR="00A02B69" w:rsidRPr="00A04F01" w:rsidRDefault="002D293B" w:rsidP="006D2D9A">
      <w:pPr>
        <w:pStyle w:val="ListParagraph"/>
        <w:ind w:left="0"/>
        <w:rPr>
          <w:rFonts w:ascii="Times New Roman" w:hAnsi="Times New Roman" w:cs="Times New Roman"/>
          <w:b/>
          <w:sz w:val="24"/>
        </w:rPr>
      </w:pPr>
      <w:r>
        <w:rPr>
          <w:rFonts w:ascii="Times New Roman" w:hAnsi="Times New Roman" w:cs="Times New Roman"/>
          <w:b/>
          <w:sz w:val="24"/>
        </w:rPr>
        <w:tab/>
      </w:r>
      <w:r w:rsidR="00A02B69" w:rsidRPr="00A04F01">
        <w:rPr>
          <w:rFonts w:ascii="Times New Roman" w:hAnsi="Times New Roman" w:cs="Times New Roman"/>
          <w:b/>
          <w:sz w:val="24"/>
        </w:rPr>
        <w:t>Atmospheric</w:t>
      </w:r>
    </w:p>
    <w:p w14:paraId="1A0538DB" w14:textId="462BDA37" w:rsidR="00A02B69" w:rsidRDefault="006D2D9A" w:rsidP="00FE034C">
      <w:pPr>
        <w:pStyle w:val="ListParagraph"/>
        <w:rPr>
          <w:rFonts w:ascii="Times New Roman" w:hAnsi="Times New Roman" w:cs="Times New Roman"/>
          <w:sz w:val="24"/>
        </w:rPr>
      </w:pPr>
      <w:r w:rsidRPr="00A04F01">
        <w:rPr>
          <w:rFonts w:ascii="Times New Roman" w:hAnsi="Times New Roman" w:cs="Times New Roman"/>
          <w:b/>
          <w:sz w:val="24"/>
        </w:rPr>
        <w:t>Overview</w:t>
      </w:r>
      <w:r>
        <w:rPr>
          <w:rFonts w:ascii="Times New Roman" w:hAnsi="Times New Roman" w:cs="Times New Roman"/>
          <w:sz w:val="24"/>
        </w:rPr>
        <w:t xml:space="preserve"> </w:t>
      </w:r>
      <w:r w:rsidR="00A04F01">
        <w:rPr>
          <w:rFonts w:ascii="Times New Roman" w:hAnsi="Times New Roman" w:cs="Times New Roman"/>
          <w:sz w:val="24"/>
        </w:rPr>
        <w:t>–</w:t>
      </w:r>
      <w:r>
        <w:rPr>
          <w:rFonts w:ascii="Times New Roman" w:hAnsi="Times New Roman" w:cs="Times New Roman"/>
          <w:sz w:val="24"/>
        </w:rPr>
        <w:t xml:space="preserve"> </w:t>
      </w:r>
      <w:r w:rsidR="00A04F01">
        <w:rPr>
          <w:rFonts w:ascii="Times New Roman" w:hAnsi="Times New Roman" w:cs="Times New Roman"/>
          <w:sz w:val="24"/>
        </w:rPr>
        <w:t xml:space="preserve">Atmospheric </w:t>
      </w:r>
      <w:r w:rsidR="00287DEF">
        <w:rPr>
          <w:rFonts w:ascii="Times New Roman" w:hAnsi="Times New Roman" w:cs="Times New Roman"/>
          <w:sz w:val="24"/>
        </w:rPr>
        <w:t xml:space="preserve">deposition </w:t>
      </w:r>
      <w:r w:rsidR="00640973">
        <w:rPr>
          <w:rFonts w:ascii="Times New Roman" w:hAnsi="Times New Roman" w:cs="Times New Roman"/>
          <w:sz w:val="24"/>
        </w:rPr>
        <w:t>of PCBs</w:t>
      </w:r>
      <w:r w:rsidR="00A04F01">
        <w:rPr>
          <w:rFonts w:ascii="Times New Roman" w:hAnsi="Times New Roman" w:cs="Times New Roman"/>
          <w:sz w:val="24"/>
        </w:rPr>
        <w:t xml:space="preserve"> occur</w:t>
      </w:r>
      <w:r w:rsidR="00640973">
        <w:rPr>
          <w:rFonts w:ascii="Times New Roman" w:hAnsi="Times New Roman" w:cs="Times New Roman"/>
          <w:sz w:val="24"/>
        </w:rPr>
        <w:t>s</w:t>
      </w:r>
      <w:r w:rsidR="00A04F01">
        <w:rPr>
          <w:rFonts w:ascii="Times New Roman" w:hAnsi="Times New Roman" w:cs="Times New Roman"/>
          <w:sz w:val="24"/>
        </w:rPr>
        <w:t xml:space="preserve"> both as indirect loading to the land surface which is transported to surface waters mostly through stormwater and as loading that is directly deposited on surface water.  </w:t>
      </w:r>
      <w:r w:rsidR="00287DEF">
        <w:rPr>
          <w:rFonts w:ascii="Times New Roman" w:hAnsi="Times New Roman" w:cs="Times New Roman"/>
          <w:sz w:val="24"/>
        </w:rPr>
        <w:t xml:space="preserve">Loadings occur as wet deposition (i.e., during rain events) and </w:t>
      </w:r>
      <w:r w:rsidR="00640973">
        <w:rPr>
          <w:rFonts w:ascii="Times New Roman" w:hAnsi="Times New Roman" w:cs="Times New Roman"/>
          <w:sz w:val="24"/>
        </w:rPr>
        <w:t xml:space="preserve">as </w:t>
      </w:r>
      <w:r w:rsidR="00287DEF">
        <w:rPr>
          <w:rFonts w:ascii="Times New Roman" w:hAnsi="Times New Roman" w:cs="Times New Roman"/>
          <w:sz w:val="24"/>
        </w:rPr>
        <w:t xml:space="preserve">dry deposition. Once in the system, PCBs volatilize </w:t>
      </w:r>
      <w:r w:rsidR="00640973">
        <w:rPr>
          <w:rFonts w:ascii="Times New Roman" w:hAnsi="Times New Roman" w:cs="Times New Roman"/>
          <w:sz w:val="24"/>
        </w:rPr>
        <w:t xml:space="preserve">to the atmosphere </w:t>
      </w:r>
      <w:r w:rsidR="00287DEF">
        <w:rPr>
          <w:rFonts w:ascii="Times New Roman" w:hAnsi="Times New Roman" w:cs="Times New Roman"/>
          <w:sz w:val="24"/>
        </w:rPr>
        <w:t xml:space="preserve">and are redeposited as part of the ongoing flux and transportation of PCBs. Little is known about the amount of atmospheric PCBs that originate inside as opposed to outside the watershed but it is </w:t>
      </w:r>
      <w:r w:rsidR="00640973">
        <w:rPr>
          <w:rFonts w:ascii="Times New Roman" w:hAnsi="Times New Roman" w:cs="Times New Roman"/>
          <w:sz w:val="24"/>
        </w:rPr>
        <w:t>expected</w:t>
      </w:r>
      <w:r w:rsidR="00287DEF">
        <w:rPr>
          <w:rFonts w:ascii="Times New Roman" w:hAnsi="Times New Roman" w:cs="Times New Roman"/>
          <w:sz w:val="24"/>
        </w:rPr>
        <w:t xml:space="preserve"> that many sources within the watershed comprise the majority of the atmospheric inputs.</w:t>
      </w:r>
      <w:r w:rsidR="002C321C">
        <w:rPr>
          <w:rFonts w:ascii="Times New Roman" w:hAnsi="Times New Roman" w:cs="Times New Roman"/>
          <w:sz w:val="24"/>
        </w:rPr>
        <w:t xml:space="preserve">  Atmospheric PCBs deposited to land are problematic to water management programs such as </w:t>
      </w:r>
      <w:r w:rsidR="00640973">
        <w:rPr>
          <w:rFonts w:ascii="Times New Roman" w:hAnsi="Times New Roman" w:cs="Times New Roman"/>
          <w:sz w:val="24"/>
        </w:rPr>
        <w:t xml:space="preserve">in </w:t>
      </w:r>
      <w:r w:rsidR="002C321C">
        <w:rPr>
          <w:rFonts w:ascii="Times New Roman" w:hAnsi="Times New Roman" w:cs="Times New Roman"/>
          <w:sz w:val="24"/>
        </w:rPr>
        <w:t>stormwater and combine</w:t>
      </w:r>
      <w:r w:rsidR="00640973">
        <w:rPr>
          <w:rFonts w:ascii="Times New Roman" w:hAnsi="Times New Roman" w:cs="Times New Roman"/>
          <w:sz w:val="24"/>
        </w:rPr>
        <w:t>d</w:t>
      </w:r>
      <w:r w:rsidR="002C321C">
        <w:rPr>
          <w:rFonts w:ascii="Times New Roman" w:hAnsi="Times New Roman" w:cs="Times New Roman"/>
          <w:sz w:val="24"/>
        </w:rPr>
        <w:t xml:space="preserve"> stormwater and wastewater systems</w:t>
      </w:r>
      <w:r w:rsidR="00640973">
        <w:rPr>
          <w:rFonts w:ascii="Times New Roman" w:hAnsi="Times New Roman" w:cs="Times New Roman"/>
          <w:sz w:val="24"/>
        </w:rPr>
        <w:t>.</w:t>
      </w:r>
    </w:p>
    <w:p w14:paraId="5562E2E1" w14:textId="77777777" w:rsidR="006D2D9A" w:rsidRDefault="006D2D9A" w:rsidP="00FE034C">
      <w:pPr>
        <w:pStyle w:val="ListParagraph"/>
        <w:rPr>
          <w:rFonts w:ascii="Times New Roman" w:hAnsi="Times New Roman" w:cs="Times New Roman"/>
          <w:sz w:val="24"/>
        </w:rPr>
      </w:pPr>
    </w:p>
    <w:p w14:paraId="4DA6A9DA" w14:textId="1D4B8129" w:rsidR="006D2D9A" w:rsidRDefault="00A04F01" w:rsidP="00B90DB9">
      <w:pPr>
        <w:pStyle w:val="ListParagraph"/>
        <w:spacing w:after="0"/>
        <w:contextualSpacing w:val="0"/>
        <w:rPr>
          <w:rFonts w:ascii="Times New Roman" w:hAnsi="Times New Roman" w:cs="Times New Roman"/>
          <w:sz w:val="24"/>
        </w:rPr>
      </w:pPr>
      <w:r>
        <w:rPr>
          <w:rFonts w:ascii="Times New Roman" w:hAnsi="Times New Roman" w:cs="Times New Roman"/>
          <w:b/>
          <w:sz w:val="24"/>
        </w:rPr>
        <w:t xml:space="preserve">Atmospheric </w:t>
      </w:r>
      <w:r w:rsidR="002D293B">
        <w:rPr>
          <w:rFonts w:ascii="Times New Roman" w:hAnsi="Times New Roman" w:cs="Times New Roman"/>
          <w:b/>
          <w:sz w:val="24"/>
        </w:rPr>
        <w:t>Sources,</w:t>
      </w:r>
      <w:r w:rsidR="002D293B" w:rsidRPr="00617832">
        <w:rPr>
          <w:rFonts w:ascii="Times New Roman" w:hAnsi="Times New Roman" w:cs="Times New Roman"/>
          <w:b/>
          <w:sz w:val="24"/>
        </w:rPr>
        <w:t xml:space="preserve"> Current Management Efforts </w:t>
      </w:r>
      <w:r w:rsidR="002D293B">
        <w:rPr>
          <w:rFonts w:ascii="Times New Roman" w:hAnsi="Times New Roman" w:cs="Times New Roman"/>
          <w:b/>
          <w:sz w:val="24"/>
        </w:rPr>
        <w:t>and Gaps</w:t>
      </w:r>
    </w:p>
    <w:p w14:paraId="091D8EE9" w14:textId="696A675C" w:rsidR="008B67F9" w:rsidRPr="00CE261B" w:rsidRDefault="008B67F9">
      <w:pPr>
        <w:pStyle w:val="PlainText"/>
        <w:ind w:left="720"/>
        <w:rPr>
          <w:rFonts w:ascii="Times New Roman" w:hAnsi="Times New Roman" w:cs="Times New Roman"/>
          <w:sz w:val="24"/>
          <w:szCs w:val="24"/>
        </w:rPr>
      </w:pPr>
      <w:r w:rsidRPr="00CE261B">
        <w:rPr>
          <w:rFonts w:ascii="Times New Roman" w:hAnsi="Times New Roman" w:cs="Times New Roman"/>
          <w:sz w:val="24"/>
          <w:szCs w:val="24"/>
        </w:rPr>
        <w:t xml:space="preserve">         </w:t>
      </w:r>
    </w:p>
    <w:p w14:paraId="245C1045" w14:textId="653505C4" w:rsidR="008140A8" w:rsidRDefault="009626A4" w:rsidP="00B90DB9">
      <w:pPr>
        <w:spacing w:line="240" w:lineRule="auto"/>
        <w:ind w:left="720"/>
        <w:jc w:val="both"/>
        <w:rPr>
          <w:rFonts w:ascii="Times New Roman" w:hAnsi="Times New Roman" w:cs="Times New Roman"/>
          <w:sz w:val="24"/>
          <w:szCs w:val="24"/>
        </w:rPr>
      </w:pPr>
      <w:r w:rsidRPr="00B90DB9">
        <w:rPr>
          <w:rFonts w:ascii="Times New Roman" w:hAnsi="Times New Roman" w:cs="Times New Roman"/>
          <w:sz w:val="24"/>
          <w:szCs w:val="24"/>
        </w:rPr>
        <w:t xml:space="preserve">There are several sources of PCBs in the atmosphere.  Such sources include 1) thermal </w:t>
      </w:r>
      <w:r w:rsidR="008140A8">
        <w:rPr>
          <w:rFonts w:ascii="Times New Roman" w:hAnsi="Times New Roman" w:cs="Times New Roman"/>
          <w:sz w:val="24"/>
          <w:szCs w:val="24"/>
        </w:rPr>
        <w:t xml:space="preserve">and other industrial </w:t>
      </w:r>
      <w:r w:rsidRPr="00B90DB9">
        <w:rPr>
          <w:rFonts w:ascii="Times New Roman" w:hAnsi="Times New Roman" w:cs="Times New Roman"/>
          <w:sz w:val="24"/>
          <w:szCs w:val="24"/>
        </w:rPr>
        <w:t>processes (i.e., industrial emitters); 2) emission from water bodies containing PCBs; 3) materials containing PCBs (i.e., transformers); 4) use of products cont</w:t>
      </w:r>
      <w:r w:rsidR="008140A8">
        <w:rPr>
          <w:rFonts w:ascii="Times New Roman" w:hAnsi="Times New Roman" w:cs="Times New Roman"/>
          <w:sz w:val="24"/>
          <w:szCs w:val="24"/>
        </w:rPr>
        <w:t>aining PCBs (i.e., heating oil).</w:t>
      </w:r>
      <w:r w:rsidRPr="00B90DB9">
        <w:rPr>
          <w:rFonts w:ascii="Times New Roman" w:hAnsi="Times New Roman" w:cs="Times New Roman"/>
          <w:sz w:val="24"/>
          <w:szCs w:val="24"/>
        </w:rPr>
        <w:t xml:space="preserve">  Of the above sources, some are more likely to be current contributors to atmospheric loads of PCB.  Thermal processes of any type can contribute to production of PCBs in the atmosphere if chlorine and organic carbon are present in the combustion feed.  Likewise the burning of heating oils may contribute to airborne PCBs if PCBs are present in the heating oil and are combusted.  Additionally, there are PCBs emitted due to incomplete combustion of PCB impurities in heating oil, or if PCBs volatilize from the contaminated oil product when transferred for use or otherwise spilled/mishandled. </w:t>
      </w:r>
      <w:r w:rsidR="008140A8">
        <w:rPr>
          <w:rFonts w:ascii="Times New Roman" w:hAnsi="Times New Roman" w:cs="Times New Roman"/>
          <w:sz w:val="24"/>
          <w:szCs w:val="24"/>
        </w:rPr>
        <w:t xml:space="preserve">Current RCRA regulations allow for the reuse of oils that contain less than 2 parts per million PCBs for a variety of applications including as fuel oil.  </w:t>
      </w:r>
    </w:p>
    <w:p w14:paraId="06B24515" w14:textId="77777777" w:rsidR="008140A8" w:rsidRDefault="009626A4" w:rsidP="00B90DB9">
      <w:pPr>
        <w:spacing w:line="240" w:lineRule="auto"/>
        <w:ind w:left="720"/>
        <w:jc w:val="both"/>
        <w:rPr>
          <w:rFonts w:ascii="Times New Roman" w:hAnsi="Times New Roman" w:cs="Times New Roman"/>
          <w:sz w:val="24"/>
          <w:szCs w:val="24"/>
        </w:rPr>
      </w:pPr>
      <w:r w:rsidRPr="00B90DB9">
        <w:rPr>
          <w:rFonts w:ascii="Times New Roman" w:hAnsi="Times New Roman" w:cs="Times New Roman"/>
          <w:sz w:val="24"/>
          <w:szCs w:val="24"/>
        </w:rPr>
        <w:t>The production of PCBs as a product on their own has been banned for decades so this is most likely not a prominent source of PCB contamination to the atmosphere.  Also, due to the hydrophobicity of most congeners of PCB, emission from water bodies is also likely a minor source of atmospheric load.</w:t>
      </w:r>
    </w:p>
    <w:p w14:paraId="3E2B3008" w14:textId="0010DC9F" w:rsidR="008140A8" w:rsidRDefault="009626A4" w:rsidP="00B90DB9">
      <w:pPr>
        <w:spacing w:line="240" w:lineRule="auto"/>
        <w:ind w:left="720"/>
        <w:jc w:val="both"/>
        <w:rPr>
          <w:rFonts w:ascii="Times New Roman" w:hAnsi="Times New Roman" w:cs="Times New Roman"/>
          <w:sz w:val="24"/>
          <w:szCs w:val="24"/>
        </w:rPr>
      </w:pPr>
      <w:r w:rsidRPr="00B90DB9">
        <w:rPr>
          <w:rFonts w:ascii="Times New Roman" w:hAnsi="Times New Roman" w:cs="Times New Roman"/>
          <w:sz w:val="24"/>
          <w:szCs w:val="24"/>
        </w:rPr>
        <w:t xml:space="preserve">The largest contributor to atmospheric load of PCBs is potentially dielectric fluids that are spilled or otherwise released from transformers and capacitors that utilized the fluids for proper operation. </w:t>
      </w:r>
      <w:r w:rsidR="008140A8">
        <w:rPr>
          <w:rFonts w:ascii="Times New Roman" w:hAnsi="Times New Roman" w:cs="Times New Roman"/>
          <w:sz w:val="24"/>
          <w:szCs w:val="24"/>
        </w:rPr>
        <w:t>When heated due to electrical load, transformers develop positive internal pressure, which can result in release of PCB-containing vapors.</w:t>
      </w:r>
    </w:p>
    <w:p w14:paraId="12341F6D" w14:textId="671FD2D8" w:rsidR="009626A4" w:rsidRPr="00B90DB9" w:rsidRDefault="009626A4">
      <w:pPr>
        <w:pStyle w:val="PlainText"/>
        <w:ind w:left="720"/>
        <w:rPr>
          <w:rFonts w:ascii="Times New Roman" w:hAnsi="Times New Roman" w:cs="Times New Roman"/>
          <w:sz w:val="24"/>
          <w:szCs w:val="24"/>
        </w:rPr>
      </w:pPr>
      <w:r w:rsidRPr="00B90DB9">
        <w:rPr>
          <w:rFonts w:ascii="Times New Roman" w:hAnsi="Times New Roman" w:cs="Times New Roman"/>
          <w:sz w:val="24"/>
          <w:szCs w:val="24"/>
        </w:rPr>
        <w:t xml:space="preserve"> In the year 1970, dielectric fluids accounted for 56 percent of the PCBs manufactured in the US.  Plasticizers and hydraulic fluids and lubricants were the next largest categories at 30 and 12 percent respectively.  The National R</w:t>
      </w:r>
      <w:r>
        <w:rPr>
          <w:rFonts w:ascii="Times New Roman" w:hAnsi="Times New Roman" w:cs="Times New Roman"/>
          <w:sz w:val="24"/>
          <w:szCs w:val="24"/>
        </w:rPr>
        <w:t xml:space="preserve">esponse Center (maintained by </w:t>
      </w:r>
      <w:r w:rsidRPr="00B90DB9">
        <w:rPr>
          <w:rFonts w:ascii="Times New Roman" w:hAnsi="Times New Roman" w:cs="Times New Roman"/>
          <w:sz w:val="24"/>
          <w:szCs w:val="24"/>
        </w:rPr>
        <w:t xml:space="preserve">EPA) is notified of releases of PCBs that exceed reportable quantities.  </w:t>
      </w:r>
      <w:ins w:id="88" w:author="Allen, Greg" w:date="2015-03-05T09:48:00Z">
        <w:r w:rsidR="00A610FE">
          <w:rPr>
            <w:rFonts w:ascii="Times New Roman" w:hAnsi="Times New Roman" w:cs="Times New Roman"/>
            <w:sz w:val="24"/>
            <w:szCs w:val="24"/>
          </w:rPr>
          <w:t>To emphasize the poin</w:t>
        </w:r>
      </w:ins>
      <w:ins w:id="89" w:author="Allen, Greg" w:date="2015-03-05T09:49:00Z">
        <w:r w:rsidR="00A610FE">
          <w:rPr>
            <w:rFonts w:ascii="Times New Roman" w:hAnsi="Times New Roman" w:cs="Times New Roman"/>
            <w:sz w:val="24"/>
            <w:szCs w:val="24"/>
          </w:rPr>
          <w:t>t</w:t>
        </w:r>
      </w:ins>
      <w:ins w:id="90" w:author="Allen, Greg" w:date="2015-03-05T09:48:00Z">
        <w:r w:rsidR="00A610FE">
          <w:rPr>
            <w:rFonts w:ascii="Times New Roman" w:hAnsi="Times New Roman" w:cs="Times New Roman"/>
            <w:sz w:val="24"/>
            <w:szCs w:val="24"/>
          </w:rPr>
          <w:t xml:space="preserve"> that PCBs are not </w:t>
        </w:r>
      </w:ins>
      <w:ins w:id="91" w:author="Allen, Greg" w:date="2015-03-05T09:49:00Z">
        <w:r w:rsidR="00A610FE">
          <w:rPr>
            <w:rFonts w:ascii="Times New Roman" w:hAnsi="Times New Roman" w:cs="Times New Roman"/>
            <w:sz w:val="24"/>
            <w:szCs w:val="24"/>
          </w:rPr>
          <w:t xml:space="preserve">simply related to past releases (i.e., legacy contamination), data indicates that </w:t>
        </w:r>
      </w:ins>
      <w:del w:id="92" w:author="Allen, Greg" w:date="2015-03-05T09:51:00Z">
        <w:r w:rsidRPr="00B90DB9" w:rsidDel="00A610FE">
          <w:rPr>
            <w:rFonts w:ascii="Times New Roman" w:hAnsi="Times New Roman" w:cs="Times New Roman"/>
            <w:sz w:val="24"/>
            <w:szCs w:val="24"/>
          </w:rPr>
          <w:delText>F</w:delText>
        </w:r>
      </w:del>
      <w:ins w:id="93" w:author="Allen, Greg" w:date="2015-03-05T09:51:00Z">
        <w:r w:rsidR="00A610FE">
          <w:rPr>
            <w:rFonts w:ascii="Times New Roman" w:hAnsi="Times New Roman" w:cs="Times New Roman"/>
            <w:sz w:val="24"/>
            <w:szCs w:val="24"/>
          </w:rPr>
          <w:t>f</w:t>
        </w:r>
      </w:ins>
      <w:r w:rsidRPr="00B90DB9">
        <w:rPr>
          <w:rFonts w:ascii="Times New Roman" w:hAnsi="Times New Roman" w:cs="Times New Roman"/>
          <w:sz w:val="24"/>
          <w:szCs w:val="24"/>
        </w:rPr>
        <w:t>rom 1990 through 2002, over 1000 PCB releases were reported in the Great Lakes states.  These report</w:t>
      </w:r>
      <w:ins w:id="94" w:author="Allen, Greg" w:date="2015-03-05T09:52:00Z">
        <w:r w:rsidR="00A610FE">
          <w:rPr>
            <w:rFonts w:ascii="Times New Roman" w:hAnsi="Times New Roman" w:cs="Times New Roman"/>
            <w:sz w:val="24"/>
            <w:szCs w:val="24"/>
          </w:rPr>
          <w:t>ed releases</w:t>
        </w:r>
      </w:ins>
      <w:del w:id="95" w:author="Allen, Greg" w:date="2015-03-05T09:52:00Z">
        <w:r w:rsidRPr="00B90DB9" w:rsidDel="00A610FE">
          <w:rPr>
            <w:rFonts w:ascii="Times New Roman" w:hAnsi="Times New Roman" w:cs="Times New Roman"/>
            <w:sz w:val="24"/>
            <w:szCs w:val="24"/>
          </w:rPr>
          <w:delText>s</w:delText>
        </w:r>
      </w:del>
      <w:r w:rsidRPr="00B90DB9">
        <w:rPr>
          <w:rFonts w:ascii="Times New Roman" w:hAnsi="Times New Roman" w:cs="Times New Roman"/>
          <w:sz w:val="24"/>
          <w:szCs w:val="24"/>
        </w:rPr>
        <w:t xml:space="preserve"> typically involved </w:t>
      </w:r>
      <w:del w:id="96" w:author="Allen, Greg" w:date="2015-03-05T09:53:00Z">
        <w:r w:rsidRPr="00B90DB9" w:rsidDel="00A610FE">
          <w:rPr>
            <w:rFonts w:ascii="Times New Roman" w:hAnsi="Times New Roman" w:cs="Times New Roman"/>
            <w:sz w:val="24"/>
            <w:szCs w:val="24"/>
          </w:rPr>
          <w:delText>“</w:delText>
        </w:r>
      </w:del>
      <w:r w:rsidRPr="00B90DB9">
        <w:rPr>
          <w:rFonts w:ascii="Times New Roman" w:hAnsi="Times New Roman" w:cs="Times New Roman"/>
          <w:sz w:val="24"/>
          <w:szCs w:val="24"/>
        </w:rPr>
        <w:t>accidents or illicit activities involving transformers or capacitors, such as a capacitor leaking due to an electrical failure, vandalism of transformers, transformer fires, and illegal dumping.</w:t>
      </w:r>
      <w:del w:id="97" w:author="Allen, Greg" w:date="2015-03-05T09:53:00Z">
        <w:r w:rsidRPr="00B90DB9" w:rsidDel="00A610FE">
          <w:rPr>
            <w:rFonts w:ascii="Times New Roman" w:hAnsi="Times New Roman" w:cs="Times New Roman"/>
            <w:sz w:val="24"/>
            <w:szCs w:val="24"/>
          </w:rPr>
          <w:delText>”</w:delText>
        </w:r>
      </w:del>
    </w:p>
    <w:p w14:paraId="04935089" w14:textId="21FFB850" w:rsidR="00344099" w:rsidRPr="00B90DB9" w:rsidDel="000B5578" w:rsidRDefault="00344099" w:rsidP="00B90DB9">
      <w:pPr>
        <w:pStyle w:val="NormalWeb"/>
        <w:shd w:val="clear" w:color="auto" w:fill="FFFFFF"/>
        <w:ind w:left="720"/>
        <w:rPr>
          <w:del w:id="98" w:author="Allen, Greg" w:date="2015-03-05T09:57:00Z"/>
          <w:rFonts w:ascii="Times New Roman" w:hAnsi="Times New Roman"/>
          <w:color w:val="151515"/>
          <w:lang w:val="en"/>
        </w:rPr>
      </w:pPr>
      <w:r w:rsidRPr="00B90DB9">
        <w:rPr>
          <w:rFonts w:ascii="Times New Roman" w:hAnsi="Times New Roman"/>
        </w:rPr>
        <w:t xml:space="preserve">PCBs are listed as a group as one of 188 hazardous air pollutants (HAPs) </w:t>
      </w:r>
      <w:del w:id="99" w:author="Allen, Greg" w:date="2015-03-05T09:55:00Z">
        <w:r w:rsidRPr="00B90DB9" w:rsidDel="000B5578">
          <w:rPr>
            <w:rFonts w:ascii="Times New Roman" w:hAnsi="Times New Roman"/>
          </w:rPr>
          <w:delText xml:space="preserve">listed </w:delText>
        </w:r>
      </w:del>
      <w:r w:rsidRPr="00B90DB9">
        <w:rPr>
          <w:rFonts w:ascii="Times New Roman" w:hAnsi="Times New Roman"/>
        </w:rPr>
        <w:t>under section 112(b)</w:t>
      </w:r>
      <w:r>
        <w:rPr>
          <w:rFonts w:ascii="Times New Roman" w:hAnsi="Times New Roman"/>
        </w:rPr>
        <w:t xml:space="preserve"> </w:t>
      </w:r>
      <w:r w:rsidRPr="00B90DB9">
        <w:rPr>
          <w:rFonts w:ascii="Times New Roman" w:hAnsi="Times New Roman"/>
        </w:rPr>
        <w:t>of the 1990 Clean Air Act Amendments</w:t>
      </w:r>
      <w:ins w:id="100" w:author="Allen, Greg" w:date="2015-03-05T09:54:00Z">
        <w:r w:rsidR="000B5578">
          <w:rPr>
            <w:rFonts w:ascii="Times New Roman" w:hAnsi="Times New Roman"/>
          </w:rPr>
          <w:t>.</w:t>
        </w:r>
      </w:ins>
      <w:r w:rsidRPr="00B90DB9">
        <w:rPr>
          <w:rFonts w:ascii="Times New Roman" w:hAnsi="Times New Roman"/>
        </w:rPr>
        <w:t xml:space="preserve"> </w:t>
      </w:r>
      <w:del w:id="101" w:author="Allen, Greg" w:date="2015-03-05T09:55:00Z">
        <w:r w:rsidRPr="00B90DB9" w:rsidDel="000B5578">
          <w:rPr>
            <w:rFonts w:ascii="Times New Roman" w:hAnsi="Times New Roman"/>
          </w:rPr>
          <w:delText>and is regulated from more than 170 industrial source</w:delText>
        </w:r>
        <w:r w:rsidDel="000B5578">
          <w:rPr>
            <w:rFonts w:ascii="Times New Roman" w:hAnsi="Times New Roman"/>
          </w:rPr>
          <w:delText xml:space="preserve"> </w:delText>
        </w:r>
        <w:r w:rsidRPr="00B90DB9" w:rsidDel="000B5578">
          <w:rPr>
            <w:rFonts w:ascii="Times New Roman" w:hAnsi="Times New Roman"/>
          </w:rPr>
          <w:delText>categories</w:delText>
        </w:r>
        <w:r w:rsidRPr="0031702A" w:rsidDel="000B5578">
          <w:rPr>
            <w:rFonts w:ascii="Times New Roman" w:hAnsi="Times New Roman"/>
          </w:rPr>
          <w:delText>.</w:delText>
        </w:r>
        <w:r w:rsidR="009865C5" w:rsidRPr="0031702A" w:rsidDel="000B5578">
          <w:rPr>
            <w:rFonts w:ascii="Times New Roman" w:hAnsi="Times New Roman"/>
          </w:rPr>
          <w:delText xml:space="preserve"> </w:delText>
        </w:r>
      </w:del>
      <w:del w:id="102" w:author="Allen, Greg" w:date="2015-03-09T20:06:00Z">
        <w:r w:rsidR="009865C5" w:rsidRPr="00B90DB9" w:rsidDel="00D53DD4">
          <w:rPr>
            <w:rFonts w:ascii="Times New Roman" w:hAnsi="Times New Roman"/>
            <w:color w:val="151515"/>
            <w:lang w:val="en"/>
          </w:rPr>
          <w:delText>PCB incinerators</w:delText>
        </w:r>
      </w:del>
      <w:del w:id="103" w:author="Allen, Greg" w:date="2015-03-05T09:56:00Z">
        <w:r w:rsidR="009865C5" w:rsidRPr="00B90DB9" w:rsidDel="000B5578">
          <w:rPr>
            <w:rFonts w:ascii="Times New Roman" w:hAnsi="Times New Roman"/>
            <w:color w:val="151515"/>
            <w:lang w:val="en"/>
          </w:rPr>
          <w:delText xml:space="preserve"> and other authorized PCB activities must be in compliance with the requirements of the CAA</w:delText>
        </w:r>
      </w:del>
      <w:del w:id="104" w:author="Allen, Greg" w:date="2015-03-09T20:06:00Z">
        <w:r w:rsidR="009865C5" w:rsidRPr="00B90DB9" w:rsidDel="00D53DD4">
          <w:rPr>
            <w:rFonts w:ascii="Times New Roman" w:hAnsi="Times New Roman"/>
            <w:color w:val="151515"/>
            <w:lang w:val="en"/>
          </w:rPr>
          <w:delText>.</w:delText>
        </w:r>
      </w:del>
      <w:ins w:id="105" w:author="Allen, Greg" w:date="2015-03-09T20:06:00Z">
        <w:r w:rsidR="00D53DD4" w:rsidRPr="00D53DD4">
          <w:rPr>
            <w:rFonts w:ascii="Times New Roman" w:hAnsi="Times New Roman"/>
            <w:color w:val="151515"/>
            <w:lang w:val="en"/>
          </w:rPr>
          <w:t xml:space="preserve"> Incineration of PCBs is regulated under 60 CFR 761.  However, there are currently no PCB incinerators in the Chesapeake Bay Watershed.</w:t>
        </w:r>
      </w:ins>
      <w:r w:rsidR="009865C5" w:rsidRPr="00B90DB9">
        <w:rPr>
          <w:rFonts w:ascii="Times New Roman" w:hAnsi="Times New Roman"/>
          <w:color w:val="151515"/>
          <w:lang w:val="en"/>
        </w:rPr>
        <w:t xml:space="preserve"> The EPA also established National Emissions Standards for Hazardous Air Pollutants (NESHAP) under the CAA to protect the public and lists PCBs as one of 33 Hazardous Air Pollutants (HAPs) presenting the greatest threat to public health in urban areas.</w:t>
      </w:r>
    </w:p>
    <w:p w14:paraId="154BF991" w14:textId="77777777" w:rsidR="00AA772D" w:rsidRPr="00CE261B" w:rsidRDefault="00AA772D" w:rsidP="007A02C5">
      <w:pPr>
        <w:pStyle w:val="NormalWeb"/>
        <w:shd w:val="clear" w:color="auto" w:fill="FFFFFF"/>
        <w:ind w:left="720"/>
      </w:pPr>
    </w:p>
    <w:p w14:paraId="268220C2" w14:textId="77777777" w:rsidR="008B67F9" w:rsidRDefault="008B67F9" w:rsidP="008B67F9">
      <w:pPr>
        <w:pStyle w:val="ListParagraph"/>
        <w:ind w:left="1440"/>
        <w:rPr>
          <w:rFonts w:ascii="Times New Roman" w:hAnsi="Times New Roman" w:cs="Times New Roman"/>
          <w:b/>
          <w:sz w:val="24"/>
          <w:szCs w:val="24"/>
        </w:rPr>
      </w:pPr>
      <w:r w:rsidRPr="00CE261B">
        <w:rPr>
          <w:rFonts w:ascii="Times New Roman" w:hAnsi="Times New Roman" w:cs="Times New Roman"/>
          <w:b/>
          <w:sz w:val="24"/>
          <w:szCs w:val="24"/>
        </w:rPr>
        <w:t>Atmospheric Gaps</w:t>
      </w:r>
    </w:p>
    <w:p w14:paraId="6724409B" w14:textId="55562022" w:rsidR="002C321C" w:rsidRPr="00B90DB9" w:rsidRDefault="002C321C">
      <w:pPr>
        <w:pStyle w:val="ListParagraph"/>
        <w:rPr>
          <w:rFonts w:ascii="Times New Roman" w:hAnsi="Times New Roman" w:cs="Times New Roman"/>
          <w:sz w:val="24"/>
          <w:szCs w:val="24"/>
        </w:rPr>
        <w:pPrChange w:id="106" w:author="Allen, Greg" w:date="2015-03-09T19:55:00Z">
          <w:pPr>
            <w:pStyle w:val="ListParagraph"/>
            <w:ind w:left="1440"/>
          </w:pPr>
        </w:pPrChange>
      </w:pPr>
      <w:r w:rsidRPr="00B90DB9">
        <w:rPr>
          <w:rFonts w:ascii="Times New Roman" w:hAnsi="Times New Roman" w:cs="Times New Roman"/>
          <w:sz w:val="24"/>
          <w:szCs w:val="24"/>
        </w:rPr>
        <w:t>Atmospheric Monitoring Gaps</w:t>
      </w:r>
    </w:p>
    <w:p w14:paraId="7EBB179D" w14:textId="69849540" w:rsidR="0045546D" w:rsidRDefault="002C321C">
      <w:pPr>
        <w:pStyle w:val="ListParagraph"/>
        <w:numPr>
          <w:ilvl w:val="0"/>
          <w:numId w:val="39"/>
        </w:numPr>
        <w:ind w:left="1440"/>
        <w:rPr>
          <w:rFonts w:ascii="Times New Roman" w:hAnsi="Times New Roman" w:cs="Times New Roman"/>
          <w:sz w:val="24"/>
          <w:szCs w:val="24"/>
        </w:rPr>
        <w:pPrChange w:id="107" w:author="Allen, Greg" w:date="2015-03-09T19:55:00Z">
          <w:pPr>
            <w:pStyle w:val="ListParagraph"/>
            <w:numPr>
              <w:numId w:val="39"/>
            </w:numPr>
            <w:ind w:left="2160" w:hanging="360"/>
          </w:pPr>
        </w:pPrChange>
      </w:pPr>
      <w:r>
        <w:rPr>
          <w:rFonts w:ascii="Times New Roman" w:hAnsi="Times New Roman" w:cs="Times New Roman"/>
          <w:sz w:val="24"/>
          <w:szCs w:val="24"/>
        </w:rPr>
        <w:t>Consistency among a</w:t>
      </w:r>
      <w:r w:rsidRPr="00CE261B">
        <w:rPr>
          <w:rFonts w:ascii="Times New Roman" w:hAnsi="Times New Roman" w:cs="Times New Roman"/>
          <w:sz w:val="24"/>
          <w:szCs w:val="24"/>
        </w:rPr>
        <w:t>ir/water/waste programs using low level PCB analyses (methods 608 &amp; 8082) vs TMDLs using EPA Method 1668</w:t>
      </w:r>
    </w:p>
    <w:p w14:paraId="408BA871" w14:textId="77777777" w:rsidR="00674A43" w:rsidRDefault="00674A43">
      <w:pPr>
        <w:pStyle w:val="ListParagraph"/>
        <w:ind w:left="1440"/>
        <w:rPr>
          <w:rFonts w:ascii="Times New Roman" w:hAnsi="Times New Roman" w:cs="Times New Roman"/>
          <w:sz w:val="24"/>
          <w:szCs w:val="24"/>
        </w:rPr>
        <w:pPrChange w:id="108" w:author="Allen, Greg" w:date="2015-03-09T19:55:00Z">
          <w:pPr>
            <w:pStyle w:val="ListParagraph"/>
            <w:ind w:left="2160"/>
          </w:pPr>
        </w:pPrChange>
      </w:pPr>
    </w:p>
    <w:p w14:paraId="5E0E25CC" w14:textId="42992B89" w:rsidR="00394E81" w:rsidRPr="00531EE7" w:rsidRDefault="0045546D">
      <w:pPr>
        <w:pStyle w:val="ListParagraph"/>
        <w:numPr>
          <w:ilvl w:val="0"/>
          <w:numId w:val="39"/>
        </w:numPr>
        <w:ind w:left="1440"/>
        <w:rPr>
          <w:rFonts w:ascii="Times New Roman" w:hAnsi="Times New Roman" w:cs="Times New Roman"/>
          <w:sz w:val="24"/>
          <w:szCs w:val="24"/>
        </w:rPr>
        <w:pPrChange w:id="109" w:author="Allen, Greg" w:date="2015-03-09T19:55:00Z">
          <w:pPr>
            <w:pStyle w:val="ListParagraph"/>
            <w:numPr>
              <w:numId w:val="39"/>
            </w:numPr>
            <w:ind w:left="2160" w:hanging="360"/>
          </w:pPr>
        </w:pPrChange>
      </w:pPr>
      <w:r w:rsidRPr="0045546D">
        <w:rPr>
          <w:rFonts w:ascii="Times New Roman" w:hAnsi="Times New Roman" w:cs="Times New Roman"/>
          <w:sz w:val="24"/>
          <w:szCs w:val="24"/>
        </w:rPr>
        <w:t xml:space="preserve">Monitoring of fuel oil burning facilities in order to determine the </w:t>
      </w:r>
      <w:r>
        <w:rPr>
          <w:rFonts w:ascii="Times New Roman" w:hAnsi="Times New Roman" w:cs="Times New Roman"/>
          <w:sz w:val="24"/>
          <w:szCs w:val="24"/>
        </w:rPr>
        <w:t>extent of PCB releases</w:t>
      </w:r>
    </w:p>
    <w:p w14:paraId="0409D8A9" w14:textId="77777777" w:rsidR="008140A8" w:rsidRDefault="008140A8">
      <w:pPr>
        <w:pStyle w:val="ListParagraph"/>
        <w:rPr>
          <w:rFonts w:ascii="Times New Roman" w:hAnsi="Times New Roman" w:cs="Times New Roman"/>
          <w:sz w:val="24"/>
          <w:szCs w:val="24"/>
        </w:rPr>
        <w:pPrChange w:id="110" w:author="Allen, Greg" w:date="2015-03-09T19:55:00Z">
          <w:pPr>
            <w:pStyle w:val="ListParagraph"/>
            <w:ind w:left="1440"/>
          </w:pPr>
        </w:pPrChange>
      </w:pPr>
    </w:p>
    <w:p w14:paraId="08649D19" w14:textId="77777777" w:rsidR="008140A8" w:rsidRDefault="0045546D">
      <w:pPr>
        <w:pStyle w:val="ListParagraph"/>
        <w:spacing w:after="0" w:line="240" w:lineRule="auto"/>
        <w:rPr>
          <w:rFonts w:ascii="Times New Roman" w:hAnsi="Times New Roman" w:cs="Times New Roman"/>
          <w:sz w:val="24"/>
          <w:szCs w:val="24"/>
        </w:rPr>
        <w:pPrChange w:id="111" w:author="Allen, Greg" w:date="2015-03-09T19:55:00Z">
          <w:pPr>
            <w:pStyle w:val="ListParagraph"/>
            <w:spacing w:after="0" w:line="240" w:lineRule="auto"/>
            <w:ind w:left="1440"/>
          </w:pPr>
        </w:pPrChange>
      </w:pPr>
      <w:r w:rsidRPr="00374A96">
        <w:rPr>
          <w:rFonts w:ascii="Times New Roman" w:hAnsi="Times New Roman" w:cs="Times New Roman"/>
          <w:sz w:val="24"/>
          <w:szCs w:val="24"/>
        </w:rPr>
        <w:t>Atmospheric Research Gaps</w:t>
      </w:r>
    </w:p>
    <w:p w14:paraId="6403E234" w14:textId="77777777" w:rsidR="008140A8" w:rsidRDefault="008140A8">
      <w:pPr>
        <w:pStyle w:val="ListParagraph"/>
        <w:spacing w:after="0" w:line="240" w:lineRule="auto"/>
        <w:rPr>
          <w:rFonts w:ascii="Times New Roman" w:hAnsi="Times New Roman" w:cs="Times New Roman"/>
          <w:sz w:val="24"/>
          <w:szCs w:val="24"/>
        </w:rPr>
        <w:pPrChange w:id="112" w:author="Allen, Greg" w:date="2015-03-09T19:55:00Z">
          <w:pPr>
            <w:pStyle w:val="ListParagraph"/>
            <w:spacing w:after="0" w:line="240" w:lineRule="auto"/>
            <w:ind w:left="1440"/>
          </w:pPr>
        </w:pPrChange>
      </w:pPr>
    </w:p>
    <w:p w14:paraId="2B911546" w14:textId="7F560D00" w:rsidR="000B26D3" w:rsidRDefault="0045546D">
      <w:pPr>
        <w:pStyle w:val="ListParagraph"/>
        <w:spacing w:after="0" w:line="240" w:lineRule="auto"/>
        <w:rPr>
          <w:rFonts w:ascii="Times New Roman" w:hAnsi="Times New Roman" w:cs="Times New Roman"/>
          <w:sz w:val="24"/>
          <w:szCs w:val="24"/>
        </w:rPr>
        <w:pPrChange w:id="113" w:author="Allen, Greg" w:date="2015-03-09T19:55:00Z">
          <w:pPr>
            <w:pStyle w:val="ListParagraph"/>
            <w:spacing w:after="0" w:line="240" w:lineRule="auto"/>
            <w:ind w:left="1440"/>
          </w:pPr>
        </w:pPrChange>
      </w:pPr>
      <w:r>
        <w:rPr>
          <w:rFonts w:ascii="Times New Roman" w:hAnsi="Times New Roman" w:cs="Times New Roman"/>
          <w:sz w:val="24"/>
          <w:szCs w:val="24"/>
        </w:rPr>
        <w:t>I</w:t>
      </w:r>
      <w:r w:rsidRPr="00103BC4">
        <w:rPr>
          <w:rFonts w:ascii="Times New Roman" w:hAnsi="Times New Roman" w:cs="Times New Roman"/>
          <w:sz w:val="24"/>
          <w:szCs w:val="24"/>
        </w:rPr>
        <w:t>ntegration of Method 1668 in area</w:t>
      </w:r>
      <w:r>
        <w:rPr>
          <w:rFonts w:ascii="Times New Roman" w:hAnsi="Times New Roman" w:cs="Times New Roman"/>
          <w:sz w:val="24"/>
          <w:szCs w:val="24"/>
        </w:rPr>
        <w:t>s</w:t>
      </w:r>
      <w:r w:rsidRPr="00103BC4">
        <w:rPr>
          <w:rFonts w:ascii="Times New Roman" w:hAnsi="Times New Roman" w:cs="Times New Roman"/>
          <w:sz w:val="24"/>
          <w:szCs w:val="24"/>
        </w:rPr>
        <w:t xml:space="preserve"> where </w:t>
      </w:r>
      <w:r>
        <w:rPr>
          <w:rFonts w:ascii="Times New Roman" w:hAnsi="Times New Roman" w:cs="Times New Roman"/>
          <w:sz w:val="24"/>
          <w:szCs w:val="24"/>
        </w:rPr>
        <w:t>trace concentrations</w:t>
      </w:r>
      <w:r w:rsidRPr="00103BC4">
        <w:rPr>
          <w:rFonts w:ascii="Times New Roman" w:hAnsi="Times New Roman" w:cs="Times New Roman"/>
          <w:sz w:val="24"/>
          <w:szCs w:val="24"/>
        </w:rPr>
        <w:t xml:space="preserve"> are expected; </w:t>
      </w:r>
      <w:r>
        <w:rPr>
          <w:rFonts w:ascii="Times New Roman" w:hAnsi="Times New Roman" w:cs="Times New Roman"/>
          <w:sz w:val="24"/>
          <w:szCs w:val="24"/>
        </w:rPr>
        <w:t xml:space="preserve">EPA </w:t>
      </w:r>
      <w:r w:rsidRPr="00103BC4">
        <w:rPr>
          <w:rFonts w:ascii="Times New Roman" w:hAnsi="Times New Roman" w:cs="Times New Roman"/>
          <w:sz w:val="24"/>
          <w:szCs w:val="24"/>
        </w:rPr>
        <w:t xml:space="preserve">methods 608 and 8082 </w:t>
      </w:r>
      <w:r>
        <w:rPr>
          <w:rFonts w:ascii="Times New Roman" w:hAnsi="Times New Roman" w:cs="Times New Roman"/>
          <w:sz w:val="24"/>
          <w:szCs w:val="24"/>
        </w:rPr>
        <w:t>co</w:t>
      </w:r>
      <w:r w:rsidRPr="00103BC4">
        <w:rPr>
          <w:rFonts w:ascii="Times New Roman" w:hAnsi="Times New Roman" w:cs="Times New Roman"/>
          <w:sz w:val="24"/>
          <w:szCs w:val="24"/>
        </w:rPr>
        <w:t xml:space="preserve">uld still be used, but in limited areas where PCB </w:t>
      </w:r>
      <w:r>
        <w:rPr>
          <w:rFonts w:ascii="Times New Roman" w:hAnsi="Times New Roman" w:cs="Times New Roman"/>
          <w:sz w:val="24"/>
          <w:szCs w:val="24"/>
        </w:rPr>
        <w:t>concentrations are expected to be high</w:t>
      </w:r>
    </w:p>
    <w:p w14:paraId="62735736" w14:textId="77777777" w:rsidR="00AA772D" w:rsidRDefault="00AA772D">
      <w:pPr>
        <w:pStyle w:val="ListParagraph"/>
        <w:spacing w:after="0" w:line="240" w:lineRule="auto"/>
        <w:ind w:left="0"/>
        <w:rPr>
          <w:rFonts w:ascii="Times New Roman" w:hAnsi="Times New Roman" w:cs="Times New Roman"/>
          <w:sz w:val="24"/>
          <w:szCs w:val="24"/>
        </w:rPr>
        <w:pPrChange w:id="114" w:author="Allen, Greg" w:date="2015-03-09T19:55:00Z">
          <w:pPr>
            <w:pStyle w:val="ListParagraph"/>
            <w:spacing w:after="0" w:line="240" w:lineRule="auto"/>
          </w:pPr>
        </w:pPrChange>
      </w:pPr>
    </w:p>
    <w:p w14:paraId="017553BE" w14:textId="0BC6D9DC" w:rsidR="00233D0F" w:rsidRPr="00A975D9" w:rsidRDefault="00233D0F" w:rsidP="00233D0F">
      <w:pPr>
        <w:pStyle w:val="ListParagraph"/>
        <w:widowControl w:val="0"/>
        <w:spacing w:after="0" w:line="240" w:lineRule="auto"/>
        <w:rPr>
          <w:rFonts w:ascii="Times New Roman" w:eastAsia="Times New Roman" w:hAnsi="Times New Roman" w:cs="Times New Roman"/>
          <w:sz w:val="24"/>
          <w:szCs w:val="24"/>
          <w:rPrChange w:id="115" w:author="Allen, Greg" w:date="2015-03-09T19:55:00Z">
            <w:rPr>
              <w:rFonts w:ascii="Times New Roman" w:eastAsia="Times New Roman" w:hAnsi="Times New Roman" w:cs="Times New Roman"/>
              <w:i/>
              <w:sz w:val="24"/>
              <w:szCs w:val="24"/>
            </w:rPr>
          </w:rPrChange>
        </w:rPr>
      </w:pPr>
      <w:moveToRangeStart w:id="116" w:author="Allen, Greg" w:date="2015-03-05T09:33:00Z" w:name="move413311352"/>
      <w:moveTo w:id="117" w:author="Allen, Greg" w:date="2015-03-05T09:33:00Z">
        <w:r w:rsidRPr="00A975D9">
          <w:rPr>
            <w:rFonts w:ascii="Times New Roman" w:eastAsia="Times New Roman" w:hAnsi="Times New Roman" w:cs="Times New Roman"/>
            <w:sz w:val="24"/>
            <w:szCs w:val="24"/>
            <w:rPrChange w:id="118" w:author="Allen, Greg" w:date="2015-03-09T19:55:00Z">
              <w:rPr>
                <w:rFonts w:ascii="Times New Roman" w:eastAsia="Times New Roman" w:hAnsi="Times New Roman" w:cs="Times New Roman"/>
                <w:i/>
                <w:sz w:val="24"/>
                <w:szCs w:val="24"/>
              </w:rPr>
            </w:rPrChange>
          </w:rPr>
          <w:t>Information on Localized Air Deposition</w:t>
        </w:r>
      </w:moveTo>
      <w:ins w:id="119" w:author="Allen, Greg" w:date="2015-03-10T16:39:00Z">
        <w:r w:rsidR="00972B94">
          <w:rPr>
            <w:rFonts w:ascii="Times New Roman" w:eastAsia="Times New Roman" w:hAnsi="Times New Roman" w:cs="Times New Roman"/>
            <w:sz w:val="24"/>
            <w:szCs w:val="24"/>
          </w:rPr>
          <w:t xml:space="preserve"> Gaps</w:t>
        </w:r>
      </w:ins>
    </w:p>
    <w:p w14:paraId="0D1A63B0" w14:textId="77777777" w:rsidR="00233D0F" w:rsidRPr="00B90DB9" w:rsidRDefault="00233D0F" w:rsidP="00233D0F">
      <w:pPr>
        <w:pStyle w:val="ListParagraph"/>
        <w:widowControl w:val="0"/>
        <w:spacing w:after="0" w:line="240" w:lineRule="auto"/>
        <w:rPr>
          <w:rFonts w:ascii="Times New Roman" w:eastAsia="Times New Roman" w:hAnsi="Times New Roman" w:cs="Times New Roman"/>
          <w:i/>
          <w:sz w:val="24"/>
          <w:szCs w:val="24"/>
        </w:rPr>
      </w:pPr>
    </w:p>
    <w:p w14:paraId="486F0B3D" w14:textId="750ECE67" w:rsidR="00233D0F" w:rsidRPr="00233D0F" w:rsidDel="00233D0F" w:rsidRDefault="00233D0F" w:rsidP="00233D0F">
      <w:pPr>
        <w:spacing w:after="0" w:line="240" w:lineRule="auto"/>
        <w:ind w:left="720"/>
        <w:rPr>
          <w:del w:id="120" w:author="Allen, Greg" w:date="2015-03-05T09:34:00Z"/>
          <w:rFonts w:ascii="Times New Roman" w:hAnsi="Times New Roman" w:cs="Times New Roman"/>
          <w:sz w:val="24"/>
          <w:szCs w:val="24"/>
        </w:rPr>
      </w:pPr>
      <w:moveTo w:id="121" w:author="Allen, Greg" w:date="2015-03-05T09:33:00Z">
        <w:r w:rsidRPr="00DD1C7E">
          <w:rPr>
            <w:rFonts w:ascii="Times New Roman" w:hAnsi="Times New Roman" w:cs="Times New Roman"/>
            <w:sz w:val="24"/>
            <w:szCs w:val="24"/>
          </w:rPr>
          <w:t xml:space="preserve">The lack of PCB air depositional data is of particular concern because it limits </w:t>
        </w:r>
        <w:del w:id="122" w:author="Allen, Greg" w:date="2015-03-09T12:20:00Z">
          <w:r w:rsidRPr="00DD1C7E" w:rsidDel="00C0795D">
            <w:rPr>
              <w:rFonts w:ascii="Times New Roman" w:hAnsi="Times New Roman" w:cs="Times New Roman"/>
              <w:sz w:val="24"/>
              <w:szCs w:val="24"/>
            </w:rPr>
            <w:delText>our</w:delText>
          </w:r>
        </w:del>
      </w:moveTo>
      <w:ins w:id="123" w:author="Allen, Greg" w:date="2015-03-09T12:20:00Z">
        <w:r w:rsidR="00C0795D">
          <w:rPr>
            <w:rFonts w:ascii="Times New Roman" w:hAnsi="Times New Roman" w:cs="Times New Roman"/>
            <w:sz w:val="24"/>
            <w:szCs w:val="24"/>
          </w:rPr>
          <w:t>the</w:t>
        </w:r>
      </w:ins>
      <w:moveTo w:id="124" w:author="Allen, Greg" w:date="2015-03-05T09:33:00Z">
        <w:r w:rsidRPr="00DD1C7E">
          <w:rPr>
            <w:rFonts w:ascii="Times New Roman" w:hAnsi="Times New Roman" w:cs="Times New Roman"/>
            <w:sz w:val="24"/>
            <w:szCs w:val="24"/>
          </w:rPr>
          <w:t xml:space="preserve"> ecosystem-scale understanding of the delivery mechanism of PCBs to the Chesapeake Bay watershed.  It is of regulatory relevance because permit holders of storm</w:t>
        </w:r>
        <w:del w:id="125" w:author="Allen, Greg" w:date="2015-03-09T12:20:00Z">
          <w:r w:rsidRPr="00DD1C7E" w:rsidDel="00C0795D">
            <w:rPr>
              <w:rFonts w:ascii="Times New Roman" w:hAnsi="Times New Roman" w:cs="Times New Roman"/>
              <w:sz w:val="24"/>
              <w:szCs w:val="24"/>
            </w:rPr>
            <w:delText xml:space="preserve"> </w:delText>
          </w:r>
        </w:del>
        <w:r w:rsidRPr="00DD1C7E">
          <w:rPr>
            <w:rFonts w:ascii="Times New Roman" w:hAnsi="Times New Roman" w:cs="Times New Roman"/>
            <w:sz w:val="24"/>
            <w:szCs w:val="24"/>
          </w:rPr>
          <w:t>water-derived effluents believe that air deposition comprises a significant portion, if not all, of their PCB loads.  Municipal effluent permit holders also maintain that their PCBs are derived from the intake water from rivers that in turn contain background PCBs derived from atmospheric fluxes.  Consequently, there is a need to 1) provide reliable PCB air deposition flux data for the purpose of calculating representative loads, and 2) determine the spatial contribution from air deposition fluxes to different land use areas throughout the Bay watershed</w:t>
        </w:r>
      </w:moveTo>
      <w:ins w:id="126" w:author="Allen, Greg" w:date="2015-03-05T09:34:00Z">
        <w:r w:rsidRPr="00233D0F">
          <w:rPr>
            <w:rFonts w:ascii="Times New Roman" w:hAnsi="Times New Roman" w:cs="Times New Roman"/>
            <w:sz w:val="24"/>
            <w:szCs w:val="24"/>
          </w:rPr>
          <w:t xml:space="preserve">.  </w:t>
        </w:r>
        <w:r>
          <w:rPr>
            <w:rFonts w:ascii="Times New Roman" w:hAnsi="Times New Roman" w:cs="Times New Roman"/>
            <w:sz w:val="24"/>
            <w:szCs w:val="24"/>
          </w:rPr>
          <w:t xml:space="preserve">There are no </w:t>
        </w:r>
      </w:ins>
      <w:moveTo w:id="127" w:author="Allen, Greg" w:date="2015-03-05T09:33:00Z">
        <w:del w:id="128" w:author="Allen, Greg" w:date="2015-03-05T09:34:00Z">
          <w:r w:rsidRPr="00233D0F" w:rsidDel="00233D0F">
            <w:rPr>
              <w:rFonts w:ascii="Times New Roman" w:hAnsi="Times New Roman" w:cs="Times New Roman"/>
              <w:sz w:val="24"/>
              <w:szCs w:val="24"/>
            </w:rPr>
            <w:delText>.</w:delText>
          </w:r>
        </w:del>
      </w:moveTo>
    </w:p>
    <w:moveToRangeEnd w:id="116"/>
    <w:p w14:paraId="187B950B" w14:textId="57479600" w:rsidR="00A04F01" w:rsidRPr="007A02C5" w:rsidRDefault="00AA772D" w:rsidP="007A02C5">
      <w:pPr>
        <w:spacing w:after="0" w:line="240" w:lineRule="auto"/>
        <w:ind w:left="720"/>
        <w:rPr>
          <w:rFonts w:ascii="Times New Roman" w:hAnsi="Times New Roman" w:cs="Times New Roman"/>
          <w:sz w:val="24"/>
          <w:szCs w:val="24"/>
        </w:rPr>
      </w:pPr>
      <w:del w:id="129" w:author="Allen, Greg" w:date="2015-03-05T09:35:00Z">
        <w:r w:rsidRPr="007A02C5" w:rsidDel="00233D0F">
          <w:rPr>
            <w:rFonts w:ascii="Times New Roman" w:hAnsi="Times New Roman" w:cs="Times New Roman"/>
            <w:sz w:val="24"/>
            <w:szCs w:val="24"/>
          </w:rPr>
          <w:delText>C</w:delText>
        </w:r>
      </w:del>
      <w:ins w:id="130" w:author="Allen, Greg" w:date="2015-03-05T09:35:00Z">
        <w:r w:rsidR="00233D0F">
          <w:rPr>
            <w:rFonts w:ascii="Times New Roman" w:hAnsi="Times New Roman" w:cs="Times New Roman"/>
            <w:sz w:val="24"/>
            <w:szCs w:val="24"/>
          </w:rPr>
          <w:t>c</w:t>
        </w:r>
      </w:ins>
      <w:r w:rsidRPr="007A02C5">
        <w:rPr>
          <w:rFonts w:ascii="Times New Roman" w:hAnsi="Times New Roman" w:cs="Times New Roman"/>
          <w:sz w:val="24"/>
          <w:szCs w:val="24"/>
        </w:rPr>
        <w:t>urren</w:t>
      </w:r>
      <w:del w:id="131" w:author="Allen, Greg" w:date="2015-03-05T09:35:00Z">
        <w:r w:rsidRPr="007A02C5" w:rsidDel="00233D0F">
          <w:rPr>
            <w:rFonts w:ascii="Times New Roman" w:hAnsi="Times New Roman" w:cs="Times New Roman"/>
            <w:sz w:val="24"/>
            <w:szCs w:val="24"/>
          </w:rPr>
          <w:delText>cy</w:delText>
        </w:r>
      </w:del>
      <w:ins w:id="132" w:author="Allen, Greg" w:date="2015-03-05T09:35:00Z">
        <w:r w:rsidR="00233D0F">
          <w:rPr>
            <w:rFonts w:ascii="Times New Roman" w:hAnsi="Times New Roman" w:cs="Times New Roman"/>
            <w:sz w:val="24"/>
            <w:szCs w:val="24"/>
          </w:rPr>
          <w:t>t comprehensive</w:t>
        </w:r>
      </w:ins>
      <w:del w:id="133" w:author="Allen, Greg" w:date="2015-03-05T09:35:00Z">
        <w:r w:rsidRPr="007A02C5" w:rsidDel="00233D0F">
          <w:rPr>
            <w:rFonts w:ascii="Times New Roman" w:hAnsi="Times New Roman" w:cs="Times New Roman"/>
            <w:sz w:val="24"/>
            <w:szCs w:val="24"/>
          </w:rPr>
          <w:delText xml:space="preserve"> of</w:delText>
        </w:r>
      </w:del>
      <w:r w:rsidRPr="007A02C5">
        <w:rPr>
          <w:rFonts w:ascii="Times New Roman" w:hAnsi="Times New Roman" w:cs="Times New Roman"/>
          <w:sz w:val="24"/>
          <w:szCs w:val="24"/>
        </w:rPr>
        <w:t xml:space="preserve"> </w:t>
      </w:r>
      <w:r w:rsidR="008B67F9" w:rsidRPr="007A02C5">
        <w:rPr>
          <w:rFonts w:ascii="Times New Roman" w:hAnsi="Times New Roman" w:cs="Times New Roman"/>
          <w:sz w:val="24"/>
          <w:szCs w:val="24"/>
        </w:rPr>
        <w:t xml:space="preserve">atmospheric deposition </w:t>
      </w:r>
      <w:r w:rsidRPr="007A02C5">
        <w:rPr>
          <w:rFonts w:ascii="Times New Roman" w:hAnsi="Times New Roman" w:cs="Times New Roman"/>
          <w:sz w:val="24"/>
          <w:szCs w:val="24"/>
        </w:rPr>
        <w:t xml:space="preserve">source </w:t>
      </w:r>
      <w:r w:rsidR="008B67F9" w:rsidRPr="007A02C5">
        <w:rPr>
          <w:rFonts w:ascii="Times New Roman" w:hAnsi="Times New Roman" w:cs="Times New Roman"/>
          <w:sz w:val="24"/>
          <w:szCs w:val="24"/>
        </w:rPr>
        <w:t xml:space="preserve">studies </w:t>
      </w:r>
      <w:del w:id="134" w:author="Allen, Greg" w:date="2015-03-05T09:35:00Z">
        <w:r w:rsidR="008B67F9" w:rsidRPr="007A02C5" w:rsidDel="00233D0F">
          <w:rPr>
            <w:rFonts w:ascii="Times New Roman" w:hAnsi="Times New Roman" w:cs="Times New Roman"/>
            <w:sz w:val="24"/>
            <w:szCs w:val="24"/>
          </w:rPr>
          <w:delText>in</w:delText>
        </w:r>
      </w:del>
      <w:ins w:id="135" w:author="Allen, Greg" w:date="2015-03-05T09:35:00Z">
        <w:r w:rsidR="00233D0F">
          <w:rPr>
            <w:rFonts w:ascii="Times New Roman" w:hAnsi="Times New Roman" w:cs="Times New Roman"/>
            <w:sz w:val="24"/>
            <w:szCs w:val="24"/>
          </w:rPr>
          <w:t>for</w:t>
        </w:r>
      </w:ins>
      <w:r w:rsidR="008B67F9" w:rsidRPr="007A02C5">
        <w:rPr>
          <w:rFonts w:ascii="Times New Roman" w:hAnsi="Times New Roman" w:cs="Times New Roman"/>
          <w:sz w:val="24"/>
          <w:szCs w:val="24"/>
        </w:rPr>
        <w:t xml:space="preserve"> the watershed. </w:t>
      </w:r>
      <w:r w:rsidRPr="007A02C5">
        <w:rPr>
          <w:rFonts w:ascii="Times New Roman" w:hAnsi="Times New Roman" w:cs="Times New Roman"/>
          <w:sz w:val="24"/>
          <w:szCs w:val="24"/>
        </w:rPr>
        <w:t>Available studies are</w:t>
      </w:r>
      <w:r w:rsidR="008B67F9" w:rsidRPr="007A02C5">
        <w:rPr>
          <w:rFonts w:ascii="Times New Roman" w:hAnsi="Times New Roman" w:cs="Times New Roman"/>
          <w:sz w:val="24"/>
          <w:szCs w:val="24"/>
        </w:rPr>
        <w:t xml:space="preserve"> from late 1990's. </w:t>
      </w:r>
    </w:p>
    <w:p w14:paraId="4A643392" w14:textId="77777777" w:rsidR="00AA772D" w:rsidRDefault="00AA772D" w:rsidP="00AA13BA">
      <w:pPr>
        <w:pStyle w:val="ListParagraph"/>
        <w:ind w:left="0"/>
        <w:rPr>
          <w:rFonts w:ascii="Times New Roman" w:hAnsi="Times New Roman" w:cs="Times New Roman"/>
          <w:b/>
          <w:sz w:val="24"/>
          <w:szCs w:val="24"/>
        </w:rPr>
      </w:pPr>
    </w:p>
    <w:p w14:paraId="0DE140E5" w14:textId="3129263B" w:rsidR="00AA13BA" w:rsidRPr="00E16D53" w:rsidRDefault="00A02B69" w:rsidP="00AA13BA">
      <w:pPr>
        <w:pStyle w:val="ListParagraph"/>
        <w:ind w:left="0"/>
        <w:rPr>
          <w:rFonts w:ascii="Times New Roman" w:hAnsi="Times New Roman" w:cs="Times New Roman"/>
          <w:b/>
          <w:sz w:val="24"/>
          <w:szCs w:val="24"/>
        </w:rPr>
      </w:pPr>
      <w:r w:rsidRPr="00AA13BA">
        <w:rPr>
          <w:rFonts w:ascii="Times New Roman" w:hAnsi="Times New Roman" w:cs="Times New Roman"/>
          <w:b/>
          <w:sz w:val="24"/>
          <w:szCs w:val="24"/>
        </w:rPr>
        <w:t xml:space="preserve">In-Stream </w:t>
      </w:r>
      <w:r w:rsidR="00A04F01" w:rsidRPr="00AA13BA">
        <w:rPr>
          <w:rFonts w:ascii="Times New Roman" w:hAnsi="Times New Roman" w:cs="Times New Roman"/>
          <w:b/>
          <w:sz w:val="24"/>
          <w:szCs w:val="24"/>
        </w:rPr>
        <w:t>S</w:t>
      </w:r>
      <w:r w:rsidRPr="00AA13BA">
        <w:rPr>
          <w:rFonts w:ascii="Times New Roman" w:hAnsi="Times New Roman" w:cs="Times New Roman"/>
          <w:b/>
          <w:sz w:val="24"/>
          <w:szCs w:val="24"/>
        </w:rPr>
        <w:t>ediment</w:t>
      </w:r>
      <w:r w:rsidR="009E28D7" w:rsidRPr="00AA13BA">
        <w:rPr>
          <w:rFonts w:ascii="Times New Roman" w:hAnsi="Times New Roman" w:cs="Times New Roman"/>
          <w:b/>
          <w:sz w:val="24"/>
          <w:szCs w:val="24"/>
        </w:rPr>
        <w:t xml:space="preserve">  </w:t>
      </w:r>
    </w:p>
    <w:p w14:paraId="158349FD" w14:textId="5DC99BB1" w:rsidR="00AA13BA" w:rsidRPr="00AA13BA" w:rsidRDefault="00AA13BA" w:rsidP="00B90DB9">
      <w:pPr>
        <w:pStyle w:val="ListParagraph"/>
        <w:spacing w:after="0" w:line="240" w:lineRule="auto"/>
        <w:rPr>
          <w:rFonts w:ascii="Times New Roman" w:eastAsia="Times New Roman" w:hAnsi="Times New Roman" w:cs="Times New Roman"/>
          <w:b/>
          <w:bCs/>
          <w:sz w:val="24"/>
          <w:szCs w:val="24"/>
        </w:rPr>
      </w:pPr>
      <w:r w:rsidRPr="00AA13BA">
        <w:rPr>
          <w:rFonts w:ascii="Times New Roman" w:hAnsi="Times New Roman" w:cs="Times New Roman"/>
          <w:b/>
          <w:bCs/>
          <w:sz w:val="24"/>
          <w:szCs w:val="24"/>
        </w:rPr>
        <w:t>Overview</w:t>
      </w:r>
      <w:r w:rsidRPr="00AA13BA">
        <w:rPr>
          <w:rFonts w:ascii="Times New Roman" w:hAnsi="Times New Roman" w:cs="Times New Roman"/>
          <w:sz w:val="24"/>
          <w:szCs w:val="24"/>
        </w:rPr>
        <w:t xml:space="preserve"> – In many areas of the watershed, PCB-contaminated sediments have accumulated on the bottom of streams, rivers, embayments and the Bay.  The contamination comes from many sources and its presence is explained by the high affinity for PCBs to bind with sediment and </w:t>
      </w:r>
      <w:r w:rsidR="000B26D3">
        <w:rPr>
          <w:rFonts w:ascii="Times New Roman" w:hAnsi="Times New Roman" w:cs="Times New Roman"/>
          <w:sz w:val="24"/>
          <w:szCs w:val="24"/>
        </w:rPr>
        <w:t xml:space="preserve">to </w:t>
      </w:r>
      <w:r w:rsidRPr="00AA13BA">
        <w:rPr>
          <w:rFonts w:ascii="Times New Roman" w:hAnsi="Times New Roman" w:cs="Times New Roman"/>
          <w:sz w:val="24"/>
          <w:szCs w:val="24"/>
        </w:rPr>
        <w:t>be transported by surface waters.  These sources and transport</w:t>
      </w:r>
      <w:r w:rsidR="000B26D3">
        <w:rPr>
          <w:rFonts w:ascii="Times New Roman" w:hAnsi="Times New Roman" w:cs="Times New Roman"/>
          <w:sz w:val="24"/>
          <w:szCs w:val="24"/>
        </w:rPr>
        <w:t xml:space="preserve"> mechanisms</w:t>
      </w:r>
      <w:r w:rsidRPr="00AA13BA">
        <w:rPr>
          <w:rFonts w:ascii="Times New Roman" w:hAnsi="Times New Roman" w:cs="Times New Roman"/>
          <w:sz w:val="24"/>
          <w:szCs w:val="24"/>
        </w:rPr>
        <w:t xml:space="preserve"> lead to the accumulation of contaminated sediments</w:t>
      </w:r>
      <w:r w:rsidR="000B26D3">
        <w:rPr>
          <w:rFonts w:ascii="Times New Roman" w:hAnsi="Times New Roman" w:cs="Times New Roman"/>
          <w:sz w:val="24"/>
          <w:szCs w:val="24"/>
        </w:rPr>
        <w:t xml:space="preserve"> within bodies of surface water.</w:t>
      </w:r>
      <w:r w:rsidRPr="00AA13BA">
        <w:rPr>
          <w:rFonts w:ascii="Times New Roman" w:hAnsi="Times New Roman" w:cs="Times New Roman"/>
          <w:sz w:val="24"/>
          <w:szCs w:val="24"/>
        </w:rPr>
        <w:t xml:space="preserve">  </w:t>
      </w:r>
    </w:p>
    <w:p w14:paraId="68BA3C9C" w14:textId="77777777" w:rsidR="00AA13BA" w:rsidRPr="00AA13BA" w:rsidRDefault="00AA13BA" w:rsidP="00B90DB9">
      <w:pPr>
        <w:pStyle w:val="ListParagraph"/>
        <w:spacing w:after="0" w:line="240" w:lineRule="auto"/>
        <w:rPr>
          <w:rFonts w:ascii="Times New Roman" w:eastAsia="Times New Roman" w:hAnsi="Times New Roman" w:cs="Times New Roman"/>
          <w:b/>
          <w:bCs/>
          <w:sz w:val="24"/>
          <w:szCs w:val="24"/>
        </w:rPr>
      </w:pPr>
    </w:p>
    <w:p w14:paraId="4BB4145F" w14:textId="59FC6BF7" w:rsidR="00AA13BA" w:rsidRDefault="00AA13BA" w:rsidP="00C61C26">
      <w:pPr>
        <w:pStyle w:val="ListParagraph"/>
        <w:rPr>
          <w:rFonts w:ascii="Times New Roman" w:hAnsi="Times New Roman" w:cs="Times New Roman"/>
          <w:b/>
          <w:sz w:val="24"/>
          <w:szCs w:val="24"/>
        </w:rPr>
      </w:pPr>
      <w:r w:rsidRPr="00AA13BA">
        <w:rPr>
          <w:rFonts w:ascii="Times New Roman" w:hAnsi="Times New Roman" w:cs="Times New Roman"/>
          <w:b/>
          <w:bCs/>
          <w:sz w:val="24"/>
          <w:szCs w:val="24"/>
        </w:rPr>
        <w:t xml:space="preserve">In-stream Sediment </w:t>
      </w:r>
      <w:r w:rsidR="00E16D53" w:rsidRPr="00DD1C7E">
        <w:rPr>
          <w:rFonts w:ascii="Times New Roman" w:hAnsi="Times New Roman" w:cs="Times New Roman"/>
          <w:b/>
          <w:sz w:val="24"/>
          <w:szCs w:val="24"/>
        </w:rPr>
        <w:t>Sources, Current Management Efforts and Gaps</w:t>
      </w:r>
    </w:p>
    <w:p w14:paraId="30AC7CA8" w14:textId="77777777" w:rsidR="00EB5BC1" w:rsidRPr="00AA13BA" w:rsidRDefault="00EB5BC1" w:rsidP="00C61C26">
      <w:pPr>
        <w:pStyle w:val="ListParagraph"/>
        <w:rPr>
          <w:rFonts w:ascii="Times New Roman" w:hAnsi="Times New Roman" w:cs="Times New Roman"/>
          <w:sz w:val="24"/>
          <w:szCs w:val="24"/>
        </w:rPr>
      </w:pPr>
    </w:p>
    <w:p w14:paraId="567E6956" w14:textId="77777777" w:rsidR="00AA13BA" w:rsidRPr="00AA13BA" w:rsidRDefault="00AA13BA" w:rsidP="00B90DB9">
      <w:pPr>
        <w:pStyle w:val="ListParagraph"/>
        <w:spacing w:after="0" w:line="240" w:lineRule="auto"/>
        <w:rPr>
          <w:rFonts w:ascii="Times New Roman" w:hAnsi="Times New Roman" w:cs="Times New Roman"/>
          <w:sz w:val="24"/>
          <w:szCs w:val="24"/>
        </w:rPr>
      </w:pPr>
      <w:r w:rsidRPr="00AA13BA">
        <w:rPr>
          <w:rFonts w:ascii="Times New Roman" w:hAnsi="Times New Roman" w:cs="Times New Roman"/>
          <w:sz w:val="24"/>
          <w:szCs w:val="24"/>
        </w:rPr>
        <w:t>Defining the source of anthropogenic contamination into waterway sediments can be a difficult task.  This is particularly true in settings where multiple point sources are present along with persistent non-point sources.  This situation often results in complex mixtures of contaminants in sediments.</w:t>
      </w:r>
    </w:p>
    <w:p w14:paraId="4A9BE680" w14:textId="77777777" w:rsidR="00AA13BA" w:rsidRPr="00AA13BA" w:rsidRDefault="00AA13BA" w:rsidP="00C61C26">
      <w:pPr>
        <w:pStyle w:val="ListParagraph"/>
        <w:rPr>
          <w:rFonts w:ascii="Times New Roman" w:hAnsi="Times New Roman" w:cs="Times New Roman"/>
          <w:sz w:val="24"/>
          <w:szCs w:val="24"/>
        </w:rPr>
      </w:pPr>
    </w:p>
    <w:p w14:paraId="0107F7EA" w14:textId="74089F54" w:rsidR="00AA13BA" w:rsidRDefault="00AA13BA" w:rsidP="00B90DB9">
      <w:pPr>
        <w:pStyle w:val="ListParagraph"/>
        <w:spacing w:after="0" w:line="240" w:lineRule="auto"/>
        <w:rPr>
          <w:rFonts w:ascii="Times New Roman" w:hAnsi="Times New Roman" w:cs="Times New Roman"/>
          <w:sz w:val="24"/>
          <w:szCs w:val="24"/>
        </w:rPr>
      </w:pPr>
      <w:r w:rsidRPr="00AA13BA">
        <w:rPr>
          <w:rFonts w:ascii="Times New Roman" w:hAnsi="Times New Roman" w:cs="Times New Roman"/>
          <w:sz w:val="24"/>
          <w:szCs w:val="24"/>
        </w:rPr>
        <w:t>Remediation of PCB-contaminated sediments may affect local and downstream water quality during activities such as dredging and dewatering.  The Clean Water Act establishes requirements and discharge limits for actions that affect surface water quality.  Accordingly, the technical requirements of permits, such as the NPDES permit, may have to be met.</w:t>
      </w:r>
    </w:p>
    <w:p w14:paraId="14868184" w14:textId="77777777" w:rsidR="00EB5BC1" w:rsidRPr="00AA13BA" w:rsidRDefault="00EB5BC1" w:rsidP="00B90DB9">
      <w:pPr>
        <w:pStyle w:val="ListParagraph"/>
        <w:spacing w:after="0" w:line="240" w:lineRule="auto"/>
        <w:rPr>
          <w:rFonts w:ascii="Times New Roman" w:hAnsi="Times New Roman" w:cs="Times New Roman"/>
          <w:sz w:val="24"/>
          <w:szCs w:val="24"/>
        </w:rPr>
      </w:pPr>
    </w:p>
    <w:p w14:paraId="0DBFF79E" w14:textId="46A1DCD1" w:rsidR="00AA13BA" w:rsidRDefault="00AA13BA" w:rsidP="00B90DB9">
      <w:pPr>
        <w:pStyle w:val="BodyText"/>
        <w:spacing w:after="0" w:line="240" w:lineRule="auto"/>
        <w:ind w:left="720"/>
      </w:pPr>
      <w:r w:rsidRPr="00AA13BA">
        <w:t>Within the Chesapeake Bay watershed, several current monitoring, restoration, and regulatory programs will reduce PCB loads from both point and non-point sources.  These programs involve storm water runoff controls, erosion control measures to reduce sediments and nutrients, identification of additional PCB sources and contaminated sites, non-numeric water quality based effluent limits, construction site inspections, and remediation of contaminated sites.  Follow up monitoring of sediments is an important feature of each jurisdict</w:t>
      </w:r>
      <w:r w:rsidR="00C61C26">
        <w:t xml:space="preserve">ion’s implementation strategy. </w:t>
      </w:r>
    </w:p>
    <w:p w14:paraId="694BAE96" w14:textId="77777777" w:rsidR="00EB5BC1" w:rsidRPr="00AA13BA" w:rsidRDefault="00EB5BC1" w:rsidP="00B90DB9">
      <w:pPr>
        <w:pStyle w:val="BodyText"/>
        <w:spacing w:after="0" w:line="240" w:lineRule="auto"/>
        <w:ind w:left="720"/>
      </w:pPr>
    </w:p>
    <w:p w14:paraId="2D27B18F" w14:textId="09D55048" w:rsidR="00AA13BA" w:rsidRDefault="00AA13BA" w:rsidP="00B90DB9">
      <w:pPr>
        <w:pStyle w:val="BodyText"/>
        <w:spacing w:after="0" w:line="240" w:lineRule="auto"/>
        <w:ind w:left="720"/>
      </w:pPr>
      <w:r w:rsidRPr="00AA13BA">
        <w:t>The District of Columbia provides examples of ongoing cleanup activities occurring within the Bay region.  For these, DC has several well-established programs to draw upon for their PCB TMDLs, including the Erosion and Sedimentation Control Amendment Act of 1994 and DC Law 5-188 (Storm Water Management Regulations – 1988) of The District of Columbia Water Pollution Control Act of 1984, and the Federal Nonpoint Source Management Program (Sectio</w:t>
      </w:r>
      <w:r w:rsidR="00C61C26">
        <w:t xml:space="preserve">n 319 of the Clean Water Act). </w:t>
      </w:r>
    </w:p>
    <w:p w14:paraId="16575D8C" w14:textId="77777777" w:rsidR="00EB5BC1" w:rsidRPr="00AA13BA" w:rsidRDefault="00EB5BC1" w:rsidP="00B90DB9">
      <w:pPr>
        <w:pStyle w:val="BodyText"/>
        <w:spacing w:after="0" w:line="240" w:lineRule="auto"/>
        <w:ind w:left="720"/>
      </w:pPr>
    </w:p>
    <w:p w14:paraId="66D38CCE" w14:textId="577589E2" w:rsidR="00AA13BA" w:rsidRPr="00AA13BA" w:rsidRDefault="00AA13BA" w:rsidP="00C61C26">
      <w:pPr>
        <w:pStyle w:val="BodyText"/>
        <w:ind w:left="720"/>
        <w:rPr>
          <w:rFonts w:eastAsia="Times New Roman"/>
        </w:rPr>
      </w:pPr>
      <w:r w:rsidRPr="00AA13BA">
        <w:t>The District</w:t>
      </w:r>
      <w:r w:rsidR="00A43AEE">
        <w:t xml:space="preserve"> of Columbia</w:t>
      </w:r>
      <w:r w:rsidRPr="00AA13BA">
        <w:t>, under authority of various laws, implements a number of action plans that involve reviewing and approving construction plans for stormwater runoff control measures, erosion and sediment control measures, and landscaping; conducting routine and programmed inspections at construction sites; providing technical assistance to developers and DC residents; and conducting investigations of citizen complaints related to drainage and erosion and sediment control. In conjunction with regulatory activities, voluntary programs are implemented through the Non-point Source Management and Chesapeake Bay Implementation programs.  It is expected that through implementation of sediment and nutrient control measures</w:t>
      </w:r>
      <w:r w:rsidR="00A43AEE">
        <w:t>,</w:t>
      </w:r>
      <w:r w:rsidRPr="00AA13BA">
        <w:t xml:space="preserve"> </w:t>
      </w:r>
      <w:r w:rsidR="00A43AEE">
        <w:t xml:space="preserve">PCB-contaminated sediment </w:t>
      </w:r>
      <w:r w:rsidRPr="00AA13BA">
        <w:t xml:space="preserve">will also be removed. </w:t>
      </w:r>
    </w:p>
    <w:p w14:paraId="3B93ED7C" w14:textId="5B19B2C2" w:rsidR="000271C0" w:rsidRDefault="000271C0" w:rsidP="000271C0">
      <w:pPr>
        <w:spacing w:after="0" w:line="240" w:lineRule="auto"/>
        <w:ind w:left="720"/>
        <w:rPr>
          <w:rFonts w:ascii="Times New Roman" w:hAnsi="Times New Roman" w:cs="Times New Roman"/>
          <w:sz w:val="24"/>
          <w:szCs w:val="24"/>
        </w:rPr>
      </w:pPr>
      <w:r w:rsidRPr="000271C0">
        <w:rPr>
          <w:rFonts w:ascii="Times New Roman" w:hAnsi="Times New Roman" w:cs="Times New Roman"/>
          <w:sz w:val="24"/>
          <w:szCs w:val="24"/>
        </w:rPr>
        <w:t>Region 3 is currently overseeing a PCB clean up at the Lockheed Martin plant located in Middle River, Maryland.  The Middle River facility is located on Cowpen Creek which contains contaminated sediments considered to be a major contributor to PCBs in the Bay.  Lockheed Martin owns the site, where it assembles military launch electronic systems.  The clean-up is being done under TSCA authority and will be broken up into 3 phases</w:t>
      </w:r>
      <w:ins w:id="136" w:author="Allen, Greg" w:date="2015-03-09T19:54:00Z">
        <w:r w:rsidR="00A975D9">
          <w:rPr>
            <w:rFonts w:ascii="Times New Roman" w:hAnsi="Times New Roman" w:cs="Times New Roman"/>
            <w:sz w:val="24"/>
            <w:szCs w:val="24"/>
          </w:rPr>
          <w:t xml:space="preserve"> (graphics box?)</w:t>
        </w:r>
      </w:ins>
      <w:r w:rsidRPr="000271C0">
        <w:rPr>
          <w:rFonts w:ascii="Times New Roman" w:hAnsi="Times New Roman" w:cs="Times New Roman"/>
          <w:sz w:val="24"/>
          <w:szCs w:val="24"/>
        </w:rPr>
        <w:t xml:space="preserve">:  </w:t>
      </w:r>
    </w:p>
    <w:p w14:paraId="0F303E67" w14:textId="77777777" w:rsidR="000271C0" w:rsidRPr="000271C0" w:rsidRDefault="000271C0" w:rsidP="000271C0">
      <w:pPr>
        <w:spacing w:after="0" w:line="240" w:lineRule="auto"/>
        <w:ind w:left="720"/>
        <w:rPr>
          <w:rFonts w:ascii="Times New Roman" w:hAnsi="Times New Roman" w:cs="Times New Roman"/>
          <w:sz w:val="24"/>
          <w:szCs w:val="24"/>
        </w:rPr>
      </w:pPr>
    </w:p>
    <w:p w14:paraId="350A8F28" w14:textId="77777777" w:rsidR="000271C0" w:rsidRPr="000271C0" w:rsidRDefault="000271C0" w:rsidP="000271C0">
      <w:pPr>
        <w:pStyle w:val="ListParagraph"/>
        <w:numPr>
          <w:ilvl w:val="0"/>
          <w:numId w:val="36"/>
        </w:numPr>
        <w:spacing w:after="0" w:line="240" w:lineRule="auto"/>
        <w:rPr>
          <w:rFonts w:ascii="Times New Roman" w:hAnsi="Times New Roman" w:cs="Times New Roman"/>
          <w:sz w:val="24"/>
          <w:szCs w:val="24"/>
        </w:rPr>
      </w:pPr>
      <w:r w:rsidRPr="000271C0">
        <w:rPr>
          <w:rFonts w:ascii="Times New Roman" w:hAnsi="Times New Roman" w:cs="Times New Roman"/>
          <w:sz w:val="24"/>
          <w:szCs w:val="24"/>
        </w:rPr>
        <w:t>Expedited sediment removal action (2014): dredging 1.2 acres containing sediments with the greatest amount of PCB contamination (3600 ppm) is underway;</w:t>
      </w:r>
    </w:p>
    <w:p w14:paraId="7122B497" w14:textId="77777777" w:rsidR="000271C0" w:rsidRPr="000271C0" w:rsidRDefault="000271C0" w:rsidP="000271C0">
      <w:pPr>
        <w:pStyle w:val="ListParagraph"/>
        <w:ind w:left="1080"/>
        <w:rPr>
          <w:rFonts w:ascii="Times New Roman" w:hAnsi="Times New Roman" w:cs="Times New Roman"/>
          <w:sz w:val="24"/>
          <w:szCs w:val="24"/>
        </w:rPr>
      </w:pPr>
    </w:p>
    <w:p w14:paraId="5B76F47F" w14:textId="77777777" w:rsidR="000271C0" w:rsidRPr="000271C0" w:rsidRDefault="000271C0" w:rsidP="000271C0">
      <w:pPr>
        <w:pStyle w:val="ListParagraph"/>
        <w:numPr>
          <w:ilvl w:val="0"/>
          <w:numId w:val="36"/>
        </w:numPr>
        <w:spacing w:after="0" w:line="240" w:lineRule="auto"/>
        <w:rPr>
          <w:rFonts w:ascii="Times New Roman" w:hAnsi="Times New Roman" w:cs="Times New Roman"/>
          <w:sz w:val="24"/>
          <w:szCs w:val="24"/>
        </w:rPr>
      </w:pPr>
      <w:r w:rsidRPr="000271C0">
        <w:rPr>
          <w:rFonts w:ascii="Times New Roman" w:hAnsi="Times New Roman" w:cs="Times New Roman"/>
          <w:sz w:val="24"/>
          <w:szCs w:val="24"/>
        </w:rPr>
        <w:t xml:space="preserve">Full sediment remedy (2016-2018):  additional removal of 13.8 acres will begin in 2016-2017, and activated carbon in-situ treatment over 10.2 acres (remedial goal of 0.676 ppm expected to be reached after 7 years of in-situ treatment); and </w:t>
      </w:r>
    </w:p>
    <w:p w14:paraId="7D8E9ED9" w14:textId="77777777" w:rsidR="000271C0" w:rsidRPr="000271C0" w:rsidRDefault="000271C0" w:rsidP="000271C0">
      <w:pPr>
        <w:pStyle w:val="ListParagraph"/>
        <w:rPr>
          <w:rFonts w:ascii="Times New Roman" w:hAnsi="Times New Roman" w:cs="Times New Roman"/>
          <w:sz w:val="24"/>
          <w:szCs w:val="24"/>
        </w:rPr>
      </w:pPr>
    </w:p>
    <w:p w14:paraId="5CCDB8D4" w14:textId="533797FD" w:rsidR="00AA13BA" w:rsidRDefault="000271C0" w:rsidP="00B90DB9">
      <w:pPr>
        <w:pStyle w:val="ListParagraph"/>
        <w:numPr>
          <w:ilvl w:val="0"/>
          <w:numId w:val="36"/>
        </w:numPr>
        <w:rPr>
          <w:rFonts w:ascii="Times New Roman" w:hAnsi="Times New Roman" w:cs="Times New Roman"/>
          <w:sz w:val="24"/>
          <w:szCs w:val="24"/>
        </w:rPr>
      </w:pPr>
      <w:r w:rsidRPr="000271C0">
        <w:rPr>
          <w:rFonts w:ascii="Times New Roman" w:hAnsi="Times New Roman" w:cs="Times New Roman"/>
          <w:sz w:val="24"/>
          <w:szCs w:val="24"/>
        </w:rPr>
        <w:t>Full soil remedy.</w:t>
      </w:r>
    </w:p>
    <w:p w14:paraId="33815D98" w14:textId="77777777" w:rsidR="00A43AEE" w:rsidRPr="00AA13BA" w:rsidRDefault="00A43AEE" w:rsidP="00B90DB9">
      <w:pPr>
        <w:pStyle w:val="ListParagraph"/>
        <w:ind w:left="1080"/>
        <w:rPr>
          <w:rFonts w:ascii="Times New Roman" w:eastAsia="Times New Roman" w:hAnsi="Times New Roman" w:cs="Times New Roman"/>
          <w:sz w:val="24"/>
          <w:szCs w:val="24"/>
        </w:rPr>
      </w:pPr>
    </w:p>
    <w:p w14:paraId="69FC4B54" w14:textId="35BD2000" w:rsidR="00A32669" w:rsidRDefault="00CD5623" w:rsidP="00A32669">
      <w:pPr>
        <w:pStyle w:val="ListParagraph"/>
        <w:ind w:left="0"/>
        <w:rPr>
          <w:rFonts w:ascii="Times New Roman"/>
          <w:b/>
          <w:sz w:val="24"/>
          <w:szCs w:val="24"/>
        </w:rPr>
      </w:pPr>
      <w:r>
        <w:rPr>
          <w:rFonts w:ascii="Times New Roman"/>
          <w:sz w:val="24"/>
          <w:szCs w:val="24"/>
        </w:rPr>
        <w:t xml:space="preserve"> </w:t>
      </w:r>
      <w:r w:rsidR="00A43AEE">
        <w:rPr>
          <w:rFonts w:ascii="Times New Roman"/>
          <w:sz w:val="24"/>
          <w:szCs w:val="24"/>
        </w:rPr>
        <w:t xml:space="preserve"> </w:t>
      </w:r>
      <w:r w:rsidR="00A43AEE" w:rsidRPr="00B90DB9">
        <w:rPr>
          <w:rFonts w:ascii="Times New Roman"/>
          <w:b/>
          <w:sz w:val="24"/>
          <w:szCs w:val="24"/>
        </w:rPr>
        <w:t>In-stream sediment gaps</w:t>
      </w:r>
    </w:p>
    <w:p w14:paraId="2FB9E89C" w14:textId="0A1D7879" w:rsidR="00FC0175" w:rsidRPr="00FC0175" w:rsidRDefault="00FC0175" w:rsidP="00A32669">
      <w:pPr>
        <w:pStyle w:val="ListParagraph"/>
        <w:ind w:left="0"/>
        <w:rPr>
          <w:rFonts w:ascii="Times New Roman"/>
          <w:sz w:val="24"/>
          <w:szCs w:val="24"/>
        </w:rPr>
      </w:pPr>
      <w:r w:rsidRPr="00B90DB9">
        <w:rPr>
          <w:rFonts w:ascii="Times New Roman"/>
          <w:sz w:val="24"/>
          <w:szCs w:val="24"/>
        </w:rPr>
        <w:t>TBD</w:t>
      </w:r>
    </w:p>
    <w:p w14:paraId="627B5B6D" w14:textId="77777777" w:rsidR="00A43AEE" w:rsidRDefault="00A43AEE" w:rsidP="00A32669">
      <w:pPr>
        <w:pStyle w:val="ListParagraph"/>
        <w:ind w:left="0"/>
        <w:rPr>
          <w:rFonts w:ascii="Times New Roman"/>
          <w:sz w:val="24"/>
          <w:szCs w:val="24"/>
        </w:rPr>
      </w:pPr>
    </w:p>
    <w:p w14:paraId="713A31A1" w14:textId="18E20DE1" w:rsidR="00CF6D3E" w:rsidRPr="00B90DB9" w:rsidRDefault="00CF6D3E" w:rsidP="00CF6D3E">
      <w:pPr>
        <w:rPr>
          <w:rFonts w:ascii="Times New Roman" w:hAnsi="Times New Roman" w:cs="Times New Roman"/>
          <w:b/>
          <w:sz w:val="24"/>
          <w:szCs w:val="24"/>
        </w:rPr>
      </w:pPr>
      <w:r w:rsidRPr="00B90DB9">
        <w:rPr>
          <w:rFonts w:ascii="Times New Roman" w:hAnsi="Times New Roman" w:cs="Times New Roman"/>
          <w:b/>
          <w:sz w:val="24"/>
          <w:szCs w:val="24"/>
        </w:rPr>
        <w:t>Contaminated Site</w:t>
      </w:r>
      <w:r>
        <w:rPr>
          <w:rFonts w:ascii="Times New Roman" w:hAnsi="Times New Roman" w:cs="Times New Roman"/>
          <w:b/>
          <w:sz w:val="24"/>
          <w:szCs w:val="24"/>
        </w:rPr>
        <w:t>s</w:t>
      </w:r>
    </w:p>
    <w:p w14:paraId="66B46BDF" w14:textId="7C852079" w:rsidR="00CF6D3E" w:rsidRPr="00B90DB9" w:rsidRDefault="00CF6D3E" w:rsidP="00B90DB9">
      <w:pPr>
        <w:ind w:left="720"/>
        <w:rPr>
          <w:rFonts w:ascii="Times New Roman" w:hAnsi="Times New Roman" w:cs="Times New Roman"/>
          <w:b/>
          <w:sz w:val="24"/>
          <w:szCs w:val="24"/>
        </w:rPr>
      </w:pPr>
      <w:r w:rsidRPr="00B90DB9">
        <w:rPr>
          <w:rFonts w:ascii="Times New Roman" w:hAnsi="Times New Roman" w:cs="Times New Roman"/>
          <w:b/>
          <w:sz w:val="24"/>
          <w:szCs w:val="24"/>
        </w:rPr>
        <w:t>Overview</w:t>
      </w:r>
    </w:p>
    <w:p w14:paraId="29B48A2A" w14:textId="79030A50" w:rsidR="00CF6D3E" w:rsidRPr="00B90DB9" w:rsidRDefault="00CF6D3E" w:rsidP="00B90DB9">
      <w:pPr>
        <w:ind w:left="720"/>
        <w:rPr>
          <w:rFonts w:ascii="Times New Roman" w:hAnsi="Times New Roman" w:cs="Times New Roman"/>
          <w:sz w:val="24"/>
          <w:szCs w:val="24"/>
        </w:rPr>
      </w:pPr>
      <w:r w:rsidRPr="00B90DB9">
        <w:rPr>
          <w:rFonts w:ascii="Times New Roman" w:hAnsi="Times New Roman" w:cs="Times New Roman"/>
          <w:sz w:val="24"/>
          <w:szCs w:val="24"/>
        </w:rPr>
        <w:t>Contaminated sites are a potential source of PCBs in loading mechanisms for stormwater, groundwater and atmospheric deposition.  PCBs may enter stormwater from the erosion and transport of contaminated soils in surface runoff.  Secondly, PCBs may enter groundwater from the infiltration of rainfall through contaminated soils.  Finally, PCBs may enter the atmosphere through volatilization from contaminated soils.   CERCLA, otherwise known as the Superfund Program, governs the clean-up of hazardous substances at contaminated sites.  In addition, clean-up of contaminated sites for redevelopment may also occur under the Brownfield</w:t>
      </w:r>
      <w:r w:rsidR="00A43AEE">
        <w:rPr>
          <w:rFonts w:ascii="Times New Roman" w:hAnsi="Times New Roman" w:cs="Times New Roman"/>
          <w:sz w:val="24"/>
          <w:szCs w:val="24"/>
        </w:rPr>
        <w:t>s</w:t>
      </w:r>
      <w:r w:rsidRPr="00B90DB9">
        <w:rPr>
          <w:rFonts w:ascii="Times New Roman" w:hAnsi="Times New Roman" w:cs="Times New Roman"/>
          <w:sz w:val="24"/>
          <w:szCs w:val="24"/>
        </w:rPr>
        <w:t xml:space="preserve"> and VCP programs.  </w:t>
      </w:r>
      <w:r w:rsidR="00474151">
        <w:rPr>
          <w:rFonts w:ascii="Times New Roman" w:hAnsi="Times New Roman" w:cs="Times New Roman"/>
          <w:sz w:val="24"/>
          <w:szCs w:val="24"/>
        </w:rPr>
        <w:t>Site r</w:t>
      </w:r>
      <w:r w:rsidR="00474151" w:rsidRPr="002C11EE">
        <w:rPr>
          <w:rFonts w:ascii="Times New Roman" w:hAnsi="Times New Roman" w:cs="Times New Roman"/>
          <w:sz w:val="24"/>
          <w:szCs w:val="24"/>
        </w:rPr>
        <w:t>emediation requires that PCB soil concentrations meet soil cleanup standards protective of human health through soil ingestion</w:t>
      </w:r>
      <w:r w:rsidR="00474151">
        <w:rPr>
          <w:rFonts w:ascii="Times New Roman" w:hAnsi="Times New Roman" w:cs="Times New Roman"/>
          <w:sz w:val="24"/>
          <w:szCs w:val="24"/>
        </w:rPr>
        <w:t xml:space="preserve">, inhalation and dermal contact. </w:t>
      </w:r>
      <w:r w:rsidR="00474151">
        <w:rPr>
          <w:rFonts w:ascii="Times New Roman" w:hAnsi="Times New Roman" w:cs="Times New Roman"/>
          <w:sz w:val="24"/>
          <w:szCs w:val="24"/>
        </w:rPr>
        <w:br/>
      </w:r>
    </w:p>
    <w:p w14:paraId="480B1101" w14:textId="45456BCA" w:rsidR="00CF6D3E" w:rsidRPr="00B90DB9" w:rsidRDefault="00CF6D3E" w:rsidP="00B90DB9">
      <w:pPr>
        <w:ind w:left="720"/>
        <w:rPr>
          <w:rFonts w:ascii="Times New Roman" w:hAnsi="Times New Roman" w:cs="Times New Roman"/>
          <w:b/>
          <w:sz w:val="24"/>
          <w:szCs w:val="24"/>
        </w:rPr>
      </w:pPr>
      <w:r w:rsidRPr="00B90DB9">
        <w:rPr>
          <w:rFonts w:ascii="Times New Roman" w:hAnsi="Times New Roman" w:cs="Times New Roman"/>
          <w:b/>
          <w:sz w:val="24"/>
          <w:szCs w:val="24"/>
        </w:rPr>
        <w:t>Current Management Efforts for to Control or Reduce PCB Loads from Contaminated Sites</w:t>
      </w:r>
    </w:p>
    <w:p w14:paraId="481954EA" w14:textId="5769B2EE" w:rsidR="00CF6D3E" w:rsidRPr="00B90DB9" w:rsidRDefault="00CF6D3E" w:rsidP="00B90DB9">
      <w:pPr>
        <w:ind w:left="720"/>
        <w:rPr>
          <w:rFonts w:ascii="Times New Roman" w:hAnsi="Times New Roman" w:cs="Times New Roman"/>
          <w:sz w:val="24"/>
          <w:szCs w:val="24"/>
        </w:rPr>
      </w:pPr>
      <w:r w:rsidRPr="00B90DB9">
        <w:rPr>
          <w:rFonts w:ascii="Times New Roman" w:hAnsi="Times New Roman" w:cs="Times New Roman"/>
          <w:sz w:val="24"/>
          <w:szCs w:val="24"/>
          <w:u w:val="single"/>
        </w:rPr>
        <w:t>State Efforts</w:t>
      </w:r>
    </w:p>
    <w:p w14:paraId="15D32E81" w14:textId="2BF5A0C3" w:rsidR="00CF6D3E" w:rsidRPr="00B90DB9" w:rsidRDefault="00CF6D3E" w:rsidP="00B90DB9">
      <w:pPr>
        <w:ind w:left="720"/>
        <w:rPr>
          <w:rFonts w:ascii="Times New Roman" w:hAnsi="Times New Roman" w:cs="Times New Roman"/>
          <w:i/>
          <w:sz w:val="24"/>
          <w:szCs w:val="24"/>
        </w:rPr>
      </w:pPr>
      <w:r w:rsidRPr="00B90DB9">
        <w:rPr>
          <w:rFonts w:ascii="Times New Roman" w:hAnsi="Times New Roman" w:cs="Times New Roman"/>
          <w:i/>
          <w:sz w:val="24"/>
          <w:szCs w:val="24"/>
        </w:rPr>
        <w:t>TMDL Development</w:t>
      </w:r>
      <w:r w:rsidRPr="00B90DB9">
        <w:rPr>
          <w:rFonts w:ascii="Times New Roman" w:hAnsi="Times New Roman" w:cs="Times New Roman"/>
          <w:sz w:val="24"/>
          <w:szCs w:val="24"/>
        </w:rPr>
        <w:tab/>
      </w:r>
    </w:p>
    <w:p w14:paraId="15139CE2" w14:textId="1FABD9AF" w:rsidR="00CF6D3E" w:rsidRPr="00B90DB9" w:rsidRDefault="00CF6D3E" w:rsidP="00B90DB9">
      <w:pPr>
        <w:ind w:left="720"/>
        <w:rPr>
          <w:rFonts w:ascii="Times New Roman" w:hAnsi="Times New Roman" w:cs="Times New Roman"/>
          <w:sz w:val="24"/>
          <w:szCs w:val="24"/>
        </w:rPr>
      </w:pPr>
      <w:r w:rsidRPr="00B90DB9">
        <w:rPr>
          <w:rFonts w:ascii="Times New Roman" w:hAnsi="Times New Roman" w:cs="Times New Roman"/>
          <w:sz w:val="24"/>
          <w:szCs w:val="24"/>
        </w:rPr>
        <w:t>MD, VA, and DC have estimated loads and assigned allocations for contaminated sites in the development of PCB TMDLs.  These jurisdictions have estimated loads using soil concentration data acquired from environmental site assessment studies conducted by each State’s Land Management Programs. The soil concentration data from these studies are generally measured using aroclor based methods (e.g., EPA Method</w:t>
      </w:r>
      <w:r w:rsidR="00620473">
        <w:rPr>
          <w:rFonts w:ascii="Times New Roman" w:hAnsi="Times New Roman" w:cs="Times New Roman"/>
          <w:sz w:val="24"/>
          <w:szCs w:val="24"/>
        </w:rPr>
        <w:t>s</w:t>
      </w:r>
      <w:r w:rsidRPr="00B90DB9">
        <w:rPr>
          <w:rFonts w:ascii="Times New Roman" w:hAnsi="Times New Roman" w:cs="Times New Roman"/>
          <w:sz w:val="24"/>
          <w:szCs w:val="24"/>
        </w:rPr>
        <w:t xml:space="preserve"> 608</w:t>
      </w:r>
      <w:r w:rsidR="00620473">
        <w:rPr>
          <w:rFonts w:ascii="Times New Roman" w:hAnsi="Times New Roman" w:cs="Times New Roman"/>
          <w:sz w:val="24"/>
          <w:szCs w:val="24"/>
        </w:rPr>
        <w:t xml:space="preserve"> and 8082</w:t>
      </w:r>
      <w:r w:rsidRPr="00B90DB9">
        <w:rPr>
          <w:rFonts w:ascii="Times New Roman" w:hAnsi="Times New Roman" w:cs="Times New Roman"/>
          <w:sz w:val="24"/>
          <w:szCs w:val="24"/>
        </w:rPr>
        <w:t xml:space="preserve">).    </w:t>
      </w:r>
      <w:del w:id="137" w:author="Allen, Greg" w:date="2015-03-09T19:09:00Z">
        <w:r w:rsidRPr="00B90DB9" w:rsidDel="00324E97">
          <w:rPr>
            <w:rFonts w:ascii="Times New Roman" w:hAnsi="Times New Roman" w:cs="Times New Roman"/>
            <w:sz w:val="24"/>
            <w:szCs w:val="24"/>
          </w:rPr>
          <w:delText>NY and PA to date have not developed TMDLs to address their P</w:delText>
        </w:r>
        <w:r w:rsidR="00A43AEE" w:rsidDel="00324E97">
          <w:rPr>
            <w:rFonts w:ascii="Times New Roman" w:hAnsi="Times New Roman" w:cs="Times New Roman"/>
            <w:sz w:val="24"/>
            <w:szCs w:val="24"/>
          </w:rPr>
          <w:delText xml:space="preserve">CB listings. (Check DE TMDL). </w:delText>
        </w:r>
      </w:del>
    </w:p>
    <w:p w14:paraId="51139231" w14:textId="115B180B" w:rsidR="00CF6D3E" w:rsidRPr="00B90DB9" w:rsidRDefault="00CF6D3E" w:rsidP="00B90DB9">
      <w:pPr>
        <w:ind w:left="720"/>
        <w:rPr>
          <w:rFonts w:ascii="Times New Roman" w:hAnsi="Times New Roman" w:cs="Times New Roman"/>
          <w:i/>
          <w:sz w:val="24"/>
          <w:szCs w:val="24"/>
        </w:rPr>
      </w:pPr>
      <w:r w:rsidRPr="00B90DB9">
        <w:rPr>
          <w:rFonts w:ascii="Times New Roman" w:hAnsi="Times New Roman" w:cs="Times New Roman"/>
          <w:i/>
          <w:sz w:val="24"/>
          <w:szCs w:val="24"/>
        </w:rPr>
        <w:t>TMDL Implementation</w:t>
      </w:r>
    </w:p>
    <w:p w14:paraId="7CD9F25D" w14:textId="1ECADE27" w:rsidR="00CF6D3E" w:rsidRPr="00B90DB9" w:rsidRDefault="00CF6D3E" w:rsidP="00B90DB9">
      <w:pPr>
        <w:ind w:left="720"/>
        <w:rPr>
          <w:rFonts w:ascii="Times New Roman" w:hAnsi="Times New Roman" w:cs="Times New Roman"/>
          <w:sz w:val="24"/>
          <w:szCs w:val="24"/>
        </w:rPr>
      </w:pPr>
      <w:r w:rsidRPr="00B90DB9">
        <w:rPr>
          <w:rFonts w:ascii="Times New Roman" w:hAnsi="Times New Roman" w:cs="Times New Roman"/>
          <w:sz w:val="24"/>
          <w:szCs w:val="24"/>
        </w:rPr>
        <w:t>TMDL implementation for contaminated sites is required when reductions are assigned to these loading</w:t>
      </w:r>
      <w:ins w:id="138" w:author="Allen, Greg" w:date="2015-03-09T19:09:00Z">
        <w:r w:rsidR="00324E97">
          <w:rPr>
            <w:rFonts w:ascii="Times New Roman" w:hAnsi="Times New Roman" w:cs="Times New Roman"/>
            <w:sz w:val="24"/>
            <w:szCs w:val="24"/>
          </w:rPr>
          <w:t>s</w:t>
        </w:r>
      </w:ins>
      <w:r w:rsidRPr="00B90DB9">
        <w:rPr>
          <w:rFonts w:ascii="Times New Roman" w:hAnsi="Times New Roman" w:cs="Times New Roman"/>
          <w:sz w:val="24"/>
          <w:szCs w:val="24"/>
        </w:rPr>
        <w:t xml:space="preserve"> in a TMDL.  MD and DC currently have not assigned reductions within a PCB TMDL.  VA has identified contaminated sites that require reductions in order to achieve a TMDL, however an implementation plan has not been developed to address these reductions. (Check with VA on details).  </w:t>
      </w:r>
    </w:p>
    <w:p w14:paraId="6F589B00" w14:textId="6EB628FF" w:rsidR="00CF6D3E" w:rsidRPr="00B90DB9" w:rsidRDefault="00CF6D3E" w:rsidP="00B90DB9">
      <w:pPr>
        <w:ind w:left="720"/>
        <w:rPr>
          <w:rFonts w:ascii="Times New Roman" w:hAnsi="Times New Roman" w:cs="Times New Roman"/>
          <w:sz w:val="24"/>
          <w:szCs w:val="24"/>
        </w:rPr>
      </w:pPr>
      <w:r w:rsidRPr="00B90DB9">
        <w:rPr>
          <w:rFonts w:ascii="Times New Roman" w:hAnsi="Times New Roman" w:cs="Times New Roman"/>
          <w:i/>
          <w:sz w:val="24"/>
          <w:szCs w:val="24"/>
        </w:rPr>
        <w:t>Contaminated Site Assessment &amp; Remediation</w:t>
      </w:r>
    </w:p>
    <w:p w14:paraId="57727F5C" w14:textId="5BB77AA1" w:rsidR="00CF6D3E" w:rsidRPr="00B90DB9" w:rsidRDefault="00CF6D3E" w:rsidP="00B90DB9">
      <w:pPr>
        <w:ind w:left="720"/>
        <w:rPr>
          <w:rFonts w:ascii="Times New Roman" w:hAnsi="Times New Roman" w:cs="Times New Roman"/>
          <w:sz w:val="24"/>
          <w:szCs w:val="24"/>
        </w:rPr>
      </w:pPr>
      <w:r w:rsidRPr="00B90DB9">
        <w:rPr>
          <w:rFonts w:ascii="Times New Roman" w:hAnsi="Times New Roman" w:cs="Times New Roman"/>
          <w:sz w:val="24"/>
          <w:szCs w:val="24"/>
        </w:rPr>
        <w:t>State Land Management Programs are responsible for conducting Environmental Site Assessments and Ecological/Human Health Risk Assessments to identify toxic contaminants which require remediation.   Clean-up of these sites are facilitated through the Federal Superfund Program.</w:t>
      </w:r>
    </w:p>
    <w:p w14:paraId="5BA152DC" w14:textId="28E86B59" w:rsidR="00CF6D3E" w:rsidRPr="00B90DB9" w:rsidRDefault="00CF6D3E" w:rsidP="00B90DB9">
      <w:pPr>
        <w:ind w:left="720"/>
        <w:rPr>
          <w:rFonts w:ascii="Times New Roman" w:hAnsi="Times New Roman" w:cs="Times New Roman"/>
          <w:sz w:val="24"/>
          <w:szCs w:val="24"/>
          <w:u w:val="single"/>
        </w:rPr>
      </w:pPr>
      <w:r w:rsidRPr="00B90DB9">
        <w:rPr>
          <w:rFonts w:ascii="Times New Roman" w:hAnsi="Times New Roman" w:cs="Times New Roman"/>
          <w:sz w:val="24"/>
          <w:szCs w:val="24"/>
          <w:u w:val="single"/>
        </w:rPr>
        <w:t>EPA Efforts</w:t>
      </w:r>
    </w:p>
    <w:p w14:paraId="1C4D4678" w14:textId="2E310C14" w:rsidR="00531EE7" w:rsidRDefault="002D0356" w:rsidP="00B90DB9">
      <w:pPr>
        <w:spacing w:after="0" w:line="240" w:lineRule="auto"/>
        <w:ind w:left="720"/>
      </w:pPr>
      <w:r>
        <w:rPr>
          <w:rFonts w:ascii="Times New Roman" w:hAnsi="Times New Roman" w:cs="Times New Roman"/>
          <w:sz w:val="24"/>
          <w:szCs w:val="24"/>
        </w:rPr>
        <w:t>CERCLA/Superfund</w:t>
      </w:r>
      <w:r w:rsidR="00531EE7" w:rsidRPr="002C11EE">
        <w:t xml:space="preserve"> </w:t>
      </w:r>
    </w:p>
    <w:p w14:paraId="5B951952" w14:textId="77777777" w:rsidR="00531EE7" w:rsidRDefault="00531EE7" w:rsidP="00B90DB9">
      <w:pPr>
        <w:spacing w:after="0" w:line="240" w:lineRule="auto"/>
        <w:ind w:left="720"/>
      </w:pPr>
    </w:p>
    <w:p w14:paraId="01F953AE" w14:textId="77777777" w:rsidR="00531EE7" w:rsidRPr="00695342" w:rsidRDefault="00531EE7" w:rsidP="00B90DB9">
      <w:pPr>
        <w:spacing w:after="0" w:line="240" w:lineRule="auto"/>
        <w:ind w:left="720"/>
        <w:rPr>
          <w:rFonts w:ascii="Times New Roman" w:hAnsi="Times New Roman" w:cs="Times New Roman"/>
          <w:sz w:val="24"/>
          <w:szCs w:val="24"/>
        </w:rPr>
      </w:pPr>
      <w:r w:rsidRPr="002C11EE">
        <w:rPr>
          <w:rFonts w:ascii="Times New Roman" w:hAnsi="Times New Roman" w:cs="Times New Roman"/>
          <w:sz w:val="24"/>
          <w:szCs w:val="24"/>
        </w:rPr>
        <w:t>Contaminated sites regulated under Superfund require remediation of environmental media contaminated with PCBs to levels that do not impact aquatic life and human health.</w:t>
      </w:r>
      <w:r>
        <w:rPr>
          <w:rFonts w:ascii="Times New Roman" w:hAnsi="Times New Roman" w:cs="Times New Roman"/>
          <w:sz w:val="24"/>
          <w:szCs w:val="24"/>
        </w:rPr>
        <w:t xml:space="preserve"> </w:t>
      </w:r>
      <w:r w:rsidRPr="00695342">
        <w:rPr>
          <w:rFonts w:ascii="Times New Roman" w:hAnsi="Times New Roman" w:cs="Times New Roman"/>
          <w:sz w:val="24"/>
          <w:szCs w:val="24"/>
        </w:rPr>
        <w:t>Within its Chesapeake Bay initiative, the EPA Region 3 Hazardous Site Cleanup Division (HSCD) Site Assessment program is working with the states and other federal agencies to review the existing CERCLIS inventory to create a current status or “baseline” of the three high-urban areas of the Chesapeake Bay that were identified in the past: the Baltimore Harbor, Anacostia and Elizabeth River areas.  Sites identified in this review have been or are being investigated for potential cleanup through the CERCLA site assessment process.  EPA Region 3 HSCD is working closely with the Maryland Department of the Environment, Virginia Department of Environmental Quality, District of Columbia, and the US Army Corps of Engineers to ensure that these priority areas are assessed under a comprehensive systematic approach.</w:t>
      </w:r>
    </w:p>
    <w:p w14:paraId="550BFB79" w14:textId="77777777" w:rsidR="00531EE7" w:rsidRPr="000C1003" w:rsidRDefault="00531EE7" w:rsidP="00B90DB9">
      <w:pPr>
        <w:pStyle w:val="ListParagraph"/>
        <w:spacing w:after="0" w:line="240" w:lineRule="auto"/>
        <w:contextualSpacing w:val="0"/>
        <w:rPr>
          <w:rFonts w:ascii="Times New Roman" w:hAnsi="Times New Roman"/>
          <w:sz w:val="24"/>
          <w:szCs w:val="24"/>
        </w:rPr>
      </w:pPr>
    </w:p>
    <w:p w14:paraId="47BB32D1" w14:textId="77777777" w:rsidR="00531EE7" w:rsidRPr="000C1003" w:rsidRDefault="00531EE7" w:rsidP="00B90DB9">
      <w:pPr>
        <w:pStyle w:val="ListParagraph"/>
        <w:spacing w:after="0" w:line="240" w:lineRule="auto"/>
        <w:contextualSpacing w:val="0"/>
        <w:rPr>
          <w:rFonts w:ascii="Times New Roman" w:hAnsi="Times New Roman"/>
          <w:sz w:val="24"/>
          <w:szCs w:val="24"/>
        </w:rPr>
      </w:pPr>
      <w:r w:rsidRPr="000C1003">
        <w:rPr>
          <w:rFonts w:ascii="Times New Roman" w:hAnsi="Times New Roman"/>
          <w:sz w:val="24"/>
          <w:szCs w:val="24"/>
        </w:rPr>
        <w:t>The purpose of this project was to accomplish identifying and investigating possible land sources of toxic substances including PCBs, which are contributing to contaminated sediments in the Chesapeake Bay watershed.  If land sources are identified, these sources may be listed on the National Priorities List (NPL) for potential remedial actions. Also, if other cleanup mechanisms are available, such as state voluntary cleanup programs, the sites may be deferred to the respective jurisdictions.   Cleanup of these sources will ultimately assist in developing a comprehensive strategy restoring the three priority watershed areas.</w:t>
      </w:r>
    </w:p>
    <w:p w14:paraId="73994EF2" w14:textId="77777777" w:rsidR="00531EE7" w:rsidRPr="000C1003" w:rsidRDefault="00531EE7" w:rsidP="00B90DB9">
      <w:pPr>
        <w:pStyle w:val="ListParagraph"/>
        <w:spacing w:after="0" w:line="240" w:lineRule="auto"/>
        <w:contextualSpacing w:val="0"/>
        <w:rPr>
          <w:rFonts w:ascii="Times New Roman" w:hAnsi="Times New Roman"/>
          <w:b/>
          <w:bCs/>
          <w:sz w:val="24"/>
          <w:szCs w:val="24"/>
        </w:rPr>
      </w:pPr>
    </w:p>
    <w:p w14:paraId="6BBEF3C9" w14:textId="2634BBBF" w:rsidR="00531EE7" w:rsidRPr="00B90DB9" w:rsidRDefault="00531EE7" w:rsidP="00B90DB9">
      <w:pPr>
        <w:pStyle w:val="ListParagraph"/>
        <w:spacing w:after="0" w:line="240" w:lineRule="auto"/>
        <w:contextualSpacing w:val="0"/>
        <w:rPr>
          <w:rFonts w:ascii="Times New Roman" w:hAnsi="Times New Roman"/>
          <w:sz w:val="24"/>
          <w:szCs w:val="24"/>
        </w:rPr>
      </w:pPr>
      <w:r w:rsidRPr="000C1003">
        <w:rPr>
          <w:rFonts w:ascii="Times New Roman" w:hAnsi="Times New Roman"/>
          <w:sz w:val="24"/>
          <w:szCs w:val="24"/>
        </w:rPr>
        <w:t xml:space="preserve">In accordance with the Region III Chesapeake Bay goals, a baseline of 65 sites had been identified in the three priority high-urban areas.  Since this initiative began in FY2010, the site assessment program has completed assessments at </w:t>
      </w:r>
      <w:r>
        <w:rPr>
          <w:rFonts w:ascii="Times New Roman" w:hAnsi="Times New Roman"/>
          <w:sz w:val="24"/>
          <w:szCs w:val="24"/>
        </w:rPr>
        <w:t>120</w:t>
      </w:r>
      <w:r w:rsidRPr="000C1003">
        <w:rPr>
          <w:rFonts w:ascii="Times New Roman" w:hAnsi="Times New Roman"/>
          <w:sz w:val="24"/>
          <w:szCs w:val="24"/>
        </w:rPr>
        <w:t xml:space="preserve"> sites, far exceeding even combined Regional goals.   During this time through typical site assessment work and activities, additional sites have been identified within the priority areas, investigated, and added to the baseline.   Accomplishments for FY2010 through FY</w:t>
      </w:r>
      <w:r>
        <w:rPr>
          <w:rFonts w:ascii="Times New Roman" w:hAnsi="Times New Roman"/>
          <w:sz w:val="24"/>
          <w:szCs w:val="24"/>
        </w:rPr>
        <w:t>2014</w:t>
      </w:r>
      <w:r w:rsidRPr="000C1003">
        <w:rPr>
          <w:rFonts w:ascii="Times New Roman" w:hAnsi="Times New Roman"/>
          <w:sz w:val="24"/>
          <w:szCs w:val="24"/>
        </w:rPr>
        <w:t xml:space="preserve"> are shown in the following chart:</w:t>
      </w:r>
    </w:p>
    <w:tbl>
      <w:tblPr>
        <w:tblpPr w:leftFromText="180" w:rightFromText="180" w:vertAnchor="text" w:horzAnchor="margin" w:tblpXSpec="right" w:tblpY="186"/>
        <w:tblW w:w="0" w:type="auto"/>
        <w:tblCellMar>
          <w:left w:w="0" w:type="dxa"/>
          <w:right w:w="0" w:type="dxa"/>
        </w:tblCellMar>
        <w:tblLook w:val="04A0" w:firstRow="1" w:lastRow="0" w:firstColumn="1" w:lastColumn="0" w:noHBand="0" w:noVBand="1"/>
      </w:tblPr>
      <w:tblGrid>
        <w:gridCol w:w="1435"/>
        <w:gridCol w:w="1985"/>
        <w:gridCol w:w="2160"/>
        <w:gridCol w:w="2060"/>
      </w:tblGrid>
      <w:tr w:rsidR="00531EE7" w:rsidDel="00324E97" w14:paraId="0D681DCC" w14:textId="11B42914" w:rsidTr="00B90DB9">
        <w:tc>
          <w:tcPr>
            <w:tcW w:w="1435"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179B65DA" w14:textId="03C70185" w:rsidR="00531EE7" w:rsidDel="00324E97" w:rsidRDefault="00531EE7" w:rsidP="003A55CF">
            <w:pPr>
              <w:spacing w:after="0" w:line="240" w:lineRule="auto"/>
              <w:jc w:val="center"/>
              <w:rPr>
                <w:rFonts w:ascii="Times New Roman" w:hAnsi="Times New Roman"/>
              </w:rPr>
            </w:pPr>
            <w:moveFromRangeStart w:id="139" w:author="Allen, Greg" w:date="2015-03-09T19:14:00Z" w:name="move413691824"/>
            <w:moveFrom w:id="140" w:author="Allen, Greg" w:date="2015-03-09T19:14:00Z">
              <w:r w:rsidDel="00324E97">
                <w:rPr>
                  <w:rFonts w:ascii="Times New Roman" w:hAnsi="Times New Roman"/>
                </w:rPr>
                <w:t>Fiscal Year</w:t>
              </w:r>
            </w:moveFrom>
          </w:p>
        </w:tc>
        <w:tc>
          <w:tcPr>
            <w:tcW w:w="198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3F9F0B2D" w14:textId="71BA2E77" w:rsidR="00531EE7" w:rsidDel="00324E97" w:rsidRDefault="00531EE7" w:rsidP="003A55CF">
            <w:pPr>
              <w:spacing w:after="0" w:line="240" w:lineRule="auto"/>
              <w:jc w:val="center"/>
              <w:rPr>
                <w:rFonts w:ascii="Times New Roman" w:hAnsi="Times New Roman"/>
                <w:color w:val="000066"/>
              </w:rPr>
            </w:pPr>
            <w:moveFrom w:id="141" w:author="Allen, Greg" w:date="2015-03-09T19:14:00Z">
              <w:r w:rsidDel="00324E97">
                <w:rPr>
                  <w:rFonts w:ascii="Times New Roman" w:hAnsi="Times New Roman"/>
                </w:rPr>
                <w:t>Baltimore Harbor</w:t>
              </w:r>
            </w:moveFrom>
          </w:p>
        </w:tc>
        <w:tc>
          <w:tcPr>
            <w:tcW w:w="216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537C92EA" w14:textId="0E957B8D" w:rsidR="00531EE7" w:rsidDel="00324E97" w:rsidRDefault="00531EE7" w:rsidP="003A55CF">
            <w:pPr>
              <w:spacing w:after="0" w:line="240" w:lineRule="auto"/>
              <w:jc w:val="center"/>
              <w:rPr>
                <w:rFonts w:ascii="Times New Roman" w:hAnsi="Times New Roman"/>
              </w:rPr>
            </w:pPr>
            <w:moveFrom w:id="142" w:author="Allen, Greg" w:date="2015-03-09T19:14:00Z">
              <w:r w:rsidDel="00324E97">
                <w:rPr>
                  <w:rFonts w:ascii="Times New Roman" w:hAnsi="Times New Roman"/>
                </w:rPr>
                <w:t>Anacostia</w:t>
              </w:r>
            </w:moveFrom>
          </w:p>
        </w:tc>
        <w:tc>
          <w:tcPr>
            <w:tcW w:w="206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6D1D057A" w14:textId="17B18E7E" w:rsidR="00531EE7" w:rsidDel="00324E97" w:rsidRDefault="00531EE7" w:rsidP="003A55CF">
            <w:pPr>
              <w:spacing w:after="0" w:line="240" w:lineRule="auto"/>
              <w:jc w:val="center"/>
              <w:rPr>
                <w:rFonts w:ascii="Times New Roman" w:hAnsi="Times New Roman"/>
              </w:rPr>
            </w:pPr>
            <w:moveFrom w:id="143" w:author="Allen, Greg" w:date="2015-03-09T19:14:00Z">
              <w:r w:rsidDel="00324E97">
                <w:rPr>
                  <w:rFonts w:ascii="Times New Roman" w:hAnsi="Times New Roman"/>
                </w:rPr>
                <w:t>Elizabeth River</w:t>
              </w:r>
            </w:moveFrom>
          </w:p>
        </w:tc>
      </w:tr>
      <w:tr w:rsidR="00531EE7" w:rsidDel="00324E97" w14:paraId="13E29775" w14:textId="02D56AF9" w:rsidTr="00B90DB9">
        <w:tc>
          <w:tcPr>
            <w:tcW w:w="14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4BD3FA" w14:textId="4798ABAC" w:rsidR="00531EE7" w:rsidDel="00324E97" w:rsidRDefault="00531EE7" w:rsidP="003A55CF">
            <w:pPr>
              <w:spacing w:after="0" w:line="240" w:lineRule="auto"/>
              <w:rPr>
                <w:rFonts w:ascii="Times New Roman" w:hAnsi="Times New Roman"/>
              </w:rPr>
            </w:pPr>
            <w:moveFrom w:id="144" w:author="Allen, Greg" w:date="2015-03-09T19:14:00Z">
              <w:r w:rsidDel="00324E97">
                <w:rPr>
                  <w:rFonts w:ascii="Times New Roman" w:hAnsi="Times New Roman"/>
                </w:rPr>
                <w:t>2010</w:t>
              </w:r>
            </w:moveFrom>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14:paraId="6E1018DA" w14:textId="46FEC34B" w:rsidR="00531EE7" w:rsidDel="00324E97" w:rsidRDefault="00531EE7" w:rsidP="003A55CF">
            <w:pPr>
              <w:spacing w:after="0" w:line="240" w:lineRule="auto"/>
              <w:rPr>
                <w:rFonts w:ascii="Times New Roman" w:hAnsi="Times New Roman"/>
              </w:rPr>
            </w:pPr>
            <w:moveFrom w:id="145" w:author="Allen, Greg" w:date="2015-03-09T19:14:00Z">
              <w:r w:rsidDel="00324E97">
                <w:rPr>
                  <w:rFonts w:ascii="Times New Roman" w:hAnsi="Times New Roman"/>
                </w:rPr>
                <w:t>4</w:t>
              </w:r>
            </w:moveFrom>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14:paraId="7A9646EC" w14:textId="3696FDF9" w:rsidR="00531EE7" w:rsidDel="00324E97" w:rsidRDefault="00531EE7" w:rsidP="003A55CF">
            <w:pPr>
              <w:spacing w:after="0" w:line="240" w:lineRule="auto"/>
              <w:rPr>
                <w:rFonts w:ascii="Times New Roman" w:hAnsi="Times New Roman"/>
              </w:rPr>
            </w:pPr>
            <w:moveFrom w:id="146" w:author="Allen, Greg" w:date="2015-03-09T19:14:00Z">
              <w:r w:rsidDel="00324E97">
                <w:rPr>
                  <w:rFonts w:ascii="Times New Roman" w:hAnsi="Times New Roman"/>
                </w:rPr>
                <w:t>4</w:t>
              </w:r>
            </w:moveFrom>
          </w:p>
        </w:tc>
        <w:tc>
          <w:tcPr>
            <w:tcW w:w="2060" w:type="dxa"/>
            <w:tcBorders>
              <w:top w:val="nil"/>
              <w:left w:val="nil"/>
              <w:bottom w:val="single" w:sz="8" w:space="0" w:color="auto"/>
              <w:right w:val="single" w:sz="8" w:space="0" w:color="auto"/>
            </w:tcBorders>
            <w:tcMar>
              <w:top w:w="0" w:type="dxa"/>
              <w:left w:w="108" w:type="dxa"/>
              <w:bottom w:w="0" w:type="dxa"/>
              <w:right w:w="108" w:type="dxa"/>
            </w:tcMar>
            <w:hideMark/>
          </w:tcPr>
          <w:p w14:paraId="722BC2F1" w14:textId="5999F83F" w:rsidR="00531EE7" w:rsidDel="00324E97" w:rsidRDefault="00531EE7" w:rsidP="003A55CF">
            <w:pPr>
              <w:spacing w:after="0" w:line="240" w:lineRule="auto"/>
              <w:rPr>
                <w:rFonts w:ascii="Times New Roman" w:hAnsi="Times New Roman"/>
              </w:rPr>
            </w:pPr>
            <w:moveFrom w:id="147" w:author="Allen, Greg" w:date="2015-03-09T19:14:00Z">
              <w:r w:rsidDel="00324E97">
                <w:rPr>
                  <w:rFonts w:ascii="Times New Roman" w:hAnsi="Times New Roman"/>
                </w:rPr>
                <w:t>1</w:t>
              </w:r>
            </w:moveFrom>
          </w:p>
        </w:tc>
      </w:tr>
      <w:tr w:rsidR="00531EE7" w:rsidDel="00324E97" w14:paraId="1556E536" w14:textId="6036AF57" w:rsidTr="00B90DB9">
        <w:tc>
          <w:tcPr>
            <w:tcW w:w="14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D91960" w14:textId="50757D04" w:rsidR="00531EE7" w:rsidDel="00324E97" w:rsidRDefault="00531EE7" w:rsidP="003A55CF">
            <w:pPr>
              <w:spacing w:after="0" w:line="240" w:lineRule="auto"/>
              <w:rPr>
                <w:rFonts w:ascii="Times New Roman" w:hAnsi="Times New Roman"/>
              </w:rPr>
            </w:pPr>
            <w:moveFrom w:id="148" w:author="Allen, Greg" w:date="2015-03-09T19:14:00Z">
              <w:r w:rsidDel="00324E97">
                <w:rPr>
                  <w:rFonts w:ascii="Times New Roman" w:hAnsi="Times New Roman"/>
                </w:rPr>
                <w:t>2011</w:t>
              </w:r>
            </w:moveFrom>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14:paraId="01AF68B9" w14:textId="4649E2E3" w:rsidR="00531EE7" w:rsidDel="00324E97" w:rsidRDefault="00531EE7" w:rsidP="003A55CF">
            <w:pPr>
              <w:spacing w:after="0" w:line="240" w:lineRule="auto"/>
              <w:rPr>
                <w:rFonts w:ascii="Times New Roman" w:hAnsi="Times New Roman"/>
              </w:rPr>
            </w:pPr>
            <w:moveFrom w:id="149" w:author="Allen, Greg" w:date="2015-03-09T19:14:00Z">
              <w:r w:rsidDel="00324E97">
                <w:rPr>
                  <w:rFonts w:ascii="Times New Roman" w:hAnsi="Times New Roman"/>
                </w:rPr>
                <w:t>3</w:t>
              </w:r>
            </w:moveFrom>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14:paraId="41512399" w14:textId="1B92068B" w:rsidR="00531EE7" w:rsidDel="00324E97" w:rsidRDefault="00531EE7" w:rsidP="003A55CF">
            <w:pPr>
              <w:spacing w:after="0" w:line="240" w:lineRule="auto"/>
              <w:rPr>
                <w:rFonts w:ascii="Times New Roman" w:hAnsi="Times New Roman"/>
              </w:rPr>
            </w:pPr>
            <w:moveFrom w:id="150" w:author="Allen, Greg" w:date="2015-03-09T19:14:00Z">
              <w:r w:rsidDel="00324E97">
                <w:rPr>
                  <w:rFonts w:ascii="Times New Roman" w:hAnsi="Times New Roman"/>
                </w:rPr>
                <w:t>3</w:t>
              </w:r>
            </w:moveFrom>
          </w:p>
        </w:tc>
        <w:tc>
          <w:tcPr>
            <w:tcW w:w="2060" w:type="dxa"/>
            <w:tcBorders>
              <w:top w:val="nil"/>
              <w:left w:val="nil"/>
              <w:bottom w:val="single" w:sz="8" w:space="0" w:color="auto"/>
              <w:right w:val="single" w:sz="8" w:space="0" w:color="auto"/>
            </w:tcBorders>
            <w:tcMar>
              <w:top w:w="0" w:type="dxa"/>
              <w:left w:w="108" w:type="dxa"/>
              <w:bottom w:w="0" w:type="dxa"/>
              <w:right w:w="108" w:type="dxa"/>
            </w:tcMar>
            <w:hideMark/>
          </w:tcPr>
          <w:p w14:paraId="60CF8CBC" w14:textId="4C11C16F" w:rsidR="00531EE7" w:rsidDel="00324E97" w:rsidRDefault="00531EE7" w:rsidP="003A55CF">
            <w:pPr>
              <w:spacing w:after="0" w:line="240" w:lineRule="auto"/>
              <w:rPr>
                <w:rFonts w:ascii="Times New Roman" w:hAnsi="Times New Roman"/>
              </w:rPr>
            </w:pPr>
            <w:moveFrom w:id="151" w:author="Allen, Greg" w:date="2015-03-09T19:14:00Z">
              <w:r w:rsidDel="00324E97">
                <w:rPr>
                  <w:rFonts w:ascii="Times New Roman" w:hAnsi="Times New Roman"/>
                </w:rPr>
                <w:t>2</w:t>
              </w:r>
            </w:moveFrom>
          </w:p>
        </w:tc>
      </w:tr>
      <w:tr w:rsidR="00531EE7" w:rsidDel="00324E97" w14:paraId="1C07BA93" w14:textId="032BF533" w:rsidTr="00B90DB9">
        <w:tc>
          <w:tcPr>
            <w:tcW w:w="14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A40516" w14:textId="2CF18BA7" w:rsidR="00531EE7" w:rsidDel="00324E97" w:rsidRDefault="00531EE7" w:rsidP="003A55CF">
            <w:pPr>
              <w:spacing w:after="0" w:line="240" w:lineRule="auto"/>
              <w:rPr>
                <w:rFonts w:ascii="Times New Roman" w:hAnsi="Times New Roman"/>
              </w:rPr>
            </w:pPr>
            <w:moveFrom w:id="152" w:author="Allen, Greg" w:date="2015-03-09T19:14:00Z">
              <w:r w:rsidDel="00324E97">
                <w:rPr>
                  <w:rFonts w:ascii="Times New Roman" w:hAnsi="Times New Roman"/>
                </w:rPr>
                <w:t>2012</w:t>
              </w:r>
            </w:moveFrom>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14:paraId="4C63E6DF" w14:textId="4987407D" w:rsidR="00531EE7" w:rsidDel="00324E97" w:rsidRDefault="00531EE7" w:rsidP="003A55CF">
            <w:pPr>
              <w:spacing w:after="0" w:line="240" w:lineRule="auto"/>
              <w:rPr>
                <w:rFonts w:ascii="Times New Roman" w:hAnsi="Times New Roman"/>
              </w:rPr>
            </w:pPr>
            <w:moveFrom w:id="153" w:author="Allen, Greg" w:date="2015-03-09T19:14:00Z">
              <w:r w:rsidDel="00324E97">
                <w:rPr>
                  <w:rFonts w:ascii="Times New Roman" w:hAnsi="Times New Roman"/>
                </w:rPr>
                <w:t>25</w:t>
              </w:r>
            </w:moveFrom>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14:paraId="2F9CD699" w14:textId="64C1C570" w:rsidR="00531EE7" w:rsidDel="00324E97" w:rsidRDefault="00531EE7" w:rsidP="003A55CF">
            <w:pPr>
              <w:spacing w:after="0" w:line="240" w:lineRule="auto"/>
              <w:rPr>
                <w:rFonts w:ascii="Times New Roman" w:hAnsi="Times New Roman"/>
              </w:rPr>
            </w:pPr>
            <w:moveFrom w:id="154" w:author="Allen, Greg" w:date="2015-03-09T19:14:00Z">
              <w:r w:rsidDel="00324E97">
                <w:rPr>
                  <w:rFonts w:ascii="Times New Roman" w:hAnsi="Times New Roman"/>
                </w:rPr>
                <w:t>16</w:t>
              </w:r>
            </w:moveFrom>
          </w:p>
        </w:tc>
        <w:tc>
          <w:tcPr>
            <w:tcW w:w="2060" w:type="dxa"/>
            <w:tcBorders>
              <w:top w:val="nil"/>
              <w:left w:val="nil"/>
              <w:bottom w:val="single" w:sz="8" w:space="0" w:color="auto"/>
              <w:right w:val="single" w:sz="8" w:space="0" w:color="auto"/>
            </w:tcBorders>
            <w:tcMar>
              <w:top w:w="0" w:type="dxa"/>
              <w:left w:w="108" w:type="dxa"/>
              <w:bottom w:w="0" w:type="dxa"/>
              <w:right w:w="108" w:type="dxa"/>
            </w:tcMar>
            <w:hideMark/>
          </w:tcPr>
          <w:p w14:paraId="2EE18067" w14:textId="78C04535" w:rsidR="00531EE7" w:rsidDel="00324E97" w:rsidRDefault="00531EE7" w:rsidP="003A55CF">
            <w:pPr>
              <w:spacing w:after="0" w:line="240" w:lineRule="auto"/>
              <w:rPr>
                <w:rFonts w:ascii="Times New Roman" w:hAnsi="Times New Roman"/>
              </w:rPr>
            </w:pPr>
            <w:moveFrom w:id="155" w:author="Allen, Greg" w:date="2015-03-09T19:14:00Z">
              <w:r w:rsidDel="00324E97">
                <w:rPr>
                  <w:rFonts w:ascii="Times New Roman" w:hAnsi="Times New Roman"/>
                </w:rPr>
                <w:t>4</w:t>
              </w:r>
            </w:moveFrom>
          </w:p>
        </w:tc>
      </w:tr>
      <w:tr w:rsidR="00531EE7" w:rsidDel="00324E97" w14:paraId="1534EF56" w14:textId="3C6C900E" w:rsidTr="00B90DB9">
        <w:tc>
          <w:tcPr>
            <w:tcW w:w="14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8D53FE" w14:textId="486A4B37" w:rsidR="00531EE7" w:rsidDel="00324E97" w:rsidRDefault="00531EE7" w:rsidP="003A55CF">
            <w:pPr>
              <w:spacing w:after="0" w:line="240" w:lineRule="auto"/>
              <w:rPr>
                <w:rFonts w:ascii="Times New Roman" w:hAnsi="Times New Roman"/>
              </w:rPr>
            </w:pPr>
            <w:moveFrom w:id="156" w:author="Allen, Greg" w:date="2015-03-09T19:14:00Z">
              <w:r w:rsidDel="00324E97">
                <w:rPr>
                  <w:rFonts w:ascii="Times New Roman" w:hAnsi="Times New Roman"/>
                </w:rPr>
                <w:t>2013</w:t>
              </w:r>
            </w:moveFrom>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14:paraId="1BDC3920" w14:textId="30D464D6" w:rsidR="00531EE7" w:rsidDel="00324E97" w:rsidRDefault="00531EE7" w:rsidP="003A55CF">
            <w:pPr>
              <w:spacing w:after="0" w:line="240" w:lineRule="auto"/>
              <w:rPr>
                <w:rFonts w:ascii="Times New Roman" w:hAnsi="Times New Roman"/>
              </w:rPr>
            </w:pPr>
            <w:moveFrom w:id="157" w:author="Allen, Greg" w:date="2015-03-09T19:14:00Z">
              <w:r w:rsidDel="00324E97">
                <w:rPr>
                  <w:rFonts w:ascii="Times New Roman" w:hAnsi="Times New Roman"/>
                </w:rPr>
                <w:t>14</w:t>
              </w:r>
            </w:moveFrom>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14:paraId="6A885238" w14:textId="5F2D26C7" w:rsidR="00531EE7" w:rsidDel="00324E97" w:rsidRDefault="00531EE7" w:rsidP="003A55CF">
            <w:pPr>
              <w:spacing w:after="0" w:line="240" w:lineRule="auto"/>
              <w:rPr>
                <w:rFonts w:ascii="Times New Roman" w:hAnsi="Times New Roman"/>
              </w:rPr>
            </w:pPr>
            <w:moveFrom w:id="158" w:author="Allen, Greg" w:date="2015-03-09T19:14:00Z">
              <w:r w:rsidDel="00324E97">
                <w:rPr>
                  <w:rFonts w:ascii="Times New Roman" w:hAnsi="Times New Roman"/>
                </w:rPr>
                <w:t>10</w:t>
              </w:r>
            </w:moveFrom>
          </w:p>
        </w:tc>
        <w:tc>
          <w:tcPr>
            <w:tcW w:w="2060" w:type="dxa"/>
            <w:tcBorders>
              <w:top w:val="nil"/>
              <w:left w:val="nil"/>
              <w:bottom w:val="single" w:sz="8" w:space="0" w:color="auto"/>
              <w:right w:val="single" w:sz="8" w:space="0" w:color="auto"/>
            </w:tcBorders>
            <w:tcMar>
              <w:top w:w="0" w:type="dxa"/>
              <w:left w:w="108" w:type="dxa"/>
              <w:bottom w:w="0" w:type="dxa"/>
              <w:right w:w="108" w:type="dxa"/>
            </w:tcMar>
            <w:hideMark/>
          </w:tcPr>
          <w:p w14:paraId="0AC72722" w14:textId="6235939B" w:rsidR="00531EE7" w:rsidDel="00324E97" w:rsidRDefault="00531EE7" w:rsidP="003A55CF">
            <w:pPr>
              <w:spacing w:after="0" w:line="240" w:lineRule="auto"/>
              <w:rPr>
                <w:rFonts w:ascii="Times New Roman" w:hAnsi="Times New Roman"/>
              </w:rPr>
            </w:pPr>
            <w:moveFrom w:id="159" w:author="Allen, Greg" w:date="2015-03-09T19:14:00Z">
              <w:r w:rsidDel="00324E97">
                <w:rPr>
                  <w:rFonts w:ascii="Times New Roman" w:hAnsi="Times New Roman"/>
                </w:rPr>
                <w:t>2</w:t>
              </w:r>
            </w:moveFrom>
          </w:p>
        </w:tc>
      </w:tr>
      <w:tr w:rsidR="00531EE7" w:rsidDel="00324E97" w14:paraId="34CE04A1" w14:textId="3980CA15" w:rsidTr="00B90DB9">
        <w:tc>
          <w:tcPr>
            <w:tcW w:w="14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CE819F" w14:textId="2BDF2E65" w:rsidR="00531EE7" w:rsidDel="00324E97" w:rsidRDefault="00531EE7" w:rsidP="003A55CF">
            <w:pPr>
              <w:spacing w:after="0" w:line="240" w:lineRule="auto"/>
              <w:rPr>
                <w:rFonts w:ascii="Times New Roman" w:hAnsi="Times New Roman"/>
              </w:rPr>
            </w:pPr>
            <w:moveFrom w:id="160" w:author="Allen, Greg" w:date="2015-03-09T19:14:00Z">
              <w:r w:rsidDel="00324E97">
                <w:rPr>
                  <w:rFonts w:ascii="Times New Roman" w:hAnsi="Times New Roman"/>
                </w:rPr>
                <w:t>2014</w:t>
              </w:r>
            </w:moveFrom>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14:paraId="4F4F8043" w14:textId="2C03B335" w:rsidR="00531EE7" w:rsidDel="00324E97" w:rsidRDefault="00531EE7" w:rsidP="003A55CF">
            <w:pPr>
              <w:spacing w:after="0" w:line="240" w:lineRule="auto"/>
              <w:rPr>
                <w:rFonts w:ascii="Times New Roman" w:hAnsi="Times New Roman"/>
              </w:rPr>
            </w:pPr>
            <w:moveFrom w:id="161" w:author="Allen, Greg" w:date="2015-03-09T19:14:00Z">
              <w:r w:rsidDel="00324E97">
                <w:rPr>
                  <w:rFonts w:ascii="Times New Roman" w:hAnsi="Times New Roman"/>
                </w:rPr>
                <w:t>16</w:t>
              </w:r>
            </w:moveFrom>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14:paraId="37F85977" w14:textId="24FEBBEB" w:rsidR="00531EE7" w:rsidDel="00324E97" w:rsidRDefault="00531EE7" w:rsidP="003A55CF">
            <w:pPr>
              <w:spacing w:after="0" w:line="240" w:lineRule="auto"/>
              <w:rPr>
                <w:rFonts w:ascii="Times New Roman" w:hAnsi="Times New Roman"/>
              </w:rPr>
            </w:pPr>
            <w:moveFrom w:id="162" w:author="Allen, Greg" w:date="2015-03-09T19:14:00Z">
              <w:r w:rsidDel="00324E97">
                <w:rPr>
                  <w:rFonts w:ascii="Times New Roman" w:hAnsi="Times New Roman"/>
                </w:rPr>
                <w:t>14</w:t>
              </w:r>
            </w:moveFrom>
          </w:p>
        </w:tc>
        <w:tc>
          <w:tcPr>
            <w:tcW w:w="2060" w:type="dxa"/>
            <w:tcBorders>
              <w:top w:val="nil"/>
              <w:left w:val="nil"/>
              <w:bottom w:val="single" w:sz="8" w:space="0" w:color="auto"/>
              <w:right w:val="single" w:sz="8" w:space="0" w:color="auto"/>
            </w:tcBorders>
            <w:tcMar>
              <w:top w:w="0" w:type="dxa"/>
              <w:left w:w="108" w:type="dxa"/>
              <w:bottom w:w="0" w:type="dxa"/>
              <w:right w:w="108" w:type="dxa"/>
            </w:tcMar>
            <w:hideMark/>
          </w:tcPr>
          <w:p w14:paraId="4D8CFCE0" w14:textId="5B7BDAAB" w:rsidR="00531EE7" w:rsidDel="00324E97" w:rsidRDefault="00531EE7" w:rsidP="003A55CF">
            <w:pPr>
              <w:spacing w:after="0" w:line="240" w:lineRule="auto"/>
              <w:rPr>
                <w:rFonts w:ascii="Times New Roman" w:hAnsi="Times New Roman"/>
              </w:rPr>
            </w:pPr>
            <w:moveFrom w:id="163" w:author="Allen, Greg" w:date="2015-03-09T19:14:00Z">
              <w:r w:rsidDel="00324E97">
                <w:rPr>
                  <w:rFonts w:ascii="Times New Roman" w:hAnsi="Times New Roman"/>
                </w:rPr>
                <w:t>2</w:t>
              </w:r>
            </w:moveFrom>
          </w:p>
        </w:tc>
      </w:tr>
      <w:moveFromRangeEnd w:id="139"/>
    </w:tbl>
    <w:p w14:paraId="5E945380" w14:textId="77777777" w:rsidR="00531EE7" w:rsidRDefault="00531EE7">
      <w:pPr>
        <w:spacing w:after="0" w:line="240" w:lineRule="auto"/>
      </w:pPr>
    </w:p>
    <w:tbl>
      <w:tblPr>
        <w:tblpPr w:leftFromText="180" w:rightFromText="180" w:vertAnchor="text" w:horzAnchor="margin" w:tblpXSpec="center" w:tblpY="-5"/>
        <w:tblW w:w="0" w:type="auto"/>
        <w:tblCellMar>
          <w:left w:w="0" w:type="dxa"/>
          <w:right w:w="0" w:type="dxa"/>
        </w:tblCellMar>
        <w:tblLook w:val="04A0" w:firstRow="1" w:lastRow="0" w:firstColumn="1" w:lastColumn="0" w:noHBand="0" w:noVBand="1"/>
      </w:tblPr>
      <w:tblGrid>
        <w:gridCol w:w="1435"/>
        <w:gridCol w:w="1985"/>
        <w:gridCol w:w="2160"/>
        <w:gridCol w:w="2060"/>
      </w:tblGrid>
      <w:tr w:rsidR="00324E97" w14:paraId="1F8CE037" w14:textId="77777777" w:rsidTr="00324E97">
        <w:tc>
          <w:tcPr>
            <w:tcW w:w="1435"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1CD55A0D" w14:textId="77777777" w:rsidR="00324E97" w:rsidRDefault="00324E97" w:rsidP="00324E97">
            <w:pPr>
              <w:spacing w:after="0" w:line="240" w:lineRule="auto"/>
              <w:jc w:val="center"/>
              <w:rPr>
                <w:rFonts w:ascii="Times New Roman" w:hAnsi="Times New Roman"/>
              </w:rPr>
            </w:pPr>
            <w:moveToRangeStart w:id="164" w:author="Allen, Greg" w:date="2015-03-09T19:14:00Z" w:name="move413691824"/>
            <w:moveTo w:id="165" w:author="Allen, Greg" w:date="2015-03-09T19:14:00Z">
              <w:r>
                <w:rPr>
                  <w:rFonts w:ascii="Times New Roman" w:hAnsi="Times New Roman"/>
                </w:rPr>
                <w:t>Fiscal Year</w:t>
              </w:r>
            </w:moveTo>
          </w:p>
        </w:tc>
        <w:tc>
          <w:tcPr>
            <w:tcW w:w="198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3FEC7712" w14:textId="77777777" w:rsidR="00324E97" w:rsidRDefault="00324E97" w:rsidP="00324E97">
            <w:pPr>
              <w:spacing w:after="0" w:line="240" w:lineRule="auto"/>
              <w:jc w:val="center"/>
              <w:rPr>
                <w:rFonts w:ascii="Times New Roman" w:hAnsi="Times New Roman"/>
                <w:color w:val="000066"/>
              </w:rPr>
            </w:pPr>
            <w:moveTo w:id="166" w:author="Allen, Greg" w:date="2015-03-09T19:14:00Z">
              <w:r>
                <w:rPr>
                  <w:rFonts w:ascii="Times New Roman" w:hAnsi="Times New Roman"/>
                </w:rPr>
                <w:t>Baltimore Harbor</w:t>
              </w:r>
            </w:moveTo>
          </w:p>
        </w:tc>
        <w:tc>
          <w:tcPr>
            <w:tcW w:w="216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6DA0B8EA" w14:textId="77777777" w:rsidR="00324E97" w:rsidRDefault="00324E97" w:rsidP="00324E97">
            <w:pPr>
              <w:spacing w:after="0" w:line="240" w:lineRule="auto"/>
              <w:jc w:val="center"/>
              <w:rPr>
                <w:rFonts w:ascii="Times New Roman" w:hAnsi="Times New Roman"/>
              </w:rPr>
            </w:pPr>
            <w:moveTo w:id="167" w:author="Allen, Greg" w:date="2015-03-09T19:14:00Z">
              <w:r>
                <w:rPr>
                  <w:rFonts w:ascii="Times New Roman" w:hAnsi="Times New Roman"/>
                </w:rPr>
                <w:t>Anacostia</w:t>
              </w:r>
            </w:moveTo>
          </w:p>
        </w:tc>
        <w:tc>
          <w:tcPr>
            <w:tcW w:w="206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49E2DEDF" w14:textId="77777777" w:rsidR="00324E97" w:rsidRDefault="00324E97" w:rsidP="00324E97">
            <w:pPr>
              <w:spacing w:after="0" w:line="240" w:lineRule="auto"/>
              <w:jc w:val="center"/>
              <w:rPr>
                <w:rFonts w:ascii="Times New Roman" w:hAnsi="Times New Roman"/>
              </w:rPr>
            </w:pPr>
            <w:moveTo w:id="168" w:author="Allen, Greg" w:date="2015-03-09T19:14:00Z">
              <w:r>
                <w:rPr>
                  <w:rFonts w:ascii="Times New Roman" w:hAnsi="Times New Roman"/>
                </w:rPr>
                <w:t>Elizabeth River</w:t>
              </w:r>
            </w:moveTo>
          </w:p>
        </w:tc>
      </w:tr>
      <w:tr w:rsidR="00324E97" w14:paraId="4F05A5DF" w14:textId="77777777" w:rsidTr="00324E97">
        <w:tc>
          <w:tcPr>
            <w:tcW w:w="14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82513A" w14:textId="77777777" w:rsidR="00324E97" w:rsidRDefault="00324E97" w:rsidP="00324E97">
            <w:pPr>
              <w:spacing w:after="0" w:line="240" w:lineRule="auto"/>
              <w:rPr>
                <w:rFonts w:ascii="Times New Roman" w:hAnsi="Times New Roman"/>
              </w:rPr>
            </w:pPr>
            <w:moveTo w:id="169" w:author="Allen, Greg" w:date="2015-03-09T19:14:00Z">
              <w:r>
                <w:rPr>
                  <w:rFonts w:ascii="Times New Roman" w:hAnsi="Times New Roman"/>
                </w:rPr>
                <w:t>2010</w:t>
              </w:r>
            </w:moveTo>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14:paraId="74732790" w14:textId="77777777" w:rsidR="00324E97" w:rsidRDefault="00324E97" w:rsidP="00324E97">
            <w:pPr>
              <w:spacing w:after="0" w:line="240" w:lineRule="auto"/>
              <w:rPr>
                <w:rFonts w:ascii="Times New Roman" w:hAnsi="Times New Roman"/>
              </w:rPr>
            </w:pPr>
            <w:moveTo w:id="170" w:author="Allen, Greg" w:date="2015-03-09T19:14:00Z">
              <w:r>
                <w:rPr>
                  <w:rFonts w:ascii="Times New Roman" w:hAnsi="Times New Roman"/>
                </w:rPr>
                <w:t>4</w:t>
              </w:r>
            </w:moveTo>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14:paraId="00C1A525" w14:textId="77777777" w:rsidR="00324E97" w:rsidRDefault="00324E97" w:rsidP="00324E97">
            <w:pPr>
              <w:spacing w:after="0" w:line="240" w:lineRule="auto"/>
              <w:rPr>
                <w:rFonts w:ascii="Times New Roman" w:hAnsi="Times New Roman"/>
              </w:rPr>
            </w:pPr>
            <w:moveTo w:id="171" w:author="Allen, Greg" w:date="2015-03-09T19:14:00Z">
              <w:r>
                <w:rPr>
                  <w:rFonts w:ascii="Times New Roman" w:hAnsi="Times New Roman"/>
                </w:rPr>
                <w:t>4</w:t>
              </w:r>
            </w:moveTo>
          </w:p>
        </w:tc>
        <w:tc>
          <w:tcPr>
            <w:tcW w:w="2060" w:type="dxa"/>
            <w:tcBorders>
              <w:top w:val="nil"/>
              <w:left w:val="nil"/>
              <w:bottom w:val="single" w:sz="8" w:space="0" w:color="auto"/>
              <w:right w:val="single" w:sz="8" w:space="0" w:color="auto"/>
            </w:tcBorders>
            <w:tcMar>
              <w:top w:w="0" w:type="dxa"/>
              <w:left w:w="108" w:type="dxa"/>
              <w:bottom w:w="0" w:type="dxa"/>
              <w:right w:w="108" w:type="dxa"/>
            </w:tcMar>
            <w:hideMark/>
          </w:tcPr>
          <w:p w14:paraId="1FE92A3A" w14:textId="77777777" w:rsidR="00324E97" w:rsidRDefault="00324E97" w:rsidP="00324E97">
            <w:pPr>
              <w:spacing w:after="0" w:line="240" w:lineRule="auto"/>
              <w:rPr>
                <w:rFonts w:ascii="Times New Roman" w:hAnsi="Times New Roman"/>
              </w:rPr>
            </w:pPr>
            <w:moveTo w:id="172" w:author="Allen, Greg" w:date="2015-03-09T19:14:00Z">
              <w:r>
                <w:rPr>
                  <w:rFonts w:ascii="Times New Roman" w:hAnsi="Times New Roman"/>
                </w:rPr>
                <w:t>1</w:t>
              </w:r>
            </w:moveTo>
          </w:p>
        </w:tc>
      </w:tr>
      <w:tr w:rsidR="00324E97" w14:paraId="1A8CE5B3" w14:textId="77777777" w:rsidTr="00324E97">
        <w:tc>
          <w:tcPr>
            <w:tcW w:w="14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B94733" w14:textId="77777777" w:rsidR="00324E97" w:rsidRDefault="00324E97" w:rsidP="00324E97">
            <w:pPr>
              <w:spacing w:after="0" w:line="240" w:lineRule="auto"/>
              <w:rPr>
                <w:rFonts w:ascii="Times New Roman" w:hAnsi="Times New Roman"/>
              </w:rPr>
            </w:pPr>
            <w:moveTo w:id="173" w:author="Allen, Greg" w:date="2015-03-09T19:14:00Z">
              <w:r>
                <w:rPr>
                  <w:rFonts w:ascii="Times New Roman" w:hAnsi="Times New Roman"/>
                </w:rPr>
                <w:t>2011</w:t>
              </w:r>
            </w:moveTo>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14:paraId="2CED2FF8" w14:textId="77777777" w:rsidR="00324E97" w:rsidRDefault="00324E97" w:rsidP="00324E97">
            <w:pPr>
              <w:spacing w:after="0" w:line="240" w:lineRule="auto"/>
              <w:rPr>
                <w:rFonts w:ascii="Times New Roman" w:hAnsi="Times New Roman"/>
              </w:rPr>
            </w:pPr>
            <w:moveTo w:id="174" w:author="Allen, Greg" w:date="2015-03-09T19:14:00Z">
              <w:r>
                <w:rPr>
                  <w:rFonts w:ascii="Times New Roman" w:hAnsi="Times New Roman"/>
                </w:rPr>
                <w:t>3</w:t>
              </w:r>
            </w:moveTo>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14:paraId="2255F8AA" w14:textId="77777777" w:rsidR="00324E97" w:rsidRDefault="00324E97" w:rsidP="00324E97">
            <w:pPr>
              <w:spacing w:after="0" w:line="240" w:lineRule="auto"/>
              <w:rPr>
                <w:rFonts w:ascii="Times New Roman" w:hAnsi="Times New Roman"/>
              </w:rPr>
            </w:pPr>
            <w:moveTo w:id="175" w:author="Allen, Greg" w:date="2015-03-09T19:14:00Z">
              <w:r>
                <w:rPr>
                  <w:rFonts w:ascii="Times New Roman" w:hAnsi="Times New Roman"/>
                </w:rPr>
                <w:t>3</w:t>
              </w:r>
            </w:moveTo>
          </w:p>
        </w:tc>
        <w:tc>
          <w:tcPr>
            <w:tcW w:w="2060" w:type="dxa"/>
            <w:tcBorders>
              <w:top w:val="nil"/>
              <w:left w:val="nil"/>
              <w:bottom w:val="single" w:sz="8" w:space="0" w:color="auto"/>
              <w:right w:val="single" w:sz="8" w:space="0" w:color="auto"/>
            </w:tcBorders>
            <w:tcMar>
              <w:top w:w="0" w:type="dxa"/>
              <w:left w:w="108" w:type="dxa"/>
              <w:bottom w:w="0" w:type="dxa"/>
              <w:right w:w="108" w:type="dxa"/>
            </w:tcMar>
            <w:hideMark/>
          </w:tcPr>
          <w:p w14:paraId="573154BE" w14:textId="77777777" w:rsidR="00324E97" w:rsidRDefault="00324E97" w:rsidP="00324E97">
            <w:pPr>
              <w:spacing w:after="0" w:line="240" w:lineRule="auto"/>
              <w:rPr>
                <w:rFonts w:ascii="Times New Roman" w:hAnsi="Times New Roman"/>
              </w:rPr>
            </w:pPr>
            <w:moveTo w:id="176" w:author="Allen, Greg" w:date="2015-03-09T19:14:00Z">
              <w:r>
                <w:rPr>
                  <w:rFonts w:ascii="Times New Roman" w:hAnsi="Times New Roman"/>
                </w:rPr>
                <w:t>2</w:t>
              </w:r>
            </w:moveTo>
          </w:p>
        </w:tc>
      </w:tr>
      <w:tr w:rsidR="00324E97" w14:paraId="05D6EB15" w14:textId="77777777" w:rsidTr="00324E97">
        <w:tc>
          <w:tcPr>
            <w:tcW w:w="14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54D45A" w14:textId="77777777" w:rsidR="00324E97" w:rsidRDefault="00324E97" w:rsidP="00324E97">
            <w:pPr>
              <w:spacing w:after="0" w:line="240" w:lineRule="auto"/>
              <w:rPr>
                <w:rFonts w:ascii="Times New Roman" w:hAnsi="Times New Roman"/>
              </w:rPr>
            </w:pPr>
            <w:moveTo w:id="177" w:author="Allen, Greg" w:date="2015-03-09T19:14:00Z">
              <w:r>
                <w:rPr>
                  <w:rFonts w:ascii="Times New Roman" w:hAnsi="Times New Roman"/>
                </w:rPr>
                <w:t>2012</w:t>
              </w:r>
            </w:moveTo>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14:paraId="13634FBF" w14:textId="77777777" w:rsidR="00324E97" w:rsidRDefault="00324E97" w:rsidP="00324E97">
            <w:pPr>
              <w:spacing w:after="0" w:line="240" w:lineRule="auto"/>
              <w:rPr>
                <w:rFonts w:ascii="Times New Roman" w:hAnsi="Times New Roman"/>
              </w:rPr>
            </w:pPr>
            <w:moveTo w:id="178" w:author="Allen, Greg" w:date="2015-03-09T19:14:00Z">
              <w:r>
                <w:rPr>
                  <w:rFonts w:ascii="Times New Roman" w:hAnsi="Times New Roman"/>
                </w:rPr>
                <w:t>25</w:t>
              </w:r>
            </w:moveTo>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14:paraId="63F71E10" w14:textId="77777777" w:rsidR="00324E97" w:rsidRDefault="00324E97" w:rsidP="00324E97">
            <w:pPr>
              <w:spacing w:after="0" w:line="240" w:lineRule="auto"/>
              <w:rPr>
                <w:rFonts w:ascii="Times New Roman" w:hAnsi="Times New Roman"/>
              </w:rPr>
            </w:pPr>
            <w:moveTo w:id="179" w:author="Allen, Greg" w:date="2015-03-09T19:14:00Z">
              <w:r>
                <w:rPr>
                  <w:rFonts w:ascii="Times New Roman" w:hAnsi="Times New Roman"/>
                </w:rPr>
                <w:t>16</w:t>
              </w:r>
            </w:moveTo>
          </w:p>
        </w:tc>
        <w:tc>
          <w:tcPr>
            <w:tcW w:w="2060" w:type="dxa"/>
            <w:tcBorders>
              <w:top w:val="nil"/>
              <w:left w:val="nil"/>
              <w:bottom w:val="single" w:sz="8" w:space="0" w:color="auto"/>
              <w:right w:val="single" w:sz="8" w:space="0" w:color="auto"/>
            </w:tcBorders>
            <w:tcMar>
              <w:top w:w="0" w:type="dxa"/>
              <w:left w:w="108" w:type="dxa"/>
              <w:bottom w:w="0" w:type="dxa"/>
              <w:right w:w="108" w:type="dxa"/>
            </w:tcMar>
            <w:hideMark/>
          </w:tcPr>
          <w:p w14:paraId="1A493730" w14:textId="77777777" w:rsidR="00324E97" w:rsidRDefault="00324E97" w:rsidP="00324E97">
            <w:pPr>
              <w:spacing w:after="0" w:line="240" w:lineRule="auto"/>
              <w:rPr>
                <w:rFonts w:ascii="Times New Roman" w:hAnsi="Times New Roman"/>
              </w:rPr>
            </w:pPr>
            <w:moveTo w:id="180" w:author="Allen, Greg" w:date="2015-03-09T19:14:00Z">
              <w:r>
                <w:rPr>
                  <w:rFonts w:ascii="Times New Roman" w:hAnsi="Times New Roman"/>
                </w:rPr>
                <w:t>4</w:t>
              </w:r>
            </w:moveTo>
          </w:p>
        </w:tc>
      </w:tr>
      <w:tr w:rsidR="00324E97" w14:paraId="504A09B2" w14:textId="77777777" w:rsidTr="00324E97">
        <w:tc>
          <w:tcPr>
            <w:tcW w:w="14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05326A" w14:textId="77777777" w:rsidR="00324E97" w:rsidRDefault="00324E97" w:rsidP="00324E97">
            <w:pPr>
              <w:spacing w:after="0" w:line="240" w:lineRule="auto"/>
              <w:rPr>
                <w:rFonts w:ascii="Times New Roman" w:hAnsi="Times New Roman"/>
              </w:rPr>
            </w:pPr>
            <w:moveTo w:id="181" w:author="Allen, Greg" w:date="2015-03-09T19:14:00Z">
              <w:r>
                <w:rPr>
                  <w:rFonts w:ascii="Times New Roman" w:hAnsi="Times New Roman"/>
                </w:rPr>
                <w:t>2013</w:t>
              </w:r>
            </w:moveTo>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14:paraId="5F6BBF4F" w14:textId="77777777" w:rsidR="00324E97" w:rsidRDefault="00324E97" w:rsidP="00324E97">
            <w:pPr>
              <w:spacing w:after="0" w:line="240" w:lineRule="auto"/>
              <w:rPr>
                <w:rFonts w:ascii="Times New Roman" w:hAnsi="Times New Roman"/>
              </w:rPr>
            </w:pPr>
            <w:moveTo w:id="182" w:author="Allen, Greg" w:date="2015-03-09T19:14:00Z">
              <w:r>
                <w:rPr>
                  <w:rFonts w:ascii="Times New Roman" w:hAnsi="Times New Roman"/>
                </w:rPr>
                <w:t>14</w:t>
              </w:r>
            </w:moveTo>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14:paraId="43971962" w14:textId="77777777" w:rsidR="00324E97" w:rsidRDefault="00324E97" w:rsidP="00324E97">
            <w:pPr>
              <w:spacing w:after="0" w:line="240" w:lineRule="auto"/>
              <w:rPr>
                <w:rFonts w:ascii="Times New Roman" w:hAnsi="Times New Roman"/>
              </w:rPr>
            </w:pPr>
            <w:moveTo w:id="183" w:author="Allen, Greg" w:date="2015-03-09T19:14:00Z">
              <w:r>
                <w:rPr>
                  <w:rFonts w:ascii="Times New Roman" w:hAnsi="Times New Roman"/>
                </w:rPr>
                <w:t>10</w:t>
              </w:r>
            </w:moveTo>
          </w:p>
        </w:tc>
        <w:tc>
          <w:tcPr>
            <w:tcW w:w="2060" w:type="dxa"/>
            <w:tcBorders>
              <w:top w:val="nil"/>
              <w:left w:val="nil"/>
              <w:bottom w:val="single" w:sz="8" w:space="0" w:color="auto"/>
              <w:right w:val="single" w:sz="8" w:space="0" w:color="auto"/>
            </w:tcBorders>
            <w:tcMar>
              <w:top w:w="0" w:type="dxa"/>
              <w:left w:w="108" w:type="dxa"/>
              <w:bottom w:w="0" w:type="dxa"/>
              <w:right w:w="108" w:type="dxa"/>
            </w:tcMar>
            <w:hideMark/>
          </w:tcPr>
          <w:p w14:paraId="16B59CB8" w14:textId="77777777" w:rsidR="00324E97" w:rsidRDefault="00324E97" w:rsidP="00324E97">
            <w:pPr>
              <w:spacing w:after="0" w:line="240" w:lineRule="auto"/>
              <w:rPr>
                <w:rFonts w:ascii="Times New Roman" w:hAnsi="Times New Roman"/>
              </w:rPr>
            </w:pPr>
            <w:moveTo w:id="184" w:author="Allen, Greg" w:date="2015-03-09T19:14:00Z">
              <w:r>
                <w:rPr>
                  <w:rFonts w:ascii="Times New Roman" w:hAnsi="Times New Roman"/>
                </w:rPr>
                <w:t>2</w:t>
              </w:r>
            </w:moveTo>
          </w:p>
        </w:tc>
      </w:tr>
      <w:tr w:rsidR="00324E97" w14:paraId="42230DBA" w14:textId="77777777" w:rsidTr="00324E97">
        <w:tc>
          <w:tcPr>
            <w:tcW w:w="143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62DD1D" w14:textId="77777777" w:rsidR="00324E97" w:rsidRDefault="00324E97" w:rsidP="00324E97">
            <w:pPr>
              <w:spacing w:after="0" w:line="240" w:lineRule="auto"/>
              <w:rPr>
                <w:rFonts w:ascii="Times New Roman" w:hAnsi="Times New Roman"/>
              </w:rPr>
            </w:pPr>
            <w:moveTo w:id="185" w:author="Allen, Greg" w:date="2015-03-09T19:14:00Z">
              <w:r>
                <w:rPr>
                  <w:rFonts w:ascii="Times New Roman" w:hAnsi="Times New Roman"/>
                </w:rPr>
                <w:t>2014</w:t>
              </w:r>
            </w:moveTo>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14:paraId="42C96725" w14:textId="77777777" w:rsidR="00324E97" w:rsidRDefault="00324E97" w:rsidP="00324E97">
            <w:pPr>
              <w:spacing w:after="0" w:line="240" w:lineRule="auto"/>
              <w:rPr>
                <w:rFonts w:ascii="Times New Roman" w:hAnsi="Times New Roman"/>
              </w:rPr>
            </w:pPr>
            <w:moveTo w:id="186" w:author="Allen, Greg" w:date="2015-03-09T19:14:00Z">
              <w:r>
                <w:rPr>
                  <w:rFonts w:ascii="Times New Roman" w:hAnsi="Times New Roman"/>
                </w:rPr>
                <w:t>16</w:t>
              </w:r>
            </w:moveTo>
          </w:p>
        </w:tc>
        <w:tc>
          <w:tcPr>
            <w:tcW w:w="2160" w:type="dxa"/>
            <w:tcBorders>
              <w:top w:val="nil"/>
              <w:left w:val="nil"/>
              <w:bottom w:val="single" w:sz="8" w:space="0" w:color="auto"/>
              <w:right w:val="single" w:sz="8" w:space="0" w:color="auto"/>
            </w:tcBorders>
            <w:tcMar>
              <w:top w:w="0" w:type="dxa"/>
              <w:left w:w="108" w:type="dxa"/>
              <w:bottom w:w="0" w:type="dxa"/>
              <w:right w:w="108" w:type="dxa"/>
            </w:tcMar>
            <w:hideMark/>
          </w:tcPr>
          <w:p w14:paraId="4386C677" w14:textId="77777777" w:rsidR="00324E97" w:rsidRDefault="00324E97" w:rsidP="00324E97">
            <w:pPr>
              <w:spacing w:after="0" w:line="240" w:lineRule="auto"/>
              <w:rPr>
                <w:rFonts w:ascii="Times New Roman" w:hAnsi="Times New Roman"/>
              </w:rPr>
            </w:pPr>
            <w:moveTo w:id="187" w:author="Allen, Greg" w:date="2015-03-09T19:14:00Z">
              <w:r>
                <w:rPr>
                  <w:rFonts w:ascii="Times New Roman" w:hAnsi="Times New Roman"/>
                </w:rPr>
                <w:t>14</w:t>
              </w:r>
            </w:moveTo>
          </w:p>
        </w:tc>
        <w:tc>
          <w:tcPr>
            <w:tcW w:w="2060" w:type="dxa"/>
            <w:tcBorders>
              <w:top w:val="nil"/>
              <w:left w:val="nil"/>
              <w:bottom w:val="single" w:sz="8" w:space="0" w:color="auto"/>
              <w:right w:val="single" w:sz="8" w:space="0" w:color="auto"/>
            </w:tcBorders>
            <w:tcMar>
              <w:top w:w="0" w:type="dxa"/>
              <w:left w:w="108" w:type="dxa"/>
              <w:bottom w:w="0" w:type="dxa"/>
              <w:right w:w="108" w:type="dxa"/>
            </w:tcMar>
            <w:hideMark/>
          </w:tcPr>
          <w:p w14:paraId="24789CC6" w14:textId="77777777" w:rsidR="00324E97" w:rsidRDefault="00324E97" w:rsidP="00324E97">
            <w:pPr>
              <w:spacing w:after="0" w:line="240" w:lineRule="auto"/>
              <w:rPr>
                <w:rFonts w:ascii="Times New Roman" w:hAnsi="Times New Roman"/>
              </w:rPr>
            </w:pPr>
            <w:moveTo w:id="188" w:author="Allen, Greg" w:date="2015-03-09T19:14:00Z">
              <w:r>
                <w:rPr>
                  <w:rFonts w:ascii="Times New Roman" w:hAnsi="Times New Roman"/>
                </w:rPr>
                <w:t>2</w:t>
              </w:r>
            </w:moveTo>
          </w:p>
        </w:tc>
      </w:tr>
      <w:moveToRangeEnd w:id="164"/>
    </w:tbl>
    <w:p w14:paraId="7B544C7C" w14:textId="77777777" w:rsidR="00531EE7" w:rsidRDefault="00531EE7">
      <w:pPr>
        <w:spacing w:after="0" w:line="240" w:lineRule="auto"/>
      </w:pPr>
    </w:p>
    <w:p w14:paraId="6C071BF8" w14:textId="77777777" w:rsidR="00531EE7" w:rsidRDefault="00531EE7" w:rsidP="00B90DB9">
      <w:pPr>
        <w:pStyle w:val="ListParagraph"/>
        <w:spacing w:after="0" w:line="240" w:lineRule="auto"/>
        <w:contextualSpacing w:val="0"/>
        <w:rPr>
          <w:rFonts w:ascii="Times New Roman" w:hAnsi="Times New Roman"/>
          <w:sz w:val="24"/>
          <w:szCs w:val="24"/>
        </w:rPr>
      </w:pPr>
    </w:p>
    <w:p w14:paraId="67C8DAB9" w14:textId="77777777" w:rsidR="00531EE7" w:rsidRPr="000C1003" w:rsidDel="00963372" w:rsidRDefault="00531EE7" w:rsidP="00B90DB9">
      <w:pPr>
        <w:pStyle w:val="ListParagraph"/>
        <w:spacing w:after="0" w:line="240" w:lineRule="auto"/>
        <w:contextualSpacing w:val="0"/>
        <w:rPr>
          <w:del w:id="189" w:author="Allen, Greg" w:date="2015-03-09T12:36:00Z"/>
          <w:rFonts w:ascii="Times New Roman" w:hAnsi="Times New Roman"/>
          <w:sz w:val="24"/>
          <w:szCs w:val="24"/>
        </w:rPr>
      </w:pPr>
    </w:p>
    <w:p w14:paraId="1F7BDF20" w14:textId="77777777" w:rsidR="00531EE7" w:rsidDel="00963372" w:rsidRDefault="00531EE7" w:rsidP="00B90DB9">
      <w:pPr>
        <w:pStyle w:val="ListParagraph"/>
        <w:spacing w:after="0" w:line="240" w:lineRule="auto"/>
        <w:contextualSpacing w:val="0"/>
        <w:rPr>
          <w:del w:id="190" w:author="Allen, Greg" w:date="2015-03-09T12:36:00Z"/>
          <w:rFonts w:ascii="Times New Roman" w:hAnsi="Times New Roman"/>
          <w:sz w:val="24"/>
          <w:szCs w:val="24"/>
        </w:rPr>
      </w:pPr>
    </w:p>
    <w:p w14:paraId="6E2B8206" w14:textId="77777777" w:rsidR="00531EE7" w:rsidDel="00963372" w:rsidRDefault="00531EE7" w:rsidP="00B90DB9">
      <w:pPr>
        <w:pStyle w:val="ListParagraph"/>
        <w:spacing w:after="0" w:line="240" w:lineRule="auto"/>
        <w:contextualSpacing w:val="0"/>
        <w:rPr>
          <w:del w:id="191" w:author="Allen, Greg" w:date="2015-03-09T12:36:00Z"/>
          <w:rFonts w:ascii="Times New Roman" w:hAnsi="Times New Roman"/>
          <w:sz w:val="24"/>
          <w:szCs w:val="24"/>
        </w:rPr>
      </w:pPr>
    </w:p>
    <w:p w14:paraId="16281140" w14:textId="77777777" w:rsidR="00531EE7" w:rsidDel="00963372" w:rsidRDefault="00531EE7" w:rsidP="00B90DB9">
      <w:pPr>
        <w:pStyle w:val="ListParagraph"/>
        <w:spacing w:after="0" w:line="240" w:lineRule="auto"/>
        <w:contextualSpacing w:val="0"/>
        <w:rPr>
          <w:del w:id="192" w:author="Allen, Greg" w:date="2015-03-09T12:36:00Z"/>
          <w:rFonts w:ascii="Times New Roman" w:hAnsi="Times New Roman"/>
          <w:sz w:val="24"/>
          <w:szCs w:val="24"/>
        </w:rPr>
      </w:pPr>
    </w:p>
    <w:p w14:paraId="50135079" w14:textId="77777777" w:rsidR="002D0356" w:rsidRDefault="002D0356" w:rsidP="00B90DB9">
      <w:pPr>
        <w:pStyle w:val="ListParagraph"/>
        <w:spacing w:after="0" w:line="240" w:lineRule="auto"/>
        <w:contextualSpacing w:val="0"/>
        <w:rPr>
          <w:rFonts w:ascii="Times New Roman" w:hAnsi="Times New Roman"/>
          <w:sz w:val="24"/>
          <w:szCs w:val="24"/>
        </w:rPr>
      </w:pPr>
    </w:p>
    <w:p w14:paraId="67B92DE5" w14:textId="77777777" w:rsidR="00324E97" w:rsidRDefault="00324E97" w:rsidP="00B90DB9">
      <w:pPr>
        <w:pStyle w:val="ListParagraph"/>
        <w:spacing w:after="0" w:line="240" w:lineRule="auto"/>
        <w:contextualSpacing w:val="0"/>
        <w:rPr>
          <w:ins w:id="193" w:author="Allen, Greg" w:date="2015-03-09T19:13:00Z"/>
          <w:rFonts w:ascii="Times New Roman" w:hAnsi="Times New Roman"/>
          <w:sz w:val="24"/>
          <w:szCs w:val="24"/>
        </w:rPr>
      </w:pPr>
    </w:p>
    <w:p w14:paraId="46229F14" w14:textId="77777777" w:rsidR="00324E97" w:rsidRDefault="00324E97" w:rsidP="00B90DB9">
      <w:pPr>
        <w:pStyle w:val="ListParagraph"/>
        <w:spacing w:after="0" w:line="240" w:lineRule="auto"/>
        <w:contextualSpacing w:val="0"/>
        <w:rPr>
          <w:ins w:id="194" w:author="Allen, Greg" w:date="2015-03-09T19:13:00Z"/>
          <w:rFonts w:ascii="Times New Roman" w:hAnsi="Times New Roman"/>
          <w:sz w:val="24"/>
          <w:szCs w:val="24"/>
        </w:rPr>
      </w:pPr>
    </w:p>
    <w:p w14:paraId="393DA9E4" w14:textId="77777777" w:rsidR="00324E97" w:rsidRDefault="00324E97" w:rsidP="00B90DB9">
      <w:pPr>
        <w:pStyle w:val="ListParagraph"/>
        <w:spacing w:after="0" w:line="240" w:lineRule="auto"/>
        <w:contextualSpacing w:val="0"/>
        <w:rPr>
          <w:ins w:id="195" w:author="Allen, Greg" w:date="2015-03-09T19:13:00Z"/>
          <w:rFonts w:ascii="Times New Roman" w:hAnsi="Times New Roman"/>
          <w:sz w:val="24"/>
          <w:szCs w:val="24"/>
        </w:rPr>
      </w:pPr>
    </w:p>
    <w:p w14:paraId="0DAB71B0" w14:textId="77777777" w:rsidR="00324E97" w:rsidRDefault="00324E97" w:rsidP="00B90DB9">
      <w:pPr>
        <w:pStyle w:val="ListParagraph"/>
        <w:spacing w:after="0" w:line="240" w:lineRule="auto"/>
        <w:contextualSpacing w:val="0"/>
        <w:rPr>
          <w:ins w:id="196" w:author="Allen, Greg" w:date="2015-03-09T19:13:00Z"/>
          <w:rFonts w:ascii="Times New Roman" w:hAnsi="Times New Roman"/>
          <w:sz w:val="24"/>
          <w:szCs w:val="24"/>
        </w:rPr>
      </w:pPr>
    </w:p>
    <w:p w14:paraId="1A2A7B7A" w14:textId="053528F5" w:rsidR="00531EE7" w:rsidRPr="000C1003" w:rsidRDefault="00531EE7" w:rsidP="00B90DB9">
      <w:pPr>
        <w:pStyle w:val="ListParagraph"/>
        <w:spacing w:after="0" w:line="240" w:lineRule="auto"/>
        <w:contextualSpacing w:val="0"/>
        <w:rPr>
          <w:rFonts w:ascii="Times New Roman" w:hAnsi="Times New Roman"/>
          <w:sz w:val="24"/>
          <w:szCs w:val="24"/>
        </w:rPr>
      </w:pPr>
      <w:r w:rsidRPr="000C1003">
        <w:rPr>
          <w:rFonts w:ascii="Times New Roman" w:hAnsi="Times New Roman"/>
          <w:sz w:val="24"/>
          <w:szCs w:val="24"/>
        </w:rPr>
        <w:t xml:space="preserve">District Department of the Environment (DDOE), the EPA, </w:t>
      </w:r>
      <w:del w:id="197" w:author="Allen, Greg" w:date="2015-03-09T19:13:00Z">
        <w:r w:rsidRPr="000C1003" w:rsidDel="00324E97">
          <w:rPr>
            <w:rFonts w:ascii="Times New Roman" w:hAnsi="Times New Roman"/>
            <w:sz w:val="24"/>
            <w:szCs w:val="24"/>
          </w:rPr>
          <w:delText xml:space="preserve">DDOE, </w:delText>
        </w:r>
      </w:del>
      <w:r w:rsidRPr="000C1003">
        <w:rPr>
          <w:rFonts w:ascii="Times New Roman" w:hAnsi="Times New Roman"/>
          <w:sz w:val="24"/>
          <w:szCs w:val="24"/>
        </w:rPr>
        <w:t>and the Maryland Department of the Environment (MDE), have been focusing on potential land sources of PCBs that have been found in the sediments of the Anacostia River.  EPA has been working with DDOE to address three sites along the Anacostia that are known PCB sources.  DDOE has entered into a consent decree with Washington Gas Light and Pepco Benning Road to evaluate and remediate sources of contamination onsite.  Also, DDOE is in the process of doing an investigation at Kenilworth Landfill to determine whether remediation is necessary.</w:t>
      </w:r>
    </w:p>
    <w:p w14:paraId="6ACFA5C6" w14:textId="77777777" w:rsidR="00531EE7" w:rsidRPr="000C1003" w:rsidRDefault="00531EE7" w:rsidP="00B90DB9">
      <w:pPr>
        <w:pStyle w:val="ListParagraph"/>
        <w:spacing w:after="0" w:line="240" w:lineRule="auto"/>
        <w:contextualSpacing w:val="0"/>
        <w:rPr>
          <w:rFonts w:ascii="Times New Roman" w:hAnsi="Times New Roman"/>
          <w:sz w:val="24"/>
          <w:szCs w:val="24"/>
        </w:rPr>
      </w:pPr>
    </w:p>
    <w:p w14:paraId="3B178E72" w14:textId="3A22675F" w:rsidR="00531EE7" w:rsidDel="00161F49" w:rsidRDefault="00531EE7" w:rsidP="00B90DB9">
      <w:pPr>
        <w:pStyle w:val="ListParagraph"/>
        <w:spacing w:after="0" w:line="240" w:lineRule="auto"/>
        <w:contextualSpacing w:val="0"/>
        <w:rPr>
          <w:del w:id="198" w:author="Allen, Greg" w:date="2015-03-09T13:04:00Z"/>
          <w:rFonts w:ascii="Times New Roman" w:hAnsi="Times New Roman"/>
          <w:sz w:val="24"/>
          <w:szCs w:val="24"/>
        </w:rPr>
      </w:pPr>
      <w:del w:id="199" w:author="Allen, Greg" w:date="2015-03-09T12:59:00Z">
        <w:r w:rsidRPr="00AD7869" w:rsidDel="001C5328">
          <w:rPr>
            <w:rFonts w:ascii="Times New Roman" w:hAnsi="Times New Roman"/>
            <w:sz w:val="24"/>
            <w:szCs w:val="24"/>
          </w:rPr>
          <w:delText xml:space="preserve">The Washington Navy Yard is a site listed on the National Priorities List (NPL) and is </w:delText>
        </w:r>
        <w:r w:rsidDel="001C5328">
          <w:rPr>
            <w:rFonts w:ascii="Times New Roman" w:hAnsi="Times New Roman"/>
            <w:sz w:val="24"/>
            <w:szCs w:val="24"/>
          </w:rPr>
          <w:delText xml:space="preserve">located on the banks of the Anacostia River.  The site is </w:delText>
        </w:r>
        <w:r w:rsidRPr="00AD7869" w:rsidDel="001C5328">
          <w:rPr>
            <w:rFonts w:ascii="Times New Roman" w:hAnsi="Times New Roman"/>
            <w:sz w:val="24"/>
            <w:szCs w:val="24"/>
          </w:rPr>
          <w:delText>currently undergoing evaluation and cleanup by the Navy with EPA oversight.  Several removal actions have occurred onsite in areas that have been evaluated and were found to contain PCBs.  Evaluation and remediation of other areas on the Navy Yard is ongoing.</w:delText>
        </w:r>
        <w:r w:rsidDel="001C5328">
          <w:rPr>
            <w:rFonts w:ascii="Times New Roman" w:hAnsi="Times New Roman"/>
            <w:sz w:val="24"/>
            <w:szCs w:val="24"/>
          </w:rPr>
          <w:delText xml:space="preserve"> </w:delText>
        </w:r>
        <w:r w:rsidRPr="000C1003" w:rsidDel="001C5328">
          <w:rPr>
            <w:rFonts w:ascii="Times New Roman" w:hAnsi="Times New Roman"/>
            <w:sz w:val="24"/>
            <w:szCs w:val="24"/>
          </w:rPr>
          <w:delText>The Navy is scheduled to perform sediment sampling in the Anacostia River adjacent to the Washington Navy Yard in September 2015.  The sampling will include fingerprinting analysis of the PCBs in the river to determine whether a specific signature of the contamination can be traced back to the Navy Yard.</w:delText>
        </w:r>
      </w:del>
    </w:p>
    <w:p w14:paraId="11C08C73" w14:textId="59AB54C0" w:rsidR="00531EE7" w:rsidRPr="00AD7869" w:rsidDel="00161F49" w:rsidRDefault="00531EE7" w:rsidP="00B47164">
      <w:pPr>
        <w:pStyle w:val="ListParagraph"/>
        <w:spacing w:after="0" w:line="240" w:lineRule="auto"/>
        <w:contextualSpacing w:val="0"/>
        <w:rPr>
          <w:del w:id="200" w:author="Allen, Greg" w:date="2015-03-09T13:04:00Z"/>
          <w:rFonts w:ascii="Times New Roman" w:hAnsi="Times New Roman"/>
          <w:sz w:val="24"/>
          <w:szCs w:val="24"/>
        </w:rPr>
      </w:pPr>
    </w:p>
    <w:p w14:paraId="22D8D3DF" w14:textId="77777777" w:rsidR="00531EE7" w:rsidRPr="000C1003" w:rsidRDefault="00531EE7" w:rsidP="00B90DB9">
      <w:pPr>
        <w:pStyle w:val="ListParagraph"/>
        <w:spacing w:after="0" w:line="240" w:lineRule="auto"/>
        <w:contextualSpacing w:val="0"/>
        <w:rPr>
          <w:rFonts w:ascii="Times New Roman" w:hAnsi="Times New Roman"/>
          <w:sz w:val="24"/>
          <w:szCs w:val="24"/>
        </w:rPr>
      </w:pPr>
      <w:r w:rsidRPr="000C1003">
        <w:rPr>
          <w:rFonts w:ascii="Times New Roman" w:hAnsi="Times New Roman"/>
          <w:sz w:val="24"/>
          <w:szCs w:val="24"/>
        </w:rPr>
        <w:t>The DDOE has also been concerned about potential up-gradient sources of PCBs in the Anacostia and its tributaries coming from Maryland.   Under a CERCLA pre-remedial cooperative agreement with EPA, MDE has evaluated five sites in the Anacostia watershed that area adjacent to the Anacostia and/or its tributaries and were known to have used PCBs in the past.  Results of these investigations did not show any clear evidence of ongoing PCB contamination into the Anacostia or its tributaries from these five sites.</w:t>
      </w:r>
    </w:p>
    <w:p w14:paraId="7344DF69" w14:textId="77777777" w:rsidR="00531EE7" w:rsidRPr="000C1003" w:rsidRDefault="00531EE7" w:rsidP="00B90DB9">
      <w:pPr>
        <w:pStyle w:val="ListParagraph"/>
        <w:spacing w:after="0" w:line="240" w:lineRule="auto"/>
        <w:contextualSpacing w:val="0"/>
        <w:rPr>
          <w:rFonts w:ascii="Times New Roman" w:hAnsi="Times New Roman"/>
          <w:sz w:val="24"/>
          <w:szCs w:val="24"/>
        </w:rPr>
      </w:pPr>
    </w:p>
    <w:p w14:paraId="343BB156" w14:textId="77777777" w:rsidR="00531EE7" w:rsidRPr="000C1003" w:rsidRDefault="00531EE7" w:rsidP="00B90DB9">
      <w:pPr>
        <w:pStyle w:val="ListParagraph"/>
        <w:spacing w:after="0" w:line="240" w:lineRule="auto"/>
        <w:contextualSpacing w:val="0"/>
        <w:rPr>
          <w:rFonts w:ascii="Times New Roman" w:hAnsi="Times New Roman"/>
          <w:sz w:val="24"/>
          <w:szCs w:val="24"/>
        </w:rPr>
      </w:pPr>
      <w:r w:rsidRPr="000C1003">
        <w:rPr>
          <w:rFonts w:ascii="Times New Roman" w:hAnsi="Times New Roman"/>
          <w:sz w:val="24"/>
          <w:szCs w:val="24"/>
        </w:rPr>
        <w:t>The HSCD Site Assessment Program continues to evaluate sites within the Chesapeake Bay Watershed as part of everyday responsibilities to evaluate sites for the NPL.  While the focus has not exclusively been on PCBs, most of the sites are evaluated for the full range of pollutants, which includes PCBs.</w:t>
      </w:r>
    </w:p>
    <w:p w14:paraId="710F032F" w14:textId="77777777" w:rsidR="00531EE7" w:rsidRDefault="00531EE7" w:rsidP="00B90DB9">
      <w:pPr>
        <w:pStyle w:val="ListParagraph"/>
        <w:spacing w:after="0" w:line="240" w:lineRule="auto"/>
        <w:contextualSpacing w:val="0"/>
      </w:pPr>
    </w:p>
    <w:p w14:paraId="67FA2532" w14:textId="36C12EB5" w:rsidR="00531EE7" w:rsidRDefault="00531EE7" w:rsidP="00B90DB9">
      <w:pPr>
        <w:pStyle w:val="ListParagraph"/>
        <w:spacing w:after="0" w:line="240" w:lineRule="auto"/>
        <w:contextualSpacing w:val="0"/>
        <w:rPr>
          <w:rFonts w:ascii="Times New Roman" w:hAnsi="Times New Roman"/>
          <w:color w:val="262626"/>
          <w:sz w:val="24"/>
          <w:szCs w:val="24"/>
        </w:rPr>
      </w:pPr>
      <w:r w:rsidRPr="000C1003">
        <w:rPr>
          <w:rFonts w:ascii="Times New Roman" w:hAnsi="Times New Roman"/>
          <w:color w:val="262626"/>
          <w:sz w:val="24"/>
          <w:szCs w:val="24"/>
        </w:rPr>
        <w:t>While the HSCD Brownfields program has had a tremendous amount of success over the years assessing and cleaning up sites in the Bay watershed, it is difficult to quantify specific types of contaminants being identified or cleaned up on sites.  The program collects general information in the ACRES database (e</w:t>
      </w:r>
      <w:r w:rsidR="00995424">
        <w:rPr>
          <w:rFonts w:ascii="Times New Roman" w:hAnsi="Times New Roman"/>
          <w:color w:val="262626"/>
          <w:sz w:val="24"/>
          <w:szCs w:val="24"/>
        </w:rPr>
        <w:t>.</w:t>
      </w:r>
      <w:r w:rsidRPr="000C1003">
        <w:rPr>
          <w:rFonts w:ascii="Times New Roman" w:hAnsi="Times New Roman"/>
          <w:color w:val="262626"/>
          <w:sz w:val="24"/>
          <w:szCs w:val="24"/>
        </w:rPr>
        <w:t>g.</w:t>
      </w:r>
      <w:r w:rsidR="00995424">
        <w:rPr>
          <w:rFonts w:ascii="Times New Roman" w:hAnsi="Times New Roman"/>
          <w:color w:val="262626"/>
          <w:sz w:val="24"/>
          <w:szCs w:val="24"/>
        </w:rPr>
        <w:t>,</w:t>
      </w:r>
      <w:r w:rsidRPr="000C1003">
        <w:rPr>
          <w:rFonts w:ascii="Times New Roman" w:hAnsi="Times New Roman"/>
          <w:color w:val="262626"/>
          <w:sz w:val="24"/>
          <w:szCs w:val="24"/>
        </w:rPr>
        <w:t xml:space="preserve"> VO</w:t>
      </w:r>
      <w:r w:rsidR="00995424">
        <w:rPr>
          <w:rFonts w:ascii="Times New Roman" w:hAnsi="Times New Roman"/>
          <w:color w:val="262626"/>
          <w:sz w:val="24"/>
          <w:szCs w:val="24"/>
        </w:rPr>
        <w:t>Cs, PAHS, metals, petroleum</w:t>
      </w:r>
      <w:r w:rsidRPr="000C1003">
        <w:rPr>
          <w:rFonts w:ascii="Times New Roman" w:hAnsi="Times New Roman"/>
          <w:color w:val="262626"/>
          <w:sz w:val="24"/>
          <w:szCs w:val="24"/>
        </w:rPr>
        <w:t xml:space="preserve">) but the database does not have details on the </w:t>
      </w:r>
      <w:r w:rsidR="00995424">
        <w:rPr>
          <w:rFonts w:ascii="Times New Roman" w:hAnsi="Times New Roman"/>
          <w:color w:val="262626"/>
          <w:sz w:val="24"/>
          <w:szCs w:val="24"/>
        </w:rPr>
        <w:t xml:space="preserve">site </w:t>
      </w:r>
      <w:r w:rsidRPr="000C1003">
        <w:rPr>
          <w:rFonts w:ascii="Times New Roman" w:hAnsi="Times New Roman"/>
          <w:color w:val="262626"/>
          <w:sz w:val="24"/>
          <w:szCs w:val="24"/>
        </w:rPr>
        <w:t>constituents or levels of contamination.  As with Site Assessment, Brownfields does not have any special focus on PCBs, but they are addressed in the program.</w:t>
      </w:r>
      <w:r>
        <w:rPr>
          <w:rFonts w:ascii="Times New Roman" w:hAnsi="Times New Roman"/>
          <w:color w:val="262626"/>
          <w:sz w:val="24"/>
          <w:szCs w:val="24"/>
        </w:rPr>
        <w:t xml:space="preserve">  </w:t>
      </w:r>
      <w:r w:rsidRPr="000C1003">
        <w:rPr>
          <w:rFonts w:ascii="Times New Roman" w:hAnsi="Times New Roman"/>
          <w:color w:val="262626"/>
          <w:sz w:val="24"/>
          <w:szCs w:val="24"/>
        </w:rPr>
        <w:t>The jurisdictions also conduct brownfields assessments using funds that EPA provides to them to support their voluntary cleanup programs. </w:t>
      </w:r>
    </w:p>
    <w:p w14:paraId="0271EA93" w14:textId="77777777" w:rsidR="00531EE7" w:rsidRDefault="00531EE7" w:rsidP="00B90DB9">
      <w:pPr>
        <w:pStyle w:val="ListParagraph"/>
        <w:spacing w:after="0" w:line="240" w:lineRule="auto"/>
        <w:contextualSpacing w:val="0"/>
        <w:rPr>
          <w:rFonts w:ascii="Times New Roman" w:hAnsi="Times New Roman"/>
          <w:color w:val="262626"/>
          <w:sz w:val="24"/>
          <w:szCs w:val="24"/>
        </w:rPr>
      </w:pPr>
    </w:p>
    <w:p w14:paraId="6740C318" w14:textId="77777777" w:rsidR="00531EE7" w:rsidRPr="00695342" w:rsidRDefault="00531EE7" w:rsidP="00B90DB9">
      <w:pPr>
        <w:pStyle w:val="ListParagraph"/>
        <w:spacing w:after="0" w:line="240" w:lineRule="auto"/>
        <w:contextualSpacing w:val="0"/>
        <w:rPr>
          <w:rFonts w:ascii="Times New Roman" w:hAnsi="Times New Roman" w:cs="Times New Roman"/>
          <w:sz w:val="24"/>
          <w:szCs w:val="24"/>
        </w:rPr>
      </w:pPr>
      <w:r w:rsidRPr="00695342">
        <w:rPr>
          <w:rFonts w:ascii="Times New Roman" w:hAnsi="Times New Roman" w:cs="Times New Roman"/>
          <w:sz w:val="24"/>
          <w:szCs w:val="24"/>
        </w:rPr>
        <w:t>Examples of Brownfields include:</w:t>
      </w:r>
    </w:p>
    <w:p w14:paraId="3A896AAE" w14:textId="77777777" w:rsidR="00531EE7" w:rsidRPr="00695342" w:rsidRDefault="00531EE7" w:rsidP="00B90DB9">
      <w:pPr>
        <w:pStyle w:val="ListParagraph"/>
        <w:numPr>
          <w:ilvl w:val="0"/>
          <w:numId w:val="15"/>
        </w:numPr>
        <w:spacing w:after="0" w:line="240" w:lineRule="auto"/>
        <w:ind w:left="1080"/>
        <w:contextualSpacing w:val="0"/>
        <w:rPr>
          <w:rFonts w:ascii="Times New Roman" w:hAnsi="Times New Roman" w:cs="Times New Roman"/>
          <w:sz w:val="24"/>
          <w:szCs w:val="24"/>
        </w:rPr>
      </w:pPr>
      <w:r w:rsidRPr="00695342">
        <w:rPr>
          <w:rFonts w:ascii="Times New Roman" w:hAnsi="Times New Roman" w:cs="Times New Roman"/>
          <w:sz w:val="24"/>
          <w:szCs w:val="24"/>
        </w:rPr>
        <w:t>Industrial/commercial facilities with PCB soil contamination due to historical use or from materials/equipment containing PCBs stored on-site (facility may have a general industrial stormwater permit or be unregulated).</w:t>
      </w:r>
    </w:p>
    <w:p w14:paraId="44CE6276" w14:textId="77777777" w:rsidR="00531EE7" w:rsidRPr="00695342" w:rsidRDefault="00531EE7" w:rsidP="00B90DB9">
      <w:pPr>
        <w:pStyle w:val="ListParagraph"/>
        <w:numPr>
          <w:ilvl w:val="0"/>
          <w:numId w:val="15"/>
        </w:numPr>
        <w:spacing w:after="0" w:line="240" w:lineRule="auto"/>
        <w:ind w:left="1080"/>
        <w:contextualSpacing w:val="0"/>
        <w:rPr>
          <w:rFonts w:ascii="Times New Roman" w:hAnsi="Times New Roman" w:cs="Times New Roman"/>
          <w:sz w:val="24"/>
          <w:szCs w:val="24"/>
        </w:rPr>
      </w:pPr>
      <w:r w:rsidRPr="00695342">
        <w:rPr>
          <w:rFonts w:ascii="Times New Roman" w:hAnsi="Times New Roman" w:cs="Times New Roman"/>
          <w:sz w:val="24"/>
          <w:szCs w:val="24"/>
        </w:rPr>
        <w:t>Illegal dumpsites with materials/equipment containing PCBs.</w:t>
      </w:r>
    </w:p>
    <w:p w14:paraId="3CA42D1F" w14:textId="77777777" w:rsidR="00531EE7" w:rsidRPr="00E66B56" w:rsidRDefault="00531EE7" w:rsidP="00B90DB9">
      <w:pPr>
        <w:pStyle w:val="ListParagraph"/>
        <w:numPr>
          <w:ilvl w:val="0"/>
          <w:numId w:val="15"/>
        </w:numPr>
        <w:spacing w:after="0" w:line="240" w:lineRule="auto"/>
        <w:ind w:left="1080"/>
        <w:contextualSpacing w:val="0"/>
      </w:pPr>
      <w:r w:rsidRPr="00695342">
        <w:rPr>
          <w:rFonts w:ascii="Times New Roman" w:hAnsi="Times New Roman" w:cs="Times New Roman"/>
          <w:sz w:val="24"/>
          <w:szCs w:val="24"/>
        </w:rPr>
        <w:t>Construction sites with PCB soil contamination due to historical use or from existing materials containing PCBs.  Demolition or remodeling of buildings during construction may also be a source of PCBs to stormwater.</w:t>
      </w:r>
      <w:r>
        <w:rPr>
          <w:rFonts w:ascii="Times New Roman" w:hAnsi="Times New Roman" w:cs="Times New Roman"/>
          <w:sz w:val="24"/>
          <w:szCs w:val="24"/>
        </w:rPr>
        <w:br/>
      </w:r>
    </w:p>
    <w:p w14:paraId="0163D974" w14:textId="77777777" w:rsidR="00531EE7" w:rsidRDefault="00531EE7" w:rsidP="00B90DB9">
      <w:pPr>
        <w:pStyle w:val="ListParagraph"/>
        <w:spacing w:after="0" w:line="240" w:lineRule="auto"/>
        <w:contextualSpacing w:val="0"/>
        <w:rPr>
          <w:rFonts w:ascii="Times New Roman" w:hAnsi="Times New Roman" w:cs="Times New Roman"/>
          <w:sz w:val="24"/>
          <w:szCs w:val="24"/>
        </w:rPr>
      </w:pPr>
      <w:r w:rsidRPr="000C1003">
        <w:rPr>
          <w:rFonts w:ascii="Times New Roman" w:hAnsi="Times New Roman" w:cs="Times New Roman"/>
          <w:sz w:val="24"/>
          <w:szCs w:val="24"/>
        </w:rPr>
        <w:t xml:space="preserve">RCRA Corrective Action </w:t>
      </w:r>
      <w:r>
        <w:rPr>
          <w:rFonts w:ascii="Times New Roman" w:hAnsi="Times New Roman" w:cs="Times New Roman"/>
          <w:sz w:val="24"/>
          <w:szCs w:val="24"/>
        </w:rPr>
        <w:t>(CA)</w:t>
      </w:r>
    </w:p>
    <w:p w14:paraId="6E99ECC9" w14:textId="77777777" w:rsidR="00531EE7" w:rsidRPr="000C1003" w:rsidRDefault="00531EE7" w:rsidP="00B90DB9">
      <w:pPr>
        <w:pStyle w:val="ListParagraph"/>
        <w:spacing w:after="0" w:line="240" w:lineRule="auto"/>
        <w:contextualSpacing w:val="0"/>
        <w:rPr>
          <w:rFonts w:ascii="Times New Roman" w:hAnsi="Times New Roman" w:cs="Times New Roman"/>
          <w:sz w:val="24"/>
          <w:szCs w:val="24"/>
        </w:rPr>
      </w:pPr>
    </w:p>
    <w:p w14:paraId="221DDD53" w14:textId="77777777" w:rsidR="00531EE7" w:rsidRPr="000C1003" w:rsidRDefault="00531EE7" w:rsidP="00B90DB9">
      <w:pPr>
        <w:spacing w:after="0" w:line="240" w:lineRule="auto"/>
        <w:ind w:left="720"/>
        <w:rPr>
          <w:rFonts w:ascii="Times New Roman" w:hAnsi="Times New Roman" w:cs="Times New Roman"/>
          <w:sz w:val="24"/>
          <w:szCs w:val="24"/>
        </w:rPr>
      </w:pPr>
      <w:r w:rsidRPr="000C1003">
        <w:rPr>
          <w:rFonts w:ascii="Times New Roman" w:hAnsi="Times New Roman" w:cs="Times New Roman"/>
          <w:sz w:val="24"/>
          <w:szCs w:val="24"/>
        </w:rPr>
        <w:t>Since FY 2010, EPA Region 3 has focused on reducing toxics in the Chesapeake Bay Watershed with increased emphasis in the three regional priority areas: the Baltimore Harbor, the Anacostia River and the Elizabeth River.  In the FY 2010 to 2014 time period, the EPA Region 3 RCRA CA program expedited cleanups for the 213 facilities within the Chesapeake Bay Watershed.  EPA Region 3 hopes to meet or exceed the three RCRA National Program goals within this sensitive ecosystem.  These goals are: to control human exposure to hazardous constituents at RCRA facilities; to delineate and control groundwater releases at RCRA facilities; and, to complete remedy construction at RCRA facilities that permanently eliminates releases to the environment.   </w:t>
      </w:r>
    </w:p>
    <w:p w14:paraId="4E04B8DC" w14:textId="77777777" w:rsidR="002D0356" w:rsidRDefault="002D0356" w:rsidP="00B90DB9">
      <w:pPr>
        <w:spacing w:after="0" w:line="240" w:lineRule="auto"/>
        <w:ind w:left="720"/>
        <w:rPr>
          <w:rFonts w:ascii="Times New Roman" w:hAnsi="Times New Roman" w:cs="Times New Roman"/>
          <w:sz w:val="24"/>
          <w:szCs w:val="24"/>
        </w:rPr>
      </w:pPr>
    </w:p>
    <w:p w14:paraId="6EC0735E" w14:textId="6B6F0396" w:rsidR="00531EE7" w:rsidRPr="000C1003" w:rsidRDefault="00531EE7" w:rsidP="00B90DB9">
      <w:pPr>
        <w:spacing w:after="0" w:line="240" w:lineRule="auto"/>
        <w:ind w:left="720"/>
        <w:rPr>
          <w:rFonts w:ascii="Times New Roman" w:hAnsi="Times New Roman" w:cs="Times New Roman"/>
          <w:sz w:val="24"/>
          <w:szCs w:val="24"/>
        </w:rPr>
      </w:pPr>
      <w:r w:rsidRPr="000C1003">
        <w:rPr>
          <w:rFonts w:ascii="Times New Roman" w:hAnsi="Times New Roman" w:cs="Times New Roman"/>
          <w:sz w:val="24"/>
          <w:szCs w:val="24"/>
        </w:rPr>
        <w:t xml:space="preserve">PCBs are not a common constituent of concern at RCRA CA facilities.  In an instance where PCBs are the main concern at a RCRA CA site, however, the investigation and remediation are conducted under the TSCA program.  As of September 30, 2014, EPA Region 3 has made significant progress in the Chesapeake Bay Watershed.  </w:t>
      </w:r>
      <w:r>
        <w:rPr>
          <w:rFonts w:ascii="Times New Roman" w:hAnsi="Times New Roman" w:cs="Times New Roman"/>
          <w:sz w:val="24"/>
          <w:szCs w:val="24"/>
        </w:rPr>
        <w:t>It has been</w:t>
      </w:r>
      <w:r w:rsidRPr="000C1003">
        <w:rPr>
          <w:rFonts w:ascii="Times New Roman" w:hAnsi="Times New Roman" w:cs="Times New Roman"/>
          <w:sz w:val="24"/>
          <w:szCs w:val="24"/>
        </w:rPr>
        <w:t xml:space="preserve"> determined that human health exposures are under control at 181 facilities (85%); groundwater migration is under control at 170 facilities (80%) and that permanent remedies have been constructed at 123 facilities.  This level of success exceeds the average performance of the RCRA corrective program </w:t>
      </w:r>
      <w:r w:rsidR="00995424">
        <w:rPr>
          <w:rFonts w:ascii="Times New Roman" w:hAnsi="Times New Roman" w:cs="Times New Roman"/>
          <w:sz w:val="24"/>
          <w:szCs w:val="24"/>
        </w:rPr>
        <w:t xml:space="preserve">outside the watershed </w:t>
      </w:r>
      <w:r w:rsidRPr="000C1003">
        <w:rPr>
          <w:rFonts w:ascii="Times New Roman" w:hAnsi="Times New Roman" w:cs="Times New Roman"/>
          <w:sz w:val="24"/>
          <w:szCs w:val="24"/>
        </w:rPr>
        <w:t xml:space="preserve">in EPA Region 3, and reflects our commitment to OECA to place higher priority on facilities located in the Chesapeake Bay Watershed.  </w:t>
      </w:r>
    </w:p>
    <w:p w14:paraId="55523694" w14:textId="77777777" w:rsidR="002D0356" w:rsidRDefault="002D0356" w:rsidP="00B90DB9">
      <w:pPr>
        <w:spacing w:after="0" w:line="240" w:lineRule="auto"/>
        <w:ind w:left="720"/>
        <w:rPr>
          <w:rFonts w:ascii="Times New Roman" w:hAnsi="Times New Roman" w:cs="Times New Roman"/>
          <w:sz w:val="24"/>
          <w:szCs w:val="24"/>
        </w:rPr>
      </w:pPr>
    </w:p>
    <w:p w14:paraId="6816E285" w14:textId="77777777" w:rsidR="00531EE7" w:rsidRPr="000C1003" w:rsidRDefault="00531EE7" w:rsidP="00B90DB9">
      <w:pPr>
        <w:spacing w:after="0" w:line="240" w:lineRule="auto"/>
        <w:ind w:left="720"/>
      </w:pPr>
      <w:r w:rsidRPr="000C1003">
        <w:rPr>
          <w:rFonts w:ascii="Times New Roman" w:hAnsi="Times New Roman" w:cs="Times New Roman"/>
          <w:sz w:val="24"/>
          <w:szCs w:val="24"/>
        </w:rPr>
        <w:t>EPA Region 3 is committed to continue its oversight of the proper use, storage, handling, and disposal of PCBs to prevent environmental contamination and human health exposure. EPA Region 3 will continue to oversee and expedite clean-up activities at all PCB Remediation sites and facilities, and RCRA CA facilities in the Chesapeake Bay Watershed, as well as throughout the Region.</w:t>
      </w:r>
    </w:p>
    <w:p w14:paraId="67808437" w14:textId="77777777" w:rsidR="00531EE7" w:rsidRDefault="00531EE7" w:rsidP="00B90DB9">
      <w:pPr>
        <w:spacing w:after="0" w:line="240" w:lineRule="auto"/>
        <w:ind w:left="720"/>
        <w:rPr>
          <w:rFonts w:ascii="Times New Roman" w:hAnsi="Times New Roman" w:cs="Times New Roman"/>
          <w:sz w:val="24"/>
          <w:szCs w:val="24"/>
        </w:rPr>
      </w:pPr>
    </w:p>
    <w:p w14:paraId="50FCEE71" w14:textId="77777777" w:rsidR="00531EE7" w:rsidRDefault="00531EE7" w:rsidP="00B90DB9">
      <w:pPr>
        <w:spacing w:after="0" w:line="240" w:lineRule="auto"/>
        <w:ind w:left="720"/>
        <w:rPr>
          <w:rFonts w:ascii="Times New Roman" w:hAnsi="Times New Roman" w:cs="Times New Roman"/>
          <w:sz w:val="24"/>
          <w:szCs w:val="24"/>
        </w:rPr>
      </w:pPr>
      <w:r w:rsidRPr="002B5BF0">
        <w:rPr>
          <w:rFonts w:ascii="Times New Roman" w:hAnsi="Times New Roman" w:cs="Times New Roman"/>
          <w:sz w:val="24"/>
          <w:szCs w:val="24"/>
        </w:rPr>
        <w:t>V</w:t>
      </w:r>
      <w:r>
        <w:rPr>
          <w:rFonts w:ascii="Times New Roman" w:hAnsi="Times New Roman" w:cs="Times New Roman"/>
          <w:sz w:val="24"/>
          <w:szCs w:val="24"/>
        </w:rPr>
        <w:t xml:space="preserve">oluntary </w:t>
      </w:r>
      <w:r w:rsidRPr="002B5BF0">
        <w:rPr>
          <w:rFonts w:ascii="Times New Roman" w:hAnsi="Times New Roman" w:cs="Times New Roman"/>
          <w:sz w:val="24"/>
          <w:szCs w:val="24"/>
        </w:rPr>
        <w:t>C</w:t>
      </w:r>
      <w:r>
        <w:rPr>
          <w:rFonts w:ascii="Times New Roman" w:hAnsi="Times New Roman" w:cs="Times New Roman"/>
          <w:sz w:val="24"/>
          <w:szCs w:val="24"/>
        </w:rPr>
        <w:t xml:space="preserve">leanup </w:t>
      </w:r>
      <w:r w:rsidRPr="002B5BF0">
        <w:rPr>
          <w:rFonts w:ascii="Times New Roman" w:hAnsi="Times New Roman" w:cs="Times New Roman"/>
          <w:sz w:val="24"/>
          <w:szCs w:val="24"/>
        </w:rPr>
        <w:t>P</w:t>
      </w:r>
      <w:r>
        <w:rPr>
          <w:rFonts w:ascii="Times New Roman" w:hAnsi="Times New Roman" w:cs="Times New Roman"/>
          <w:sz w:val="24"/>
          <w:szCs w:val="24"/>
        </w:rPr>
        <w:t>rograms</w:t>
      </w:r>
    </w:p>
    <w:p w14:paraId="34845F8B" w14:textId="77777777" w:rsidR="002D0356" w:rsidRDefault="002D0356" w:rsidP="00B90DB9">
      <w:pPr>
        <w:spacing w:after="0" w:line="240" w:lineRule="auto"/>
        <w:ind w:left="720"/>
        <w:rPr>
          <w:rFonts w:ascii="Times New Roman" w:hAnsi="Times New Roman" w:cs="Times New Roman"/>
          <w:sz w:val="24"/>
          <w:szCs w:val="24"/>
        </w:rPr>
      </w:pPr>
    </w:p>
    <w:p w14:paraId="125454FF" w14:textId="77777777" w:rsidR="00531EE7" w:rsidRPr="000C1003" w:rsidRDefault="00531EE7" w:rsidP="00B90DB9">
      <w:pPr>
        <w:pStyle w:val="ListParagraph"/>
        <w:spacing w:after="0" w:line="240" w:lineRule="auto"/>
        <w:contextualSpacing w:val="0"/>
        <w:rPr>
          <w:rFonts w:ascii="Times New Roman" w:hAnsi="Times New Roman" w:cs="Times New Roman"/>
          <w:color w:val="000000"/>
          <w:sz w:val="24"/>
          <w:szCs w:val="24"/>
        </w:rPr>
      </w:pPr>
      <w:r w:rsidRPr="000C1003">
        <w:rPr>
          <w:rFonts w:ascii="Times New Roman" w:hAnsi="Times New Roman" w:cs="Times New Roman"/>
          <w:color w:val="000000"/>
          <w:sz w:val="24"/>
          <w:szCs w:val="24"/>
        </w:rPr>
        <w:t>During fiscal years 2009 and 2010, EPA Region 3 initiated a “PCB Challenge” to 32 companies identified as owning in-use PCB transformers.  The challenge aspect was to encourage the owners of PCB transformers to develop and implement a management plan and timeline to remove and properly dispose of them.  Through this initiative, the region was able to identify facilities that had already removed their transformers from service and disposed of them, as well as which facilities still maintained in-use PCB transformers.  Several companies that did not register their PCB transformers with the National PCB Transformer Database by the due date of Dec 28, 1998 were the subject of subsequent enforcement actions.</w:t>
      </w:r>
    </w:p>
    <w:p w14:paraId="484D7C59" w14:textId="77777777" w:rsidR="00531EE7" w:rsidRPr="000C1003" w:rsidRDefault="00531EE7" w:rsidP="00B90DB9">
      <w:pPr>
        <w:pStyle w:val="ListParagraph"/>
        <w:spacing w:after="0" w:line="240" w:lineRule="auto"/>
        <w:contextualSpacing w:val="0"/>
        <w:rPr>
          <w:rFonts w:ascii="Times New Roman" w:hAnsi="Times New Roman" w:cs="Times New Roman"/>
          <w:color w:val="1F497D"/>
          <w:sz w:val="24"/>
          <w:szCs w:val="24"/>
        </w:rPr>
      </w:pPr>
    </w:p>
    <w:p w14:paraId="5FA847A2" w14:textId="77777777" w:rsidR="00531EE7" w:rsidRPr="000C1003" w:rsidRDefault="00531EE7" w:rsidP="00B90DB9">
      <w:pPr>
        <w:pStyle w:val="ListParagraph"/>
        <w:spacing w:after="0" w:line="240" w:lineRule="auto"/>
        <w:contextualSpacing w:val="0"/>
        <w:rPr>
          <w:rFonts w:ascii="Times New Roman" w:hAnsi="Times New Roman" w:cs="Times New Roman"/>
          <w:color w:val="000000"/>
          <w:sz w:val="24"/>
          <w:szCs w:val="24"/>
        </w:rPr>
      </w:pPr>
      <w:r w:rsidRPr="000C1003">
        <w:rPr>
          <w:rFonts w:ascii="Times New Roman" w:hAnsi="Times New Roman" w:cs="Times New Roman"/>
          <w:color w:val="000000"/>
          <w:sz w:val="24"/>
          <w:szCs w:val="24"/>
        </w:rPr>
        <w:t>As a result of the PCB Challenge, two facilities in the Chesapeake Bay Watershed (Dumfries, VA and Salisbury, MD) agreed to voluntarily remove and dispose of their PCB Transformers. Five of the six PCB transformers owned by these companies have been removed and properly disposed.  The sixth is slated for removal in 2015.</w:t>
      </w:r>
    </w:p>
    <w:p w14:paraId="55D101DE" w14:textId="77777777" w:rsidR="00531EE7" w:rsidRPr="000C1003" w:rsidRDefault="00531EE7" w:rsidP="00B90DB9">
      <w:pPr>
        <w:pStyle w:val="ListParagraph"/>
        <w:spacing w:after="0" w:line="240" w:lineRule="auto"/>
        <w:contextualSpacing w:val="0"/>
        <w:rPr>
          <w:rFonts w:ascii="Times New Roman" w:hAnsi="Times New Roman" w:cs="Times New Roman"/>
          <w:color w:val="000000"/>
          <w:sz w:val="24"/>
          <w:szCs w:val="24"/>
        </w:rPr>
      </w:pPr>
    </w:p>
    <w:p w14:paraId="4E4190B1" w14:textId="77777777" w:rsidR="00531EE7" w:rsidRDefault="00531EE7" w:rsidP="00B90DB9">
      <w:pPr>
        <w:pStyle w:val="ListParagraph"/>
        <w:spacing w:after="0" w:line="240" w:lineRule="auto"/>
        <w:contextualSpacing w:val="0"/>
        <w:rPr>
          <w:rFonts w:ascii="Times New Roman" w:hAnsi="Times New Roman" w:cs="Times New Roman"/>
          <w:color w:val="000000"/>
          <w:sz w:val="24"/>
          <w:szCs w:val="24"/>
        </w:rPr>
      </w:pPr>
      <w:r w:rsidRPr="000C1003">
        <w:rPr>
          <w:rFonts w:ascii="Times New Roman" w:hAnsi="Times New Roman" w:cs="Times New Roman"/>
          <w:color w:val="000000"/>
          <w:sz w:val="24"/>
          <w:szCs w:val="24"/>
        </w:rPr>
        <w:t>Since 2002, there have been 18 PCB cleanups in the Chesapeake Bay watershed that were addressed under TSCA and the self-implementing PCB cleanup regulations.  These 18 cleanups have resulted in the cumulative remediation of more than 5 acres of property, and the disposal of more than 2.9 million kg of PCB contaminated media (soil, concrete, building materials, etc.).</w:t>
      </w:r>
    </w:p>
    <w:p w14:paraId="4458B77C" w14:textId="77777777" w:rsidR="00531EE7" w:rsidRDefault="00531EE7" w:rsidP="00B90DB9">
      <w:pPr>
        <w:pStyle w:val="ListParagraph"/>
        <w:spacing w:after="0" w:line="240" w:lineRule="auto"/>
        <w:contextualSpacing w:val="0"/>
        <w:rPr>
          <w:rFonts w:ascii="Times New Roman" w:hAnsi="Times New Roman" w:cs="Times New Roman"/>
          <w:color w:val="000000"/>
          <w:sz w:val="24"/>
          <w:szCs w:val="24"/>
        </w:rPr>
      </w:pPr>
    </w:p>
    <w:p w14:paraId="1A83DA14" w14:textId="77777777" w:rsidR="00531EE7" w:rsidRDefault="00531EE7" w:rsidP="00B90DB9">
      <w:pPr>
        <w:pStyle w:val="ListParagraph"/>
        <w:spacing w:after="0" w:line="240" w:lineRule="auto"/>
        <w:contextualSpacing w:val="0"/>
        <w:rPr>
          <w:rFonts w:ascii="Times New Roman" w:hAnsi="Times New Roman" w:cs="Times New Roman"/>
          <w:color w:val="000000"/>
          <w:sz w:val="24"/>
          <w:szCs w:val="24"/>
        </w:rPr>
      </w:pPr>
      <w:r w:rsidRPr="00653A7C">
        <w:rPr>
          <w:rFonts w:ascii="Times New Roman" w:hAnsi="Times New Roman" w:cs="Times New Roman"/>
          <w:color w:val="000000"/>
          <w:sz w:val="24"/>
          <w:szCs w:val="24"/>
        </w:rPr>
        <w:t>EPA Region 3 is responsible for reviewing, commenting and approving or disapproving all submitted self-implementing PCB cleanup plans. Implementation of a cleanup plan is not allowed by the regulations until approval is granted by EPA.  EPA Region 3 issues a written decision on each notification/certification for self-implementing PCB cleanup under the Self-implementing PCB cleanup regulations at 761.61(a), which has specific cleanup levels and remedies. Alternatively, an entity may choose to conduct the cleanup under the Risk-based cleanup regulations at 761.61(c), which allow for some deviation from the specific cleanup levels and remedial alternatives, based upon the risk posed by the site.  After approval and final cleanup of the site, EPA Region 3 receives a final disposal report and other documentation as necessary to ensure all clean up and disposal requirements were met.</w:t>
      </w:r>
    </w:p>
    <w:p w14:paraId="4F51F66D" w14:textId="77777777" w:rsidR="00531EE7" w:rsidRDefault="00531EE7" w:rsidP="00B90DB9">
      <w:pPr>
        <w:spacing w:after="0" w:line="240" w:lineRule="auto"/>
        <w:ind w:left="1440"/>
        <w:rPr>
          <w:rFonts w:ascii="Times New Roman" w:hAnsi="Times New Roman" w:cs="Times New Roman"/>
          <w:sz w:val="24"/>
          <w:szCs w:val="24"/>
        </w:rPr>
      </w:pPr>
    </w:p>
    <w:p w14:paraId="1667802D" w14:textId="26AF7394" w:rsidR="00531EE7" w:rsidRPr="00665E43" w:rsidDel="00A975D9" w:rsidRDefault="00531EE7" w:rsidP="00B90DB9">
      <w:pPr>
        <w:spacing w:after="0" w:line="240" w:lineRule="auto"/>
        <w:ind w:left="720"/>
        <w:rPr>
          <w:del w:id="201" w:author="Allen, Greg" w:date="2015-03-09T19:53:00Z"/>
          <w:rFonts w:ascii="Times New Roman" w:hAnsi="Times New Roman" w:cs="Times New Roman"/>
          <w:sz w:val="24"/>
          <w:szCs w:val="24"/>
        </w:rPr>
      </w:pPr>
      <w:r w:rsidRPr="000153E7">
        <w:rPr>
          <w:rFonts w:ascii="Times New Roman" w:hAnsi="Times New Roman" w:cs="Times New Roman"/>
          <w:sz w:val="24"/>
          <w:szCs w:val="24"/>
        </w:rPr>
        <w:t xml:space="preserve">Contaminated sites are regulated to ensure protection of human health through direct exposure </w:t>
      </w:r>
      <w:r w:rsidR="000C6EBB">
        <w:rPr>
          <w:rFonts w:ascii="Times New Roman" w:hAnsi="Times New Roman" w:cs="Times New Roman"/>
          <w:sz w:val="24"/>
          <w:szCs w:val="24"/>
        </w:rPr>
        <w:t xml:space="preserve">but may </w:t>
      </w:r>
      <w:r w:rsidRPr="000153E7">
        <w:rPr>
          <w:rFonts w:ascii="Times New Roman" w:hAnsi="Times New Roman" w:cs="Times New Roman"/>
          <w:sz w:val="24"/>
          <w:szCs w:val="24"/>
        </w:rPr>
        <w:t xml:space="preserve">not </w:t>
      </w:r>
      <w:r w:rsidR="000C6EBB">
        <w:rPr>
          <w:rFonts w:ascii="Times New Roman" w:hAnsi="Times New Roman" w:cs="Times New Roman"/>
          <w:sz w:val="24"/>
          <w:szCs w:val="24"/>
        </w:rPr>
        <w:t xml:space="preserve">satisfactorily </w:t>
      </w:r>
      <w:r w:rsidRPr="000153E7">
        <w:rPr>
          <w:rFonts w:ascii="Times New Roman" w:hAnsi="Times New Roman" w:cs="Times New Roman"/>
          <w:sz w:val="24"/>
          <w:szCs w:val="24"/>
        </w:rPr>
        <w:t xml:space="preserve">consider potential impacts through fish consumption. Responsible parties for contaminated sites are not required to determine whether stormwater PCB concentrations are in violation of human health water quality criteria.  Ecological Risk Assessments </w:t>
      </w:r>
      <w:r w:rsidR="000C6EBB">
        <w:rPr>
          <w:rFonts w:ascii="Times New Roman" w:hAnsi="Times New Roman" w:cs="Times New Roman"/>
          <w:sz w:val="24"/>
          <w:szCs w:val="24"/>
        </w:rPr>
        <w:t>may not</w:t>
      </w:r>
      <w:r w:rsidR="003A55CF" w:rsidRPr="003A55CF">
        <w:rPr>
          <w:rFonts w:ascii="Times New Roman" w:hAnsi="Times New Roman" w:cs="Times New Roman"/>
          <w:sz w:val="24"/>
          <w:szCs w:val="24"/>
        </w:rPr>
        <w:t xml:space="preserve"> account for the bioaccumulation of PCBs to protect aquatic biota (including fish) to meet the consumption use. </w:t>
      </w:r>
      <w:r>
        <w:rPr>
          <w:rFonts w:ascii="Times New Roman" w:hAnsi="Times New Roman" w:cs="Times New Roman"/>
          <w:sz w:val="24"/>
          <w:szCs w:val="24"/>
        </w:rPr>
        <w:br/>
      </w:r>
    </w:p>
    <w:p w14:paraId="1BAD0A41" w14:textId="6276116C" w:rsidR="00531EE7" w:rsidDel="00324E97" w:rsidRDefault="00531EE7">
      <w:pPr>
        <w:spacing w:after="0" w:line="240" w:lineRule="auto"/>
      </w:pPr>
      <w:moveFromRangeStart w:id="202" w:author="Allen, Greg" w:date="2015-03-09T19:17:00Z" w:name="move413691999"/>
      <w:moveFrom w:id="203" w:author="Allen, Greg" w:date="2015-03-09T19:17:00Z">
        <w:r w:rsidRPr="00DD1C7E" w:rsidDel="00324E97">
          <w:rPr>
            <w:rFonts w:ascii="Times New Roman" w:hAnsi="Times New Roman" w:cs="Times New Roman"/>
            <w:sz w:val="24"/>
            <w:szCs w:val="24"/>
          </w:rPr>
          <w:t xml:space="preserve">General Industrial Stormwater Permits, General </w:t>
        </w:r>
        <w:r w:rsidDel="00324E97">
          <w:rPr>
            <w:rFonts w:ascii="Times New Roman" w:hAnsi="Times New Roman" w:cs="Times New Roman"/>
            <w:sz w:val="24"/>
            <w:szCs w:val="24"/>
          </w:rPr>
          <w:t>Permit for Construction Activity</w:t>
        </w:r>
      </w:moveFrom>
    </w:p>
    <w:p w14:paraId="586F132A" w14:textId="3CA3DC93" w:rsidR="00531EE7" w:rsidDel="00324E97" w:rsidRDefault="00531EE7" w:rsidP="00B90DB9">
      <w:pPr>
        <w:pStyle w:val="ListParagraph"/>
        <w:numPr>
          <w:ilvl w:val="0"/>
          <w:numId w:val="33"/>
        </w:numPr>
        <w:spacing w:after="0" w:line="240" w:lineRule="auto"/>
        <w:ind w:left="1440"/>
        <w:contextualSpacing w:val="0"/>
        <w:rPr>
          <w:rFonts w:ascii="Times New Roman" w:hAnsi="Times New Roman" w:cs="Times New Roman"/>
          <w:sz w:val="24"/>
          <w:szCs w:val="24"/>
        </w:rPr>
      </w:pPr>
      <w:moveFrom w:id="204" w:author="Allen, Greg" w:date="2015-03-09T19:17:00Z">
        <w:r w:rsidRPr="001E4FA3" w:rsidDel="00324E97">
          <w:rPr>
            <w:rFonts w:ascii="Times New Roman" w:hAnsi="Times New Roman" w:cs="Times New Roman"/>
            <w:sz w:val="24"/>
            <w:szCs w:val="24"/>
          </w:rPr>
          <w:t>Develop inventory of existing contaminated site PCB concentration data (soil, sediment, and water column media)</w:t>
        </w:r>
        <w:r w:rsidDel="00324E97">
          <w:rPr>
            <w:rFonts w:ascii="Times New Roman" w:hAnsi="Times New Roman" w:cs="Times New Roman"/>
            <w:sz w:val="24"/>
            <w:szCs w:val="24"/>
          </w:rPr>
          <w:t>.</w:t>
        </w:r>
      </w:moveFrom>
    </w:p>
    <w:p w14:paraId="383F0AE6" w14:textId="18077D49" w:rsidR="00531EE7" w:rsidRPr="000C1003" w:rsidDel="00324E97" w:rsidRDefault="00531EE7" w:rsidP="00B90DB9">
      <w:pPr>
        <w:pStyle w:val="ListParagraph"/>
        <w:numPr>
          <w:ilvl w:val="0"/>
          <w:numId w:val="33"/>
        </w:numPr>
        <w:spacing w:after="0" w:line="240" w:lineRule="auto"/>
        <w:ind w:left="1440"/>
        <w:contextualSpacing w:val="0"/>
        <w:rPr>
          <w:rFonts w:ascii="Times New Roman" w:hAnsi="Times New Roman" w:cs="Times New Roman"/>
          <w:sz w:val="24"/>
          <w:szCs w:val="24"/>
        </w:rPr>
      </w:pPr>
      <w:moveFrom w:id="205" w:author="Allen, Greg" w:date="2015-03-09T19:17:00Z">
        <w:r w:rsidRPr="000C1003" w:rsidDel="00324E97">
          <w:rPr>
            <w:rFonts w:ascii="Times New Roman" w:hAnsi="Times New Roman"/>
            <w:sz w:val="24"/>
            <w:szCs w:val="24"/>
          </w:rPr>
          <w:t xml:space="preserve">The </w:t>
        </w:r>
        <w:r w:rsidDel="00324E97">
          <w:rPr>
            <w:rFonts w:ascii="Times New Roman" w:hAnsi="Times New Roman"/>
            <w:sz w:val="24"/>
            <w:szCs w:val="24"/>
          </w:rPr>
          <w:t xml:space="preserve">EPA Region 3 </w:t>
        </w:r>
        <w:r w:rsidRPr="000C1003" w:rsidDel="00324E97">
          <w:rPr>
            <w:rFonts w:ascii="Times New Roman" w:hAnsi="Times New Roman"/>
            <w:sz w:val="24"/>
            <w:szCs w:val="24"/>
          </w:rPr>
          <w:t xml:space="preserve">HSCD Site Assessment program is currently working on a GIS project to identify potential land sources of contamination along the Elizabeth and James Rivers.  This project is not limited to PCBs, but any potential source of contamination along these rivers.  Currently, GIS maps have been made that show locations of all CERCLA and RCRA sites in the area in addition to many layers of environmental data and potential receptors that will help to focus on priority site evaluations. This project could be further prioritized to focus on potential land sources of PCBs.  </w:t>
        </w:r>
      </w:moveFrom>
    </w:p>
    <w:p w14:paraId="6591EED2" w14:textId="725E0BCB" w:rsidR="00531EE7" w:rsidDel="00324E97" w:rsidRDefault="00531EE7">
      <w:pPr>
        <w:pStyle w:val="ListParagraph"/>
        <w:spacing w:after="0" w:line="240" w:lineRule="auto"/>
        <w:ind w:left="0"/>
        <w:contextualSpacing w:val="0"/>
        <w:rPr>
          <w:rFonts w:ascii="Times New Roman" w:hAnsi="Times New Roman"/>
          <w:sz w:val="24"/>
          <w:szCs w:val="24"/>
        </w:rPr>
      </w:pPr>
    </w:p>
    <w:p w14:paraId="2A83E341" w14:textId="5A1F65FD" w:rsidR="00531EE7" w:rsidDel="00324E97" w:rsidRDefault="00531EE7" w:rsidP="00B90DB9">
      <w:pPr>
        <w:pStyle w:val="ListParagraph"/>
        <w:spacing w:after="0" w:line="240" w:lineRule="auto"/>
        <w:ind w:left="1440"/>
        <w:contextualSpacing w:val="0"/>
        <w:rPr>
          <w:rFonts w:ascii="Times New Roman" w:hAnsi="Times New Roman"/>
          <w:sz w:val="24"/>
          <w:szCs w:val="24"/>
        </w:rPr>
      </w:pPr>
      <w:moveFrom w:id="206" w:author="Allen, Greg" w:date="2015-03-09T19:17:00Z">
        <w:r w:rsidDel="00324E97">
          <w:rPr>
            <w:rFonts w:ascii="Times New Roman" w:hAnsi="Times New Roman"/>
            <w:sz w:val="24"/>
            <w:szCs w:val="24"/>
          </w:rPr>
          <w:t xml:space="preserve">If there are other priority areas to be focused on, HSCD could provide similar GIS maps for those areas as well.  However, if potential sources are identified, due to resource constraints in the HSCD Site Assessment Program, the number of sites that could be scheduled for site inspection and assessment for this project will be limited. </w:t>
        </w:r>
      </w:moveFrom>
    </w:p>
    <w:p w14:paraId="20B1FCD9" w14:textId="01987115" w:rsidR="00531EE7" w:rsidDel="00324E97" w:rsidRDefault="00531EE7" w:rsidP="00B90DB9">
      <w:pPr>
        <w:pStyle w:val="ListParagraph"/>
        <w:spacing w:after="0" w:line="240" w:lineRule="auto"/>
        <w:ind w:left="1440"/>
        <w:contextualSpacing w:val="0"/>
        <w:rPr>
          <w:rFonts w:ascii="Times New Roman" w:hAnsi="Times New Roman"/>
          <w:sz w:val="24"/>
          <w:szCs w:val="24"/>
        </w:rPr>
      </w:pPr>
    </w:p>
    <w:p w14:paraId="673DC834" w14:textId="120234E2" w:rsidR="00531EE7" w:rsidDel="00324E97" w:rsidRDefault="00531EE7" w:rsidP="00B90DB9">
      <w:pPr>
        <w:pStyle w:val="ListParagraph"/>
        <w:spacing w:after="0" w:line="240" w:lineRule="auto"/>
        <w:ind w:left="1440"/>
        <w:contextualSpacing w:val="0"/>
        <w:rPr>
          <w:rFonts w:ascii="Times New Roman" w:hAnsi="Times New Roman"/>
          <w:sz w:val="24"/>
          <w:szCs w:val="24"/>
        </w:rPr>
      </w:pPr>
      <w:moveFrom w:id="207" w:author="Allen, Greg" w:date="2015-03-09T19:17:00Z">
        <w:r w:rsidDel="00324E97">
          <w:rPr>
            <w:rFonts w:ascii="Times New Roman" w:hAnsi="Times New Roman"/>
            <w:sz w:val="24"/>
            <w:szCs w:val="24"/>
          </w:rPr>
          <w:t>The HSCD Site Assessment Program will conduct work share meetings with our State counterparts once per year.  During these meetings, the EPA and States will share information on sites that are currently active and together determine who will be the lead agency for further investigation.  Participants could focus on the evaluation, or re-evaluation of any potential PCBs sites that are on our active sites list that are within the Chesapeake Watershed.</w:t>
        </w:r>
      </w:moveFrom>
    </w:p>
    <w:p w14:paraId="2A030024" w14:textId="79B37294" w:rsidR="00FC0175" w:rsidRPr="000C1003" w:rsidDel="00324E97" w:rsidRDefault="00FC0175" w:rsidP="00B90DB9">
      <w:pPr>
        <w:pStyle w:val="ListParagraph"/>
        <w:spacing w:after="0" w:line="240" w:lineRule="auto"/>
        <w:ind w:left="1440"/>
        <w:contextualSpacing w:val="0"/>
        <w:rPr>
          <w:rFonts w:ascii="Times New Roman" w:hAnsi="Times New Roman"/>
          <w:sz w:val="24"/>
          <w:szCs w:val="24"/>
        </w:rPr>
      </w:pPr>
    </w:p>
    <w:p w14:paraId="5551F1DD" w14:textId="177D90D1" w:rsidR="00531EE7" w:rsidRPr="00B90DB9" w:rsidDel="00324E97" w:rsidRDefault="00531EE7" w:rsidP="00B90DB9">
      <w:pPr>
        <w:pStyle w:val="ListParagraph"/>
        <w:numPr>
          <w:ilvl w:val="0"/>
          <w:numId w:val="33"/>
        </w:numPr>
        <w:spacing w:after="0" w:line="240" w:lineRule="auto"/>
        <w:ind w:left="1440"/>
        <w:contextualSpacing w:val="0"/>
        <w:rPr>
          <w:rFonts w:ascii="Times New Roman" w:hAnsi="Times New Roman" w:cs="Times New Roman"/>
          <w:sz w:val="24"/>
          <w:szCs w:val="24"/>
        </w:rPr>
      </w:pPr>
      <w:moveFrom w:id="208" w:author="Allen, Greg" w:date="2015-03-09T19:17:00Z">
        <w:r w:rsidDel="00324E97">
          <w:rPr>
            <w:rFonts w:ascii="Times New Roman" w:hAnsi="Times New Roman"/>
            <w:color w:val="262626"/>
            <w:sz w:val="24"/>
            <w:szCs w:val="24"/>
          </w:rPr>
          <w:t xml:space="preserve">The HSCD Brownfields program </w:t>
        </w:r>
        <w:r w:rsidRPr="00A52304" w:rsidDel="00324E97">
          <w:rPr>
            <w:rFonts w:ascii="Times New Roman" w:hAnsi="Times New Roman"/>
            <w:color w:val="262626"/>
            <w:sz w:val="24"/>
            <w:szCs w:val="24"/>
          </w:rPr>
          <w:t>could offer to conduct T</w:t>
        </w:r>
        <w:r w:rsidDel="00324E97">
          <w:rPr>
            <w:rFonts w:ascii="Times New Roman" w:hAnsi="Times New Roman"/>
            <w:color w:val="262626"/>
            <w:sz w:val="24"/>
            <w:szCs w:val="24"/>
          </w:rPr>
          <w:t xml:space="preserve">argeted </w:t>
        </w:r>
        <w:r w:rsidRPr="00A52304" w:rsidDel="00324E97">
          <w:rPr>
            <w:rFonts w:ascii="Times New Roman" w:hAnsi="Times New Roman"/>
            <w:color w:val="262626"/>
            <w:sz w:val="24"/>
            <w:szCs w:val="24"/>
          </w:rPr>
          <w:t>B</w:t>
        </w:r>
        <w:r w:rsidDel="00324E97">
          <w:rPr>
            <w:rFonts w:ascii="Times New Roman" w:hAnsi="Times New Roman"/>
            <w:color w:val="262626"/>
            <w:sz w:val="24"/>
            <w:szCs w:val="24"/>
          </w:rPr>
          <w:t xml:space="preserve">rownfields </w:t>
        </w:r>
        <w:r w:rsidRPr="00A52304" w:rsidDel="00324E97">
          <w:rPr>
            <w:rFonts w:ascii="Times New Roman" w:hAnsi="Times New Roman"/>
            <w:color w:val="262626"/>
            <w:sz w:val="24"/>
            <w:szCs w:val="24"/>
          </w:rPr>
          <w:t>A</w:t>
        </w:r>
        <w:r w:rsidDel="00324E97">
          <w:rPr>
            <w:rFonts w:ascii="Times New Roman" w:hAnsi="Times New Roman"/>
            <w:color w:val="262626"/>
            <w:sz w:val="24"/>
            <w:szCs w:val="24"/>
          </w:rPr>
          <w:t>ssessments (TBAs)</w:t>
        </w:r>
        <w:r w:rsidRPr="00A52304" w:rsidDel="00324E97">
          <w:rPr>
            <w:rFonts w:ascii="Times New Roman" w:hAnsi="Times New Roman"/>
            <w:color w:val="262626"/>
            <w:sz w:val="24"/>
            <w:szCs w:val="24"/>
          </w:rPr>
          <w:t xml:space="preserve"> to assist in evaluating contamination levels on PCB sites of interest.</w:t>
        </w:r>
      </w:moveFrom>
    </w:p>
    <w:moveFromRangeEnd w:id="202"/>
    <w:p w14:paraId="43B89C34" w14:textId="77777777" w:rsidR="00531EE7" w:rsidRDefault="00531EE7">
      <w:pPr>
        <w:spacing w:after="0" w:line="240" w:lineRule="auto"/>
        <w:ind w:left="720"/>
        <w:rPr>
          <w:rFonts w:ascii="Times New Roman" w:hAnsi="Times New Roman" w:cs="Times New Roman"/>
          <w:b/>
          <w:sz w:val="24"/>
          <w:szCs w:val="24"/>
        </w:rPr>
        <w:pPrChange w:id="209" w:author="Allen, Greg" w:date="2015-03-09T19:53:00Z">
          <w:pPr>
            <w:ind w:left="720"/>
          </w:pPr>
        </w:pPrChange>
      </w:pPr>
    </w:p>
    <w:p w14:paraId="27A37E98" w14:textId="75CF57F5" w:rsidR="00FC0175" w:rsidRPr="00FC0175" w:rsidDel="00FB3617" w:rsidRDefault="00FC0175" w:rsidP="00B90DB9">
      <w:pPr>
        <w:ind w:left="720"/>
        <w:rPr>
          <w:del w:id="210" w:author="Allen, Greg" w:date="2015-03-09T14:46:00Z"/>
          <w:rFonts w:ascii="Times New Roman" w:hAnsi="Times New Roman" w:cs="Times New Roman"/>
          <w:b/>
          <w:sz w:val="24"/>
          <w:szCs w:val="24"/>
        </w:rPr>
      </w:pPr>
      <w:del w:id="211" w:author="Allen, Greg" w:date="2015-03-09T14:46:00Z">
        <w:r w:rsidRPr="00B90DB9" w:rsidDel="00FB3617">
          <w:rPr>
            <w:rFonts w:ascii="Times New Roman" w:hAnsi="Times New Roman" w:cs="Times New Roman"/>
            <w:sz w:val="24"/>
            <w:szCs w:val="24"/>
          </w:rPr>
          <w:delText>The Department of Defense under the auspices of the Defense Environmental Response Program remediates PCB contamination at its eligible Formerly Used Defense Sites and installations where PCBs are found to present an unacceptable risk within the Chesapeake Bay Watershed.</w:delText>
        </w:r>
      </w:del>
    </w:p>
    <w:p w14:paraId="65210723" w14:textId="4CFE0D43" w:rsidR="00CF6D3E" w:rsidRPr="00B90DB9" w:rsidRDefault="00CF6D3E" w:rsidP="00B90DB9">
      <w:pPr>
        <w:ind w:left="720"/>
        <w:rPr>
          <w:rFonts w:ascii="Times New Roman" w:hAnsi="Times New Roman" w:cs="Times New Roman"/>
          <w:b/>
          <w:sz w:val="24"/>
          <w:szCs w:val="24"/>
        </w:rPr>
      </w:pPr>
      <w:r w:rsidRPr="00B90DB9">
        <w:rPr>
          <w:rFonts w:ascii="Times New Roman" w:hAnsi="Times New Roman" w:cs="Times New Roman"/>
          <w:b/>
          <w:sz w:val="24"/>
          <w:szCs w:val="24"/>
        </w:rPr>
        <w:t>Gaps in Current Management Efforts to Reduce PCB Loads from Contaminated Sites</w:t>
      </w:r>
    </w:p>
    <w:p w14:paraId="2363E47E" w14:textId="494F95E9" w:rsidR="00CF6D3E" w:rsidRPr="00B90DB9" w:rsidRDefault="00CF6D3E" w:rsidP="00B90DB9">
      <w:pPr>
        <w:ind w:left="720"/>
        <w:rPr>
          <w:rFonts w:ascii="Times New Roman" w:hAnsi="Times New Roman" w:cs="Times New Roman"/>
          <w:sz w:val="24"/>
          <w:szCs w:val="24"/>
          <w:u w:val="single"/>
        </w:rPr>
      </w:pPr>
      <w:r w:rsidRPr="00B90DB9">
        <w:rPr>
          <w:rFonts w:ascii="Times New Roman" w:hAnsi="Times New Roman" w:cs="Times New Roman"/>
          <w:sz w:val="24"/>
          <w:szCs w:val="24"/>
          <w:u w:val="single"/>
        </w:rPr>
        <w:t xml:space="preserve">Monitoring gaps for Characterizing PCB Loads from Contaminated Sites </w:t>
      </w:r>
    </w:p>
    <w:p w14:paraId="410C8244" w14:textId="33E3E075" w:rsidR="00CF6D3E" w:rsidRPr="00B90DB9" w:rsidRDefault="00CF6D3E" w:rsidP="00B90DB9">
      <w:pPr>
        <w:ind w:left="720"/>
        <w:rPr>
          <w:rFonts w:ascii="Times New Roman" w:hAnsi="Times New Roman" w:cs="Times New Roman"/>
          <w:sz w:val="24"/>
          <w:szCs w:val="24"/>
        </w:rPr>
      </w:pPr>
      <w:r w:rsidRPr="00B90DB9">
        <w:rPr>
          <w:rFonts w:ascii="Times New Roman" w:hAnsi="Times New Roman" w:cs="Times New Roman"/>
          <w:sz w:val="24"/>
          <w:szCs w:val="24"/>
        </w:rPr>
        <w:t>There is currently limited PCB monitoring data from Bay jurisdictions for regulated contaminated sites using high resolution congener based methods such as EPA Method 1668.  Only VA has conducted monitoring at contaminated sites using this method.  It is infeasible for TMDL programs to monitor contaminated sites using EPA Method 1668 due to limited resources.  Regulated contaminated sites are only required to use Aroclor based methods (e.g., EPA Method</w:t>
      </w:r>
      <w:r w:rsidR="00620473">
        <w:rPr>
          <w:rFonts w:ascii="Times New Roman" w:hAnsi="Times New Roman" w:cs="Times New Roman"/>
          <w:sz w:val="24"/>
          <w:szCs w:val="24"/>
        </w:rPr>
        <w:t>s</w:t>
      </w:r>
      <w:r w:rsidRPr="00B90DB9">
        <w:rPr>
          <w:rFonts w:ascii="Times New Roman" w:hAnsi="Times New Roman" w:cs="Times New Roman"/>
          <w:sz w:val="24"/>
          <w:szCs w:val="24"/>
        </w:rPr>
        <w:t xml:space="preserve"> 608</w:t>
      </w:r>
      <w:r w:rsidR="00620473">
        <w:rPr>
          <w:rFonts w:ascii="Times New Roman" w:hAnsi="Times New Roman" w:cs="Times New Roman"/>
          <w:sz w:val="24"/>
          <w:szCs w:val="24"/>
        </w:rPr>
        <w:t xml:space="preserve"> and 8082</w:t>
      </w:r>
      <w:r w:rsidRPr="00B90DB9">
        <w:rPr>
          <w:rFonts w:ascii="Times New Roman" w:hAnsi="Times New Roman" w:cs="Times New Roman"/>
          <w:sz w:val="24"/>
          <w:szCs w:val="24"/>
        </w:rPr>
        <w:t>) to assess PCB concentrations in environmental media (i.e. soil, water, and sediment).  This method is sufficient to assess violations of soil clean-up standards.  However, detection levels for this method are insufficient to accurately estimate loads from contaminat</w:t>
      </w:r>
      <w:r w:rsidR="004E3B03">
        <w:rPr>
          <w:rFonts w:ascii="Times New Roman" w:hAnsi="Times New Roman" w:cs="Times New Roman"/>
          <w:sz w:val="24"/>
          <w:szCs w:val="24"/>
        </w:rPr>
        <w:t xml:space="preserve">ed sites for TMDL development. </w:t>
      </w:r>
    </w:p>
    <w:p w14:paraId="17EE4D29" w14:textId="77777777" w:rsidR="00CF6D3E" w:rsidRPr="000271C0" w:rsidRDefault="00CF6D3E" w:rsidP="00A32669">
      <w:pPr>
        <w:pStyle w:val="ListParagraph"/>
        <w:ind w:left="0"/>
        <w:rPr>
          <w:rFonts w:ascii="Times New Roman"/>
          <w:sz w:val="24"/>
          <w:szCs w:val="24"/>
        </w:rPr>
      </w:pPr>
    </w:p>
    <w:p w14:paraId="0EE2C7DC" w14:textId="77777777" w:rsidR="00351822" w:rsidRPr="0008686F" w:rsidRDefault="00A32669" w:rsidP="00AE3C28">
      <w:pPr>
        <w:pStyle w:val="ListParagraph"/>
        <w:rPr>
          <w:rFonts w:ascii="Times New Roman" w:hAnsi="Times New Roman" w:cs="Times New Roman"/>
          <w:sz w:val="24"/>
        </w:rPr>
      </w:pPr>
      <w:r w:rsidRPr="002A6315">
        <w:rPr>
          <w:rFonts w:ascii="Times New Roman" w:hAnsi="Times New Roman" w:cs="Times New Roman"/>
          <w:b/>
          <w:sz w:val="24"/>
        </w:rPr>
        <w:t>5.a</w:t>
      </w:r>
      <w:r>
        <w:rPr>
          <w:rFonts w:ascii="Times New Roman" w:hAnsi="Times New Roman" w:cs="Times New Roman"/>
          <w:sz w:val="24"/>
        </w:rPr>
        <w:t xml:space="preserve"> </w:t>
      </w:r>
      <w:r w:rsidR="00BC04FA" w:rsidRPr="0008686F">
        <w:rPr>
          <w:rFonts w:ascii="Times New Roman" w:hAnsi="Times New Roman" w:cs="Times New Roman"/>
          <w:b/>
          <w:bCs/>
          <w:sz w:val="24"/>
        </w:rPr>
        <w:t>Actions, tools or technical support needed to empower local government and others.</w:t>
      </w:r>
      <w:r w:rsidR="00BC04FA" w:rsidRPr="0008686F">
        <w:rPr>
          <w:rFonts w:ascii="Times New Roman" w:hAnsi="Times New Roman" w:cs="Times New Roman"/>
          <w:sz w:val="24"/>
        </w:rPr>
        <w:t xml:space="preserve"> </w:t>
      </w:r>
    </w:p>
    <w:p w14:paraId="232291F8" w14:textId="021DF775" w:rsidR="0043214C" w:rsidRDefault="002D27D3" w:rsidP="00BA7241">
      <w:pPr>
        <w:pStyle w:val="ListParagraph"/>
        <w:rPr>
          <w:rFonts w:ascii="Times New Roman" w:hAnsi="Times New Roman" w:cs="Times New Roman"/>
          <w:sz w:val="24"/>
        </w:rPr>
      </w:pPr>
      <w:r>
        <w:rPr>
          <w:rFonts w:ascii="Times New Roman" w:hAnsi="Times New Roman" w:cs="Times New Roman"/>
          <w:sz w:val="24"/>
        </w:rPr>
        <w:t xml:space="preserve">There is a need for communications tools that will emphasize the connection between PCBs and human health especially with regard to risks from the consumption of contaminated fish.  It is expected that such information will motivate local and state-level governments to continue to apply </w:t>
      </w:r>
      <w:r w:rsidR="00333342">
        <w:rPr>
          <w:rFonts w:ascii="Times New Roman" w:hAnsi="Times New Roman" w:cs="Times New Roman"/>
          <w:sz w:val="24"/>
        </w:rPr>
        <w:t xml:space="preserve">public </w:t>
      </w:r>
      <w:r>
        <w:rPr>
          <w:rFonts w:ascii="Times New Roman" w:hAnsi="Times New Roman" w:cs="Times New Roman"/>
          <w:sz w:val="24"/>
        </w:rPr>
        <w:t xml:space="preserve">resources to </w:t>
      </w:r>
      <w:r w:rsidR="00333342">
        <w:rPr>
          <w:rFonts w:ascii="Times New Roman" w:hAnsi="Times New Roman" w:cs="Times New Roman"/>
          <w:sz w:val="24"/>
        </w:rPr>
        <w:t>mitigate and reduce PCBs with the additional benefit of raising awareness of safe levels of fish consumption for anglers in the watershed.</w:t>
      </w:r>
    </w:p>
    <w:p w14:paraId="3266395A" w14:textId="70A8034A" w:rsidR="0043214C" w:rsidRPr="00F07E6E" w:rsidRDefault="0043214C" w:rsidP="00F07E6E">
      <w:pPr>
        <w:shd w:val="clear" w:color="auto" w:fill="FFFFFF"/>
        <w:spacing w:after="0" w:line="240" w:lineRule="auto"/>
        <w:ind w:left="720"/>
        <w:rPr>
          <w:rFonts w:ascii="Times New Roman" w:eastAsia="Times New Roman" w:hAnsi="Times New Roman" w:cs="Times New Roman"/>
          <w:color w:val="222222"/>
          <w:sz w:val="24"/>
          <w:szCs w:val="24"/>
        </w:rPr>
      </w:pPr>
      <w:r w:rsidRPr="00F07E6E">
        <w:rPr>
          <w:rFonts w:ascii="Times New Roman" w:eastAsia="Times New Roman" w:hAnsi="Times New Roman" w:cs="Times New Roman"/>
          <w:color w:val="222222"/>
          <w:sz w:val="24"/>
          <w:szCs w:val="24"/>
        </w:rPr>
        <w:t xml:space="preserve">The management strategy will </w:t>
      </w:r>
      <w:r w:rsidR="00400525">
        <w:rPr>
          <w:rFonts w:ascii="Times New Roman" w:eastAsia="Times New Roman" w:hAnsi="Times New Roman" w:cs="Times New Roman"/>
          <w:color w:val="222222"/>
          <w:sz w:val="24"/>
          <w:szCs w:val="24"/>
        </w:rPr>
        <w:t xml:space="preserve">need to </w:t>
      </w:r>
      <w:r w:rsidRPr="00F07E6E">
        <w:rPr>
          <w:rFonts w:ascii="Times New Roman" w:eastAsia="Times New Roman" w:hAnsi="Times New Roman" w:cs="Times New Roman"/>
          <w:color w:val="222222"/>
          <w:sz w:val="24"/>
          <w:szCs w:val="24"/>
        </w:rPr>
        <w:t>develop several opportunities and initiatives to help raise the capacity of local communities to address PCBs and other toxics contamination within their respective waterways. To this end, the policy and prevention component of the toxics management strategy will focus on two core areas of concern for local engagement: public awareness and technical capacity.</w:t>
      </w:r>
    </w:p>
    <w:p w14:paraId="0046ACF7" w14:textId="4FC6F69F" w:rsidR="0043214C" w:rsidRPr="00F07E6E" w:rsidRDefault="0043214C" w:rsidP="00F07E6E">
      <w:pPr>
        <w:pStyle w:val="ListParagraph"/>
        <w:spacing w:line="240" w:lineRule="auto"/>
        <w:rPr>
          <w:rFonts w:ascii="Times New Roman" w:hAnsi="Times New Roman" w:cs="Times New Roman"/>
          <w:sz w:val="24"/>
          <w:szCs w:val="24"/>
        </w:rPr>
      </w:pPr>
    </w:p>
    <w:p w14:paraId="591CAC92" w14:textId="77777777" w:rsidR="00333342" w:rsidRPr="0008686F" w:rsidRDefault="00333342" w:rsidP="00BA7241">
      <w:pPr>
        <w:pStyle w:val="ListParagraph"/>
        <w:rPr>
          <w:rFonts w:ascii="Times New Roman" w:hAnsi="Times New Roman" w:cs="Times New Roman"/>
          <w:sz w:val="24"/>
        </w:rPr>
      </w:pPr>
    </w:p>
    <w:p w14:paraId="3C1532AF" w14:textId="77777777" w:rsidR="00B97102" w:rsidRDefault="00AE3C28" w:rsidP="001C1D2C">
      <w:pPr>
        <w:pStyle w:val="ListParagraph"/>
        <w:numPr>
          <w:ilvl w:val="0"/>
          <w:numId w:val="4"/>
        </w:numPr>
        <w:rPr>
          <w:rFonts w:ascii="Times New Roman" w:hAnsi="Times New Roman" w:cs="Times New Roman"/>
          <w:sz w:val="24"/>
        </w:rPr>
      </w:pPr>
      <w:r>
        <w:rPr>
          <w:rFonts w:ascii="Times New Roman" w:hAnsi="Times New Roman" w:cs="Times New Roman"/>
          <w:b/>
          <w:bCs/>
          <w:sz w:val="24"/>
        </w:rPr>
        <w:t>Management Approach</w:t>
      </w:r>
    </w:p>
    <w:p w14:paraId="14462EA8" w14:textId="77777777" w:rsidR="00B97102" w:rsidRDefault="00B97102" w:rsidP="00B97102">
      <w:pPr>
        <w:pStyle w:val="ListParagraph"/>
        <w:rPr>
          <w:rFonts w:ascii="Times New Roman" w:hAnsi="Times New Roman" w:cs="Times New Roman"/>
          <w:b/>
          <w:bCs/>
          <w:sz w:val="24"/>
        </w:rPr>
      </w:pPr>
    </w:p>
    <w:p w14:paraId="637896A8" w14:textId="77777777" w:rsidR="00F118B7" w:rsidRPr="00B30F8F" w:rsidRDefault="00B97102" w:rsidP="00B97102">
      <w:pPr>
        <w:pStyle w:val="ListParagraph"/>
        <w:rPr>
          <w:rFonts w:ascii="Times New Roman" w:hAnsi="Times New Roman" w:cs="Times New Roman"/>
          <w:bCs/>
          <w:sz w:val="24"/>
        </w:rPr>
      </w:pPr>
      <w:r w:rsidRPr="00B30F8F">
        <w:rPr>
          <w:rFonts w:ascii="Times New Roman" w:hAnsi="Times New Roman" w:cs="Times New Roman"/>
          <w:bCs/>
          <w:sz w:val="24"/>
        </w:rPr>
        <w:t>The TCW’s objective is to develop a management approach that adds value to the ongoing work of jurisdiction</w:t>
      </w:r>
      <w:r w:rsidR="00F118B7" w:rsidRPr="00B30F8F">
        <w:rPr>
          <w:rFonts w:ascii="Times New Roman" w:hAnsi="Times New Roman" w:cs="Times New Roman"/>
          <w:bCs/>
          <w:sz w:val="24"/>
        </w:rPr>
        <w:t xml:space="preserve">, </w:t>
      </w:r>
      <w:r w:rsidRPr="00B30F8F">
        <w:rPr>
          <w:rFonts w:ascii="Times New Roman" w:hAnsi="Times New Roman" w:cs="Times New Roman"/>
          <w:bCs/>
          <w:sz w:val="24"/>
        </w:rPr>
        <w:t>federa</w:t>
      </w:r>
      <w:r w:rsidR="00F118B7" w:rsidRPr="00B30F8F">
        <w:rPr>
          <w:rFonts w:ascii="Times New Roman" w:hAnsi="Times New Roman" w:cs="Times New Roman"/>
          <w:bCs/>
          <w:sz w:val="24"/>
        </w:rPr>
        <w:t xml:space="preserve">l, and local entities with respect to PCB controls and reductions.  In keeping with the Chesapeake Bay Program Partnership’s </w:t>
      </w:r>
      <w:r w:rsidR="00B30F8F" w:rsidRPr="00B30F8F">
        <w:rPr>
          <w:rFonts w:ascii="Times New Roman" w:hAnsi="Times New Roman" w:cs="Times New Roman"/>
          <w:bCs/>
          <w:sz w:val="24"/>
        </w:rPr>
        <w:t xml:space="preserve">(the Partnership) </w:t>
      </w:r>
      <w:r w:rsidR="00F118B7" w:rsidRPr="00B30F8F">
        <w:rPr>
          <w:rFonts w:ascii="Times New Roman" w:hAnsi="Times New Roman" w:cs="Times New Roman"/>
          <w:bCs/>
          <w:sz w:val="24"/>
        </w:rPr>
        <w:t xml:space="preserve">mission, the TCW will look for opportunities to accelerate, enable and continually improve the management actions described above, finding synergies and opportunities to share information across the partnership about what approaches are most cost effective (including based on information from other watershed programs).  </w:t>
      </w:r>
    </w:p>
    <w:p w14:paraId="24388AA4" w14:textId="77777777" w:rsidR="00F118B7" w:rsidRPr="00B30F8F" w:rsidRDefault="00F118B7" w:rsidP="00B97102">
      <w:pPr>
        <w:pStyle w:val="ListParagraph"/>
        <w:rPr>
          <w:rFonts w:ascii="Times New Roman" w:hAnsi="Times New Roman" w:cs="Times New Roman"/>
          <w:bCs/>
          <w:sz w:val="24"/>
        </w:rPr>
      </w:pPr>
    </w:p>
    <w:p w14:paraId="282B86BA" w14:textId="77777777" w:rsidR="00333342" w:rsidRDefault="00F118B7" w:rsidP="00333342">
      <w:pPr>
        <w:pStyle w:val="ListParagraph"/>
        <w:rPr>
          <w:rFonts w:ascii="Times New Roman" w:hAnsi="Times New Roman" w:cs="Times New Roman"/>
          <w:sz w:val="24"/>
        </w:rPr>
      </w:pPr>
      <w:r w:rsidRPr="00B30F8F">
        <w:rPr>
          <w:rFonts w:ascii="Times New Roman" w:hAnsi="Times New Roman" w:cs="Times New Roman"/>
          <w:bCs/>
          <w:sz w:val="24"/>
        </w:rPr>
        <w:t xml:space="preserve">The management approach described below identifies near term actions that are directly </w:t>
      </w:r>
      <w:r w:rsidR="00B30F8F" w:rsidRPr="00B30F8F">
        <w:rPr>
          <w:rFonts w:ascii="Times New Roman" w:hAnsi="Times New Roman" w:cs="Times New Roman"/>
          <w:bCs/>
          <w:sz w:val="24"/>
        </w:rPr>
        <w:t>focused on</w:t>
      </w:r>
      <w:r w:rsidRPr="00B30F8F">
        <w:rPr>
          <w:rFonts w:ascii="Times New Roman" w:hAnsi="Times New Roman" w:cs="Times New Roman"/>
          <w:bCs/>
          <w:sz w:val="24"/>
        </w:rPr>
        <w:t xml:space="preserve"> management actions to reduce PCBs as well as the continuation of data synthesis and analysis to enhance future decisions on how the </w:t>
      </w:r>
      <w:r w:rsidR="00B30F8F" w:rsidRPr="00B30F8F">
        <w:rPr>
          <w:rFonts w:ascii="Times New Roman" w:hAnsi="Times New Roman" w:cs="Times New Roman"/>
          <w:bCs/>
          <w:sz w:val="24"/>
        </w:rPr>
        <w:t>Partnership can enhance existing efforts.  A key objective in the management approach is to seek out innovation and develop new commitments and stakeholder partnerships that will work to reduce PCBs within regulatory programs and across voluntary programs.</w:t>
      </w:r>
      <w:r w:rsidR="001C1D2C">
        <w:rPr>
          <w:rFonts w:ascii="Times New Roman" w:hAnsi="Times New Roman" w:cs="Times New Roman"/>
          <w:sz w:val="24"/>
        </w:rPr>
        <w:br/>
      </w:r>
    </w:p>
    <w:p w14:paraId="28D72B92" w14:textId="566206DD" w:rsidR="005E3BE0" w:rsidRDefault="005E3BE0" w:rsidP="00333342">
      <w:pPr>
        <w:pStyle w:val="ListParagraph"/>
        <w:rPr>
          <w:rFonts w:ascii="Times New Roman" w:hAnsi="Times New Roman" w:cs="Times New Roman"/>
          <w:sz w:val="24"/>
        </w:rPr>
      </w:pPr>
      <w:r>
        <w:rPr>
          <w:rFonts w:ascii="Times New Roman" w:hAnsi="Times New Roman" w:cs="Times New Roman"/>
          <w:sz w:val="24"/>
        </w:rPr>
        <w:t xml:space="preserve">The approach will follow analysis of the relative size of the PCB load across the different loading mechanisms and sources followed by assessment of where there are opportunities to enhance existing programs for those sources and to create new programs.  The management approach will be highly influenced by what we learn from other watersheds (e.g., Delaware Bay and the Great Lakes) as far as identifying management actions with the lowest cost </w:t>
      </w:r>
      <w:del w:id="212" w:author="Allen, Greg" w:date="2015-03-09T19:42:00Z">
        <w:r w:rsidDel="006E2D0C">
          <w:rPr>
            <w:rFonts w:ascii="Times New Roman" w:hAnsi="Times New Roman" w:cs="Times New Roman"/>
            <w:sz w:val="24"/>
          </w:rPr>
          <w:delText>to</w:delText>
        </w:r>
      </w:del>
      <w:ins w:id="213" w:author="Allen, Greg" w:date="2015-03-09T19:42:00Z">
        <w:r w:rsidR="006E2D0C">
          <w:rPr>
            <w:rFonts w:ascii="Times New Roman" w:hAnsi="Times New Roman" w:cs="Times New Roman"/>
            <w:sz w:val="24"/>
          </w:rPr>
          <w:t>and</w:t>
        </w:r>
      </w:ins>
      <w:r>
        <w:rPr>
          <w:rFonts w:ascii="Times New Roman" w:hAnsi="Times New Roman" w:cs="Times New Roman"/>
          <w:sz w:val="24"/>
        </w:rPr>
        <w:t xml:space="preserve"> highest benefit.</w:t>
      </w:r>
    </w:p>
    <w:p w14:paraId="630F9730" w14:textId="77777777" w:rsidR="00100045" w:rsidRDefault="00100045" w:rsidP="00333342">
      <w:pPr>
        <w:pStyle w:val="ListParagraph"/>
        <w:rPr>
          <w:rFonts w:ascii="Times New Roman" w:hAnsi="Times New Roman" w:cs="Times New Roman"/>
          <w:sz w:val="24"/>
        </w:rPr>
      </w:pPr>
    </w:p>
    <w:p w14:paraId="61DBD3DF" w14:textId="77777777" w:rsidR="00100045" w:rsidRPr="00973F10" w:rsidRDefault="00100045" w:rsidP="00100045">
      <w:pPr>
        <w:pStyle w:val="ListParagraph"/>
        <w:widowControl w:val="0"/>
        <w:spacing w:after="0" w:line="240" w:lineRule="auto"/>
        <w:rPr>
          <w:rFonts w:ascii="Times New Roman" w:eastAsia="Times New Roman" w:hAnsi="Times New Roman" w:cs="Times New Roman"/>
          <w:i/>
          <w:sz w:val="24"/>
          <w:szCs w:val="24"/>
        </w:rPr>
      </w:pPr>
      <w:r w:rsidRPr="00973F10">
        <w:rPr>
          <w:rFonts w:ascii="Times New Roman" w:eastAsia="Times New Roman" w:hAnsi="Times New Roman" w:cs="Times New Roman"/>
          <w:i/>
          <w:sz w:val="24"/>
          <w:szCs w:val="24"/>
        </w:rPr>
        <w:t>General TMDL Approaches</w:t>
      </w:r>
    </w:p>
    <w:p w14:paraId="495BFD62" w14:textId="77777777" w:rsidR="00100045" w:rsidRDefault="00100045" w:rsidP="00100045">
      <w:pPr>
        <w:pStyle w:val="ListParagraph"/>
        <w:widowControl w:val="0"/>
        <w:spacing w:after="0" w:line="240" w:lineRule="auto"/>
        <w:rPr>
          <w:rFonts w:ascii="Times New Roman" w:eastAsia="Times New Roman" w:hAnsi="Times New Roman" w:cs="Times New Roman"/>
          <w:sz w:val="24"/>
          <w:szCs w:val="24"/>
        </w:rPr>
      </w:pPr>
    </w:p>
    <w:p w14:paraId="69147D9A" w14:textId="72AB7CA7" w:rsidR="00100045" w:rsidRPr="008C3525" w:rsidDel="006E2D0C" w:rsidRDefault="00100045" w:rsidP="00100045">
      <w:pPr>
        <w:spacing w:after="0" w:line="240" w:lineRule="auto"/>
        <w:ind w:left="720"/>
        <w:rPr>
          <w:del w:id="214" w:author="Allen, Greg" w:date="2015-03-09T19:38:00Z"/>
          <w:rFonts w:ascii="Times New Roman" w:hAnsi="Times New Roman" w:cs="Times New Roman"/>
          <w:sz w:val="24"/>
          <w:szCs w:val="24"/>
        </w:rPr>
      </w:pPr>
      <w:del w:id="215" w:author="Allen, Greg" w:date="2015-03-09T19:38:00Z">
        <w:r w:rsidDel="006E2D0C">
          <w:rPr>
            <w:rFonts w:ascii="Times New Roman" w:hAnsi="Times New Roman" w:cs="Times New Roman"/>
            <w:sz w:val="24"/>
            <w:szCs w:val="24"/>
          </w:rPr>
          <w:delText xml:space="preserve">This Management Strategy will </w:delText>
        </w:r>
        <w:r w:rsidRPr="008C3525" w:rsidDel="006E2D0C">
          <w:rPr>
            <w:rFonts w:ascii="Times New Roman" w:hAnsi="Times New Roman" w:cs="Times New Roman"/>
            <w:sz w:val="24"/>
            <w:szCs w:val="24"/>
          </w:rPr>
          <w:delText>be used to fill gaps, encourage innovation, and to champion best practices. Some recommendations include:</w:delText>
        </w:r>
      </w:del>
    </w:p>
    <w:p w14:paraId="52237774" w14:textId="77777777" w:rsidR="00100045" w:rsidRPr="008C3525" w:rsidRDefault="00100045" w:rsidP="00100045">
      <w:pPr>
        <w:pStyle w:val="ListParagraph"/>
        <w:numPr>
          <w:ilvl w:val="0"/>
          <w:numId w:val="35"/>
        </w:numPr>
        <w:spacing w:after="0" w:line="240" w:lineRule="auto"/>
        <w:ind w:left="1080"/>
        <w:rPr>
          <w:rFonts w:ascii="Times New Roman" w:hAnsi="Times New Roman" w:cs="Times New Roman"/>
          <w:sz w:val="24"/>
          <w:szCs w:val="24"/>
        </w:rPr>
      </w:pPr>
      <w:r w:rsidRPr="008C3525">
        <w:rPr>
          <w:rFonts w:ascii="Times New Roman" w:hAnsi="Times New Roman" w:cs="Times New Roman"/>
          <w:sz w:val="24"/>
          <w:szCs w:val="24"/>
        </w:rPr>
        <w:t xml:space="preserve">If opportunities exist for </w:t>
      </w:r>
      <w:r>
        <w:rPr>
          <w:rFonts w:ascii="Times New Roman" w:hAnsi="Times New Roman" w:cs="Times New Roman"/>
          <w:sz w:val="24"/>
          <w:szCs w:val="24"/>
        </w:rPr>
        <w:t>any</w:t>
      </w:r>
      <w:r w:rsidRPr="008C3525">
        <w:rPr>
          <w:rFonts w:ascii="Times New Roman" w:hAnsi="Times New Roman" w:cs="Times New Roman"/>
          <w:sz w:val="24"/>
          <w:szCs w:val="24"/>
        </w:rPr>
        <w:t xml:space="preserve"> multi-jurisdictional PCB TMDL</w:t>
      </w:r>
      <w:r>
        <w:rPr>
          <w:rFonts w:ascii="Times New Roman" w:hAnsi="Times New Roman" w:cs="Times New Roman"/>
          <w:sz w:val="24"/>
          <w:szCs w:val="24"/>
        </w:rPr>
        <w:t>s</w:t>
      </w:r>
      <w:r w:rsidRPr="008C3525">
        <w:rPr>
          <w:rFonts w:ascii="Times New Roman" w:hAnsi="Times New Roman" w:cs="Times New Roman"/>
          <w:sz w:val="24"/>
          <w:szCs w:val="24"/>
        </w:rPr>
        <w:t xml:space="preserve">, provide organizational and technical assistance. </w:t>
      </w:r>
    </w:p>
    <w:p w14:paraId="35AA764E" w14:textId="77777777" w:rsidR="00100045" w:rsidRPr="008C3525" w:rsidRDefault="00100045" w:rsidP="00100045">
      <w:pPr>
        <w:pStyle w:val="ListParagraph"/>
        <w:numPr>
          <w:ilvl w:val="0"/>
          <w:numId w:val="35"/>
        </w:numPr>
        <w:spacing w:after="0" w:line="240" w:lineRule="auto"/>
        <w:ind w:left="1080"/>
        <w:rPr>
          <w:rFonts w:ascii="Times New Roman" w:hAnsi="Times New Roman" w:cs="Times New Roman"/>
          <w:sz w:val="24"/>
          <w:szCs w:val="24"/>
        </w:rPr>
      </w:pPr>
      <w:r w:rsidRPr="008C3525">
        <w:rPr>
          <w:rFonts w:ascii="Times New Roman" w:hAnsi="Times New Roman" w:cs="Times New Roman"/>
          <w:sz w:val="24"/>
          <w:szCs w:val="24"/>
        </w:rPr>
        <w:t>Coordinat</w:t>
      </w:r>
      <w:r>
        <w:rPr>
          <w:rFonts w:ascii="Times New Roman" w:hAnsi="Times New Roman" w:cs="Times New Roman"/>
          <w:sz w:val="24"/>
          <w:szCs w:val="24"/>
        </w:rPr>
        <w:t>e</w:t>
      </w:r>
      <w:r w:rsidRPr="008C3525">
        <w:rPr>
          <w:rFonts w:ascii="Times New Roman" w:hAnsi="Times New Roman" w:cs="Times New Roman"/>
          <w:sz w:val="24"/>
          <w:szCs w:val="24"/>
        </w:rPr>
        <w:t xml:space="preserve"> with the states in conducting consistent implementation measures throughout the Bay watershed.</w:t>
      </w:r>
    </w:p>
    <w:p w14:paraId="67896E04" w14:textId="77777777" w:rsidR="00100045" w:rsidRPr="008C3525" w:rsidRDefault="00100045" w:rsidP="00100045">
      <w:pPr>
        <w:pStyle w:val="ListParagraph"/>
        <w:numPr>
          <w:ilvl w:val="0"/>
          <w:numId w:val="35"/>
        </w:numPr>
        <w:spacing w:after="0" w:line="240" w:lineRule="auto"/>
        <w:ind w:left="1080"/>
        <w:rPr>
          <w:rFonts w:ascii="Times New Roman" w:hAnsi="Times New Roman" w:cs="Times New Roman"/>
          <w:sz w:val="24"/>
          <w:szCs w:val="24"/>
        </w:rPr>
      </w:pPr>
      <w:r w:rsidRPr="008C3525">
        <w:rPr>
          <w:rFonts w:ascii="Times New Roman" w:hAnsi="Times New Roman" w:cs="Times New Roman"/>
          <w:sz w:val="24"/>
          <w:szCs w:val="24"/>
        </w:rPr>
        <w:t>Provid</w:t>
      </w:r>
      <w:r>
        <w:rPr>
          <w:rFonts w:ascii="Times New Roman" w:hAnsi="Times New Roman" w:cs="Times New Roman"/>
          <w:sz w:val="24"/>
          <w:szCs w:val="24"/>
        </w:rPr>
        <w:t>e</w:t>
      </w:r>
      <w:r w:rsidRPr="008C3525">
        <w:rPr>
          <w:rFonts w:ascii="Times New Roman" w:hAnsi="Times New Roman" w:cs="Times New Roman"/>
          <w:sz w:val="24"/>
          <w:szCs w:val="24"/>
        </w:rPr>
        <w:t xml:space="preserve"> technical support to understand whether PCB impairments could be addressed through a TMDL alternative.  TMDL alternatives are a new approach that have been given to the states through the long-term version for the 303(d) program and which allows for addressing an impairment without necessarily developing a TMDL.  This approach may be valuable in waterbodies where there are not very many permitted sources.</w:t>
      </w:r>
    </w:p>
    <w:p w14:paraId="1E4E8DEF" w14:textId="77777777" w:rsidR="00100045" w:rsidRPr="008C3525" w:rsidRDefault="00100045" w:rsidP="00100045">
      <w:pPr>
        <w:pStyle w:val="ListParagraph"/>
        <w:numPr>
          <w:ilvl w:val="0"/>
          <w:numId w:val="35"/>
        </w:numPr>
        <w:spacing w:after="0" w:line="240" w:lineRule="auto"/>
        <w:ind w:left="1080"/>
        <w:rPr>
          <w:rFonts w:ascii="Times New Roman" w:hAnsi="Times New Roman" w:cs="Times New Roman"/>
          <w:sz w:val="24"/>
          <w:szCs w:val="24"/>
        </w:rPr>
      </w:pPr>
      <w:r w:rsidRPr="008C3525">
        <w:rPr>
          <w:rFonts w:ascii="Times New Roman" w:hAnsi="Times New Roman" w:cs="Times New Roman"/>
          <w:sz w:val="24"/>
          <w:szCs w:val="24"/>
        </w:rPr>
        <w:t>Encourage use of method 1668 to analyze PCBs as it is the most sensitive method.  This would ensure that PCBs are being characterized accurately.</w:t>
      </w:r>
    </w:p>
    <w:p w14:paraId="46A7D4AD" w14:textId="7C815421" w:rsidR="00100045" w:rsidRPr="006E2D0C" w:rsidRDefault="00100045">
      <w:pPr>
        <w:pStyle w:val="ListParagraph"/>
        <w:numPr>
          <w:ilvl w:val="0"/>
          <w:numId w:val="35"/>
        </w:numPr>
        <w:spacing w:after="0" w:line="240" w:lineRule="auto"/>
        <w:ind w:left="1080"/>
        <w:rPr>
          <w:rFonts w:ascii="Times New Roman" w:hAnsi="Times New Roman" w:cs="Times New Roman"/>
          <w:sz w:val="24"/>
          <w:szCs w:val="24"/>
        </w:rPr>
      </w:pPr>
      <w:r w:rsidRPr="008C3525">
        <w:rPr>
          <w:rFonts w:ascii="Times New Roman" w:hAnsi="Times New Roman" w:cs="Times New Roman"/>
          <w:sz w:val="24"/>
          <w:szCs w:val="24"/>
        </w:rPr>
        <w:t xml:space="preserve">Encourage thoughtful consideration of TMDL endpoint.  </w:t>
      </w:r>
      <w:del w:id="216" w:author="Allen, Greg" w:date="2015-03-09T19:39:00Z">
        <w:r w:rsidRPr="008C3525" w:rsidDel="006E2D0C">
          <w:rPr>
            <w:rFonts w:ascii="Times New Roman" w:hAnsi="Times New Roman" w:cs="Times New Roman"/>
            <w:sz w:val="24"/>
            <w:szCs w:val="24"/>
          </w:rPr>
          <w:delText>In particular, whether the ambient water quality standard or the fish consumption value should be used.</w:delText>
        </w:r>
      </w:del>
      <w:ins w:id="217" w:author="Allen, Greg" w:date="2015-03-09T19:39:00Z">
        <w:r w:rsidR="006E2D0C" w:rsidRPr="006E2D0C">
          <w:rPr>
            <w:rFonts w:ascii="Times New Roman" w:hAnsi="Times New Roman" w:cs="Times New Roman"/>
            <w:sz w:val="24"/>
            <w:szCs w:val="24"/>
          </w:rPr>
          <w:t xml:space="preserve"> </w:t>
        </w:r>
        <w:r w:rsidR="006E2D0C" w:rsidRPr="008C3525">
          <w:rPr>
            <w:rFonts w:ascii="Times New Roman" w:hAnsi="Times New Roman" w:cs="Times New Roman"/>
            <w:sz w:val="24"/>
            <w:szCs w:val="24"/>
          </w:rPr>
          <w:t xml:space="preserve">In particular, </w:t>
        </w:r>
        <w:r w:rsidR="006E2D0C">
          <w:rPr>
            <w:rFonts w:ascii="Times New Roman" w:hAnsi="Times New Roman" w:cs="Times New Roman"/>
            <w:sz w:val="24"/>
            <w:szCs w:val="24"/>
          </w:rPr>
          <w:t xml:space="preserve">determine </w:t>
        </w:r>
        <w:r w:rsidR="006E2D0C" w:rsidRPr="008C3525">
          <w:rPr>
            <w:rFonts w:ascii="Times New Roman" w:hAnsi="Times New Roman" w:cs="Times New Roman"/>
            <w:sz w:val="24"/>
            <w:szCs w:val="24"/>
          </w:rPr>
          <w:t xml:space="preserve">whether </w:t>
        </w:r>
        <w:r w:rsidR="006E2D0C">
          <w:rPr>
            <w:rFonts w:ascii="Times New Roman" w:hAnsi="Times New Roman" w:cs="Times New Roman"/>
            <w:sz w:val="24"/>
            <w:szCs w:val="24"/>
          </w:rPr>
          <w:t>there is inconsistency in how the</w:t>
        </w:r>
        <w:r w:rsidR="006E2D0C" w:rsidRPr="008C3525">
          <w:rPr>
            <w:rFonts w:ascii="Times New Roman" w:hAnsi="Times New Roman" w:cs="Times New Roman"/>
            <w:sz w:val="24"/>
            <w:szCs w:val="24"/>
          </w:rPr>
          <w:t xml:space="preserve"> ambient water quality standard or the fish consumption value</w:t>
        </w:r>
        <w:r w:rsidR="006E2D0C">
          <w:rPr>
            <w:rFonts w:ascii="Times New Roman" w:hAnsi="Times New Roman" w:cs="Times New Roman"/>
            <w:sz w:val="24"/>
            <w:szCs w:val="24"/>
          </w:rPr>
          <w:t>s are</w:t>
        </w:r>
        <w:r w:rsidR="006E2D0C" w:rsidRPr="008C3525">
          <w:rPr>
            <w:rFonts w:ascii="Times New Roman" w:hAnsi="Times New Roman" w:cs="Times New Roman"/>
            <w:sz w:val="24"/>
            <w:szCs w:val="24"/>
          </w:rPr>
          <w:t xml:space="preserve"> used.</w:t>
        </w:r>
      </w:ins>
    </w:p>
    <w:p w14:paraId="682801D9" w14:textId="77777777" w:rsidR="00100045" w:rsidRDefault="00100045" w:rsidP="00333342">
      <w:pPr>
        <w:pStyle w:val="ListParagraph"/>
        <w:rPr>
          <w:rFonts w:ascii="Times New Roman" w:hAnsi="Times New Roman" w:cs="Times New Roman"/>
          <w:sz w:val="24"/>
        </w:rPr>
      </w:pPr>
    </w:p>
    <w:p w14:paraId="64F59793" w14:textId="16CEAC8A" w:rsidR="00E02E0C" w:rsidRPr="00B90DB9" w:rsidRDefault="001E4FA3" w:rsidP="001E4FA3">
      <w:pPr>
        <w:spacing w:after="0" w:line="240" w:lineRule="auto"/>
        <w:ind w:firstLine="720"/>
        <w:rPr>
          <w:rFonts w:ascii="Times New Roman" w:hAnsi="Times New Roman" w:cs="Times New Roman"/>
          <w:i/>
          <w:sz w:val="24"/>
          <w:szCs w:val="24"/>
        </w:rPr>
      </w:pPr>
      <w:r w:rsidRPr="00B90DB9">
        <w:rPr>
          <w:rFonts w:ascii="Times New Roman" w:hAnsi="Times New Roman" w:cs="Times New Roman"/>
          <w:i/>
          <w:sz w:val="24"/>
          <w:szCs w:val="24"/>
        </w:rPr>
        <w:t xml:space="preserve">Stormwater </w:t>
      </w:r>
      <w:r w:rsidR="00E02E0C" w:rsidRPr="00B90DB9">
        <w:rPr>
          <w:rFonts w:ascii="Times New Roman" w:hAnsi="Times New Roman" w:cs="Times New Roman"/>
          <w:i/>
          <w:sz w:val="24"/>
          <w:szCs w:val="24"/>
        </w:rPr>
        <w:t>Regulatory Approaches</w:t>
      </w:r>
    </w:p>
    <w:p w14:paraId="4A11FC7B" w14:textId="77777777" w:rsidR="00600F3F" w:rsidRDefault="00600F3F" w:rsidP="00B90DB9">
      <w:pPr>
        <w:pStyle w:val="ListParagraph"/>
        <w:spacing w:after="0" w:line="240" w:lineRule="auto"/>
        <w:rPr>
          <w:rFonts w:ascii="Times New Roman" w:hAnsi="Times New Roman" w:cs="Times New Roman"/>
          <w:sz w:val="24"/>
          <w:szCs w:val="24"/>
        </w:rPr>
      </w:pPr>
    </w:p>
    <w:p w14:paraId="2A08C9E4" w14:textId="30BC4CC8" w:rsidR="001E4FA3" w:rsidRPr="00B90DB9" w:rsidRDefault="00BA0207" w:rsidP="00B90DB9">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Assess the feasibility of e</w:t>
      </w:r>
      <w:r w:rsidR="00600F3F" w:rsidRPr="00B90DB9">
        <w:rPr>
          <w:rFonts w:ascii="Times New Roman" w:hAnsi="Times New Roman" w:cs="Times New Roman"/>
          <w:sz w:val="24"/>
          <w:szCs w:val="24"/>
        </w:rPr>
        <w:t>stablish</w:t>
      </w:r>
      <w:r>
        <w:rPr>
          <w:rFonts w:ascii="Times New Roman" w:hAnsi="Times New Roman" w:cs="Times New Roman"/>
          <w:sz w:val="24"/>
          <w:szCs w:val="24"/>
        </w:rPr>
        <w:t>ing</w:t>
      </w:r>
      <w:r w:rsidR="00600F3F" w:rsidRPr="00B90DB9">
        <w:rPr>
          <w:rFonts w:ascii="Times New Roman" w:hAnsi="Times New Roman" w:cs="Times New Roman"/>
          <w:sz w:val="24"/>
          <w:szCs w:val="24"/>
        </w:rPr>
        <w:t xml:space="preserve"> a permit requirement for NPDES regulated stormwater dischargers</w:t>
      </w:r>
      <w:r w:rsidR="002104C4">
        <w:rPr>
          <w:rFonts w:ascii="Times New Roman" w:hAnsi="Times New Roman" w:cs="Times New Roman"/>
          <w:sz w:val="24"/>
          <w:szCs w:val="24"/>
        </w:rPr>
        <w:t>, or a targeted subset of permittees,</w:t>
      </w:r>
      <w:r w:rsidR="00600F3F" w:rsidRPr="00B90DB9">
        <w:rPr>
          <w:rFonts w:ascii="Times New Roman" w:hAnsi="Times New Roman" w:cs="Times New Roman"/>
          <w:sz w:val="24"/>
          <w:szCs w:val="24"/>
        </w:rPr>
        <w:t xml:space="preserve"> to monitor outfalls and apply high resolution congener based PCB analytical methods such as EPA Method 1668</w:t>
      </w:r>
      <w:r w:rsidR="0093646C">
        <w:rPr>
          <w:rFonts w:ascii="Times New Roman" w:hAnsi="Times New Roman" w:cs="Times New Roman"/>
          <w:sz w:val="24"/>
          <w:szCs w:val="24"/>
        </w:rPr>
        <w:t xml:space="preserve"> either as a general </w:t>
      </w:r>
      <w:ins w:id="218" w:author="Allen, Greg" w:date="2015-03-10T11:40:00Z">
        <w:r w:rsidR="007932D1">
          <w:rPr>
            <w:rFonts w:ascii="Times New Roman" w:hAnsi="Times New Roman" w:cs="Times New Roman"/>
            <w:sz w:val="24"/>
            <w:szCs w:val="24"/>
          </w:rPr>
          <w:t xml:space="preserve">requirement </w:t>
        </w:r>
      </w:ins>
      <w:r w:rsidR="0093646C">
        <w:rPr>
          <w:rFonts w:ascii="Times New Roman" w:hAnsi="Times New Roman" w:cs="Times New Roman"/>
          <w:sz w:val="24"/>
          <w:szCs w:val="24"/>
        </w:rPr>
        <w:t>or as the result of targeted requirements</w:t>
      </w:r>
      <w:r w:rsidR="00600F3F" w:rsidRPr="00B90DB9">
        <w:rPr>
          <w:rFonts w:ascii="Times New Roman" w:hAnsi="Times New Roman" w:cs="Times New Roman"/>
          <w:sz w:val="24"/>
          <w:szCs w:val="24"/>
        </w:rPr>
        <w:t>.  This requirement would also include industrial stormwater permittees with SIC classifications that indicate the facility has the potential for PCB contamination on site from historical use or current operation or disposal of PCB containing materials.</w:t>
      </w:r>
    </w:p>
    <w:p w14:paraId="5C70B0F7" w14:textId="77777777" w:rsidR="00600F3F" w:rsidRPr="001E4FA3" w:rsidRDefault="00600F3F" w:rsidP="001E4FA3">
      <w:pPr>
        <w:pStyle w:val="ListParagraph"/>
        <w:spacing w:after="0" w:line="240" w:lineRule="auto"/>
        <w:ind w:left="2160"/>
        <w:rPr>
          <w:rFonts w:ascii="Times New Roman" w:hAnsi="Times New Roman" w:cs="Times New Roman"/>
          <w:sz w:val="24"/>
          <w:szCs w:val="24"/>
        </w:rPr>
      </w:pPr>
    </w:p>
    <w:p w14:paraId="22E5D8AE" w14:textId="099C84E4" w:rsidR="009C18C9" w:rsidRDefault="001E4FA3" w:rsidP="00B90DB9">
      <w:pPr>
        <w:spacing w:after="0" w:line="240" w:lineRule="auto"/>
        <w:ind w:firstLine="720"/>
        <w:rPr>
          <w:rFonts w:ascii="Times New Roman" w:hAnsi="Times New Roman" w:cs="Times New Roman"/>
          <w:sz w:val="24"/>
          <w:szCs w:val="24"/>
        </w:rPr>
      </w:pPr>
      <w:r w:rsidRPr="00B90DB9">
        <w:rPr>
          <w:rFonts w:ascii="Times New Roman" w:hAnsi="Times New Roman" w:cs="Times New Roman"/>
          <w:i/>
          <w:sz w:val="24"/>
          <w:szCs w:val="24"/>
        </w:rPr>
        <w:t xml:space="preserve">Stormwater </w:t>
      </w:r>
      <w:r w:rsidR="00E02E0C" w:rsidRPr="00B90DB9">
        <w:rPr>
          <w:rFonts w:ascii="Times New Roman" w:hAnsi="Times New Roman" w:cs="Times New Roman"/>
          <w:i/>
          <w:sz w:val="24"/>
          <w:szCs w:val="24"/>
        </w:rPr>
        <w:t>Programmatic Approaches</w:t>
      </w:r>
    </w:p>
    <w:p w14:paraId="7AED3AA6" w14:textId="77777777" w:rsidR="00BA0207" w:rsidRDefault="00BA0207" w:rsidP="001E4FA3">
      <w:pPr>
        <w:spacing w:after="0" w:line="240" w:lineRule="auto"/>
        <w:ind w:firstLine="720"/>
        <w:rPr>
          <w:rFonts w:ascii="Times New Roman" w:hAnsi="Times New Roman" w:cs="Times New Roman"/>
          <w:sz w:val="24"/>
          <w:szCs w:val="24"/>
        </w:rPr>
      </w:pPr>
    </w:p>
    <w:p w14:paraId="45E02D7F" w14:textId="49283F34" w:rsidR="000234A9" w:rsidRPr="00B90DB9" w:rsidRDefault="000234A9" w:rsidP="00B90DB9">
      <w:pPr>
        <w:ind w:left="720"/>
        <w:rPr>
          <w:rFonts w:ascii="Times New Roman" w:hAnsi="Times New Roman" w:cs="Times New Roman"/>
          <w:sz w:val="24"/>
          <w:szCs w:val="24"/>
        </w:rPr>
      </w:pPr>
      <w:r w:rsidRPr="00B90DB9">
        <w:rPr>
          <w:rFonts w:ascii="Times New Roman" w:hAnsi="Times New Roman" w:cs="Times New Roman"/>
          <w:sz w:val="24"/>
          <w:szCs w:val="24"/>
        </w:rPr>
        <w:t xml:space="preserve">Develop inventory of existing PCB outfall monitoring data for NPDES regulated stormwater dischargers and compile all available information from governmental and academic organizations.  This inventory will demonstrate the widespread extent of PCB contamination in stormwater and the need for a monitoring requirement to support TMDL development and implementation. </w:t>
      </w:r>
    </w:p>
    <w:p w14:paraId="1FEB3734" w14:textId="56C6717E" w:rsidR="000234A9" w:rsidRPr="00B90DB9" w:rsidRDefault="000234A9" w:rsidP="00B90DB9">
      <w:pPr>
        <w:ind w:left="720"/>
        <w:rPr>
          <w:rFonts w:ascii="Times New Roman" w:hAnsi="Times New Roman" w:cs="Times New Roman"/>
          <w:sz w:val="24"/>
          <w:szCs w:val="24"/>
        </w:rPr>
      </w:pPr>
      <w:r w:rsidRPr="00B90DB9">
        <w:rPr>
          <w:rFonts w:ascii="Times New Roman" w:hAnsi="Times New Roman" w:cs="Times New Roman"/>
          <w:sz w:val="24"/>
          <w:szCs w:val="24"/>
        </w:rPr>
        <w:t>Develop PMP guidance document for the control and reduction of PCBs in unregulated and NPDES regulated stormwater including an inventory of BMP options.  This document would provide guidance to all Bay jurisdictions in implementing PCB load reductions established for discha</w:t>
      </w:r>
      <w:r>
        <w:rPr>
          <w:rFonts w:ascii="Times New Roman" w:hAnsi="Times New Roman" w:cs="Times New Roman"/>
          <w:sz w:val="24"/>
          <w:szCs w:val="24"/>
        </w:rPr>
        <w:t>rgers through TMDL development</w:t>
      </w:r>
      <w:ins w:id="219" w:author="Allen, Greg" w:date="2015-03-09T22:06:00Z">
        <w:r w:rsidR="00CC007D">
          <w:rPr>
            <w:rFonts w:ascii="Times New Roman" w:hAnsi="Times New Roman" w:cs="Times New Roman"/>
            <w:sz w:val="24"/>
            <w:szCs w:val="24"/>
          </w:rPr>
          <w:t xml:space="preserve"> while recognizing the need for flexibility in PMP design</w:t>
        </w:r>
      </w:ins>
      <w:r>
        <w:rPr>
          <w:rFonts w:ascii="Times New Roman" w:hAnsi="Times New Roman" w:cs="Times New Roman"/>
          <w:sz w:val="24"/>
          <w:szCs w:val="24"/>
        </w:rPr>
        <w:t>.</w:t>
      </w:r>
    </w:p>
    <w:p w14:paraId="41582578" w14:textId="606DB4FF" w:rsidR="000234A9" w:rsidRPr="00B90DB9" w:rsidRDefault="000234A9" w:rsidP="00B90DB9">
      <w:pPr>
        <w:ind w:left="720"/>
        <w:rPr>
          <w:rFonts w:ascii="Times New Roman" w:hAnsi="Times New Roman" w:cs="Times New Roman"/>
          <w:sz w:val="24"/>
          <w:szCs w:val="24"/>
        </w:rPr>
      </w:pPr>
      <w:r w:rsidRPr="00B90DB9">
        <w:rPr>
          <w:rFonts w:ascii="Times New Roman" w:hAnsi="Times New Roman" w:cs="Times New Roman"/>
          <w:sz w:val="24"/>
          <w:szCs w:val="24"/>
        </w:rPr>
        <w:t>Coordinate educational workshops to provide public and regulated stormwater facilities owners with knowledge regarding human health impacts from PCBs, existing sources of PCBs in the environment, and actions that can be taken to eliminate these sources preventing the contribution of PCBs within unregulated and NPDES regulated stormwater</w:t>
      </w:r>
      <w:r>
        <w:rPr>
          <w:rFonts w:ascii="Times New Roman" w:hAnsi="Times New Roman" w:cs="Times New Roman"/>
          <w:sz w:val="24"/>
          <w:szCs w:val="24"/>
        </w:rPr>
        <w:t>.</w:t>
      </w:r>
    </w:p>
    <w:p w14:paraId="5F23B04B" w14:textId="77777777" w:rsidR="00995424" w:rsidRDefault="000234A9" w:rsidP="00B90DB9">
      <w:pPr>
        <w:ind w:left="720"/>
        <w:rPr>
          <w:rFonts w:ascii="Times New Roman" w:hAnsi="Times New Roman" w:cs="Times New Roman"/>
          <w:sz w:val="24"/>
          <w:szCs w:val="24"/>
        </w:rPr>
      </w:pPr>
      <w:r w:rsidRPr="00B90DB9">
        <w:rPr>
          <w:rFonts w:ascii="Times New Roman" w:hAnsi="Times New Roman" w:cs="Times New Roman"/>
          <w:sz w:val="24"/>
          <w:szCs w:val="24"/>
        </w:rPr>
        <w:t xml:space="preserve">Coordinate a voluntary action program to remove all transformers containing PCBs including those classified as PCB free (less than 50 ppm) from operation and remediate PCB contamination on-site from historical releases of these transformers.  This program could also be expanded to include additional PCB containing equipment (e.g., fluorescent light ballasts). </w:t>
      </w:r>
    </w:p>
    <w:p w14:paraId="79EFFE0B" w14:textId="78C33455" w:rsidR="00BA0207" w:rsidRPr="00995424" w:rsidRDefault="00995424" w:rsidP="00B90DB9">
      <w:pPr>
        <w:ind w:left="720"/>
        <w:rPr>
          <w:rFonts w:ascii="Times New Roman" w:hAnsi="Times New Roman" w:cs="Times New Roman"/>
          <w:sz w:val="24"/>
          <w:szCs w:val="24"/>
        </w:rPr>
      </w:pPr>
      <w:r>
        <w:rPr>
          <w:rFonts w:ascii="Times New Roman" w:hAnsi="Times New Roman" w:cs="Times New Roman"/>
          <w:sz w:val="24"/>
          <w:szCs w:val="24"/>
        </w:rPr>
        <w:t>Explore the feasibility of e</w:t>
      </w:r>
      <w:r w:rsidR="000234A9" w:rsidRPr="00B90DB9">
        <w:rPr>
          <w:rFonts w:ascii="Times New Roman" w:hAnsi="Times New Roman" w:cs="Times New Roman"/>
          <w:sz w:val="24"/>
          <w:szCs w:val="24"/>
        </w:rPr>
        <w:t xml:space="preserve">limination of the </w:t>
      </w:r>
      <w:r>
        <w:rPr>
          <w:rFonts w:ascii="Times New Roman" w:hAnsi="Times New Roman" w:cs="Times New Roman"/>
          <w:sz w:val="24"/>
          <w:szCs w:val="24"/>
        </w:rPr>
        <w:t>“</w:t>
      </w:r>
      <w:r w:rsidR="000234A9" w:rsidRPr="00B90DB9">
        <w:rPr>
          <w:rFonts w:ascii="Times New Roman" w:hAnsi="Times New Roman" w:cs="Times New Roman"/>
          <w:sz w:val="24"/>
          <w:szCs w:val="24"/>
        </w:rPr>
        <w:t>PCB free rule</w:t>
      </w:r>
      <w:r>
        <w:rPr>
          <w:rFonts w:ascii="Times New Roman" w:hAnsi="Times New Roman" w:cs="Times New Roman"/>
          <w:sz w:val="24"/>
          <w:szCs w:val="24"/>
        </w:rPr>
        <w:t>”</w:t>
      </w:r>
      <w:r w:rsidR="000234A9" w:rsidRPr="00B90DB9">
        <w:rPr>
          <w:rFonts w:ascii="Times New Roman" w:hAnsi="Times New Roman" w:cs="Times New Roman"/>
          <w:sz w:val="24"/>
          <w:szCs w:val="24"/>
        </w:rPr>
        <w:t xml:space="preserve"> so as not to exclude </w:t>
      </w:r>
      <w:r>
        <w:rPr>
          <w:rFonts w:ascii="Times New Roman" w:hAnsi="Times New Roman" w:cs="Times New Roman"/>
          <w:sz w:val="24"/>
          <w:szCs w:val="24"/>
        </w:rPr>
        <w:t>electrical equipment with less than 50 ppm PCBs.</w:t>
      </w:r>
    </w:p>
    <w:p w14:paraId="7FE02A62" w14:textId="4F48C160" w:rsidR="00E02E0C" w:rsidRPr="00995424" w:rsidRDefault="00E02E0C" w:rsidP="00B90DB9">
      <w:pPr>
        <w:spacing w:after="0" w:line="240" w:lineRule="auto"/>
        <w:ind w:firstLine="720"/>
      </w:pPr>
    </w:p>
    <w:p w14:paraId="1DE0DEFD" w14:textId="352F50CC" w:rsidR="001E4FA3" w:rsidRPr="00B90DB9" w:rsidRDefault="001E4FA3" w:rsidP="001E4FA3">
      <w:pPr>
        <w:spacing w:after="0" w:line="240" w:lineRule="auto"/>
        <w:ind w:firstLine="720"/>
        <w:rPr>
          <w:rFonts w:ascii="Times New Roman" w:hAnsi="Times New Roman" w:cs="Times New Roman"/>
          <w:i/>
          <w:sz w:val="24"/>
          <w:szCs w:val="24"/>
        </w:rPr>
      </w:pPr>
      <w:r w:rsidRPr="00B90DB9">
        <w:rPr>
          <w:rFonts w:ascii="Times New Roman" w:hAnsi="Times New Roman" w:cs="Times New Roman"/>
          <w:i/>
          <w:sz w:val="24"/>
          <w:szCs w:val="24"/>
        </w:rPr>
        <w:t xml:space="preserve">Stormwater </w:t>
      </w:r>
      <w:r w:rsidR="00E02E0C" w:rsidRPr="00B90DB9">
        <w:rPr>
          <w:rFonts w:ascii="Times New Roman" w:hAnsi="Times New Roman" w:cs="Times New Roman"/>
          <w:i/>
          <w:sz w:val="24"/>
          <w:szCs w:val="24"/>
        </w:rPr>
        <w:t>Research Approaches</w:t>
      </w:r>
    </w:p>
    <w:p w14:paraId="768AF07F" w14:textId="77777777" w:rsidR="00EB5BC1" w:rsidRDefault="00EB5BC1" w:rsidP="001E4FA3">
      <w:pPr>
        <w:spacing w:after="0" w:line="240" w:lineRule="auto"/>
        <w:ind w:firstLine="720"/>
        <w:rPr>
          <w:rFonts w:ascii="Times New Roman" w:hAnsi="Times New Roman" w:cs="Times New Roman"/>
          <w:sz w:val="24"/>
          <w:szCs w:val="24"/>
        </w:rPr>
      </w:pPr>
    </w:p>
    <w:p w14:paraId="0EAFFE42" w14:textId="1A65568F" w:rsidR="00BF12CD" w:rsidRPr="00B90DB9" w:rsidRDefault="00BF12CD" w:rsidP="00B90DB9">
      <w:pPr>
        <w:ind w:left="720"/>
        <w:rPr>
          <w:rFonts w:ascii="Times New Roman" w:hAnsi="Times New Roman" w:cs="Times New Roman"/>
          <w:sz w:val="24"/>
          <w:szCs w:val="24"/>
        </w:rPr>
      </w:pPr>
      <w:r w:rsidRPr="00B90DB9">
        <w:rPr>
          <w:rFonts w:ascii="Times New Roman" w:hAnsi="Times New Roman" w:cs="Times New Roman"/>
          <w:sz w:val="24"/>
          <w:szCs w:val="24"/>
        </w:rPr>
        <w:t xml:space="preserve">Conduct research initiative to investigate whether construction activities associated with the demolition/remodeling of buildings PCB containing materials and disturbance of contaminated soils is a source of PCBs in unregulated and NPDES regulated stormwater.   </w:t>
      </w:r>
    </w:p>
    <w:p w14:paraId="48235DC6" w14:textId="3E436A11" w:rsidR="00BF12CD" w:rsidRPr="00B90DB9" w:rsidRDefault="00BF12CD" w:rsidP="00B90DB9">
      <w:pPr>
        <w:ind w:left="720"/>
        <w:rPr>
          <w:rFonts w:ascii="Times New Roman" w:hAnsi="Times New Roman" w:cs="Times New Roman"/>
          <w:sz w:val="24"/>
          <w:szCs w:val="24"/>
        </w:rPr>
      </w:pPr>
      <w:r w:rsidRPr="00B90DB9">
        <w:rPr>
          <w:rFonts w:ascii="Times New Roman" w:hAnsi="Times New Roman" w:cs="Times New Roman"/>
          <w:sz w:val="24"/>
          <w:szCs w:val="24"/>
        </w:rPr>
        <w:t xml:space="preserve">Conduct research initiative to investigate whether land application of biosolids in commercial and agricultural practices is a source of PCBs in unregulated </w:t>
      </w:r>
      <w:r>
        <w:rPr>
          <w:rFonts w:ascii="Times New Roman" w:hAnsi="Times New Roman" w:cs="Times New Roman"/>
          <w:sz w:val="24"/>
          <w:szCs w:val="24"/>
        </w:rPr>
        <w:t>and NPDES regulated stormwater.</w:t>
      </w:r>
    </w:p>
    <w:p w14:paraId="74D36C9E" w14:textId="77777777" w:rsidR="00BF12CD" w:rsidRDefault="00BF12CD" w:rsidP="00BF12CD">
      <w:pPr>
        <w:ind w:left="720"/>
        <w:rPr>
          <w:rFonts w:ascii="Times New Roman" w:hAnsi="Times New Roman" w:cs="Times New Roman"/>
          <w:sz w:val="24"/>
          <w:szCs w:val="24"/>
        </w:rPr>
      </w:pPr>
      <w:r w:rsidRPr="00B90DB9">
        <w:rPr>
          <w:rFonts w:ascii="Times New Roman" w:hAnsi="Times New Roman" w:cs="Times New Roman"/>
          <w:sz w:val="24"/>
          <w:szCs w:val="24"/>
        </w:rPr>
        <w:t xml:space="preserve">Conduct research initiative to investigate whether land application of dredged material from the maintenance of stormwater BMPs is a source of PCBs in unregulated </w:t>
      </w:r>
      <w:r>
        <w:rPr>
          <w:rFonts w:ascii="Times New Roman" w:hAnsi="Times New Roman" w:cs="Times New Roman"/>
          <w:sz w:val="24"/>
          <w:szCs w:val="24"/>
        </w:rPr>
        <w:t>and NPDES regulated stormwater.</w:t>
      </w:r>
    </w:p>
    <w:p w14:paraId="30C5E304" w14:textId="118823C5" w:rsidR="00BF12CD" w:rsidRPr="00B90DB9" w:rsidRDefault="00BF12CD" w:rsidP="00BF12CD">
      <w:pPr>
        <w:ind w:left="720"/>
        <w:rPr>
          <w:rFonts w:ascii="Times New Roman" w:hAnsi="Times New Roman" w:cs="Times New Roman"/>
          <w:sz w:val="24"/>
          <w:szCs w:val="24"/>
        </w:rPr>
      </w:pPr>
      <w:r w:rsidRPr="00B90DB9">
        <w:rPr>
          <w:rFonts w:ascii="Times New Roman" w:hAnsi="Times New Roman" w:cs="Times New Roman"/>
          <w:sz w:val="24"/>
          <w:szCs w:val="24"/>
        </w:rPr>
        <w:t>Conduct research initiative to investigate the PCB removal effectiveness of stormwater BMPs that are designed to remove sediments and nutrients.</w:t>
      </w:r>
      <w:ins w:id="220" w:author="Allen, Greg" w:date="2015-03-10T09:19:00Z">
        <w:r w:rsidR="000771C0">
          <w:rPr>
            <w:rFonts w:ascii="Times New Roman" w:hAnsi="Times New Roman" w:cs="Times New Roman"/>
            <w:sz w:val="24"/>
            <w:szCs w:val="24"/>
          </w:rPr>
          <w:t xml:space="preserve"> Use the findings to enhance BMP scenario tools to allow analysis of multiple pollutant reduction benefits.</w:t>
        </w:r>
      </w:ins>
    </w:p>
    <w:p w14:paraId="124EC123" w14:textId="3B18AB0A" w:rsidR="00DD1C7E" w:rsidRPr="00B90DB9" w:rsidDel="00584117" w:rsidRDefault="00DD1C7E">
      <w:pPr>
        <w:pStyle w:val="ListParagraph"/>
        <w:spacing w:after="0" w:line="240" w:lineRule="auto"/>
        <w:rPr>
          <w:del w:id="221" w:author="Allen, Greg" w:date="2015-03-09T19:34:00Z"/>
          <w:rFonts w:ascii="Times New Roman" w:hAnsi="Times New Roman" w:cs="Times New Roman"/>
          <w:sz w:val="24"/>
          <w:szCs w:val="24"/>
        </w:rPr>
        <w:pPrChange w:id="222" w:author="Allen, Greg" w:date="2015-03-09T19:35:00Z">
          <w:pPr>
            <w:pStyle w:val="ListParagraph"/>
          </w:pPr>
        </w:pPrChange>
      </w:pPr>
    </w:p>
    <w:p w14:paraId="29B43974" w14:textId="7CA86D1A" w:rsidR="00DD1C7E" w:rsidRPr="00B90DB9" w:rsidRDefault="00DD1C7E">
      <w:pPr>
        <w:pStyle w:val="ListParagraph"/>
        <w:spacing w:after="0" w:line="240" w:lineRule="auto"/>
        <w:rPr>
          <w:rFonts w:ascii="Times New Roman" w:hAnsi="Times New Roman" w:cs="Times New Roman"/>
          <w:i/>
          <w:sz w:val="24"/>
          <w:szCs w:val="24"/>
        </w:rPr>
        <w:pPrChange w:id="223" w:author="Allen, Greg" w:date="2015-03-09T19:35:00Z">
          <w:pPr>
            <w:pStyle w:val="ListParagraph"/>
          </w:pPr>
        </w:pPrChange>
      </w:pPr>
      <w:r w:rsidRPr="00B90DB9">
        <w:rPr>
          <w:rFonts w:ascii="Times New Roman" w:hAnsi="Times New Roman" w:cs="Times New Roman"/>
          <w:i/>
          <w:sz w:val="24"/>
          <w:szCs w:val="24"/>
        </w:rPr>
        <w:t>Wastewater</w:t>
      </w:r>
      <w:r w:rsidR="007C044B" w:rsidRPr="00B90DB9">
        <w:rPr>
          <w:rFonts w:ascii="Times New Roman" w:hAnsi="Times New Roman" w:cs="Times New Roman"/>
          <w:i/>
          <w:sz w:val="24"/>
          <w:szCs w:val="24"/>
        </w:rPr>
        <w:t xml:space="preserve"> Approaches</w:t>
      </w:r>
    </w:p>
    <w:p w14:paraId="09B031EC" w14:textId="77777777" w:rsidR="00D657E6" w:rsidRPr="001E4FA3" w:rsidRDefault="00D657E6">
      <w:pPr>
        <w:pStyle w:val="ListParagraph"/>
        <w:spacing w:after="0" w:line="240" w:lineRule="auto"/>
        <w:rPr>
          <w:rFonts w:ascii="Times New Roman" w:hAnsi="Times New Roman" w:cs="Times New Roman"/>
          <w:sz w:val="24"/>
          <w:szCs w:val="24"/>
        </w:rPr>
        <w:pPrChange w:id="224" w:author="Allen, Greg" w:date="2015-03-09T19:35:00Z">
          <w:pPr>
            <w:pStyle w:val="ListParagraph"/>
          </w:pPr>
        </w:pPrChange>
      </w:pPr>
    </w:p>
    <w:p w14:paraId="61022422" w14:textId="4777EFBE" w:rsidR="00DD1C7E" w:rsidRDefault="00DD1C7E" w:rsidP="00B90DB9">
      <w:pPr>
        <w:pStyle w:val="ListParagraph"/>
        <w:widowControl w:val="0"/>
        <w:spacing w:after="0" w:line="240" w:lineRule="auto"/>
        <w:rPr>
          <w:rFonts w:ascii="Times New Roman" w:eastAsia="Times New Roman" w:hAnsi="Times New Roman" w:cs="Times New Roman"/>
          <w:sz w:val="24"/>
          <w:szCs w:val="24"/>
        </w:rPr>
      </w:pPr>
      <w:r w:rsidRPr="00DD1C7E">
        <w:rPr>
          <w:rFonts w:ascii="Times New Roman" w:eastAsia="Times New Roman" w:hAnsi="Times New Roman" w:cs="Times New Roman"/>
          <w:sz w:val="24"/>
          <w:szCs w:val="24"/>
        </w:rPr>
        <w:t>Support research on cost-effective tools for track</w:t>
      </w:r>
      <w:r>
        <w:rPr>
          <w:rFonts w:ascii="Times New Roman" w:eastAsia="Times New Roman" w:hAnsi="Times New Roman" w:cs="Times New Roman"/>
          <w:sz w:val="24"/>
          <w:szCs w:val="24"/>
        </w:rPr>
        <w:t>-</w:t>
      </w:r>
      <w:r w:rsidRPr="00DD1C7E">
        <w:rPr>
          <w:rFonts w:ascii="Times New Roman" w:eastAsia="Times New Roman" w:hAnsi="Times New Roman" w:cs="Times New Roman"/>
          <w:sz w:val="24"/>
          <w:szCs w:val="24"/>
        </w:rPr>
        <w:t xml:space="preserve">down studies and provide a mechanism for municipalities to share information on lessons learned from PMP development and implementation strategies.  A </w:t>
      </w:r>
      <w:r w:rsidR="00D657E6">
        <w:rPr>
          <w:rFonts w:ascii="Times New Roman" w:eastAsia="Times New Roman" w:hAnsi="Times New Roman" w:cs="Times New Roman"/>
          <w:sz w:val="24"/>
          <w:szCs w:val="24"/>
        </w:rPr>
        <w:t xml:space="preserve">trackdown </w:t>
      </w:r>
      <w:r w:rsidRPr="00DD1C7E">
        <w:rPr>
          <w:rFonts w:ascii="Times New Roman" w:eastAsia="Times New Roman" w:hAnsi="Times New Roman" w:cs="Times New Roman"/>
          <w:sz w:val="24"/>
          <w:szCs w:val="24"/>
        </w:rPr>
        <w:t xml:space="preserve">workshop in addition to a dynamic database that is voluntarily updated by participating municipalities as new information becomes available would be useful. </w:t>
      </w:r>
      <w:r w:rsidR="00D657E6">
        <w:rPr>
          <w:rFonts w:ascii="Times New Roman" w:eastAsia="Times New Roman" w:hAnsi="Times New Roman" w:cs="Times New Roman"/>
          <w:sz w:val="24"/>
          <w:szCs w:val="24"/>
        </w:rPr>
        <w:br/>
      </w:r>
    </w:p>
    <w:p w14:paraId="0A7ED8E6" w14:textId="5F353106" w:rsidR="00DD1C7E" w:rsidRDefault="00DD1C7E" w:rsidP="00B90DB9">
      <w:pPr>
        <w:pStyle w:val="ListParagraph"/>
        <w:widowControl w:val="0"/>
        <w:spacing w:after="0" w:line="240" w:lineRule="auto"/>
        <w:rPr>
          <w:rFonts w:ascii="Times New Roman" w:eastAsia="Times New Roman" w:hAnsi="Times New Roman" w:cs="Times New Roman"/>
          <w:sz w:val="24"/>
          <w:szCs w:val="24"/>
        </w:rPr>
      </w:pPr>
      <w:r w:rsidRPr="00DD1C7E">
        <w:rPr>
          <w:rFonts w:ascii="Times New Roman" w:eastAsia="Times New Roman" w:hAnsi="Times New Roman" w:cs="Times New Roman"/>
          <w:sz w:val="24"/>
          <w:szCs w:val="24"/>
        </w:rPr>
        <w:t xml:space="preserve">Encourage EPA to provide guidance on integration </w:t>
      </w:r>
      <w:r w:rsidR="00D657E6">
        <w:rPr>
          <w:rFonts w:ascii="Times New Roman" w:eastAsia="Times New Roman" w:hAnsi="Times New Roman" w:cs="Times New Roman"/>
          <w:sz w:val="24"/>
          <w:szCs w:val="24"/>
        </w:rPr>
        <w:t xml:space="preserve">of </w:t>
      </w:r>
      <w:r w:rsidRPr="00DD1C7E">
        <w:rPr>
          <w:rFonts w:ascii="Times New Roman" w:eastAsia="Times New Roman" w:hAnsi="Times New Roman" w:cs="Times New Roman"/>
          <w:sz w:val="24"/>
          <w:szCs w:val="24"/>
        </w:rPr>
        <w:t>the various programs addressing toxics to reduce inconsistencies in analytical methods, target thresholds, and investigation and remediation approaches.</w:t>
      </w:r>
      <w:r w:rsidR="00D657E6">
        <w:rPr>
          <w:rFonts w:ascii="Times New Roman" w:eastAsia="Times New Roman" w:hAnsi="Times New Roman" w:cs="Times New Roman"/>
          <w:sz w:val="24"/>
          <w:szCs w:val="24"/>
        </w:rPr>
        <w:br/>
      </w:r>
    </w:p>
    <w:p w14:paraId="163D2CE2" w14:textId="483C8D41" w:rsidR="008C3525" w:rsidRDefault="00D657E6" w:rsidP="00B90DB9">
      <w:pPr>
        <w:pStyle w:val="ListParagraph"/>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DD1C7E" w:rsidRPr="00DD1C7E">
        <w:rPr>
          <w:rFonts w:ascii="Times New Roman" w:eastAsia="Times New Roman" w:hAnsi="Times New Roman" w:cs="Times New Roman"/>
          <w:sz w:val="24"/>
          <w:szCs w:val="24"/>
        </w:rPr>
        <w:t>xplore opportunities to reduce the inadvertent manufacture of PCBs through the implementation of Pollution Prevention measures at applicable manufacturers.  Review E</w:t>
      </w:r>
      <w:r>
        <w:rPr>
          <w:rFonts w:ascii="Times New Roman" w:eastAsia="Times New Roman" w:hAnsi="Times New Roman" w:cs="Times New Roman"/>
          <w:sz w:val="24"/>
          <w:szCs w:val="24"/>
        </w:rPr>
        <w:t xml:space="preserve">nvironmental </w:t>
      </w:r>
      <w:r w:rsidR="00DD1C7E" w:rsidRPr="00DD1C7E">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ouncil of </w:t>
      </w:r>
      <w:r w:rsidR="00DD1C7E" w:rsidRPr="00DD1C7E">
        <w:rPr>
          <w:rFonts w:ascii="Times New Roman" w:eastAsia="Times New Roman" w:hAnsi="Times New Roman" w:cs="Times New Roman"/>
          <w:sz w:val="24"/>
          <w:szCs w:val="24"/>
        </w:rPr>
        <w:t>S</w:t>
      </w:r>
      <w:r>
        <w:rPr>
          <w:rFonts w:ascii="Times New Roman" w:eastAsia="Times New Roman" w:hAnsi="Times New Roman" w:cs="Times New Roman"/>
          <w:sz w:val="24"/>
          <w:szCs w:val="24"/>
        </w:rPr>
        <w:t>tates</w:t>
      </w:r>
      <w:r w:rsidR="00DD1C7E" w:rsidRPr="00DD1C7E">
        <w:rPr>
          <w:rFonts w:ascii="Times New Roman" w:eastAsia="Times New Roman" w:hAnsi="Times New Roman" w:cs="Times New Roman"/>
          <w:sz w:val="24"/>
          <w:szCs w:val="24"/>
        </w:rPr>
        <w:t xml:space="preserve"> resolution on PCBs for additional opportunities to reduce the inadvertent manufacture of PCBs. </w:t>
      </w:r>
      <w:r>
        <w:rPr>
          <w:rFonts w:ascii="Times New Roman" w:eastAsia="Times New Roman" w:hAnsi="Times New Roman" w:cs="Times New Roman"/>
          <w:sz w:val="24"/>
          <w:szCs w:val="24"/>
        </w:rPr>
        <w:br/>
      </w:r>
    </w:p>
    <w:p w14:paraId="011BDAAA" w14:textId="449FDDB5" w:rsidR="008C3525" w:rsidRDefault="008C3525" w:rsidP="00B90DB9">
      <w:pPr>
        <w:pStyle w:val="ListParagraph"/>
        <w:widowControl w:val="0"/>
        <w:spacing w:after="0" w:line="240" w:lineRule="auto"/>
        <w:rPr>
          <w:ins w:id="225" w:author="Allen, Greg" w:date="2015-03-09T22:44:00Z"/>
          <w:rFonts w:ascii="Times New Roman" w:hAnsi="Times New Roman"/>
          <w:sz w:val="24"/>
          <w:szCs w:val="24"/>
        </w:rPr>
      </w:pPr>
      <w:r w:rsidRPr="008C3525">
        <w:rPr>
          <w:rFonts w:ascii="Times New Roman" w:hAnsi="Times New Roman"/>
          <w:sz w:val="24"/>
          <w:szCs w:val="24"/>
        </w:rPr>
        <w:t xml:space="preserve">The EPA R3 NPDES Permits Branch will </w:t>
      </w:r>
      <w:r w:rsidR="00D657E6">
        <w:rPr>
          <w:rFonts w:ascii="Times New Roman" w:hAnsi="Times New Roman"/>
          <w:sz w:val="24"/>
          <w:szCs w:val="24"/>
        </w:rPr>
        <w:t>continue to address</w:t>
      </w:r>
      <w:r w:rsidRPr="008C3525">
        <w:rPr>
          <w:rFonts w:ascii="Times New Roman" w:hAnsi="Times New Roman"/>
          <w:sz w:val="24"/>
          <w:szCs w:val="24"/>
        </w:rPr>
        <w:t xml:space="preserve"> </w:t>
      </w:r>
      <w:r w:rsidR="00D657E6">
        <w:rPr>
          <w:rFonts w:ascii="Times New Roman" w:hAnsi="Times New Roman"/>
          <w:sz w:val="24"/>
          <w:szCs w:val="24"/>
        </w:rPr>
        <w:t>PCBs</w:t>
      </w:r>
      <w:r w:rsidRPr="008C3525">
        <w:rPr>
          <w:rFonts w:ascii="Times New Roman" w:hAnsi="Times New Roman"/>
          <w:sz w:val="24"/>
          <w:szCs w:val="24"/>
        </w:rPr>
        <w:t xml:space="preserve"> through the CWA framework.  Where waters have been identified as impaired and a TMDL has been established creating </w:t>
      </w:r>
      <w:del w:id="226" w:author="Allen, Greg" w:date="2015-03-09T19:50:00Z">
        <w:r w:rsidRPr="008C3525" w:rsidDel="007F0A4D">
          <w:rPr>
            <w:rFonts w:ascii="Times New Roman" w:hAnsi="Times New Roman"/>
            <w:sz w:val="24"/>
            <w:szCs w:val="24"/>
          </w:rPr>
          <w:delText xml:space="preserve">Waste Load Allocations </w:delText>
        </w:r>
      </w:del>
      <w:ins w:id="227" w:author="Allen, Greg" w:date="2015-03-09T19:50:00Z">
        <w:r w:rsidR="007F0A4D">
          <w:rPr>
            <w:rFonts w:ascii="Times New Roman" w:hAnsi="Times New Roman"/>
            <w:sz w:val="24"/>
            <w:szCs w:val="24"/>
          </w:rPr>
          <w:t xml:space="preserve">WLA </w:t>
        </w:r>
      </w:ins>
      <w:r w:rsidRPr="008C3525">
        <w:rPr>
          <w:rFonts w:ascii="Times New Roman" w:hAnsi="Times New Roman"/>
          <w:sz w:val="24"/>
          <w:szCs w:val="24"/>
        </w:rPr>
        <w:t xml:space="preserve">for point sources, the NPDES Permitting program will ensure that permits are consistent with the TMDL.  The NPDES Permitting Program will draft and review permits with a focus on ensuring that </w:t>
      </w:r>
      <w:r w:rsidR="00D657E6">
        <w:rPr>
          <w:rFonts w:ascii="Times New Roman" w:hAnsi="Times New Roman"/>
          <w:sz w:val="24"/>
          <w:szCs w:val="24"/>
        </w:rPr>
        <w:t>PCB</w:t>
      </w:r>
      <w:r w:rsidRPr="008C3525">
        <w:rPr>
          <w:rFonts w:ascii="Times New Roman" w:hAnsi="Times New Roman"/>
          <w:sz w:val="24"/>
          <w:szCs w:val="24"/>
        </w:rPr>
        <w:t xml:space="preserve"> WLAs are clear and enforceable.  The NPDES Enforcement Program, through state oversight and its independent compliance monitoring and enforcement authorities, will ensure that these compliance limits are met.  If a permittee is in non-compliance with its compliance obligations, EPA will take timely and appropriate action, including exercising its enforcement authority, to ensure that the permittee return</w:t>
      </w:r>
      <w:r w:rsidR="00D657E6">
        <w:rPr>
          <w:rFonts w:ascii="Times New Roman" w:hAnsi="Times New Roman"/>
          <w:sz w:val="24"/>
          <w:szCs w:val="24"/>
        </w:rPr>
        <w:t>s</w:t>
      </w:r>
      <w:r w:rsidRPr="008C3525">
        <w:rPr>
          <w:rFonts w:ascii="Times New Roman" w:hAnsi="Times New Roman"/>
          <w:sz w:val="24"/>
          <w:szCs w:val="24"/>
        </w:rPr>
        <w:t xml:space="preserve"> to compliance in an expeditious manner.</w:t>
      </w:r>
    </w:p>
    <w:p w14:paraId="7ED0BB6F" w14:textId="77777777" w:rsidR="00D90C5F" w:rsidRDefault="00D90C5F" w:rsidP="00B90DB9">
      <w:pPr>
        <w:pStyle w:val="ListParagraph"/>
        <w:widowControl w:val="0"/>
        <w:spacing w:after="0" w:line="240" w:lineRule="auto"/>
        <w:rPr>
          <w:ins w:id="228" w:author="Allen, Greg" w:date="2015-03-09T22:44:00Z"/>
          <w:rFonts w:ascii="Times New Roman" w:hAnsi="Times New Roman"/>
          <w:sz w:val="24"/>
          <w:szCs w:val="24"/>
        </w:rPr>
      </w:pPr>
    </w:p>
    <w:p w14:paraId="28B38B29" w14:textId="76A011E7" w:rsidR="00D90C5F" w:rsidRPr="00D90C5F" w:rsidRDefault="00D90C5F" w:rsidP="00B90DB9">
      <w:pPr>
        <w:pStyle w:val="ListParagraph"/>
        <w:widowControl w:val="0"/>
        <w:spacing w:after="0" w:line="240" w:lineRule="auto"/>
        <w:rPr>
          <w:ins w:id="229" w:author="Allen, Greg" w:date="2015-03-09T22:44:00Z"/>
          <w:rFonts w:ascii="Times New Roman" w:hAnsi="Times New Roman"/>
          <w:i/>
          <w:sz w:val="24"/>
          <w:szCs w:val="24"/>
          <w:rPrChange w:id="230" w:author="Allen, Greg" w:date="2015-03-09T22:45:00Z">
            <w:rPr>
              <w:ins w:id="231" w:author="Allen, Greg" w:date="2015-03-09T22:44:00Z"/>
              <w:rFonts w:ascii="Times New Roman" w:hAnsi="Times New Roman"/>
              <w:sz w:val="24"/>
              <w:szCs w:val="24"/>
            </w:rPr>
          </w:rPrChange>
        </w:rPr>
      </w:pPr>
      <w:ins w:id="232" w:author="Allen, Greg" w:date="2015-03-09T22:44:00Z">
        <w:r w:rsidRPr="00D90C5F">
          <w:rPr>
            <w:rFonts w:ascii="Times New Roman" w:hAnsi="Times New Roman"/>
            <w:i/>
            <w:sz w:val="24"/>
            <w:szCs w:val="24"/>
            <w:rPrChange w:id="233" w:author="Allen, Greg" w:date="2015-03-09T22:45:00Z">
              <w:rPr>
                <w:rFonts w:ascii="Times New Roman" w:hAnsi="Times New Roman"/>
                <w:sz w:val="24"/>
                <w:szCs w:val="24"/>
              </w:rPr>
            </w:rPrChange>
          </w:rPr>
          <w:t>Groundwater Approaches</w:t>
        </w:r>
      </w:ins>
    </w:p>
    <w:p w14:paraId="0AEE64DC" w14:textId="77777777" w:rsidR="00D90C5F" w:rsidRDefault="00D90C5F" w:rsidP="00B90DB9">
      <w:pPr>
        <w:pStyle w:val="ListParagraph"/>
        <w:widowControl w:val="0"/>
        <w:spacing w:after="0" w:line="240" w:lineRule="auto"/>
        <w:rPr>
          <w:ins w:id="234" w:author="Allen, Greg" w:date="2015-03-09T22:44:00Z"/>
          <w:rFonts w:ascii="Times New Roman" w:hAnsi="Times New Roman"/>
          <w:sz w:val="24"/>
          <w:szCs w:val="24"/>
        </w:rPr>
      </w:pPr>
    </w:p>
    <w:p w14:paraId="75DBBDC8" w14:textId="5BEEF0E0" w:rsidR="00D90C5F" w:rsidRDefault="00D90C5F" w:rsidP="00B90DB9">
      <w:pPr>
        <w:pStyle w:val="ListParagraph"/>
        <w:widowControl w:val="0"/>
        <w:spacing w:after="0" w:line="240" w:lineRule="auto"/>
        <w:rPr>
          <w:rFonts w:ascii="Times New Roman" w:eastAsia="Times New Roman" w:hAnsi="Times New Roman" w:cs="Times New Roman"/>
          <w:sz w:val="24"/>
          <w:szCs w:val="24"/>
        </w:rPr>
      </w:pPr>
      <w:ins w:id="235" w:author="Allen, Greg" w:date="2015-03-09T22:45:00Z">
        <w:r w:rsidRPr="00D90C5F">
          <w:rPr>
            <w:rFonts w:ascii="Times New Roman" w:eastAsia="Times New Roman" w:hAnsi="Times New Roman" w:cs="Times New Roman"/>
            <w:sz w:val="24"/>
            <w:szCs w:val="24"/>
          </w:rPr>
          <w:t>Identify opportunities for improved communication between the SDWA delegated authorities and the public water supply utilities and any entity that has located an upstream source of PCBs or is conducting any type of activity (e.g., dredging) which could impact a public water supply.  This effort would aid in reevaluating the monitoring frequency at the public water supply and preventing impacts to drinking water supplies.</w:t>
        </w:r>
      </w:ins>
    </w:p>
    <w:p w14:paraId="5CDBBF6F" w14:textId="77777777" w:rsidR="008C3525" w:rsidRDefault="008C3525" w:rsidP="008C3525">
      <w:pPr>
        <w:pStyle w:val="ListParagraph"/>
        <w:widowControl w:val="0"/>
        <w:spacing w:after="0" w:line="240" w:lineRule="auto"/>
        <w:ind w:left="2160"/>
        <w:rPr>
          <w:rFonts w:ascii="Times New Roman" w:eastAsia="Times New Roman" w:hAnsi="Times New Roman" w:cs="Times New Roman"/>
          <w:sz w:val="24"/>
          <w:szCs w:val="24"/>
        </w:rPr>
      </w:pPr>
    </w:p>
    <w:p w14:paraId="6AD0D55D" w14:textId="58471301" w:rsidR="00100045" w:rsidRPr="00B90DB9" w:rsidRDefault="00100045" w:rsidP="00E02E0C">
      <w:pPr>
        <w:pStyle w:val="ListParagraph"/>
        <w:rPr>
          <w:rFonts w:ascii="Times New Roman" w:eastAsia="Times New Roman" w:hAnsi="Times New Roman" w:cs="Times New Roman"/>
          <w:i/>
          <w:sz w:val="24"/>
          <w:szCs w:val="24"/>
        </w:rPr>
      </w:pPr>
      <w:r w:rsidRPr="00B90DB9">
        <w:rPr>
          <w:rFonts w:ascii="Times New Roman" w:eastAsia="Times New Roman" w:hAnsi="Times New Roman" w:cs="Times New Roman"/>
          <w:i/>
          <w:sz w:val="24"/>
          <w:szCs w:val="24"/>
        </w:rPr>
        <w:t>Atmospheric Approaches</w:t>
      </w:r>
    </w:p>
    <w:p w14:paraId="70C94515" w14:textId="27FFB87C" w:rsidR="007635E5" w:rsidRDefault="00100045" w:rsidP="00B90DB9">
      <w:pPr>
        <w:ind w:left="720"/>
        <w:rPr>
          <w:ins w:id="236" w:author="Allen, Greg" w:date="2015-03-09T20:38:00Z"/>
          <w:rFonts w:ascii="Times New Roman" w:hAnsi="Times New Roman" w:cs="Times New Roman"/>
          <w:sz w:val="24"/>
          <w:szCs w:val="24"/>
        </w:rPr>
      </w:pPr>
      <w:r w:rsidRPr="00B90DB9">
        <w:rPr>
          <w:rFonts w:ascii="Times New Roman" w:hAnsi="Times New Roman" w:cs="Times New Roman"/>
          <w:sz w:val="24"/>
          <w:szCs w:val="24"/>
        </w:rPr>
        <w:t xml:space="preserve">Conduct research initiative to investigate atmospheric sources of PCBs, characterize PCB concentrations in atmospheric deposition to the watershed and Bay, and determine the significance of these sources for bioaccumulation in fish.  As a part of this study, homolog distribution profiles for PCBs in atmospheric deposition would be evaluated to determine whether mid-weight congeners are present at levels that significantly contribute to bioaccumulation in fish. </w:t>
      </w:r>
    </w:p>
    <w:p w14:paraId="4B2BCD52" w14:textId="3FC10B49" w:rsidR="0093761D" w:rsidRDefault="0093761D" w:rsidP="00B90DB9">
      <w:pPr>
        <w:ind w:left="720"/>
        <w:rPr>
          <w:ins w:id="237" w:author="Allen, Greg" w:date="2015-03-09T20:46:00Z"/>
          <w:rFonts w:ascii="Times New Roman" w:hAnsi="Times New Roman" w:cs="Times New Roman"/>
          <w:sz w:val="24"/>
        </w:rPr>
      </w:pPr>
      <w:ins w:id="238" w:author="Allen, Greg" w:date="2015-03-09T20:39:00Z">
        <w:r w:rsidRPr="0093761D">
          <w:rPr>
            <w:rFonts w:ascii="Times New Roman" w:hAnsi="Times New Roman" w:cs="Times New Roman"/>
            <w:sz w:val="24"/>
          </w:rPr>
          <w:t>EPA conducts an on-going National-scale Air Toxics Assessments (NATA).  The 2005 NATA include</w:t>
        </w:r>
        <w:r>
          <w:rPr>
            <w:rFonts w:ascii="Times New Roman" w:hAnsi="Times New Roman" w:cs="Times New Roman"/>
            <w:sz w:val="24"/>
          </w:rPr>
          <w:t>d</w:t>
        </w:r>
        <w:r w:rsidRPr="0093761D">
          <w:rPr>
            <w:rFonts w:ascii="Times New Roman" w:hAnsi="Times New Roman" w:cs="Times New Roman"/>
            <w:sz w:val="24"/>
          </w:rPr>
          <w:t xml:space="preserve"> PCBs as a pollutant.  However, PCBs were not a risk driver in Region 3 in 2005.  The 2011 NATA </w:t>
        </w:r>
      </w:ins>
      <w:ins w:id="239" w:author="Allen, Greg" w:date="2015-03-09T20:42:00Z">
        <w:r>
          <w:rPr>
            <w:rFonts w:ascii="Times New Roman" w:hAnsi="Times New Roman" w:cs="Times New Roman"/>
            <w:sz w:val="24"/>
          </w:rPr>
          <w:t xml:space="preserve">is </w:t>
        </w:r>
      </w:ins>
      <w:ins w:id="240" w:author="Allen, Greg" w:date="2015-03-09T20:39:00Z">
        <w:r w:rsidRPr="0093761D">
          <w:rPr>
            <w:rFonts w:ascii="Times New Roman" w:hAnsi="Times New Roman" w:cs="Times New Roman"/>
            <w:sz w:val="24"/>
          </w:rPr>
          <w:t xml:space="preserve">expected to be released </w:t>
        </w:r>
        <w:r>
          <w:rPr>
            <w:rFonts w:ascii="Times New Roman" w:hAnsi="Times New Roman" w:cs="Times New Roman"/>
            <w:sz w:val="24"/>
          </w:rPr>
          <w:t xml:space="preserve">during </w:t>
        </w:r>
        <w:r w:rsidRPr="0093761D">
          <w:rPr>
            <w:rFonts w:ascii="Times New Roman" w:hAnsi="Times New Roman" w:cs="Times New Roman"/>
            <w:sz w:val="24"/>
          </w:rPr>
          <w:t xml:space="preserve">summer </w:t>
        </w:r>
        <w:r>
          <w:rPr>
            <w:rFonts w:ascii="Times New Roman" w:hAnsi="Times New Roman" w:cs="Times New Roman"/>
            <w:sz w:val="24"/>
          </w:rPr>
          <w:t xml:space="preserve">2015 </w:t>
        </w:r>
        <w:r w:rsidRPr="0093761D">
          <w:rPr>
            <w:rFonts w:ascii="Times New Roman" w:hAnsi="Times New Roman" w:cs="Times New Roman"/>
            <w:sz w:val="24"/>
          </w:rPr>
          <w:t xml:space="preserve">and a review of this newer data </w:t>
        </w:r>
      </w:ins>
      <w:ins w:id="241" w:author="Allen, Greg" w:date="2015-03-09T20:40:00Z">
        <w:r>
          <w:rPr>
            <w:rFonts w:ascii="Times New Roman" w:hAnsi="Times New Roman" w:cs="Times New Roman"/>
            <w:sz w:val="24"/>
          </w:rPr>
          <w:t>will</w:t>
        </w:r>
      </w:ins>
      <w:ins w:id="242" w:author="Allen, Greg" w:date="2015-03-09T20:39:00Z">
        <w:r w:rsidRPr="0093761D">
          <w:rPr>
            <w:rFonts w:ascii="Times New Roman" w:hAnsi="Times New Roman" w:cs="Times New Roman"/>
            <w:sz w:val="24"/>
          </w:rPr>
          <w:t xml:space="preserve"> be </w:t>
        </w:r>
      </w:ins>
      <w:ins w:id="243" w:author="Allen, Greg" w:date="2015-03-09T20:40:00Z">
        <w:r>
          <w:rPr>
            <w:rFonts w:ascii="Times New Roman" w:hAnsi="Times New Roman" w:cs="Times New Roman"/>
            <w:sz w:val="24"/>
          </w:rPr>
          <w:t xml:space="preserve">completed </w:t>
        </w:r>
      </w:ins>
      <w:ins w:id="244" w:author="Allen, Greg" w:date="2015-03-09T20:39:00Z">
        <w:r w:rsidRPr="0093761D">
          <w:rPr>
            <w:rFonts w:ascii="Times New Roman" w:hAnsi="Times New Roman" w:cs="Times New Roman"/>
            <w:sz w:val="24"/>
          </w:rPr>
          <w:t>to identify areas of concern in the Chesapeake Bay watershed.</w:t>
        </w:r>
      </w:ins>
    </w:p>
    <w:p w14:paraId="4431F72C" w14:textId="23764DF4" w:rsidR="0093761D" w:rsidRDefault="0093761D" w:rsidP="00B90DB9">
      <w:pPr>
        <w:ind w:left="720"/>
        <w:rPr>
          <w:ins w:id="245" w:author="Allen, Greg" w:date="2015-03-09T20:48:00Z"/>
          <w:rFonts w:ascii="Times New Roman" w:hAnsi="Times New Roman" w:cs="Times New Roman"/>
          <w:sz w:val="24"/>
        </w:rPr>
      </w:pPr>
      <w:ins w:id="246" w:author="Allen, Greg" w:date="2015-03-09T20:46:00Z">
        <w:r w:rsidRPr="0093761D">
          <w:rPr>
            <w:rFonts w:ascii="Times New Roman" w:hAnsi="Times New Roman" w:cs="Times New Roman"/>
            <w:sz w:val="24"/>
          </w:rPr>
          <w:t>Combustion creates some amount of PCBs, even when it is not in the feed. The amount that is generated will vary with the feed material and the design and operation of the combustor (e.g., hazardous waste incinerator, municipal waste combustor, medical waste incinerators) but design and operating practices can be used to minimize PCB formation.  For well-operated systems, the emitted amounts are extremely low, but they are usually detectable.  Monitoring studies similar to the ones conducted in the Delaware Estuary (</w:t>
        </w:r>
        <w:r>
          <w:rPr>
            <w:rFonts w:ascii="Times New Roman" w:hAnsi="Times New Roman" w:cs="Times New Roman"/>
            <w:sz w:val="24"/>
          </w:rPr>
          <w:fldChar w:fldCharType="begin"/>
        </w:r>
        <w:r>
          <w:rPr>
            <w:rFonts w:ascii="Times New Roman" w:hAnsi="Times New Roman" w:cs="Times New Roman"/>
            <w:sz w:val="24"/>
          </w:rPr>
          <w:instrText xml:space="preserve"> HYPERLINK "</w:instrText>
        </w:r>
        <w:r w:rsidRPr="0093761D">
          <w:rPr>
            <w:rFonts w:ascii="Times New Roman" w:hAnsi="Times New Roman" w:cs="Times New Roman"/>
            <w:sz w:val="24"/>
          </w:rPr>
          <w:instrText>http://www.sciencedirect.com/science/article/pii/S1352231007006437</w:instrText>
        </w:r>
        <w:r>
          <w:rPr>
            <w:rFonts w:ascii="Times New Roman" w:hAnsi="Times New Roman" w:cs="Times New Roman"/>
            <w:sz w:val="24"/>
          </w:rPr>
          <w:instrText xml:space="preserve">" </w:instrText>
        </w:r>
        <w:r>
          <w:rPr>
            <w:rFonts w:ascii="Times New Roman" w:hAnsi="Times New Roman" w:cs="Times New Roman"/>
            <w:sz w:val="24"/>
          </w:rPr>
          <w:fldChar w:fldCharType="separate"/>
        </w:r>
        <w:r w:rsidRPr="00A7423C">
          <w:rPr>
            <w:rStyle w:val="Hyperlink"/>
            <w:rFonts w:ascii="Times New Roman" w:hAnsi="Times New Roman" w:cs="Times New Roman"/>
            <w:sz w:val="24"/>
          </w:rPr>
          <w:t>http://www.sciencedirect.com/science/article/pii/S1352231007006437</w:t>
        </w:r>
        <w:r>
          <w:rPr>
            <w:rFonts w:ascii="Times New Roman" w:hAnsi="Times New Roman" w:cs="Times New Roman"/>
            <w:sz w:val="24"/>
          </w:rPr>
          <w:fldChar w:fldCharType="end"/>
        </w:r>
        <w:r w:rsidRPr="0093761D">
          <w:rPr>
            <w:rFonts w:ascii="Times New Roman" w:hAnsi="Times New Roman" w:cs="Times New Roman"/>
            <w:sz w:val="24"/>
          </w:rPr>
          <w:t>)</w:t>
        </w:r>
        <w:r>
          <w:rPr>
            <w:rFonts w:ascii="Times New Roman" w:hAnsi="Times New Roman" w:cs="Times New Roman"/>
            <w:sz w:val="24"/>
          </w:rPr>
          <w:t xml:space="preserve"> </w:t>
        </w:r>
      </w:ins>
      <w:ins w:id="247" w:author="Allen, Greg" w:date="2015-03-09T20:48:00Z">
        <w:r w:rsidRPr="0093761D">
          <w:rPr>
            <w:rFonts w:ascii="Times New Roman" w:hAnsi="Times New Roman" w:cs="Times New Roman"/>
            <w:sz w:val="24"/>
          </w:rPr>
          <w:t>could be used to track sources of air-borne emissions of PCBs in the Chesapeake Bay watershed</w:t>
        </w:r>
      </w:ins>
    </w:p>
    <w:p w14:paraId="6F4BA83D" w14:textId="5EAFED07" w:rsidR="0093761D" w:rsidRDefault="006C5A8E" w:rsidP="00B90DB9">
      <w:pPr>
        <w:ind w:left="720"/>
        <w:rPr>
          <w:rFonts w:ascii="Times New Roman" w:hAnsi="Times New Roman" w:cs="Times New Roman"/>
          <w:sz w:val="24"/>
        </w:rPr>
      </w:pPr>
      <w:ins w:id="248" w:author="Allen, Greg" w:date="2015-03-09T21:02:00Z">
        <w:r w:rsidRPr="006C5A8E">
          <w:rPr>
            <w:rFonts w:ascii="Times New Roman" w:hAnsi="Times New Roman" w:cs="Times New Roman"/>
            <w:sz w:val="24"/>
          </w:rPr>
          <w:t>Smaller combustion sources, such as residential wood stoves, fireplaces and backyard trash burning, by themselves, may not have any measurable impacts on the Chesapeake Bay.  However, the sheer number of them, combined with their poor dispersion characteristics, might make these sources, when aggregated, a measureable source of deposition to the Bay or to smaller sub-watersheds.  An evaluation of these sources in the Chesapeake Bay watershed could be considered as part of a future source track-down study.</w:t>
        </w:r>
      </w:ins>
    </w:p>
    <w:p w14:paraId="7F4728AB" w14:textId="7F4D3C05" w:rsidR="00E16D53" w:rsidRPr="00B90DB9" w:rsidRDefault="0095625F" w:rsidP="00B90DB9">
      <w:pPr>
        <w:pStyle w:val="ListParagraph"/>
        <w:rPr>
          <w:rFonts w:ascii="Times New Roman" w:hAnsi="Times New Roman" w:cs="Times New Roman"/>
          <w:i/>
          <w:sz w:val="24"/>
        </w:rPr>
      </w:pPr>
      <w:r w:rsidRPr="00B90DB9">
        <w:rPr>
          <w:rFonts w:ascii="Times New Roman" w:hAnsi="Times New Roman" w:cs="Times New Roman"/>
          <w:i/>
          <w:sz w:val="24"/>
        </w:rPr>
        <w:t>In-stream S</w:t>
      </w:r>
      <w:r w:rsidR="00E16D53" w:rsidRPr="00B90DB9">
        <w:rPr>
          <w:rFonts w:ascii="Times New Roman" w:hAnsi="Times New Roman" w:cs="Times New Roman"/>
          <w:i/>
          <w:sz w:val="24"/>
        </w:rPr>
        <w:t xml:space="preserve">ediment </w:t>
      </w:r>
      <w:r w:rsidRPr="00B90DB9">
        <w:rPr>
          <w:rFonts w:ascii="Times New Roman" w:hAnsi="Times New Roman" w:cs="Times New Roman"/>
          <w:i/>
          <w:sz w:val="24"/>
        </w:rPr>
        <w:t>A</w:t>
      </w:r>
      <w:r w:rsidR="00E16D53" w:rsidRPr="00B90DB9">
        <w:rPr>
          <w:rFonts w:ascii="Times New Roman" w:hAnsi="Times New Roman" w:cs="Times New Roman"/>
          <w:i/>
          <w:sz w:val="24"/>
        </w:rPr>
        <w:t>pproaches</w:t>
      </w:r>
    </w:p>
    <w:p w14:paraId="0597EF43" w14:textId="7543616E" w:rsidR="00E16D53" w:rsidRPr="00AA13BA" w:rsidRDefault="00E16D53" w:rsidP="00B90DB9">
      <w:pPr>
        <w:pStyle w:val="BodyText"/>
        <w:ind w:left="720"/>
      </w:pPr>
      <w:r w:rsidRPr="00AA13BA">
        <w:t>Effective management of PCB</w:t>
      </w:r>
      <w:r w:rsidR="00F72A23">
        <w:t xml:space="preserve"> </w:t>
      </w:r>
      <w:r w:rsidRPr="00AA13BA">
        <w:t>contaminated in-stream sediments is often challenging.  Many PCB</w:t>
      </w:r>
      <w:r w:rsidR="00F72A23">
        <w:t xml:space="preserve"> </w:t>
      </w:r>
      <w:r w:rsidRPr="00AA13BA">
        <w:t>contaminated sediments can be large</w:t>
      </w:r>
      <w:r w:rsidR="00F72A23">
        <w:t>-scale</w:t>
      </w:r>
      <w:r w:rsidRPr="00AA13BA">
        <w:t>, measured in acres</w:t>
      </w:r>
      <w:r w:rsidR="00F72A23">
        <w:t>,</w:t>
      </w:r>
      <w:r w:rsidRPr="00AA13BA">
        <w:t xml:space="preserve"> river miles</w:t>
      </w:r>
      <w:r w:rsidR="00F72A23">
        <w:t xml:space="preserve">, </w:t>
      </w:r>
      <w:r w:rsidRPr="00AA13BA">
        <w:t>or tons of sediment.  The sheer volume and mass of PCB</w:t>
      </w:r>
      <w:r w:rsidR="00F72A23">
        <w:t xml:space="preserve"> </w:t>
      </w:r>
      <w:r w:rsidRPr="00AA13BA">
        <w:t>contaminated in-stream sediments makes the application of remediation option</w:t>
      </w:r>
      <w:r w:rsidR="00F72A23">
        <w:t>s</w:t>
      </w:r>
      <w:r w:rsidRPr="00AA13BA">
        <w:t xml:space="preserve"> a difficult task.  The implementation of a comprehensive risk</w:t>
      </w:r>
      <w:r w:rsidR="00F72A23">
        <w:t xml:space="preserve"> </w:t>
      </w:r>
      <w:r w:rsidRPr="00AA13BA">
        <w:t xml:space="preserve">management strategy is even more complex.  Management of these sites is further complicated by the fact that many of the sediments also contain other chemicals of concern, including polycyclic aromatic hydrocarbons, metals, and pesticides.  The time required to design and implement a management strategy and to evaluate </w:t>
      </w:r>
      <w:r w:rsidR="00F72A23">
        <w:t xml:space="preserve">the need for in-stream sediment remediation </w:t>
      </w:r>
      <w:r w:rsidRPr="00AA13BA">
        <w:t>might reasonably range from years to decades.</w:t>
      </w:r>
    </w:p>
    <w:p w14:paraId="3376D0E2" w14:textId="33901F97" w:rsidR="00E16D53" w:rsidRPr="00AA13BA" w:rsidRDefault="00E16D53" w:rsidP="00B90DB9">
      <w:pPr>
        <w:pStyle w:val="BodyText"/>
        <w:ind w:left="720"/>
      </w:pPr>
      <w:r w:rsidRPr="00AA13BA">
        <w:t>The paramount consideration for PCB</w:t>
      </w:r>
      <w:del w:id="249" w:author="Allen, Greg" w:date="2015-03-09T19:33:00Z">
        <w:r w:rsidR="00F72A23" w:rsidDel="00584117">
          <w:delText xml:space="preserve"> </w:delText>
        </w:r>
      </w:del>
      <w:ins w:id="250" w:author="Allen, Greg" w:date="2015-03-09T19:33:00Z">
        <w:r w:rsidR="00584117">
          <w:t>-</w:t>
        </w:r>
      </w:ins>
      <w:r w:rsidRPr="00AA13BA">
        <w:t xml:space="preserve">contaminated sediment sites should be the management of overall risks to humans and the environment rather than the selection of a remediation technology (e.g., dredging, capping or natural attenuation). </w:t>
      </w:r>
    </w:p>
    <w:p w14:paraId="5234F7B5" w14:textId="258D929E" w:rsidR="008531DB" w:rsidRDefault="00E16D53" w:rsidP="00B90DB9">
      <w:pPr>
        <w:pStyle w:val="BodyText"/>
        <w:ind w:left="720"/>
        <w:rPr>
          <w:ins w:id="251" w:author="Allen, Greg" w:date="2015-03-09T19:32:00Z"/>
        </w:rPr>
      </w:pPr>
      <w:r w:rsidRPr="00AA13BA">
        <w:t>Recognizing the challenge of these contaminated in-stream sediments, an initial goal for this portion of the strategy is to assess</w:t>
      </w:r>
      <w:r w:rsidR="003B68A6">
        <w:t xml:space="preserve"> the information that is available and forthcoming (e.g., the characterization of Anacostia river sediments by DC Department of Environment)</w:t>
      </w:r>
      <w:r w:rsidR="009C7BC8">
        <w:t xml:space="preserve"> that describes the most highly contaminated in-stream sediments in the watershed and to engage the jurisdictions and federal regulators in exploring the feasibility of additional remedial actions such as capping and/or dredging.</w:t>
      </w:r>
      <w:r w:rsidR="008531DB">
        <w:t xml:space="preserve"> The TCW will conduct a workshop on sediment remediation technologies to provide the latest information on ongoing remediation activities in the watershed, recent developments in remediation options, and the costs associated with remediation.</w:t>
      </w:r>
    </w:p>
    <w:p w14:paraId="68114E63" w14:textId="77777777" w:rsidR="00584117" w:rsidRDefault="00584117">
      <w:pPr>
        <w:pStyle w:val="BodyText"/>
        <w:spacing w:after="0" w:line="240" w:lineRule="auto"/>
        <w:ind w:left="720"/>
        <w:pPrChange w:id="252" w:author="Allen, Greg" w:date="2015-03-09T19:32:00Z">
          <w:pPr>
            <w:pStyle w:val="BodyText"/>
            <w:ind w:left="720"/>
          </w:pPr>
        </w:pPrChange>
      </w:pPr>
    </w:p>
    <w:p w14:paraId="5698F6E3" w14:textId="6BF11B14" w:rsidR="00E02E0C" w:rsidDel="0029269E" w:rsidRDefault="00E16D53">
      <w:pPr>
        <w:pStyle w:val="ListParagraph"/>
        <w:rPr>
          <w:del w:id="253" w:author="Allen, Greg" w:date="2015-03-10T12:46:00Z"/>
          <w:rFonts w:ascii="Times New Roman" w:hAnsi="Times New Roman" w:cs="Times New Roman"/>
          <w:sz w:val="24"/>
        </w:rPr>
        <w:pPrChange w:id="254" w:author="Allen, Greg" w:date="2015-03-10T12:46:00Z">
          <w:pPr>
            <w:pStyle w:val="ListParagraph"/>
            <w:ind w:left="1080"/>
          </w:pPr>
        </w:pPrChange>
      </w:pPr>
      <w:r w:rsidRPr="00B90DB9">
        <w:rPr>
          <w:rFonts w:ascii="Times New Roman" w:hAnsi="Times New Roman" w:cs="Times New Roman"/>
          <w:sz w:val="24"/>
          <w:szCs w:val="24"/>
        </w:rPr>
        <w:t xml:space="preserve"> </w:t>
      </w:r>
      <w:r w:rsidR="009C7BC8" w:rsidRPr="00B90DB9">
        <w:rPr>
          <w:rFonts w:ascii="Times New Roman" w:hAnsi="Times New Roman" w:cs="Times New Roman"/>
          <w:sz w:val="24"/>
          <w:szCs w:val="24"/>
        </w:rPr>
        <w:t xml:space="preserve">In addition, </w:t>
      </w:r>
      <w:del w:id="255" w:author="Allen, Greg" w:date="2015-03-09T19:32:00Z">
        <w:r w:rsidR="009C7BC8" w:rsidRPr="00B90DB9" w:rsidDel="00584117">
          <w:rPr>
            <w:rFonts w:ascii="Times New Roman" w:hAnsi="Times New Roman" w:cs="Times New Roman"/>
            <w:sz w:val="24"/>
            <w:szCs w:val="24"/>
          </w:rPr>
          <w:delText xml:space="preserve">the planned project </w:delText>
        </w:r>
      </w:del>
      <w:ins w:id="256" w:author="Allen, Greg" w:date="2015-03-09T19:32:00Z">
        <w:r w:rsidR="00584117">
          <w:rPr>
            <w:rFonts w:ascii="Times New Roman" w:hAnsi="Times New Roman" w:cs="Times New Roman"/>
            <w:sz w:val="24"/>
            <w:szCs w:val="24"/>
          </w:rPr>
          <w:t xml:space="preserve">a project is underway </w:t>
        </w:r>
      </w:ins>
      <w:r w:rsidR="009C7BC8" w:rsidRPr="00B90DB9">
        <w:rPr>
          <w:rFonts w:ascii="Times New Roman" w:hAnsi="Times New Roman" w:cs="Times New Roman"/>
          <w:sz w:val="24"/>
          <w:szCs w:val="24"/>
        </w:rPr>
        <w:t xml:space="preserve">to determine the relative amount of PCB reduction that might occur across the range of BMPs implemented for </w:t>
      </w:r>
      <w:r w:rsidRPr="00B90DB9">
        <w:rPr>
          <w:rFonts w:ascii="Times New Roman" w:hAnsi="Times New Roman" w:cs="Times New Roman"/>
          <w:sz w:val="24"/>
          <w:szCs w:val="24"/>
        </w:rPr>
        <w:t xml:space="preserve">the </w:t>
      </w:r>
      <w:r w:rsidR="009C7BC8" w:rsidRPr="00B90DB9">
        <w:rPr>
          <w:rFonts w:ascii="Times New Roman" w:hAnsi="Times New Roman" w:cs="Times New Roman"/>
          <w:sz w:val="24"/>
          <w:szCs w:val="24"/>
        </w:rPr>
        <w:t xml:space="preserve">Chesapeake Bay nutrient and sediment </w:t>
      </w:r>
      <w:r w:rsidRPr="00B90DB9">
        <w:rPr>
          <w:rFonts w:ascii="Times New Roman" w:hAnsi="Times New Roman" w:cs="Times New Roman"/>
          <w:sz w:val="24"/>
          <w:szCs w:val="24"/>
        </w:rPr>
        <w:t>TMDL</w:t>
      </w:r>
      <w:ins w:id="257" w:author="Allen, Greg" w:date="2015-03-09T19:33:00Z">
        <w:r w:rsidR="00584117">
          <w:rPr>
            <w:rFonts w:ascii="Times New Roman" w:hAnsi="Times New Roman" w:cs="Times New Roman"/>
            <w:sz w:val="24"/>
            <w:szCs w:val="24"/>
          </w:rPr>
          <w:t>, which</w:t>
        </w:r>
      </w:ins>
      <w:r w:rsidRPr="00B90DB9">
        <w:rPr>
          <w:rFonts w:ascii="Times New Roman" w:hAnsi="Times New Roman" w:cs="Times New Roman"/>
          <w:sz w:val="24"/>
          <w:szCs w:val="24"/>
        </w:rPr>
        <w:t xml:space="preserve"> will also </w:t>
      </w:r>
      <w:r w:rsidR="009C7BC8" w:rsidRPr="00B90DB9">
        <w:rPr>
          <w:rFonts w:ascii="Times New Roman" w:hAnsi="Times New Roman" w:cs="Times New Roman"/>
          <w:sz w:val="24"/>
          <w:szCs w:val="24"/>
        </w:rPr>
        <w:t>establish opportunities to reduce the volume of sediment entering surface waters.</w:t>
      </w:r>
      <w:r w:rsidR="009C7BC8">
        <w:t xml:space="preserve">  </w:t>
      </w:r>
      <w:r w:rsidR="009C7BC8" w:rsidRPr="00AA13BA">
        <w:rPr>
          <w:rFonts w:ascii="Times New Roman" w:hAnsi="Times New Roman" w:cs="Times New Roman"/>
          <w:sz w:val="24"/>
          <w:szCs w:val="24"/>
        </w:rPr>
        <w:t>The BMPs will be cross-correlated with contaminant loading mechanisms and their association with land use and industrial sources (e.g., urban stormwater, agriculture, landfills, dredged material disposal facilities, hazardous waste sites, and industrial operations).</w:t>
      </w:r>
      <w:r w:rsidR="008531DB">
        <w:rPr>
          <w:rFonts w:ascii="Times New Roman" w:hAnsi="Times New Roman" w:cs="Times New Roman"/>
          <w:sz w:val="24"/>
          <w:szCs w:val="24"/>
        </w:rPr>
        <w:t xml:space="preserve">  </w:t>
      </w:r>
      <w:r w:rsidR="008531DB" w:rsidRPr="00AA13BA">
        <w:rPr>
          <w:rFonts w:ascii="Times New Roman" w:hAnsi="Times New Roman" w:cs="Times New Roman"/>
          <w:sz w:val="24"/>
          <w:szCs w:val="24"/>
        </w:rPr>
        <w:t>The study will assess and explai</w:t>
      </w:r>
      <w:r w:rsidR="008531DB">
        <w:rPr>
          <w:rFonts w:ascii="Times New Roman" w:hAnsi="Times New Roman" w:cs="Times New Roman"/>
          <w:sz w:val="24"/>
          <w:szCs w:val="24"/>
        </w:rPr>
        <w:t>n</w:t>
      </w:r>
      <w:r w:rsidR="008531DB" w:rsidRPr="00AA13BA">
        <w:rPr>
          <w:rFonts w:ascii="Times New Roman" w:hAnsi="Times New Roman" w:cs="Times New Roman"/>
          <w:sz w:val="24"/>
          <w:szCs w:val="24"/>
        </w:rPr>
        <w:t xml:space="preserve"> the most beneficial management actions that could leverage current TMDLs and watershed implementation plans (WIPs) to achieve multiple</w:t>
      </w:r>
      <w:r w:rsidR="008531DB">
        <w:rPr>
          <w:rFonts w:ascii="Times New Roman" w:hAnsi="Times New Roman" w:cs="Times New Roman"/>
          <w:sz w:val="24"/>
          <w:szCs w:val="24"/>
        </w:rPr>
        <w:t xml:space="preserve"> </w:t>
      </w:r>
      <w:r w:rsidR="008531DB" w:rsidRPr="00AA13BA">
        <w:rPr>
          <w:rFonts w:ascii="Times New Roman" w:hAnsi="Times New Roman" w:cs="Times New Roman"/>
          <w:sz w:val="24"/>
          <w:szCs w:val="24"/>
        </w:rPr>
        <w:t>benefits for nutrient, sediment, and toxic contaminant reductions</w:t>
      </w:r>
      <w:r w:rsidR="008531DB">
        <w:rPr>
          <w:rFonts w:ascii="Times New Roman" w:hAnsi="Times New Roman" w:cs="Times New Roman"/>
          <w:sz w:val="24"/>
          <w:szCs w:val="24"/>
        </w:rPr>
        <w:t xml:space="preserve">. </w:t>
      </w:r>
      <w:r w:rsidR="009C7BC8" w:rsidRPr="00B90DB9">
        <w:rPr>
          <w:rFonts w:ascii="Times New Roman" w:hAnsi="Times New Roman" w:cs="Times New Roman"/>
          <w:sz w:val="24"/>
          <w:szCs w:val="24"/>
        </w:rPr>
        <w:t>Combined with other activities discussed in this strategy, it is expected that future sediment inputs will have lower PCB concentrations thereby improving the quality of overlaying sediments.</w:t>
      </w:r>
    </w:p>
    <w:p w14:paraId="41B35851" w14:textId="77777777" w:rsidR="0029269E" w:rsidRDefault="0029269E">
      <w:pPr>
        <w:pStyle w:val="ListParagraph"/>
        <w:rPr>
          <w:ins w:id="258" w:author="Allen, Greg" w:date="2015-03-10T12:46:00Z"/>
          <w:rFonts w:ascii="Times New Roman" w:hAnsi="Times New Roman" w:cs="Times New Roman"/>
          <w:sz w:val="24"/>
        </w:rPr>
      </w:pPr>
    </w:p>
    <w:p w14:paraId="1B294699" w14:textId="77777777" w:rsidR="004E3B03" w:rsidRDefault="004E3B03">
      <w:pPr>
        <w:pStyle w:val="ListParagraph"/>
        <w:rPr>
          <w:rFonts w:ascii="Times New Roman" w:hAnsi="Times New Roman" w:cs="Times New Roman"/>
          <w:sz w:val="24"/>
        </w:rPr>
        <w:pPrChange w:id="259" w:author="Allen, Greg" w:date="2015-03-10T12:46:00Z">
          <w:pPr>
            <w:pStyle w:val="ListParagraph"/>
            <w:ind w:left="1080"/>
          </w:pPr>
        </w:pPrChange>
      </w:pPr>
    </w:p>
    <w:p w14:paraId="4826A652" w14:textId="6D7245D0" w:rsidR="004E3B03" w:rsidRPr="00B90DB9" w:rsidRDefault="004E3B03">
      <w:pPr>
        <w:pStyle w:val="ListParagraph"/>
        <w:rPr>
          <w:rFonts w:ascii="Times New Roman" w:hAnsi="Times New Roman" w:cs="Times New Roman"/>
          <w:i/>
          <w:sz w:val="24"/>
        </w:rPr>
      </w:pPr>
      <w:r w:rsidRPr="00B90DB9">
        <w:rPr>
          <w:rFonts w:ascii="Times New Roman" w:hAnsi="Times New Roman" w:cs="Times New Roman"/>
          <w:i/>
          <w:sz w:val="24"/>
        </w:rPr>
        <w:t>Contaminated Site Approaches</w:t>
      </w:r>
    </w:p>
    <w:p w14:paraId="4A60C177" w14:textId="61CEC402" w:rsidR="004E3B03" w:rsidRPr="00B90DB9" w:rsidRDefault="004E3B03" w:rsidP="004E3B03">
      <w:pPr>
        <w:ind w:left="720"/>
        <w:rPr>
          <w:rFonts w:ascii="Times New Roman" w:hAnsi="Times New Roman" w:cs="Times New Roman"/>
          <w:sz w:val="24"/>
          <w:szCs w:val="24"/>
          <w:u w:val="single"/>
        </w:rPr>
      </w:pPr>
      <w:r w:rsidRPr="001E657E">
        <w:rPr>
          <w:rFonts w:ascii="Times New Roman" w:hAnsi="Times New Roman" w:cs="Times New Roman"/>
          <w:sz w:val="24"/>
          <w:szCs w:val="24"/>
          <w:u w:val="single"/>
        </w:rPr>
        <w:t>Regulatory Approaches</w:t>
      </w:r>
    </w:p>
    <w:p w14:paraId="7CEAC912" w14:textId="77777777" w:rsidR="004E3B03" w:rsidRPr="001E657E" w:rsidRDefault="004E3B03" w:rsidP="004E3B03">
      <w:pPr>
        <w:ind w:left="720"/>
        <w:rPr>
          <w:rFonts w:ascii="Times New Roman" w:hAnsi="Times New Roman" w:cs="Times New Roman"/>
          <w:sz w:val="24"/>
          <w:szCs w:val="24"/>
        </w:rPr>
      </w:pPr>
      <w:r>
        <w:rPr>
          <w:rFonts w:ascii="Times New Roman" w:hAnsi="Times New Roman" w:cs="Times New Roman"/>
          <w:sz w:val="24"/>
          <w:szCs w:val="24"/>
        </w:rPr>
        <w:t>Investigate whether</w:t>
      </w:r>
      <w:r w:rsidRPr="001E657E">
        <w:rPr>
          <w:rFonts w:ascii="Times New Roman" w:hAnsi="Times New Roman" w:cs="Times New Roman"/>
          <w:sz w:val="24"/>
          <w:szCs w:val="24"/>
        </w:rPr>
        <w:t xml:space="preserve"> risk assessment requirement</w:t>
      </w:r>
      <w:r>
        <w:rPr>
          <w:rFonts w:ascii="Times New Roman" w:hAnsi="Times New Roman" w:cs="Times New Roman"/>
          <w:sz w:val="24"/>
          <w:szCs w:val="24"/>
        </w:rPr>
        <w:t>s</w:t>
      </w:r>
      <w:r w:rsidRPr="001E657E">
        <w:rPr>
          <w:rFonts w:ascii="Times New Roman" w:hAnsi="Times New Roman" w:cs="Times New Roman"/>
          <w:sz w:val="24"/>
          <w:szCs w:val="24"/>
        </w:rPr>
        <w:t xml:space="preserve"> under contaminated site regulations to evaluate potential carcinogenic effects from fish consumption by comparing ambient surface water concentrations of PCBs with human health criterion.</w:t>
      </w:r>
    </w:p>
    <w:p w14:paraId="5630A562" w14:textId="77777777" w:rsidR="004E3B03" w:rsidRPr="001E657E" w:rsidRDefault="004E3B03" w:rsidP="004E3B03">
      <w:pPr>
        <w:ind w:left="720"/>
        <w:rPr>
          <w:rFonts w:ascii="Times New Roman" w:hAnsi="Times New Roman" w:cs="Times New Roman"/>
          <w:sz w:val="24"/>
          <w:szCs w:val="24"/>
          <w:u w:val="single"/>
        </w:rPr>
      </w:pPr>
      <w:r w:rsidRPr="001E657E">
        <w:rPr>
          <w:rFonts w:ascii="Times New Roman" w:hAnsi="Times New Roman" w:cs="Times New Roman"/>
          <w:sz w:val="24"/>
          <w:szCs w:val="24"/>
          <w:u w:val="single"/>
        </w:rPr>
        <w:t xml:space="preserve">Programmatic Approaches </w:t>
      </w:r>
    </w:p>
    <w:p w14:paraId="0DC76C03" w14:textId="23458588" w:rsidR="004E3B03" w:rsidDel="00584117" w:rsidRDefault="004E3B03">
      <w:pPr>
        <w:pStyle w:val="ListParagraph"/>
        <w:spacing w:after="0" w:line="240" w:lineRule="auto"/>
        <w:rPr>
          <w:del w:id="260" w:author="Allen, Greg" w:date="2015-03-09T19:17:00Z"/>
          <w:rFonts w:ascii="Times New Roman" w:hAnsi="Times New Roman" w:cs="Times New Roman"/>
          <w:sz w:val="24"/>
          <w:szCs w:val="24"/>
        </w:rPr>
        <w:pPrChange w:id="261" w:author="Allen, Greg" w:date="2015-03-09T19:32:00Z">
          <w:pPr>
            <w:pStyle w:val="ListParagraph"/>
          </w:pPr>
        </w:pPrChange>
      </w:pPr>
      <w:r w:rsidRPr="001E657E">
        <w:rPr>
          <w:rFonts w:ascii="Times New Roman" w:hAnsi="Times New Roman" w:cs="Times New Roman"/>
          <w:sz w:val="24"/>
          <w:szCs w:val="24"/>
        </w:rPr>
        <w:t>Develop inventory of existing contaminated site PCB concentration data in all environmental media and compile all available information from governmental and academic organizations.  This inventory will demonstrate the widespread extent of PCB contamination in contaminated sites and the need for a high resolution monitoring requirement to support TMDL development and implementation.</w:t>
      </w:r>
    </w:p>
    <w:p w14:paraId="7486706C" w14:textId="77777777" w:rsidR="00584117" w:rsidRDefault="00584117">
      <w:pPr>
        <w:pStyle w:val="ListParagraph"/>
        <w:spacing w:after="0" w:line="240" w:lineRule="auto"/>
        <w:rPr>
          <w:ins w:id="262" w:author="Allen, Greg" w:date="2015-03-09T19:31:00Z"/>
          <w:rFonts w:ascii="Times New Roman" w:hAnsi="Times New Roman" w:cs="Times New Roman"/>
          <w:sz w:val="24"/>
        </w:rPr>
        <w:pPrChange w:id="263" w:author="Allen, Greg" w:date="2015-03-09T19:32:00Z">
          <w:pPr>
            <w:pStyle w:val="ListParagraph"/>
            <w:ind w:left="1080"/>
          </w:pPr>
        </w:pPrChange>
      </w:pPr>
    </w:p>
    <w:p w14:paraId="181A1DF4" w14:textId="77777777" w:rsidR="00324E97" w:rsidRDefault="00324E97">
      <w:pPr>
        <w:pStyle w:val="ListParagraph"/>
        <w:spacing w:after="0" w:line="240" w:lineRule="auto"/>
        <w:rPr>
          <w:ins w:id="264" w:author="Allen, Greg" w:date="2015-03-09T19:17:00Z"/>
          <w:rFonts w:ascii="Times New Roman" w:hAnsi="Times New Roman" w:cs="Times New Roman"/>
          <w:sz w:val="24"/>
        </w:rPr>
        <w:pPrChange w:id="265" w:author="Allen, Greg" w:date="2015-03-09T19:31:00Z">
          <w:pPr>
            <w:pStyle w:val="ListParagraph"/>
          </w:pPr>
        </w:pPrChange>
      </w:pPr>
    </w:p>
    <w:p w14:paraId="36EA6499" w14:textId="1CDE3932" w:rsidR="00324E97" w:rsidRPr="00D45CAB" w:rsidDel="00D45CAB" w:rsidRDefault="00324E97">
      <w:pPr>
        <w:spacing w:after="0" w:line="240" w:lineRule="auto"/>
        <w:ind w:left="720"/>
        <w:rPr>
          <w:del w:id="266" w:author="Allen, Greg" w:date="2015-03-09T19:18:00Z"/>
          <w:rFonts w:ascii="Times New Roman" w:hAnsi="Times New Roman" w:cs="Times New Roman"/>
          <w:sz w:val="24"/>
          <w:szCs w:val="24"/>
          <w:rPrChange w:id="267" w:author="Allen, Greg" w:date="2015-03-09T19:18:00Z">
            <w:rPr>
              <w:del w:id="268" w:author="Allen, Greg" w:date="2015-03-09T19:18:00Z"/>
            </w:rPr>
          </w:rPrChange>
        </w:rPr>
        <w:pPrChange w:id="269" w:author="Allen, Greg" w:date="2015-03-09T19:32:00Z">
          <w:pPr>
            <w:spacing w:after="0" w:line="240" w:lineRule="auto"/>
          </w:pPr>
        </w:pPrChange>
      </w:pPr>
      <w:moveToRangeStart w:id="270" w:author="Allen, Greg" w:date="2015-03-09T19:17:00Z" w:name="move413691999"/>
      <w:moveTo w:id="271" w:author="Allen, Greg" w:date="2015-03-09T19:17:00Z">
        <w:del w:id="272" w:author="Allen, Greg" w:date="2015-03-09T19:18:00Z">
          <w:r w:rsidRPr="00D45CAB" w:rsidDel="00D45CAB">
            <w:rPr>
              <w:rFonts w:ascii="Times New Roman" w:hAnsi="Times New Roman" w:cs="Times New Roman"/>
              <w:sz w:val="24"/>
              <w:szCs w:val="24"/>
            </w:rPr>
            <w:delText>General Industrial Stormwater Permits, General Permit for Construction Activity</w:delText>
          </w:r>
        </w:del>
      </w:moveTo>
    </w:p>
    <w:p w14:paraId="5922065D" w14:textId="47B4493F" w:rsidR="00324E97" w:rsidRPr="00D45CAB" w:rsidDel="00D45CAB" w:rsidRDefault="00324E97">
      <w:pPr>
        <w:pStyle w:val="ListParagraph"/>
        <w:spacing w:after="0" w:line="240" w:lineRule="auto"/>
        <w:ind w:left="2160"/>
        <w:contextualSpacing w:val="0"/>
        <w:rPr>
          <w:del w:id="273" w:author="Allen, Greg" w:date="2015-03-09T19:18:00Z"/>
          <w:rFonts w:ascii="Times New Roman" w:hAnsi="Times New Roman" w:cs="Times New Roman"/>
          <w:sz w:val="24"/>
          <w:szCs w:val="24"/>
        </w:rPr>
        <w:pPrChange w:id="274" w:author="Allen, Greg" w:date="2015-03-09T19:32:00Z">
          <w:pPr>
            <w:pStyle w:val="ListParagraph"/>
            <w:numPr>
              <w:numId w:val="33"/>
            </w:numPr>
            <w:spacing w:after="0" w:line="240" w:lineRule="auto"/>
            <w:ind w:left="1440" w:hanging="360"/>
            <w:contextualSpacing w:val="0"/>
          </w:pPr>
        </w:pPrChange>
      </w:pPr>
      <w:moveTo w:id="275" w:author="Allen, Greg" w:date="2015-03-09T19:17:00Z">
        <w:del w:id="276" w:author="Allen, Greg" w:date="2015-03-09T19:18:00Z">
          <w:r w:rsidRPr="00D45CAB" w:rsidDel="00D45CAB">
            <w:rPr>
              <w:rFonts w:ascii="Times New Roman" w:hAnsi="Times New Roman" w:cs="Times New Roman"/>
              <w:sz w:val="24"/>
              <w:szCs w:val="24"/>
            </w:rPr>
            <w:delText>Develop inventory of existing contaminated site PCB concentration data (soil, sediment, and water column media).</w:delText>
          </w:r>
        </w:del>
      </w:moveTo>
    </w:p>
    <w:p w14:paraId="095B1440" w14:textId="77777777" w:rsidR="00324E97" w:rsidRPr="00D45CAB" w:rsidDel="00D45CAB" w:rsidRDefault="00324E97">
      <w:pPr>
        <w:spacing w:after="0" w:line="240" w:lineRule="auto"/>
        <w:ind w:left="720"/>
        <w:rPr>
          <w:del w:id="277" w:author="Allen, Greg" w:date="2015-03-09T19:18:00Z"/>
          <w:rFonts w:ascii="Times New Roman" w:hAnsi="Times New Roman" w:cs="Times New Roman"/>
          <w:sz w:val="24"/>
          <w:szCs w:val="24"/>
          <w:rPrChange w:id="278" w:author="Allen, Greg" w:date="2015-03-09T19:18:00Z">
            <w:rPr>
              <w:del w:id="279" w:author="Allen, Greg" w:date="2015-03-09T19:18:00Z"/>
              <w:rFonts w:cs="Times New Roman"/>
            </w:rPr>
          </w:rPrChange>
        </w:rPr>
        <w:pPrChange w:id="280" w:author="Allen, Greg" w:date="2015-03-09T19:32:00Z">
          <w:pPr>
            <w:pStyle w:val="ListParagraph"/>
            <w:numPr>
              <w:numId w:val="33"/>
            </w:numPr>
            <w:spacing w:after="0" w:line="240" w:lineRule="auto"/>
            <w:ind w:left="1440" w:hanging="360"/>
            <w:contextualSpacing w:val="0"/>
          </w:pPr>
        </w:pPrChange>
      </w:pPr>
      <w:moveTo w:id="281" w:author="Allen, Greg" w:date="2015-03-09T19:17:00Z">
        <w:r w:rsidRPr="00D45CAB">
          <w:rPr>
            <w:rFonts w:ascii="Times New Roman" w:hAnsi="Times New Roman" w:cs="Times New Roman"/>
            <w:sz w:val="24"/>
            <w:szCs w:val="24"/>
            <w:rPrChange w:id="282" w:author="Allen, Greg" w:date="2015-03-09T19:18:00Z">
              <w:rPr/>
            </w:rPrChange>
          </w:rPr>
          <w:t xml:space="preserve">The EPA Region 3 HSCD Site Assessment program is currently working on a GIS project to identify potential land sources of contamination along the Elizabeth and James Rivers.  This project is not limited to PCBs, but any potential source of contamination along these rivers.  Currently, GIS maps have been made that show locations of all CERCLA and RCRA sites in the area in addition to many layers of environmental data and potential receptors that will help to focus on priority site evaluations. This project could be further prioritized to focus on potential land sources of PCBs.  </w:t>
        </w:r>
      </w:moveTo>
    </w:p>
    <w:p w14:paraId="06249566" w14:textId="77777777" w:rsidR="00324E97" w:rsidRPr="00D203B8" w:rsidDel="00D45CAB" w:rsidRDefault="00324E97">
      <w:pPr>
        <w:pStyle w:val="ListParagraph"/>
        <w:spacing w:after="0" w:line="240" w:lineRule="auto"/>
        <w:contextualSpacing w:val="0"/>
        <w:rPr>
          <w:del w:id="283" w:author="Allen, Greg" w:date="2015-03-09T19:18:00Z"/>
          <w:rFonts w:ascii="Times New Roman" w:hAnsi="Times New Roman" w:cs="Times New Roman"/>
          <w:sz w:val="24"/>
          <w:szCs w:val="24"/>
        </w:rPr>
        <w:pPrChange w:id="284" w:author="Allen, Greg" w:date="2015-03-09T19:32:00Z">
          <w:pPr>
            <w:pStyle w:val="ListParagraph"/>
            <w:spacing w:after="0" w:line="240" w:lineRule="auto"/>
            <w:ind w:left="0"/>
            <w:contextualSpacing w:val="0"/>
          </w:pPr>
        </w:pPrChange>
      </w:pPr>
    </w:p>
    <w:p w14:paraId="44841BBB" w14:textId="77777777" w:rsidR="00324E97" w:rsidRPr="00D45CAB" w:rsidDel="00D45CAB" w:rsidRDefault="00324E97">
      <w:pPr>
        <w:spacing w:after="0" w:line="240" w:lineRule="auto"/>
        <w:ind w:left="720"/>
        <w:rPr>
          <w:del w:id="285" w:author="Allen, Greg" w:date="2015-03-09T19:18:00Z"/>
          <w:rFonts w:ascii="Times New Roman" w:hAnsi="Times New Roman" w:cs="Times New Roman"/>
          <w:sz w:val="24"/>
          <w:szCs w:val="24"/>
          <w:rPrChange w:id="286" w:author="Allen, Greg" w:date="2015-03-09T19:18:00Z">
            <w:rPr>
              <w:del w:id="287" w:author="Allen, Greg" w:date="2015-03-09T19:18:00Z"/>
            </w:rPr>
          </w:rPrChange>
        </w:rPr>
        <w:pPrChange w:id="288" w:author="Allen, Greg" w:date="2015-03-09T19:32:00Z">
          <w:pPr>
            <w:pStyle w:val="ListParagraph"/>
            <w:spacing w:after="0" w:line="240" w:lineRule="auto"/>
            <w:ind w:left="1440"/>
            <w:contextualSpacing w:val="0"/>
          </w:pPr>
        </w:pPrChange>
      </w:pPr>
      <w:moveTo w:id="289" w:author="Allen, Greg" w:date="2015-03-09T19:17:00Z">
        <w:r w:rsidRPr="00D45CAB">
          <w:rPr>
            <w:rFonts w:ascii="Times New Roman" w:hAnsi="Times New Roman" w:cs="Times New Roman"/>
            <w:sz w:val="24"/>
            <w:szCs w:val="24"/>
            <w:rPrChange w:id="290" w:author="Allen, Greg" w:date="2015-03-09T19:18:00Z">
              <w:rPr/>
            </w:rPrChange>
          </w:rPr>
          <w:t xml:space="preserve">If there are other priority areas to be focused on, HSCD could provide similar GIS maps for those areas as well.  However, if potential sources are identified, due to resource constraints in the HSCD Site Assessment Program, the number of sites that could be scheduled for site inspection and assessment for this project will be limited. </w:t>
        </w:r>
      </w:moveTo>
    </w:p>
    <w:p w14:paraId="1B28BF2F" w14:textId="77777777" w:rsidR="00324E97" w:rsidRPr="00D203B8" w:rsidDel="00D45CAB" w:rsidRDefault="00324E97">
      <w:pPr>
        <w:pStyle w:val="ListParagraph"/>
        <w:spacing w:after="0" w:line="240" w:lineRule="auto"/>
        <w:ind w:left="2160"/>
        <w:contextualSpacing w:val="0"/>
        <w:rPr>
          <w:del w:id="291" w:author="Allen, Greg" w:date="2015-03-09T19:18:00Z"/>
          <w:rFonts w:ascii="Times New Roman" w:hAnsi="Times New Roman" w:cs="Times New Roman"/>
          <w:sz w:val="24"/>
          <w:szCs w:val="24"/>
        </w:rPr>
        <w:pPrChange w:id="292" w:author="Allen, Greg" w:date="2015-03-09T19:32:00Z">
          <w:pPr>
            <w:pStyle w:val="ListParagraph"/>
            <w:spacing w:after="0" w:line="240" w:lineRule="auto"/>
            <w:ind w:left="1440"/>
            <w:contextualSpacing w:val="0"/>
          </w:pPr>
        </w:pPrChange>
      </w:pPr>
    </w:p>
    <w:p w14:paraId="053B3748" w14:textId="77C4178C" w:rsidR="00324E97" w:rsidDel="00D45CAB" w:rsidRDefault="00324E97">
      <w:pPr>
        <w:spacing w:after="0" w:line="240" w:lineRule="auto"/>
        <w:ind w:left="720"/>
        <w:rPr>
          <w:del w:id="293" w:author="Allen, Greg" w:date="2015-03-09T19:18:00Z"/>
          <w:rFonts w:ascii="Times New Roman" w:hAnsi="Times New Roman" w:cs="Times New Roman"/>
          <w:sz w:val="24"/>
          <w:szCs w:val="24"/>
        </w:rPr>
        <w:pPrChange w:id="294" w:author="Allen, Greg" w:date="2015-03-09T19:32:00Z">
          <w:pPr>
            <w:pStyle w:val="ListParagraph"/>
            <w:numPr>
              <w:numId w:val="33"/>
            </w:numPr>
            <w:spacing w:after="0" w:line="240" w:lineRule="auto"/>
            <w:ind w:left="1440" w:hanging="360"/>
            <w:contextualSpacing w:val="0"/>
          </w:pPr>
        </w:pPrChange>
      </w:pPr>
      <w:moveTo w:id="295" w:author="Allen, Greg" w:date="2015-03-09T19:17:00Z">
        <w:r w:rsidRPr="00D45CAB">
          <w:rPr>
            <w:rFonts w:ascii="Times New Roman" w:hAnsi="Times New Roman" w:cs="Times New Roman"/>
            <w:sz w:val="24"/>
            <w:szCs w:val="24"/>
            <w:rPrChange w:id="296" w:author="Allen, Greg" w:date="2015-03-09T19:18:00Z">
              <w:rPr/>
            </w:rPrChange>
          </w:rPr>
          <w:t xml:space="preserve">The HSCD Site Assessment Program will conduct work share meetings with our State counterparts once per year.  During these meetings, the EPA and States will share information on sites that are currently active and together determine who will be the lead agency for further investigation.  Participants could focus on the evaluation, or re-evaluation of any potential PCBs sites that are on </w:t>
        </w:r>
        <w:del w:id="297" w:author="Allen, Greg" w:date="2015-03-09T19:19:00Z">
          <w:r w:rsidRPr="00D45CAB" w:rsidDel="00D45CAB">
            <w:rPr>
              <w:rFonts w:ascii="Times New Roman" w:hAnsi="Times New Roman" w:cs="Times New Roman"/>
              <w:sz w:val="24"/>
              <w:szCs w:val="24"/>
              <w:rPrChange w:id="298" w:author="Allen, Greg" w:date="2015-03-09T19:18:00Z">
                <w:rPr/>
              </w:rPrChange>
            </w:rPr>
            <w:delText>our</w:delText>
          </w:r>
        </w:del>
      </w:moveTo>
      <w:ins w:id="299" w:author="Allen, Greg" w:date="2015-03-09T19:19:00Z">
        <w:r w:rsidR="00D45CAB">
          <w:rPr>
            <w:rFonts w:ascii="Times New Roman" w:hAnsi="Times New Roman" w:cs="Times New Roman"/>
            <w:sz w:val="24"/>
            <w:szCs w:val="24"/>
          </w:rPr>
          <w:t>the</w:t>
        </w:r>
      </w:ins>
      <w:moveTo w:id="300" w:author="Allen, Greg" w:date="2015-03-09T19:17:00Z">
        <w:r w:rsidRPr="00D45CAB">
          <w:rPr>
            <w:rFonts w:ascii="Times New Roman" w:hAnsi="Times New Roman" w:cs="Times New Roman"/>
            <w:sz w:val="24"/>
            <w:szCs w:val="24"/>
            <w:rPrChange w:id="301" w:author="Allen, Greg" w:date="2015-03-09T19:18:00Z">
              <w:rPr/>
            </w:rPrChange>
          </w:rPr>
          <w:t xml:space="preserve"> active sites list that are within the Chesapeake Watershed.</w:t>
        </w:r>
      </w:moveTo>
    </w:p>
    <w:p w14:paraId="6CAAFA44" w14:textId="77777777" w:rsidR="00D45CAB" w:rsidRDefault="00D45CAB">
      <w:pPr>
        <w:spacing w:after="0" w:line="240" w:lineRule="auto"/>
        <w:ind w:left="720"/>
        <w:rPr>
          <w:ins w:id="302" w:author="Allen, Greg" w:date="2015-03-09T19:18:00Z"/>
          <w:rFonts w:ascii="Times New Roman" w:hAnsi="Times New Roman" w:cs="Times New Roman"/>
          <w:sz w:val="24"/>
          <w:szCs w:val="24"/>
        </w:rPr>
        <w:pPrChange w:id="303" w:author="Allen, Greg" w:date="2015-03-09T19:32:00Z">
          <w:pPr>
            <w:pStyle w:val="ListParagraph"/>
            <w:spacing w:after="0" w:line="240" w:lineRule="auto"/>
            <w:ind w:left="1440"/>
            <w:contextualSpacing w:val="0"/>
          </w:pPr>
        </w:pPrChange>
      </w:pPr>
    </w:p>
    <w:p w14:paraId="437C01B7" w14:textId="77777777" w:rsidR="00D45CAB" w:rsidRPr="00D45CAB" w:rsidRDefault="00D45CAB">
      <w:pPr>
        <w:spacing w:after="0" w:line="240" w:lineRule="auto"/>
        <w:ind w:left="720"/>
        <w:rPr>
          <w:ins w:id="304" w:author="Allen, Greg" w:date="2015-03-09T19:18:00Z"/>
          <w:rFonts w:ascii="Times New Roman" w:hAnsi="Times New Roman" w:cs="Times New Roman"/>
          <w:sz w:val="24"/>
          <w:szCs w:val="24"/>
          <w:rPrChange w:id="305" w:author="Allen, Greg" w:date="2015-03-09T19:18:00Z">
            <w:rPr>
              <w:ins w:id="306" w:author="Allen, Greg" w:date="2015-03-09T19:18:00Z"/>
            </w:rPr>
          </w:rPrChange>
        </w:rPr>
        <w:pPrChange w:id="307" w:author="Allen, Greg" w:date="2015-03-09T19:18:00Z">
          <w:pPr>
            <w:pStyle w:val="ListParagraph"/>
            <w:spacing w:after="0" w:line="240" w:lineRule="auto"/>
            <w:ind w:left="1440"/>
            <w:contextualSpacing w:val="0"/>
          </w:pPr>
        </w:pPrChange>
      </w:pPr>
    </w:p>
    <w:p w14:paraId="4BC48A64" w14:textId="59A24308" w:rsidR="00324E97" w:rsidRPr="00D203B8" w:rsidDel="00D45CAB" w:rsidRDefault="00D90C5F" w:rsidP="00324E97">
      <w:pPr>
        <w:pStyle w:val="ListParagraph"/>
        <w:spacing w:after="0" w:line="240" w:lineRule="auto"/>
        <w:ind w:left="1440"/>
        <w:contextualSpacing w:val="0"/>
        <w:rPr>
          <w:del w:id="308" w:author="Allen, Greg" w:date="2015-03-09T19:18:00Z"/>
          <w:rFonts w:ascii="Times New Roman" w:hAnsi="Times New Roman" w:cs="Times New Roman"/>
          <w:sz w:val="24"/>
          <w:szCs w:val="24"/>
        </w:rPr>
      </w:pPr>
      <w:ins w:id="309" w:author="Allen, Greg" w:date="2015-03-09T22:37:00Z">
        <w:r w:rsidRPr="00D90C5F">
          <w:rPr>
            <w:rFonts w:ascii="Times New Roman" w:hAnsi="Times New Roman" w:cs="Times New Roman"/>
            <w:sz w:val="24"/>
            <w:szCs w:val="24"/>
            <w:rPrChange w:id="310" w:author="Allen, Greg" w:date="2015-03-09T22:37:00Z">
              <w:rPr/>
            </w:rPrChange>
          </w:rPr>
          <w:t>HSCD will continue to evaluate sites in the Chesapeake Watershed with TCW participation in identifying industries or processes that used PCBs.  Once this list is generated, the CERCLA, Brownfields, and RCRA programs can better focus resources on identifying and investigating these types of sites.  As significant sources of PCBs, or other contaminants that are migrating into the watershed from contaminated land sources are discovered, HSCD will share this information as part of the progress monitoring of this strategy.  Additionally, if there are potential land sources that other programs have found, HSCD can investigate those potential sources under the appropriate authority.</w:t>
        </w:r>
        <w:r>
          <w:rPr>
            <w:rFonts w:ascii="Times New Roman" w:hAnsi="Times New Roman" w:cs="Times New Roman"/>
            <w:sz w:val="24"/>
            <w:szCs w:val="24"/>
          </w:rPr>
          <w:t xml:space="preserve"> </w:t>
        </w:r>
      </w:ins>
    </w:p>
    <w:p w14:paraId="4DFDF1DF" w14:textId="77777777" w:rsidR="00324E97" w:rsidRPr="00D45CAB" w:rsidRDefault="00324E97">
      <w:pPr>
        <w:spacing w:after="0" w:line="240" w:lineRule="auto"/>
        <w:ind w:left="720"/>
        <w:rPr>
          <w:rFonts w:ascii="Times New Roman" w:hAnsi="Times New Roman" w:cs="Times New Roman"/>
          <w:sz w:val="24"/>
          <w:szCs w:val="24"/>
          <w:rPrChange w:id="311" w:author="Allen, Greg" w:date="2015-03-09T19:19:00Z">
            <w:rPr>
              <w:rFonts w:cs="Times New Roman"/>
            </w:rPr>
          </w:rPrChange>
        </w:rPr>
        <w:pPrChange w:id="312" w:author="Allen, Greg" w:date="2015-03-09T19:18:00Z">
          <w:pPr>
            <w:pStyle w:val="ListParagraph"/>
            <w:numPr>
              <w:numId w:val="33"/>
            </w:numPr>
            <w:spacing w:after="0" w:line="240" w:lineRule="auto"/>
            <w:ind w:left="1440" w:hanging="360"/>
            <w:contextualSpacing w:val="0"/>
          </w:pPr>
        </w:pPrChange>
      </w:pPr>
      <w:moveTo w:id="313" w:author="Allen, Greg" w:date="2015-03-09T19:17:00Z">
        <w:r w:rsidRPr="00D45CAB">
          <w:rPr>
            <w:rFonts w:ascii="Times New Roman" w:hAnsi="Times New Roman" w:cs="Times New Roman"/>
            <w:sz w:val="24"/>
            <w:szCs w:val="24"/>
            <w:rPrChange w:id="314" w:author="Allen, Greg" w:date="2015-03-09T19:19:00Z">
              <w:rPr/>
            </w:rPrChange>
          </w:rPr>
          <w:t>The HSCD Brownfields program could offer to conduct Targeted Brownfields Assessments (TBAs) to assist in evaluating contamination levels on PCB sites of interest.</w:t>
        </w:r>
      </w:moveTo>
    </w:p>
    <w:moveToRangeEnd w:id="270"/>
    <w:p w14:paraId="2623651A" w14:textId="77777777" w:rsidR="00324E97" w:rsidRDefault="00324E97">
      <w:pPr>
        <w:pStyle w:val="ListParagraph"/>
        <w:rPr>
          <w:ins w:id="315" w:author="Allen, Greg" w:date="2015-03-09T19:17:00Z"/>
          <w:rFonts w:ascii="Times New Roman" w:hAnsi="Times New Roman" w:cs="Times New Roman"/>
          <w:sz w:val="24"/>
        </w:rPr>
      </w:pPr>
    </w:p>
    <w:p w14:paraId="472957CD" w14:textId="77777777" w:rsidR="00324E97" w:rsidRDefault="00324E97">
      <w:pPr>
        <w:pStyle w:val="ListParagraph"/>
        <w:rPr>
          <w:rFonts w:ascii="Times New Roman" w:hAnsi="Times New Roman" w:cs="Times New Roman"/>
          <w:sz w:val="24"/>
        </w:rPr>
        <w:pPrChange w:id="316" w:author="Allen, Greg" w:date="2015-03-09T19:17:00Z">
          <w:pPr>
            <w:pStyle w:val="ListParagraph"/>
            <w:ind w:left="1080"/>
          </w:pPr>
        </w:pPrChange>
      </w:pPr>
    </w:p>
    <w:p w14:paraId="61AF492B" w14:textId="77777777" w:rsidR="00333342" w:rsidRPr="00AE3C28" w:rsidRDefault="00333342" w:rsidP="00333342">
      <w:pPr>
        <w:pStyle w:val="ListParagraph"/>
        <w:rPr>
          <w:rFonts w:ascii="Times New Roman" w:hAnsi="Times New Roman" w:cs="Times New Roman"/>
          <w:b/>
          <w:bCs/>
          <w:sz w:val="24"/>
        </w:rPr>
      </w:pPr>
      <w:r w:rsidRPr="002A6315">
        <w:rPr>
          <w:rFonts w:ascii="Times New Roman" w:hAnsi="Times New Roman" w:cs="Times New Roman"/>
          <w:b/>
          <w:sz w:val="24"/>
        </w:rPr>
        <w:t>6.a</w:t>
      </w:r>
      <w:r>
        <w:rPr>
          <w:rFonts w:ascii="Times New Roman" w:hAnsi="Times New Roman" w:cs="Times New Roman"/>
          <w:sz w:val="24"/>
        </w:rPr>
        <w:t xml:space="preserve">  </w:t>
      </w:r>
      <w:r w:rsidR="00AD22B5" w:rsidRPr="0008686F">
        <w:rPr>
          <w:rFonts w:ascii="Times New Roman" w:hAnsi="Times New Roman" w:cs="Times New Roman"/>
          <w:b/>
          <w:bCs/>
          <w:sz w:val="24"/>
        </w:rPr>
        <w:t>Local Engagement</w:t>
      </w:r>
    </w:p>
    <w:p w14:paraId="1C96DB41" w14:textId="77777777" w:rsidR="00333342" w:rsidRDefault="00CA360A" w:rsidP="00333342">
      <w:pPr>
        <w:pStyle w:val="ListParagraph"/>
        <w:rPr>
          <w:rFonts w:ascii="Times New Roman" w:hAnsi="Times New Roman" w:cs="Times New Roman"/>
          <w:sz w:val="24"/>
        </w:rPr>
      </w:pPr>
      <w:r>
        <w:rPr>
          <w:rFonts w:ascii="Times New Roman" w:hAnsi="Times New Roman" w:cs="Times New Roman"/>
          <w:sz w:val="24"/>
        </w:rPr>
        <w:t>In the more urbanized areas of the Bay, Baltimore, Washington D.C. and Norfolk/Elizabeth River, the TCW will continually coordinate and engage with NGOs and state and local governments as the management strategy is developed and implemented.</w:t>
      </w:r>
    </w:p>
    <w:p w14:paraId="7AFC98F9" w14:textId="05FA6946" w:rsidR="00400525" w:rsidRPr="00F07E6E" w:rsidRDefault="00400525" w:rsidP="00400525">
      <w:pPr>
        <w:shd w:val="clear" w:color="auto" w:fill="FFFFFF"/>
        <w:spacing w:after="0" w:line="240" w:lineRule="auto"/>
        <w:ind w:left="720"/>
        <w:rPr>
          <w:rFonts w:ascii="Times New Roman" w:eastAsia="Times New Roman" w:hAnsi="Times New Roman" w:cs="Times New Roman"/>
          <w:color w:val="222222"/>
          <w:sz w:val="24"/>
          <w:szCs w:val="24"/>
        </w:rPr>
      </w:pPr>
      <w:r w:rsidRPr="00F07E6E">
        <w:rPr>
          <w:rFonts w:ascii="Times New Roman" w:eastAsia="Times New Roman" w:hAnsi="Times New Roman" w:cs="Times New Roman"/>
          <w:color w:val="222222"/>
          <w:sz w:val="24"/>
          <w:szCs w:val="24"/>
        </w:rPr>
        <w:t xml:space="preserve">Recognizing that the general public and, even, local professionals do not understand well the extent and impact of PCBs and toxics contamination of their waterways, the management strategy will seek to raise baseline awareness with respect to the presence and extent of PCBs contamination in local communities, known and potential human health impact (especially with respect to fish consumption practices), and the sources and transport dynamics of PCBs contamination. </w:t>
      </w:r>
      <w:del w:id="317" w:author="Allen, Greg" w:date="2015-03-09T19:51:00Z">
        <w:r w:rsidRPr="00F07E6E" w:rsidDel="00387042">
          <w:rPr>
            <w:rFonts w:ascii="Times New Roman" w:eastAsia="Times New Roman" w:hAnsi="Times New Roman" w:cs="Times New Roman"/>
            <w:color w:val="222222"/>
            <w:sz w:val="24"/>
            <w:szCs w:val="24"/>
          </w:rPr>
          <w:delText>First, t</w:delText>
        </w:r>
      </w:del>
      <w:ins w:id="318" w:author="Allen, Greg" w:date="2015-03-09T19:51:00Z">
        <w:r w:rsidR="00387042">
          <w:rPr>
            <w:rFonts w:ascii="Times New Roman" w:eastAsia="Times New Roman" w:hAnsi="Times New Roman" w:cs="Times New Roman"/>
            <w:color w:val="222222"/>
            <w:sz w:val="24"/>
            <w:szCs w:val="24"/>
          </w:rPr>
          <w:t>T</w:t>
        </w:r>
      </w:ins>
      <w:r w:rsidRPr="00F07E6E">
        <w:rPr>
          <w:rFonts w:ascii="Times New Roman" w:eastAsia="Times New Roman" w:hAnsi="Times New Roman" w:cs="Times New Roman"/>
          <w:color w:val="222222"/>
          <w:sz w:val="24"/>
          <w:szCs w:val="24"/>
        </w:rPr>
        <w:t xml:space="preserve">he </w:t>
      </w:r>
      <w:r>
        <w:rPr>
          <w:rFonts w:ascii="Times New Roman" w:eastAsia="Times New Roman" w:hAnsi="Times New Roman" w:cs="Times New Roman"/>
          <w:color w:val="222222"/>
          <w:sz w:val="24"/>
          <w:szCs w:val="24"/>
        </w:rPr>
        <w:t>TCW</w:t>
      </w:r>
      <w:r w:rsidRPr="00F07E6E">
        <w:rPr>
          <w:rFonts w:ascii="Times New Roman" w:eastAsia="Times New Roman" w:hAnsi="Times New Roman" w:cs="Times New Roman"/>
          <w:color w:val="222222"/>
          <w:sz w:val="24"/>
          <w:szCs w:val="24"/>
        </w:rPr>
        <w:t xml:space="preserve"> will identify and prioritize communities for targeted outreach, based upon known levels of contamination, known and assumed levels of awareness, and known and assumed community risk of exposure.</w:t>
      </w:r>
    </w:p>
    <w:p w14:paraId="478594F3" w14:textId="77777777" w:rsidR="00400525" w:rsidRPr="00F07E6E" w:rsidRDefault="00400525" w:rsidP="00400525">
      <w:pPr>
        <w:shd w:val="clear" w:color="auto" w:fill="FFFFFF"/>
        <w:spacing w:after="0" w:line="240" w:lineRule="auto"/>
        <w:ind w:left="720"/>
        <w:rPr>
          <w:rFonts w:ascii="Times New Roman" w:eastAsia="Times New Roman" w:hAnsi="Times New Roman" w:cs="Times New Roman"/>
          <w:color w:val="222222"/>
          <w:sz w:val="24"/>
          <w:szCs w:val="24"/>
        </w:rPr>
      </w:pPr>
    </w:p>
    <w:p w14:paraId="6AAFF7EE" w14:textId="15D04FE3" w:rsidR="00400525" w:rsidRPr="00F07E6E" w:rsidRDefault="00400525" w:rsidP="00400525">
      <w:pPr>
        <w:shd w:val="clear" w:color="auto" w:fill="FFFFFF"/>
        <w:spacing w:after="0" w:line="240" w:lineRule="auto"/>
        <w:ind w:left="720"/>
        <w:rPr>
          <w:rFonts w:ascii="Times New Roman" w:eastAsia="Times New Roman" w:hAnsi="Times New Roman" w:cs="Times New Roman"/>
          <w:color w:val="222222"/>
          <w:sz w:val="24"/>
          <w:szCs w:val="24"/>
        </w:rPr>
      </w:pPr>
      <w:r w:rsidRPr="00F07E6E">
        <w:rPr>
          <w:rFonts w:ascii="Times New Roman" w:eastAsia="Times New Roman" w:hAnsi="Times New Roman" w:cs="Times New Roman"/>
          <w:color w:val="222222"/>
          <w:sz w:val="24"/>
          <w:szCs w:val="24"/>
        </w:rPr>
        <w:t xml:space="preserve">Working with local government and non-profit organizations, the </w:t>
      </w:r>
      <w:r>
        <w:rPr>
          <w:rFonts w:ascii="Times New Roman" w:eastAsia="Times New Roman" w:hAnsi="Times New Roman" w:cs="Times New Roman"/>
          <w:color w:val="222222"/>
          <w:sz w:val="24"/>
          <w:szCs w:val="24"/>
        </w:rPr>
        <w:t xml:space="preserve">TCW </w:t>
      </w:r>
      <w:r w:rsidRPr="00F07E6E">
        <w:rPr>
          <w:rFonts w:ascii="Times New Roman" w:eastAsia="Times New Roman" w:hAnsi="Times New Roman" w:cs="Times New Roman"/>
          <w:color w:val="222222"/>
          <w:sz w:val="24"/>
          <w:szCs w:val="24"/>
        </w:rPr>
        <w:t>will dev</w:t>
      </w:r>
      <w:r>
        <w:rPr>
          <w:rFonts w:ascii="Times New Roman" w:eastAsia="Times New Roman" w:hAnsi="Times New Roman" w:cs="Times New Roman"/>
          <w:color w:val="222222"/>
          <w:sz w:val="24"/>
          <w:szCs w:val="24"/>
        </w:rPr>
        <w:t>elop</w:t>
      </w:r>
      <w:r w:rsidRPr="00F07E6E">
        <w:rPr>
          <w:rFonts w:ascii="Times New Roman" w:eastAsia="Times New Roman" w:hAnsi="Times New Roman" w:cs="Times New Roman"/>
          <w:color w:val="222222"/>
          <w:sz w:val="24"/>
          <w:szCs w:val="24"/>
        </w:rPr>
        <w:t xml:space="preserve"> communications materials and corresponding procedures for their dissemination throughout the targeted communities. Building upon the fish contamination data collection and assessment efforts of state fish consumption advisory programs and through the aggregation of local/state/federal data on known sources of PCBs, the communications materials will expand upon and provide more and better narrative description about PCBs and toxics contamination of local waterways, the sources and transport dynamics of the PCBs (best available research), and more extensive explanation and interpretation about human health risks from fish consumption-based exposure (best available research). The materials will include individual watershed/jurisdiction reports as well as presentation materials for use by local government and non-profit employees for dissemination in various venues (e.g. neighborhood association meetings, classrooms, etc.). The </w:t>
      </w:r>
      <w:r>
        <w:rPr>
          <w:rFonts w:ascii="Times New Roman" w:eastAsia="Times New Roman" w:hAnsi="Times New Roman" w:cs="Times New Roman"/>
          <w:color w:val="222222"/>
          <w:sz w:val="24"/>
          <w:szCs w:val="24"/>
        </w:rPr>
        <w:t>TCW</w:t>
      </w:r>
      <w:r w:rsidRPr="00F07E6E">
        <w:rPr>
          <w:rFonts w:ascii="Times New Roman" w:eastAsia="Times New Roman" w:hAnsi="Times New Roman" w:cs="Times New Roman"/>
          <w:color w:val="222222"/>
          <w:sz w:val="24"/>
          <w:szCs w:val="24"/>
        </w:rPr>
        <w:t xml:space="preserve"> will also make the communications materials available online.</w:t>
      </w:r>
    </w:p>
    <w:p w14:paraId="7BC75480" w14:textId="77777777" w:rsidR="00400525" w:rsidRDefault="00400525" w:rsidP="00400525">
      <w:pPr>
        <w:pStyle w:val="ListParagraph"/>
        <w:spacing w:line="240" w:lineRule="auto"/>
        <w:ind w:left="1440"/>
        <w:rPr>
          <w:rFonts w:ascii="Times New Roman" w:eastAsia="Times New Roman" w:hAnsi="Times New Roman" w:cs="Times New Roman"/>
          <w:color w:val="222222"/>
          <w:sz w:val="24"/>
          <w:szCs w:val="24"/>
        </w:rPr>
      </w:pPr>
    </w:p>
    <w:p w14:paraId="1EF01259" w14:textId="5FA5F1E3" w:rsidR="00400525" w:rsidRDefault="00400525" w:rsidP="00400525">
      <w:pPr>
        <w:pStyle w:val="ListParagraph"/>
        <w:rPr>
          <w:rFonts w:ascii="Times New Roman" w:hAnsi="Times New Roman" w:cs="Times New Roman"/>
          <w:sz w:val="24"/>
        </w:rPr>
      </w:pPr>
      <w:r w:rsidRPr="00F07E6E">
        <w:rPr>
          <w:rFonts w:ascii="Times New Roman" w:eastAsia="Times New Roman" w:hAnsi="Times New Roman" w:cs="Times New Roman"/>
          <w:color w:val="222222"/>
          <w:sz w:val="24"/>
          <w:szCs w:val="24"/>
        </w:rPr>
        <w:t xml:space="preserve">The </w:t>
      </w:r>
      <w:r>
        <w:rPr>
          <w:rFonts w:ascii="Times New Roman" w:eastAsia="Times New Roman" w:hAnsi="Times New Roman" w:cs="Times New Roman"/>
          <w:color w:val="222222"/>
          <w:sz w:val="24"/>
          <w:szCs w:val="24"/>
        </w:rPr>
        <w:t xml:space="preserve">TCW </w:t>
      </w:r>
      <w:r w:rsidRPr="00F07E6E">
        <w:rPr>
          <w:rFonts w:ascii="Times New Roman" w:eastAsia="Times New Roman" w:hAnsi="Times New Roman" w:cs="Times New Roman"/>
          <w:color w:val="222222"/>
          <w:sz w:val="24"/>
          <w:szCs w:val="24"/>
        </w:rPr>
        <w:t>will also organize, through the assistance and guidance of PCBs experts and academic researchers, several training workshops for local government and non-profit employees to gain technical capacity for the monitoring and investigation of PCBs sources within their respective jurisdictions. The workshop will present several different approaches to source-tracking PCBs, including consideration of various factors (e.g. varying land use; financial resources; stormwater infrastructure, etc.).  The workshops will present best practices for conducting chemical and biological source tracking of watershed PCBs sources, as well as best practices for conducting historical (e.g. what public and private records to review, how to access those records, etc.) and community-participatory research (i.e. survey community members for knowledge about current and historic formal/informal dumping sites that could be a source of PCBs contamination</w:t>
      </w:r>
      <w:r w:rsidR="00C864BC">
        <w:rPr>
          <w:rFonts w:ascii="Times New Roman" w:eastAsia="Times New Roman" w:hAnsi="Times New Roman" w:cs="Times New Roman"/>
          <w:color w:val="222222"/>
          <w:sz w:val="24"/>
          <w:szCs w:val="24"/>
        </w:rPr>
        <w:t xml:space="preserve"> and </w:t>
      </w:r>
      <w:r w:rsidR="00C864BC" w:rsidRPr="00C864BC">
        <w:rPr>
          <w:rFonts w:ascii="Times New Roman" w:eastAsia="Times New Roman" w:hAnsi="Times New Roman" w:cs="Times New Roman"/>
          <w:color w:val="222222"/>
          <w:sz w:val="24"/>
          <w:szCs w:val="24"/>
        </w:rPr>
        <w:t>pursuing/promoting/facilitating clean-up of vacant/under-utilized form</w:t>
      </w:r>
      <w:r w:rsidR="00C864BC">
        <w:rPr>
          <w:rFonts w:ascii="Times New Roman" w:eastAsia="Times New Roman" w:hAnsi="Times New Roman" w:cs="Times New Roman"/>
          <w:color w:val="222222"/>
          <w:sz w:val="24"/>
          <w:szCs w:val="24"/>
        </w:rPr>
        <w:t>er industrial sites</w:t>
      </w:r>
      <w:r w:rsidRPr="00F07E6E">
        <w:rPr>
          <w:rFonts w:ascii="Times New Roman" w:eastAsia="Times New Roman" w:hAnsi="Times New Roman" w:cs="Times New Roman"/>
          <w:color w:val="222222"/>
          <w:sz w:val="24"/>
          <w:szCs w:val="24"/>
        </w:rPr>
        <w:t xml:space="preserve">). </w:t>
      </w:r>
      <w:del w:id="319" w:author="Allen, Greg" w:date="2015-03-09T19:52:00Z">
        <w:r w:rsidRPr="00F07E6E" w:rsidDel="00387042">
          <w:rPr>
            <w:rFonts w:ascii="Times New Roman" w:eastAsia="Times New Roman" w:hAnsi="Times New Roman" w:cs="Times New Roman"/>
            <w:color w:val="222222"/>
            <w:sz w:val="24"/>
            <w:szCs w:val="24"/>
          </w:rPr>
          <w:delText>Finally, t</w:delText>
        </w:r>
      </w:del>
      <w:ins w:id="320" w:author="Allen, Greg" w:date="2015-03-09T19:52:00Z">
        <w:r w:rsidR="00387042">
          <w:rPr>
            <w:rFonts w:ascii="Times New Roman" w:eastAsia="Times New Roman" w:hAnsi="Times New Roman" w:cs="Times New Roman"/>
            <w:color w:val="222222"/>
            <w:sz w:val="24"/>
            <w:szCs w:val="24"/>
          </w:rPr>
          <w:t>T</w:t>
        </w:r>
      </w:ins>
      <w:r w:rsidRPr="00F07E6E">
        <w:rPr>
          <w:rFonts w:ascii="Times New Roman" w:eastAsia="Times New Roman" w:hAnsi="Times New Roman" w:cs="Times New Roman"/>
          <w:color w:val="222222"/>
          <w:sz w:val="24"/>
          <w:szCs w:val="24"/>
        </w:rPr>
        <w:t xml:space="preserve">he </w:t>
      </w:r>
      <w:r>
        <w:rPr>
          <w:rFonts w:ascii="Times New Roman" w:eastAsia="Times New Roman" w:hAnsi="Times New Roman" w:cs="Times New Roman"/>
          <w:color w:val="222222"/>
          <w:sz w:val="24"/>
          <w:szCs w:val="24"/>
        </w:rPr>
        <w:t xml:space="preserve">TCW </w:t>
      </w:r>
      <w:r w:rsidRPr="00F07E6E">
        <w:rPr>
          <w:rFonts w:ascii="Times New Roman" w:eastAsia="Times New Roman" w:hAnsi="Times New Roman" w:cs="Times New Roman"/>
          <w:color w:val="222222"/>
          <w:sz w:val="24"/>
          <w:szCs w:val="24"/>
        </w:rPr>
        <w:t xml:space="preserve">will work with local non-profits to explore the use of volunteers </w:t>
      </w:r>
      <w:r w:rsidR="00C864BC">
        <w:rPr>
          <w:rFonts w:ascii="Times New Roman" w:eastAsia="Times New Roman" w:hAnsi="Times New Roman" w:cs="Times New Roman"/>
          <w:color w:val="222222"/>
          <w:sz w:val="24"/>
          <w:szCs w:val="24"/>
        </w:rPr>
        <w:t>to</w:t>
      </w:r>
      <w:r w:rsidRPr="00F07E6E">
        <w:rPr>
          <w:rFonts w:ascii="Times New Roman" w:eastAsia="Times New Roman" w:hAnsi="Times New Roman" w:cs="Times New Roman"/>
          <w:color w:val="222222"/>
          <w:sz w:val="24"/>
          <w:szCs w:val="24"/>
        </w:rPr>
        <w:t xml:space="preserve"> support the work of PCBs source-tracking, identifying the best opportunities for volunteers to receive technical training to support PCBs field sampling activities (e.g. volunteer MS4 outfall sampling programs such as Blue Water Baltimore’s Outfall Screening Blitz) and community-participatory research into local environmental history</w:t>
      </w:r>
      <w:ins w:id="321" w:author="Allen, Greg" w:date="2015-03-09T19:52:00Z">
        <w:r w:rsidR="00387042">
          <w:rPr>
            <w:rFonts w:ascii="Times New Roman" w:eastAsia="Times New Roman" w:hAnsi="Times New Roman" w:cs="Times New Roman"/>
            <w:color w:val="222222"/>
            <w:sz w:val="24"/>
            <w:szCs w:val="24"/>
          </w:rPr>
          <w:t>.</w:t>
        </w:r>
      </w:ins>
      <w:r w:rsidRPr="00F07E6E">
        <w:rPr>
          <w:rFonts w:ascii="Times New Roman" w:eastAsia="Times New Roman" w:hAnsi="Times New Roman" w:cs="Times New Roman"/>
          <w:color w:val="222222"/>
          <w:sz w:val="24"/>
          <w:szCs w:val="24"/>
        </w:rPr>
        <w:t xml:space="preserve"> </w:t>
      </w:r>
      <w:del w:id="322" w:author="Allen, Greg" w:date="2015-03-09T19:52:00Z">
        <w:r w:rsidRPr="00F07E6E" w:rsidDel="00387042">
          <w:rPr>
            <w:rFonts w:ascii="Times New Roman" w:eastAsia="Times New Roman" w:hAnsi="Times New Roman" w:cs="Times New Roman"/>
            <w:color w:val="222222"/>
            <w:sz w:val="24"/>
            <w:szCs w:val="24"/>
          </w:rPr>
          <w:delText>(e.g. need good example here of CBPR historical research).</w:delText>
        </w:r>
      </w:del>
    </w:p>
    <w:p w14:paraId="6265FDEA" w14:textId="77777777" w:rsidR="00333342" w:rsidRPr="0008686F" w:rsidRDefault="00333342" w:rsidP="00BA7241">
      <w:pPr>
        <w:pStyle w:val="ListParagraph"/>
        <w:ind w:left="1440"/>
        <w:rPr>
          <w:rFonts w:ascii="Times New Roman" w:hAnsi="Times New Roman" w:cs="Times New Roman"/>
          <w:sz w:val="24"/>
        </w:rPr>
      </w:pPr>
    </w:p>
    <w:p w14:paraId="7DCAE7C6" w14:textId="77777777" w:rsidR="00351822" w:rsidRDefault="00351822" w:rsidP="00351822">
      <w:pPr>
        <w:pStyle w:val="ListParagraph"/>
        <w:numPr>
          <w:ilvl w:val="0"/>
          <w:numId w:val="4"/>
        </w:numPr>
        <w:rPr>
          <w:rFonts w:ascii="Times New Roman" w:hAnsi="Times New Roman" w:cs="Times New Roman"/>
          <w:sz w:val="24"/>
        </w:rPr>
      </w:pPr>
      <w:r w:rsidRPr="0008686F">
        <w:rPr>
          <w:rFonts w:ascii="Times New Roman" w:hAnsi="Times New Roman" w:cs="Times New Roman"/>
          <w:b/>
          <w:bCs/>
          <w:sz w:val="24"/>
        </w:rPr>
        <w:t xml:space="preserve">Monitoring Progress. </w:t>
      </w:r>
    </w:p>
    <w:p w14:paraId="6C2A9B1A" w14:textId="77777777" w:rsidR="002D27D3" w:rsidRDefault="00604D52" w:rsidP="00AE3C28">
      <w:pPr>
        <w:ind w:left="720"/>
        <w:rPr>
          <w:rFonts w:ascii="Times New Roman" w:hAnsi="Times New Roman" w:cs="Times New Roman"/>
          <w:sz w:val="24"/>
        </w:rPr>
      </w:pPr>
      <w:r>
        <w:rPr>
          <w:rFonts w:ascii="Times New Roman" w:hAnsi="Times New Roman" w:cs="Times New Roman"/>
          <w:sz w:val="24"/>
        </w:rPr>
        <w:t>Three</w:t>
      </w:r>
      <w:r w:rsidR="00CA360A">
        <w:rPr>
          <w:rFonts w:ascii="Times New Roman" w:hAnsi="Times New Roman" w:cs="Times New Roman"/>
          <w:sz w:val="24"/>
        </w:rPr>
        <w:t xml:space="preserve"> types of</w:t>
      </w:r>
      <w:r>
        <w:rPr>
          <w:rFonts w:ascii="Times New Roman" w:hAnsi="Times New Roman" w:cs="Times New Roman"/>
          <w:sz w:val="24"/>
        </w:rPr>
        <w:t xml:space="preserve"> progress</w:t>
      </w:r>
      <w:r w:rsidR="00CA360A">
        <w:rPr>
          <w:rFonts w:ascii="Times New Roman" w:hAnsi="Times New Roman" w:cs="Times New Roman"/>
          <w:sz w:val="24"/>
        </w:rPr>
        <w:t xml:space="preserve"> monitoring will be pursued:</w:t>
      </w:r>
    </w:p>
    <w:p w14:paraId="398D1E2B" w14:textId="5EEBB660" w:rsidR="00CA360A" w:rsidRDefault="00CA360A" w:rsidP="00380C1E">
      <w:pPr>
        <w:pStyle w:val="ListParagraph"/>
        <w:numPr>
          <w:ilvl w:val="0"/>
          <w:numId w:val="14"/>
        </w:numPr>
        <w:ind w:left="1080"/>
        <w:rPr>
          <w:rFonts w:ascii="Times New Roman" w:hAnsi="Times New Roman" w:cs="Times New Roman"/>
          <w:sz w:val="24"/>
        </w:rPr>
      </w:pPr>
      <w:r>
        <w:rPr>
          <w:rFonts w:ascii="Times New Roman" w:hAnsi="Times New Roman" w:cs="Times New Roman"/>
          <w:sz w:val="24"/>
        </w:rPr>
        <w:t xml:space="preserve">Progress on completion of planned activities for actions not directly under the direction of the Partnership and </w:t>
      </w:r>
      <w:r w:rsidR="001A06C5">
        <w:rPr>
          <w:rFonts w:ascii="Times New Roman" w:hAnsi="Times New Roman" w:cs="Times New Roman"/>
          <w:sz w:val="24"/>
        </w:rPr>
        <w:t>progress for activities for which the TCW is directly committing to oversight and dedication of resources of the Partnership</w:t>
      </w:r>
      <w:ins w:id="323" w:author="Allen, Greg" w:date="2015-03-10T09:46:00Z">
        <w:r w:rsidR="004B3014">
          <w:rPr>
            <w:rFonts w:ascii="Times New Roman" w:hAnsi="Times New Roman" w:cs="Times New Roman"/>
            <w:sz w:val="24"/>
          </w:rPr>
          <w:t>.</w:t>
        </w:r>
      </w:ins>
      <w:ins w:id="324" w:author="Allen, Greg" w:date="2015-03-10T12:37:00Z">
        <w:r w:rsidR="00414929">
          <w:rPr>
            <w:rFonts w:ascii="Times New Roman" w:hAnsi="Times New Roman" w:cs="Times New Roman"/>
            <w:sz w:val="24"/>
          </w:rPr>
          <w:t xml:space="preserve"> Examples include items in the TCW biennial workplan and jurisdiction progress with TMDL and PMP development.</w:t>
        </w:r>
      </w:ins>
    </w:p>
    <w:p w14:paraId="75CB3CD9" w14:textId="7EB05ACD" w:rsidR="001A06C5" w:rsidRDefault="001A06C5" w:rsidP="00380C1E">
      <w:pPr>
        <w:pStyle w:val="ListParagraph"/>
        <w:numPr>
          <w:ilvl w:val="0"/>
          <w:numId w:val="14"/>
        </w:numPr>
        <w:ind w:left="1080"/>
        <w:rPr>
          <w:rFonts w:ascii="Times New Roman" w:hAnsi="Times New Roman" w:cs="Times New Roman"/>
          <w:sz w:val="24"/>
        </w:rPr>
      </w:pPr>
      <w:r>
        <w:rPr>
          <w:rFonts w:ascii="Times New Roman" w:hAnsi="Times New Roman" w:cs="Times New Roman"/>
          <w:sz w:val="24"/>
        </w:rPr>
        <w:t>Assessment of whether planned actions are having the result expected</w:t>
      </w:r>
      <w:ins w:id="325" w:author="Allen, Greg" w:date="2015-03-10T09:43:00Z">
        <w:r w:rsidR="00D379C6">
          <w:rPr>
            <w:rFonts w:ascii="Times New Roman" w:hAnsi="Times New Roman" w:cs="Times New Roman"/>
            <w:sz w:val="24"/>
          </w:rPr>
          <w:t>.  Examples could include</w:t>
        </w:r>
        <w:r w:rsidR="004B3014">
          <w:rPr>
            <w:rFonts w:ascii="Times New Roman" w:hAnsi="Times New Roman" w:cs="Times New Roman"/>
            <w:sz w:val="24"/>
          </w:rPr>
          <w:t xml:space="preserve"> trends in the restrictiveness of fish consumption advisories, </w:t>
        </w:r>
      </w:ins>
      <w:ins w:id="326" w:author="Allen, Greg" w:date="2015-03-10T09:45:00Z">
        <w:r w:rsidR="004B3014">
          <w:rPr>
            <w:rFonts w:ascii="Times New Roman" w:hAnsi="Times New Roman" w:cs="Times New Roman"/>
            <w:sz w:val="24"/>
          </w:rPr>
          <w:t xml:space="preserve">PCB concentrations in stormwater and wastewater effluents, </w:t>
        </w:r>
      </w:ins>
      <w:ins w:id="327" w:author="Allen, Greg" w:date="2015-03-10T12:19:00Z">
        <w:r w:rsidR="00F46737">
          <w:rPr>
            <w:rFonts w:ascii="Times New Roman" w:hAnsi="Times New Roman" w:cs="Times New Roman"/>
            <w:sz w:val="24"/>
          </w:rPr>
          <w:t xml:space="preserve">extent of impairments </w:t>
        </w:r>
      </w:ins>
      <w:ins w:id="328" w:author="Allen, Greg" w:date="2015-03-10T09:45:00Z">
        <w:r w:rsidR="004B3014">
          <w:rPr>
            <w:rFonts w:ascii="Times New Roman" w:hAnsi="Times New Roman" w:cs="Times New Roman"/>
            <w:sz w:val="24"/>
          </w:rPr>
          <w:t>and calculated estimates of load reductions.</w:t>
        </w:r>
      </w:ins>
    </w:p>
    <w:p w14:paraId="10EA39E2" w14:textId="6922936C" w:rsidR="001A06C5" w:rsidRPr="00CA360A" w:rsidRDefault="001A06C5" w:rsidP="00380C1E">
      <w:pPr>
        <w:pStyle w:val="ListParagraph"/>
        <w:numPr>
          <w:ilvl w:val="0"/>
          <w:numId w:val="14"/>
        </w:numPr>
        <w:ind w:left="1080"/>
        <w:rPr>
          <w:rFonts w:ascii="Times New Roman" w:hAnsi="Times New Roman" w:cs="Times New Roman"/>
          <w:sz w:val="24"/>
        </w:rPr>
      </w:pPr>
      <w:r>
        <w:rPr>
          <w:rFonts w:ascii="Times New Roman" w:hAnsi="Times New Roman" w:cs="Times New Roman"/>
          <w:sz w:val="24"/>
        </w:rPr>
        <w:t>Environmental monitoring to track response of the system as the strategy is implemented (to the extent possible given the high cost of PCB monitoring and the lag time that will influence how quickly an environmental response is detectable)</w:t>
      </w:r>
      <w:ins w:id="329" w:author="Allen, Greg" w:date="2015-03-10T09:47:00Z">
        <w:r w:rsidR="004B3014">
          <w:rPr>
            <w:rFonts w:ascii="Times New Roman" w:hAnsi="Times New Roman" w:cs="Times New Roman"/>
            <w:sz w:val="24"/>
          </w:rPr>
          <w:t>. Examples include fish tissue PCB concentrations for indicator species, and sediment concentrations.</w:t>
        </w:r>
      </w:ins>
    </w:p>
    <w:p w14:paraId="04BB600F" w14:textId="77777777" w:rsidR="00BA7241" w:rsidRPr="00BA0A3D" w:rsidRDefault="00BA7241" w:rsidP="00BA7241">
      <w:pPr>
        <w:pStyle w:val="ListParagraph"/>
        <w:rPr>
          <w:rFonts w:ascii="Times New Roman" w:hAnsi="Times New Roman" w:cs="Times New Roman"/>
          <w:sz w:val="24"/>
        </w:rPr>
      </w:pPr>
    </w:p>
    <w:p w14:paraId="2360C178" w14:textId="77777777" w:rsidR="00351822" w:rsidRPr="00BA0A3D" w:rsidRDefault="00604D52" w:rsidP="00351822">
      <w:pPr>
        <w:pStyle w:val="ListParagraph"/>
        <w:numPr>
          <w:ilvl w:val="0"/>
          <w:numId w:val="4"/>
        </w:numPr>
        <w:rPr>
          <w:rFonts w:ascii="Times New Roman" w:hAnsi="Times New Roman" w:cs="Times New Roman"/>
          <w:sz w:val="24"/>
        </w:rPr>
      </w:pPr>
      <w:r>
        <w:rPr>
          <w:rFonts w:ascii="Times New Roman" w:hAnsi="Times New Roman" w:cs="Times New Roman"/>
          <w:b/>
          <w:bCs/>
          <w:sz w:val="24"/>
        </w:rPr>
        <w:t>Assessing Progress</w:t>
      </w:r>
    </w:p>
    <w:p w14:paraId="51EADDE7" w14:textId="77777777" w:rsidR="00BA7241" w:rsidRDefault="00BA7241" w:rsidP="00BA7241">
      <w:pPr>
        <w:pStyle w:val="ListParagraph"/>
        <w:rPr>
          <w:rFonts w:ascii="Times New Roman" w:hAnsi="Times New Roman" w:cs="Times New Roman"/>
          <w:sz w:val="24"/>
        </w:rPr>
      </w:pPr>
    </w:p>
    <w:p w14:paraId="3A4FC16F" w14:textId="77777777" w:rsidR="002D27D3" w:rsidRDefault="00604D52" w:rsidP="00BA7241">
      <w:pPr>
        <w:pStyle w:val="ListParagraph"/>
        <w:rPr>
          <w:rFonts w:ascii="Times New Roman" w:hAnsi="Times New Roman" w:cs="Times New Roman"/>
          <w:sz w:val="24"/>
        </w:rPr>
      </w:pPr>
      <w:r>
        <w:rPr>
          <w:rFonts w:ascii="Times New Roman" w:hAnsi="Times New Roman" w:cs="Times New Roman"/>
          <w:sz w:val="24"/>
        </w:rPr>
        <w:t xml:space="preserve">For type 1) progress monitoring as described above, the frequency </w:t>
      </w:r>
      <w:r w:rsidR="00380C1E">
        <w:rPr>
          <w:rFonts w:ascii="Times New Roman" w:hAnsi="Times New Roman" w:cs="Times New Roman"/>
          <w:sz w:val="24"/>
        </w:rPr>
        <w:t xml:space="preserve">of assessing progress </w:t>
      </w:r>
      <w:r>
        <w:rPr>
          <w:rFonts w:ascii="Times New Roman" w:hAnsi="Times New Roman" w:cs="Times New Roman"/>
          <w:sz w:val="24"/>
        </w:rPr>
        <w:t>will be at least annual so that adjustments to the biennial workplan can be made to accommodate changing circumstances and availability of resources.</w:t>
      </w:r>
      <w:r w:rsidR="00380C1E">
        <w:rPr>
          <w:rFonts w:ascii="Times New Roman" w:hAnsi="Times New Roman" w:cs="Times New Roman"/>
          <w:sz w:val="24"/>
        </w:rPr>
        <w:t xml:space="preserve">  Formal review of type 1) progress data will be completed through the update of the biennial workplan.</w:t>
      </w:r>
    </w:p>
    <w:p w14:paraId="20BC82FD" w14:textId="77777777" w:rsidR="00380C1E" w:rsidRDefault="00380C1E" w:rsidP="00BA7241">
      <w:pPr>
        <w:pStyle w:val="ListParagraph"/>
        <w:rPr>
          <w:rFonts w:ascii="Times New Roman" w:hAnsi="Times New Roman" w:cs="Times New Roman"/>
          <w:sz w:val="24"/>
        </w:rPr>
      </w:pPr>
    </w:p>
    <w:p w14:paraId="7AF9D835" w14:textId="77777777" w:rsidR="00604D52" w:rsidRDefault="00380C1E" w:rsidP="00BA7241">
      <w:pPr>
        <w:pStyle w:val="ListParagraph"/>
        <w:rPr>
          <w:rFonts w:ascii="Times New Roman" w:hAnsi="Times New Roman" w:cs="Times New Roman"/>
          <w:sz w:val="24"/>
        </w:rPr>
      </w:pPr>
      <w:r>
        <w:rPr>
          <w:rFonts w:ascii="Times New Roman" w:hAnsi="Times New Roman" w:cs="Times New Roman"/>
          <w:sz w:val="24"/>
        </w:rPr>
        <w:t>Progress assessment based on type 2) and 3) monitoring will be conducted on an as-available basis.  These types of monitoring generally will involve measurements of environmental response and environmental condition, which do not necessarily occur at regular intervals and will be contingent on availability of data and/or monitoring funds.</w:t>
      </w:r>
    </w:p>
    <w:p w14:paraId="5DE86136" w14:textId="77777777" w:rsidR="002D27D3" w:rsidRPr="00BA0A3D" w:rsidRDefault="002D27D3" w:rsidP="00BA7241">
      <w:pPr>
        <w:pStyle w:val="ListParagraph"/>
        <w:rPr>
          <w:rFonts w:ascii="Times New Roman" w:hAnsi="Times New Roman" w:cs="Times New Roman"/>
          <w:sz w:val="24"/>
        </w:rPr>
      </w:pPr>
    </w:p>
    <w:p w14:paraId="36E64D7A" w14:textId="77777777" w:rsidR="00BA7241" w:rsidRDefault="00351822" w:rsidP="001C1D2C">
      <w:pPr>
        <w:pStyle w:val="ListParagraph"/>
        <w:numPr>
          <w:ilvl w:val="0"/>
          <w:numId w:val="4"/>
        </w:numPr>
        <w:rPr>
          <w:rFonts w:ascii="Times New Roman" w:hAnsi="Times New Roman" w:cs="Times New Roman"/>
          <w:sz w:val="24"/>
        </w:rPr>
      </w:pPr>
      <w:r w:rsidRPr="001C1D2C">
        <w:rPr>
          <w:rFonts w:ascii="Times New Roman" w:hAnsi="Times New Roman" w:cs="Times New Roman"/>
          <w:b/>
          <w:bCs/>
          <w:sz w:val="24"/>
        </w:rPr>
        <w:t>Adaptively Manage</w:t>
      </w:r>
      <w:r w:rsidRPr="001C1D2C">
        <w:rPr>
          <w:rFonts w:ascii="Times New Roman" w:hAnsi="Times New Roman" w:cs="Times New Roman"/>
          <w:sz w:val="24"/>
        </w:rPr>
        <w:t xml:space="preserve"> </w:t>
      </w:r>
      <w:r w:rsidR="001C1D2C">
        <w:rPr>
          <w:rFonts w:ascii="Times New Roman" w:hAnsi="Times New Roman" w:cs="Times New Roman"/>
          <w:sz w:val="24"/>
        </w:rPr>
        <w:br/>
      </w:r>
    </w:p>
    <w:p w14:paraId="3C371AA3" w14:textId="3E319C7E" w:rsidR="00380C1E" w:rsidRPr="00324833" w:rsidRDefault="00380C1E" w:rsidP="00380C1E">
      <w:pPr>
        <w:pStyle w:val="ListParagraph"/>
        <w:rPr>
          <w:rFonts w:ascii="Times New Roman" w:hAnsi="Times New Roman" w:cs="Times New Roman"/>
          <w:sz w:val="24"/>
        </w:rPr>
      </w:pPr>
      <w:r w:rsidRPr="00324833">
        <w:rPr>
          <w:rFonts w:ascii="Times New Roman" w:hAnsi="Times New Roman" w:cs="Times New Roman"/>
          <w:bCs/>
          <w:sz w:val="24"/>
        </w:rPr>
        <w:t xml:space="preserve">Adaptive management will focus foremost on monitoring information described under type 2) above where </w:t>
      </w:r>
      <w:r w:rsidR="00324833" w:rsidRPr="00324833">
        <w:rPr>
          <w:rFonts w:ascii="Times New Roman" w:hAnsi="Times New Roman" w:cs="Times New Roman"/>
          <w:bCs/>
          <w:sz w:val="24"/>
        </w:rPr>
        <w:t>there will be assessment of whether management actions are having the expected results in terms of PCB reductions</w:t>
      </w:r>
      <w:r w:rsidR="00324833">
        <w:rPr>
          <w:rFonts w:ascii="Times New Roman" w:hAnsi="Times New Roman" w:cs="Times New Roman"/>
          <w:bCs/>
          <w:sz w:val="24"/>
        </w:rPr>
        <w:t xml:space="preserve">.  Over time, it is expected </w:t>
      </w:r>
      <w:r w:rsidR="009626A4">
        <w:rPr>
          <w:rFonts w:ascii="Times New Roman" w:hAnsi="Times New Roman" w:cs="Times New Roman"/>
          <w:bCs/>
          <w:sz w:val="24"/>
        </w:rPr>
        <w:t>the TCW</w:t>
      </w:r>
      <w:r w:rsidR="00324833">
        <w:rPr>
          <w:rFonts w:ascii="Times New Roman" w:hAnsi="Times New Roman" w:cs="Times New Roman"/>
          <w:bCs/>
          <w:sz w:val="24"/>
        </w:rPr>
        <w:t xml:space="preserve"> will learn which loading mechanisms and sources provide the greatest opportunities for continued reductions. </w:t>
      </w:r>
    </w:p>
    <w:p w14:paraId="2905A679" w14:textId="77777777" w:rsidR="00380C1E" w:rsidRPr="00380C1E" w:rsidRDefault="00324833" w:rsidP="00324833">
      <w:pPr>
        <w:ind w:left="720"/>
        <w:rPr>
          <w:rFonts w:ascii="Times New Roman" w:hAnsi="Times New Roman" w:cs="Times New Roman"/>
          <w:sz w:val="24"/>
        </w:rPr>
      </w:pPr>
      <w:r>
        <w:rPr>
          <w:rFonts w:ascii="Times New Roman" w:hAnsi="Times New Roman" w:cs="Times New Roman"/>
          <w:sz w:val="24"/>
        </w:rPr>
        <w:t>Other adaptations to the strategy will result from assessing the long term response of the system (type 3 monitoring above) and, in the short term, whether the TCW and other entities are completing work as planned</w:t>
      </w:r>
      <w:r w:rsidR="00684A65">
        <w:rPr>
          <w:rFonts w:ascii="Times New Roman" w:hAnsi="Times New Roman" w:cs="Times New Roman"/>
          <w:sz w:val="24"/>
        </w:rPr>
        <w:t xml:space="preserve"> (type 1 monitoring above)</w:t>
      </w:r>
      <w:r>
        <w:rPr>
          <w:rFonts w:ascii="Times New Roman" w:hAnsi="Times New Roman" w:cs="Times New Roman"/>
          <w:sz w:val="24"/>
        </w:rPr>
        <w:t>.</w:t>
      </w:r>
    </w:p>
    <w:p w14:paraId="58D03FD4" w14:textId="77777777" w:rsidR="002A537C" w:rsidRPr="002A537C" w:rsidRDefault="00351822" w:rsidP="002A537C">
      <w:pPr>
        <w:pStyle w:val="ListParagraph"/>
        <w:numPr>
          <w:ilvl w:val="0"/>
          <w:numId w:val="4"/>
        </w:numPr>
        <w:rPr>
          <w:rFonts w:ascii="Times New Roman" w:hAnsi="Times New Roman" w:cs="Times New Roman"/>
          <w:sz w:val="24"/>
        </w:rPr>
      </w:pPr>
      <w:r w:rsidRPr="00BA0A3D">
        <w:rPr>
          <w:rFonts w:ascii="Times New Roman" w:hAnsi="Times New Roman" w:cs="Times New Roman"/>
          <w:b/>
          <w:bCs/>
          <w:sz w:val="24"/>
        </w:rPr>
        <w:t>Biennial Workplan</w:t>
      </w:r>
      <w:r w:rsidRPr="00BA0A3D">
        <w:rPr>
          <w:rFonts w:ascii="Times New Roman" w:hAnsi="Times New Roman" w:cs="Times New Roman"/>
          <w:b/>
          <w:bCs/>
          <w:i/>
          <w:iCs/>
          <w:sz w:val="24"/>
        </w:rPr>
        <w:t xml:space="preserve"> </w:t>
      </w:r>
      <w:r w:rsidR="008B4E6E" w:rsidRPr="00BA0A3D">
        <w:rPr>
          <w:rFonts w:ascii="Times New Roman" w:hAnsi="Times New Roman" w:cs="Times New Roman"/>
          <w:sz w:val="24"/>
        </w:rPr>
        <w:t xml:space="preserve"> </w:t>
      </w:r>
      <w:r w:rsidR="00386E96" w:rsidRPr="002D27D3">
        <w:rPr>
          <w:rFonts w:ascii="Times New Roman" w:hAnsi="Times New Roman" w:cs="Times New Roman"/>
          <w:bCs/>
          <w:i/>
          <w:sz w:val="24"/>
        </w:rPr>
        <w:t xml:space="preserve">summarize the </w:t>
      </w:r>
      <w:r w:rsidRPr="002D27D3">
        <w:rPr>
          <w:rFonts w:ascii="Times New Roman" w:hAnsi="Times New Roman" w:cs="Times New Roman"/>
          <w:i/>
          <w:sz w:val="24"/>
        </w:rPr>
        <w:t>commitments, actions and resources that each jurisdiction, federal agenc</w:t>
      </w:r>
      <w:r w:rsidR="008B4E6E" w:rsidRPr="002D27D3">
        <w:rPr>
          <w:rFonts w:ascii="Times New Roman" w:hAnsi="Times New Roman" w:cs="Times New Roman"/>
          <w:i/>
          <w:sz w:val="24"/>
        </w:rPr>
        <w:t>y</w:t>
      </w:r>
      <w:r w:rsidRPr="002D27D3">
        <w:rPr>
          <w:rFonts w:ascii="Times New Roman" w:hAnsi="Times New Roman" w:cs="Times New Roman"/>
          <w:i/>
          <w:sz w:val="24"/>
        </w:rPr>
        <w:t xml:space="preserve"> and partner </w:t>
      </w:r>
      <w:r w:rsidR="008B4E6E" w:rsidRPr="002D27D3">
        <w:rPr>
          <w:rFonts w:ascii="Times New Roman" w:hAnsi="Times New Roman" w:cs="Times New Roman"/>
          <w:i/>
          <w:sz w:val="24"/>
        </w:rPr>
        <w:t xml:space="preserve">will take </w:t>
      </w:r>
      <w:r w:rsidRPr="002D27D3">
        <w:rPr>
          <w:rFonts w:ascii="Times New Roman" w:hAnsi="Times New Roman" w:cs="Times New Roman"/>
          <w:i/>
          <w:sz w:val="24"/>
        </w:rPr>
        <w:t>to help achieve each of the outcomes</w:t>
      </w:r>
      <w:r w:rsidRPr="00BA0A3D">
        <w:rPr>
          <w:rFonts w:ascii="Times New Roman" w:hAnsi="Times New Roman" w:cs="Times New Roman"/>
          <w:sz w:val="24"/>
        </w:rPr>
        <w:t xml:space="preserve"> </w:t>
      </w:r>
    </w:p>
    <w:p w14:paraId="482D99FB" w14:textId="77777777" w:rsidR="005B662A" w:rsidRDefault="002D27D3" w:rsidP="00380C1E">
      <w:pPr>
        <w:ind w:left="720"/>
        <w:rPr>
          <w:rFonts w:ascii="Times New Roman" w:hAnsi="Times New Roman" w:cs="Times New Roman"/>
          <w:sz w:val="24"/>
        </w:rPr>
      </w:pPr>
      <w:r>
        <w:rPr>
          <w:rFonts w:ascii="Times New Roman" w:hAnsi="Times New Roman" w:cs="Times New Roman"/>
          <w:sz w:val="24"/>
        </w:rPr>
        <w:t>Biennial workplan to be developed</w:t>
      </w:r>
    </w:p>
    <w:p w14:paraId="21722BC7" w14:textId="77777777" w:rsidR="002B5BF0" w:rsidRDefault="002B5BF0" w:rsidP="00380C1E">
      <w:pPr>
        <w:ind w:left="720"/>
        <w:rPr>
          <w:rFonts w:ascii="Times New Roman" w:hAnsi="Times New Roman" w:cs="Times New Roman"/>
          <w:sz w:val="24"/>
        </w:rPr>
      </w:pPr>
    </w:p>
    <w:p w14:paraId="3406309C" w14:textId="6C8396CD" w:rsidR="002B5BF0" w:rsidRDefault="002B5BF0">
      <w:pPr>
        <w:rPr>
          <w:rFonts w:ascii="Times New Roman" w:hAnsi="Times New Roman" w:cs="Times New Roman"/>
          <w:sz w:val="24"/>
        </w:rPr>
      </w:pPr>
      <w:del w:id="330" w:author="Allen, Greg" w:date="2015-03-09T19:46:00Z">
        <w:r w:rsidDel="006E2D0C">
          <w:rPr>
            <w:rFonts w:ascii="Times New Roman" w:hAnsi="Times New Roman" w:cs="Times New Roman"/>
            <w:sz w:val="24"/>
          </w:rPr>
          <w:br w:type="page"/>
        </w:r>
      </w:del>
    </w:p>
    <w:p w14:paraId="48497855" w14:textId="5AFB39C5" w:rsidR="002B5BF0" w:rsidDel="006E2D0C" w:rsidRDefault="002B5BF0" w:rsidP="002B5BF0">
      <w:pPr>
        <w:ind w:left="720"/>
        <w:rPr>
          <w:del w:id="331" w:author="Allen, Greg" w:date="2015-03-09T19:44:00Z"/>
          <w:rFonts w:ascii="Times New Roman" w:hAnsi="Times New Roman" w:cs="Times New Roman"/>
          <w:sz w:val="24"/>
        </w:rPr>
      </w:pPr>
      <w:del w:id="332" w:author="Allen, Greg" w:date="2015-03-09T19:44:00Z">
        <w:r w:rsidDel="006E2D0C">
          <w:rPr>
            <w:rFonts w:ascii="Times New Roman" w:hAnsi="Times New Roman" w:cs="Times New Roman"/>
            <w:sz w:val="24"/>
          </w:rPr>
          <w:delText xml:space="preserve">Appendix A - Overview of PCB TMDL Activities in the Chesapeake Watershed </w:delText>
        </w:r>
      </w:del>
    </w:p>
    <w:p w14:paraId="1DDE7C3F" w14:textId="0B637FD3" w:rsidR="002B5BF0" w:rsidRPr="002B5BF0" w:rsidDel="006E2D0C" w:rsidRDefault="002B5BF0" w:rsidP="002B5BF0">
      <w:pPr>
        <w:ind w:left="720"/>
        <w:rPr>
          <w:del w:id="333" w:author="Allen, Greg" w:date="2015-03-09T19:44:00Z"/>
          <w:rFonts w:ascii="Times New Roman" w:hAnsi="Times New Roman" w:cs="Times New Roman"/>
          <w:sz w:val="24"/>
        </w:rPr>
      </w:pPr>
      <w:del w:id="334" w:author="Allen, Greg" w:date="2015-03-09T19:44:00Z">
        <w:r w:rsidRPr="002B5BF0" w:rsidDel="006E2D0C">
          <w:rPr>
            <w:rFonts w:ascii="Times New Roman" w:hAnsi="Times New Roman" w:cs="Times New Roman"/>
            <w:sz w:val="24"/>
            <w:szCs w:val="24"/>
          </w:rPr>
          <w:delText>TMDL Development</w:delText>
        </w:r>
        <w:r w:rsidDel="006E2D0C">
          <w:rPr>
            <w:rFonts w:ascii="Times New Roman" w:hAnsi="Times New Roman" w:cs="Times New Roman"/>
            <w:sz w:val="24"/>
            <w:szCs w:val="24"/>
          </w:rPr>
          <w:delText xml:space="preserve"> in Maryland</w:delText>
        </w:r>
      </w:del>
    </w:p>
    <w:p w14:paraId="7B5145CA" w14:textId="032B70DC" w:rsidR="002B5BF0" w:rsidRPr="00452958" w:rsidDel="006E2D0C" w:rsidRDefault="002B5BF0" w:rsidP="00452958">
      <w:pPr>
        <w:spacing w:after="0" w:line="240" w:lineRule="auto"/>
        <w:ind w:left="2160"/>
        <w:rPr>
          <w:del w:id="335" w:author="Allen, Greg" w:date="2015-03-09T19:44:00Z"/>
          <w:rFonts w:ascii="Times New Roman" w:hAnsi="Times New Roman" w:cs="Times New Roman"/>
          <w:sz w:val="24"/>
          <w:szCs w:val="24"/>
        </w:rPr>
      </w:pPr>
      <w:del w:id="336" w:author="Allen, Greg" w:date="2015-03-09T19:44:00Z">
        <w:r w:rsidRPr="00452958" w:rsidDel="006E2D0C">
          <w:rPr>
            <w:rFonts w:ascii="Times New Roman" w:hAnsi="Times New Roman" w:cs="Times New Roman"/>
            <w:sz w:val="24"/>
            <w:szCs w:val="24"/>
          </w:rPr>
          <w:delText>1. Characterization of NPDES regulated and unregulated stormwater PCB loads.</w:delText>
        </w:r>
      </w:del>
    </w:p>
    <w:p w14:paraId="77EF4C77" w14:textId="635E4D04" w:rsidR="002B5BF0" w:rsidRPr="00452958" w:rsidDel="006E2D0C" w:rsidRDefault="002B5BF0" w:rsidP="00452958">
      <w:pPr>
        <w:spacing w:after="0" w:line="240" w:lineRule="auto"/>
        <w:ind w:left="2880"/>
        <w:rPr>
          <w:del w:id="337" w:author="Allen, Greg" w:date="2015-03-09T19:44:00Z"/>
          <w:rFonts w:ascii="Times New Roman" w:hAnsi="Times New Roman" w:cs="Times New Roman"/>
          <w:sz w:val="24"/>
          <w:szCs w:val="24"/>
        </w:rPr>
      </w:pPr>
      <w:del w:id="338" w:author="Allen, Greg" w:date="2015-03-09T19:44:00Z">
        <w:r w:rsidRPr="00452958" w:rsidDel="006E2D0C">
          <w:rPr>
            <w:rFonts w:ascii="Times New Roman" w:hAnsi="Times New Roman" w:cs="Times New Roman"/>
            <w:sz w:val="24"/>
            <w:szCs w:val="24"/>
          </w:rPr>
          <w:delText>a. Water quality monitoring is conducted in non-tidal streams to characterize PCB concentrations throughout the watershed.</w:delText>
        </w:r>
      </w:del>
    </w:p>
    <w:p w14:paraId="32557BA0" w14:textId="33BD88B1" w:rsidR="002B5BF0" w:rsidRPr="00452958" w:rsidDel="006E2D0C" w:rsidRDefault="002B5BF0" w:rsidP="00452958">
      <w:pPr>
        <w:spacing w:after="0" w:line="240" w:lineRule="auto"/>
        <w:ind w:left="2880"/>
        <w:rPr>
          <w:del w:id="339" w:author="Allen, Greg" w:date="2015-03-09T19:44:00Z"/>
          <w:rFonts w:ascii="Times New Roman" w:hAnsi="Times New Roman" w:cs="Times New Roman"/>
          <w:sz w:val="24"/>
          <w:szCs w:val="24"/>
        </w:rPr>
      </w:pPr>
      <w:del w:id="340" w:author="Allen, Greg" w:date="2015-03-09T19:44:00Z">
        <w:r w:rsidRPr="00452958" w:rsidDel="006E2D0C">
          <w:rPr>
            <w:rFonts w:ascii="Times New Roman" w:hAnsi="Times New Roman" w:cs="Times New Roman"/>
            <w:sz w:val="24"/>
            <w:szCs w:val="24"/>
          </w:rPr>
          <w:delText>b. A congener based method developed by UMCES CBL is used to measure PCB concentrations.</w:delText>
        </w:r>
      </w:del>
    </w:p>
    <w:p w14:paraId="14746F7C" w14:textId="0931B9E8" w:rsidR="002B5BF0" w:rsidRPr="00452958" w:rsidDel="006E2D0C" w:rsidRDefault="002B5BF0" w:rsidP="00452958">
      <w:pPr>
        <w:spacing w:after="0" w:line="240" w:lineRule="auto"/>
        <w:ind w:left="2880"/>
        <w:rPr>
          <w:del w:id="341" w:author="Allen, Greg" w:date="2015-03-09T19:44:00Z"/>
          <w:rFonts w:ascii="Times New Roman" w:hAnsi="Times New Roman" w:cs="Times New Roman"/>
          <w:sz w:val="24"/>
          <w:szCs w:val="24"/>
        </w:rPr>
      </w:pPr>
      <w:del w:id="342" w:author="Allen, Greg" w:date="2015-03-09T19:44:00Z">
        <w:r w:rsidRPr="00452958" w:rsidDel="006E2D0C">
          <w:rPr>
            <w:rFonts w:ascii="Times New Roman" w:hAnsi="Times New Roman" w:cs="Times New Roman"/>
            <w:sz w:val="24"/>
            <w:szCs w:val="24"/>
          </w:rPr>
          <w:delText xml:space="preserve">c. Total watershed PCB load is estimated based on watershed PCB monitoring and USGS flow data. </w:delText>
        </w:r>
      </w:del>
    </w:p>
    <w:p w14:paraId="51E5B107" w14:textId="1B8ABDC8" w:rsidR="002B5BF0" w:rsidDel="006E2D0C" w:rsidRDefault="002B5BF0" w:rsidP="00452958">
      <w:pPr>
        <w:spacing w:after="0" w:line="240" w:lineRule="auto"/>
        <w:ind w:left="2880"/>
        <w:rPr>
          <w:del w:id="343" w:author="Allen, Greg" w:date="2015-03-09T19:44:00Z"/>
          <w:rFonts w:ascii="Times New Roman" w:hAnsi="Times New Roman" w:cs="Times New Roman"/>
          <w:sz w:val="24"/>
          <w:szCs w:val="24"/>
        </w:rPr>
      </w:pPr>
      <w:del w:id="344" w:author="Allen, Greg" w:date="2015-03-09T19:44:00Z">
        <w:r w:rsidRPr="00452958" w:rsidDel="006E2D0C">
          <w:rPr>
            <w:rFonts w:ascii="Times New Roman" w:hAnsi="Times New Roman" w:cs="Times New Roman"/>
            <w:sz w:val="24"/>
            <w:szCs w:val="24"/>
          </w:rPr>
          <w:delText>d. Total watershed load is broken out between NPDES regulated and unregulated stormwater based on the percentage of urban/non-urban land use.</w:delText>
        </w:r>
      </w:del>
    </w:p>
    <w:p w14:paraId="0CF66A05" w14:textId="349F5821" w:rsidR="00452958" w:rsidRPr="00452958" w:rsidDel="006E2D0C" w:rsidRDefault="00452958" w:rsidP="00452958">
      <w:pPr>
        <w:spacing w:after="0" w:line="240" w:lineRule="auto"/>
        <w:ind w:left="2880"/>
        <w:rPr>
          <w:del w:id="345" w:author="Allen, Greg" w:date="2015-03-09T19:44:00Z"/>
          <w:rFonts w:ascii="Times New Roman" w:hAnsi="Times New Roman" w:cs="Times New Roman"/>
          <w:sz w:val="24"/>
          <w:szCs w:val="24"/>
        </w:rPr>
      </w:pPr>
    </w:p>
    <w:p w14:paraId="73C5303B" w14:textId="6004C5D9" w:rsidR="002B5BF0" w:rsidRPr="00452958" w:rsidDel="006E2D0C" w:rsidRDefault="002B5BF0" w:rsidP="00452958">
      <w:pPr>
        <w:spacing w:after="0" w:line="240" w:lineRule="auto"/>
        <w:ind w:left="1440" w:firstLine="720"/>
        <w:rPr>
          <w:del w:id="346" w:author="Allen, Greg" w:date="2015-03-09T19:44:00Z"/>
          <w:rFonts w:ascii="Times New Roman" w:hAnsi="Times New Roman" w:cs="Times New Roman"/>
          <w:sz w:val="24"/>
          <w:szCs w:val="24"/>
        </w:rPr>
      </w:pPr>
      <w:del w:id="347" w:author="Allen, Greg" w:date="2015-03-09T19:44:00Z">
        <w:r w:rsidRPr="00452958" w:rsidDel="006E2D0C">
          <w:rPr>
            <w:rFonts w:ascii="Times New Roman" w:hAnsi="Times New Roman" w:cs="Times New Roman"/>
            <w:sz w:val="24"/>
            <w:szCs w:val="24"/>
          </w:rPr>
          <w:delText xml:space="preserve">2. NPDES regulated stormwater load is an aggregate of all permittees:   </w:delText>
        </w:r>
      </w:del>
    </w:p>
    <w:p w14:paraId="6ED84DB4" w14:textId="1EBEFD61" w:rsidR="002B5BF0" w:rsidRPr="00452958" w:rsidDel="006E2D0C" w:rsidRDefault="002B5BF0" w:rsidP="00452958">
      <w:pPr>
        <w:spacing w:after="0" w:line="240" w:lineRule="auto"/>
        <w:ind w:left="2160"/>
        <w:rPr>
          <w:del w:id="348" w:author="Allen, Greg" w:date="2015-03-09T19:44:00Z"/>
          <w:rFonts w:ascii="Times New Roman" w:hAnsi="Times New Roman" w:cs="Times New Roman"/>
          <w:sz w:val="24"/>
          <w:szCs w:val="24"/>
        </w:rPr>
      </w:pPr>
      <w:del w:id="349" w:author="Allen, Greg" w:date="2015-03-09T19:44:00Z">
        <w:r w:rsidRPr="00452958" w:rsidDel="006E2D0C">
          <w:rPr>
            <w:rFonts w:ascii="Times New Roman" w:hAnsi="Times New Roman" w:cs="Times New Roman"/>
            <w:sz w:val="24"/>
            <w:szCs w:val="24"/>
          </w:rPr>
          <w:delText>Phase I/II MS4s, Phase II State &amp; Federal Facilities, SHA, General Industrial Stormwater and General Construction Activity).  Loads from individual dischargers are not characterized within the framework of a TMDL due to limited resources for monitoring all stormwater sources.</w:delText>
        </w:r>
      </w:del>
    </w:p>
    <w:p w14:paraId="7B29DF68" w14:textId="28C5094C" w:rsidR="002B5BF0" w:rsidRPr="00452958" w:rsidDel="006E2D0C" w:rsidRDefault="002B5BF0" w:rsidP="00452958">
      <w:pPr>
        <w:spacing w:after="0" w:line="240" w:lineRule="auto"/>
        <w:ind w:left="2160"/>
        <w:rPr>
          <w:del w:id="350" w:author="Allen, Greg" w:date="2015-03-09T19:44:00Z"/>
          <w:rFonts w:ascii="Times New Roman" w:hAnsi="Times New Roman" w:cs="Times New Roman"/>
          <w:sz w:val="24"/>
          <w:szCs w:val="24"/>
        </w:rPr>
      </w:pPr>
      <w:del w:id="351" w:author="Allen, Greg" w:date="2015-03-09T19:44:00Z">
        <w:r w:rsidRPr="00452958" w:rsidDel="006E2D0C">
          <w:rPr>
            <w:rFonts w:ascii="Times New Roman" w:hAnsi="Times New Roman" w:cs="Times New Roman"/>
            <w:sz w:val="24"/>
            <w:szCs w:val="24"/>
          </w:rPr>
          <w:delText>3. TMDLs assign a load allocation (</w:delText>
        </w:r>
        <w:r w:rsidR="002D293B" w:rsidRPr="00452958" w:rsidDel="006E2D0C">
          <w:rPr>
            <w:rFonts w:ascii="Times New Roman" w:hAnsi="Times New Roman" w:cs="Times New Roman"/>
            <w:sz w:val="24"/>
            <w:szCs w:val="24"/>
          </w:rPr>
          <w:delText xml:space="preserve">LA - </w:delText>
        </w:r>
        <w:r w:rsidRPr="00452958" w:rsidDel="006E2D0C">
          <w:rPr>
            <w:rFonts w:ascii="Times New Roman" w:hAnsi="Times New Roman" w:cs="Times New Roman"/>
            <w:sz w:val="24"/>
            <w:szCs w:val="24"/>
          </w:rPr>
          <w:delText>non-point source) to unregulated stormwater and a waste load allocation (</w:delText>
        </w:r>
        <w:r w:rsidR="002D293B" w:rsidRPr="00452958" w:rsidDel="006E2D0C">
          <w:rPr>
            <w:rFonts w:ascii="Times New Roman" w:hAnsi="Times New Roman" w:cs="Times New Roman"/>
            <w:sz w:val="24"/>
            <w:szCs w:val="24"/>
          </w:rPr>
          <w:delText xml:space="preserve">WLA - </w:delText>
        </w:r>
        <w:r w:rsidRPr="00452958" w:rsidDel="006E2D0C">
          <w:rPr>
            <w:rFonts w:ascii="Times New Roman" w:hAnsi="Times New Roman" w:cs="Times New Roman"/>
            <w:sz w:val="24"/>
            <w:szCs w:val="24"/>
          </w:rPr>
          <w:delText>point source) to NPDES regulated stormwater.</w:delText>
        </w:r>
      </w:del>
    </w:p>
    <w:p w14:paraId="106CA414" w14:textId="38C9FBB3" w:rsidR="002B5BF0" w:rsidRPr="00452958" w:rsidDel="006E2D0C" w:rsidRDefault="002B5BF0" w:rsidP="00452958">
      <w:pPr>
        <w:spacing w:after="0" w:line="240" w:lineRule="auto"/>
        <w:ind w:left="2160"/>
        <w:rPr>
          <w:del w:id="352" w:author="Allen, Greg" w:date="2015-03-09T19:44:00Z"/>
          <w:rFonts w:ascii="Times New Roman" w:hAnsi="Times New Roman" w:cs="Times New Roman"/>
          <w:sz w:val="24"/>
          <w:szCs w:val="24"/>
        </w:rPr>
      </w:pPr>
      <w:del w:id="353" w:author="Allen, Greg" w:date="2015-03-09T19:44:00Z">
        <w:r w:rsidRPr="00452958" w:rsidDel="006E2D0C">
          <w:rPr>
            <w:rFonts w:ascii="Times New Roman" w:hAnsi="Times New Roman" w:cs="Times New Roman"/>
            <w:sz w:val="24"/>
            <w:szCs w:val="24"/>
          </w:rPr>
          <w:delText xml:space="preserve">4. TMDLs for watersheds with no Phase I/II MS4 permits are assigned a   baseline load for unregulated stormwater for the entire drainage area.  </w:delText>
        </w:r>
      </w:del>
    </w:p>
    <w:p w14:paraId="38C6CE6C" w14:textId="48E93283" w:rsidR="002B5BF0" w:rsidDel="006E2D0C" w:rsidRDefault="002B5BF0" w:rsidP="00452958">
      <w:pPr>
        <w:spacing w:after="0" w:line="240" w:lineRule="auto"/>
        <w:ind w:left="2160"/>
        <w:rPr>
          <w:del w:id="354" w:author="Allen, Greg" w:date="2015-03-09T19:44:00Z"/>
          <w:rFonts w:ascii="Times New Roman" w:hAnsi="Times New Roman" w:cs="Times New Roman"/>
          <w:sz w:val="24"/>
          <w:szCs w:val="24"/>
        </w:rPr>
      </w:pPr>
      <w:del w:id="355" w:author="Allen, Greg" w:date="2015-03-09T19:44:00Z">
        <w:r w:rsidRPr="00452958" w:rsidDel="006E2D0C">
          <w:rPr>
            <w:rFonts w:ascii="Times New Roman" w:hAnsi="Times New Roman" w:cs="Times New Roman"/>
            <w:sz w:val="24"/>
            <w:szCs w:val="24"/>
          </w:rPr>
          <w:delText xml:space="preserve">Localized stormwater conveyance may still be present in these systems even if </w:delText>
        </w:r>
        <w:r w:rsidR="002D293B" w:rsidRPr="00452958" w:rsidDel="006E2D0C">
          <w:rPr>
            <w:rFonts w:ascii="Times New Roman" w:hAnsi="Times New Roman" w:cs="Times New Roman"/>
            <w:sz w:val="24"/>
            <w:szCs w:val="24"/>
          </w:rPr>
          <w:delText>a permit has not been assigned.</w:delText>
        </w:r>
      </w:del>
    </w:p>
    <w:p w14:paraId="0D5DEDA8" w14:textId="35439745" w:rsidR="00452958" w:rsidDel="006E2D0C" w:rsidRDefault="00452958" w:rsidP="00452958">
      <w:pPr>
        <w:spacing w:after="0" w:line="240" w:lineRule="auto"/>
        <w:ind w:left="720" w:firstLine="720"/>
        <w:rPr>
          <w:del w:id="356" w:author="Allen, Greg" w:date="2015-03-09T19:44:00Z"/>
          <w:rFonts w:ascii="Times New Roman" w:hAnsi="Times New Roman" w:cs="Times New Roman"/>
          <w:sz w:val="24"/>
          <w:szCs w:val="24"/>
        </w:rPr>
      </w:pPr>
    </w:p>
    <w:p w14:paraId="3DE9E06C" w14:textId="4C10306D" w:rsidR="002B5BF0" w:rsidRPr="00452958" w:rsidDel="006E2D0C" w:rsidRDefault="002B5BF0" w:rsidP="00452958">
      <w:pPr>
        <w:spacing w:after="0" w:line="240" w:lineRule="auto"/>
        <w:ind w:firstLine="720"/>
        <w:rPr>
          <w:del w:id="357" w:author="Allen, Greg" w:date="2015-03-09T19:44:00Z"/>
          <w:rFonts w:ascii="Times New Roman" w:hAnsi="Times New Roman" w:cs="Times New Roman"/>
          <w:sz w:val="24"/>
          <w:szCs w:val="24"/>
        </w:rPr>
      </w:pPr>
      <w:del w:id="358" w:author="Allen, Greg" w:date="2015-03-09T19:44:00Z">
        <w:r w:rsidRPr="00452958" w:rsidDel="006E2D0C">
          <w:rPr>
            <w:rFonts w:ascii="Times New Roman" w:hAnsi="Times New Roman" w:cs="Times New Roman"/>
            <w:sz w:val="24"/>
            <w:szCs w:val="24"/>
          </w:rPr>
          <w:delText>TMDL Implementation</w:delText>
        </w:r>
        <w:r w:rsidR="00452958" w:rsidDel="006E2D0C">
          <w:rPr>
            <w:rFonts w:ascii="Times New Roman" w:hAnsi="Times New Roman" w:cs="Times New Roman"/>
            <w:sz w:val="24"/>
            <w:szCs w:val="24"/>
          </w:rPr>
          <w:delText xml:space="preserve"> in Maryland</w:delText>
        </w:r>
      </w:del>
    </w:p>
    <w:p w14:paraId="50536B3F" w14:textId="241E9EC4" w:rsidR="002B5BF0" w:rsidRPr="00452958" w:rsidDel="006E2D0C" w:rsidRDefault="002B5BF0" w:rsidP="00452958">
      <w:pPr>
        <w:spacing w:after="0" w:line="240" w:lineRule="auto"/>
        <w:rPr>
          <w:del w:id="359" w:author="Allen, Greg" w:date="2015-03-09T19:44:00Z"/>
          <w:rFonts w:ascii="Times New Roman" w:hAnsi="Times New Roman" w:cs="Times New Roman"/>
          <w:sz w:val="24"/>
          <w:szCs w:val="24"/>
        </w:rPr>
      </w:pPr>
      <w:del w:id="360" w:author="Allen, Greg" w:date="2015-03-09T19:44:00Z">
        <w:r w:rsidRPr="00452958" w:rsidDel="006E2D0C">
          <w:rPr>
            <w:rFonts w:ascii="Times New Roman" w:hAnsi="Times New Roman" w:cs="Times New Roman"/>
            <w:sz w:val="24"/>
            <w:szCs w:val="24"/>
          </w:rPr>
          <w:tab/>
        </w:r>
        <w:r w:rsidRPr="00452958" w:rsidDel="006E2D0C">
          <w:rPr>
            <w:rFonts w:ascii="Times New Roman" w:hAnsi="Times New Roman" w:cs="Times New Roman"/>
            <w:sz w:val="24"/>
            <w:szCs w:val="24"/>
          </w:rPr>
          <w:tab/>
        </w:r>
        <w:r w:rsidRPr="00452958" w:rsidDel="006E2D0C">
          <w:rPr>
            <w:rFonts w:ascii="Times New Roman" w:hAnsi="Times New Roman" w:cs="Times New Roman"/>
            <w:sz w:val="24"/>
            <w:szCs w:val="24"/>
          </w:rPr>
          <w:tab/>
        </w:r>
      </w:del>
    </w:p>
    <w:p w14:paraId="2B462BD3" w14:textId="11ABB2CC" w:rsidR="002B5BF0" w:rsidRPr="00452958" w:rsidDel="006E2D0C" w:rsidRDefault="002B5BF0" w:rsidP="00452958">
      <w:pPr>
        <w:spacing w:after="0" w:line="240" w:lineRule="auto"/>
        <w:ind w:left="2160"/>
        <w:rPr>
          <w:del w:id="361" w:author="Allen, Greg" w:date="2015-03-09T19:44:00Z"/>
          <w:rFonts w:ascii="Times New Roman" w:hAnsi="Times New Roman" w:cs="Times New Roman"/>
          <w:sz w:val="24"/>
          <w:szCs w:val="24"/>
        </w:rPr>
      </w:pPr>
      <w:del w:id="362" w:author="Allen, Greg" w:date="2015-03-09T19:44:00Z">
        <w:r w:rsidRPr="00452958" w:rsidDel="006E2D0C">
          <w:rPr>
            <w:rFonts w:ascii="Times New Roman" w:hAnsi="Times New Roman" w:cs="Times New Roman"/>
            <w:sz w:val="24"/>
            <w:szCs w:val="24"/>
          </w:rPr>
          <w:delText>1. Implementation will be required if the TMDL assigns allocations for unregulated or regulated stormwater which require a reduction from the baseline (current) load.</w:delText>
        </w:r>
      </w:del>
    </w:p>
    <w:p w14:paraId="3E0C129F" w14:textId="59D2F6D0" w:rsidR="002B5BF0" w:rsidRPr="00452958" w:rsidDel="006E2D0C" w:rsidRDefault="002B5BF0" w:rsidP="00452958">
      <w:pPr>
        <w:spacing w:after="0" w:line="240" w:lineRule="auto"/>
        <w:ind w:left="2160"/>
        <w:rPr>
          <w:del w:id="363" w:author="Allen, Greg" w:date="2015-03-09T19:44:00Z"/>
          <w:rFonts w:ascii="Times New Roman" w:hAnsi="Times New Roman" w:cs="Times New Roman"/>
          <w:sz w:val="24"/>
          <w:szCs w:val="24"/>
        </w:rPr>
      </w:pPr>
      <w:del w:id="364" w:author="Allen, Greg" w:date="2015-03-09T19:44:00Z">
        <w:r w:rsidRPr="00452958" w:rsidDel="006E2D0C">
          <w:rPr>
            <w:rFonts w:ascii="Times New Roman" w:hAnsi="Times New Roman" w:cs="Times New Roman"/>
            <w:sz w:val="24"/>
            <w:szCs w:val="24"/>
          </w:rPr>
          <w:delText>2. Load allocations for unregulated stormwater which require reductions are addressed through TMDL implementation plan.  There are no additional regulatory mechanisms at the State level to address unregulated stormwater.  Currently no State level implementation plans have been developed for PCB TMDLs.</w:delText>
        </w:r>
      </w:del>
    </w:p>
    <w:p w14:paraId="703336D9" w14:textId="55D0EFCC" w:rsidR="002B5BF0" w:rsidRPr="00452958" w:rsidDel="006E2D0C" w:rsidRDefault="002B5BF0" w:rsidP="00452958">
      <w:pPr>
        <w:spacing w:after="0" w:line="240" w:lineRule="auto"/>
        <w:ind w:left="2160"/>
        <w:rPr>
          <w:del w:id="365" w:author="Allen, Greg" w:date="2015-03-09T19:44:00Z"/>
          <w:rFonts w:ascii="Times New Roman" w:hAnsi="Times New Roman" w:cs="Times New Roman"/>
          <w:sz w:val="24"/>
          <w:szCs w:val="24"/>
        </w:rPr>
      </w:pPr>
      <w:del w:id="366" w:author="Allen, Greg" w:date="2015-03-09T19:44:00Z">
        <w:r w:rsidRPr="00452958" w:rsidDel="006E2D0C">
          <w:rPr>
            <w:rFonts w:ascii="Times New Roman" w:hAnsi="Times New Roman" w:cs="Times New Roman"/>
            <w:sz w:val="24"/>
            <w:szCs w:val="24"/>
          </w:rPr>
          <w:delText>3. WLAs for regulated stormwater subject to a Phase I MS4 permit which require reductions are addressed through permittee-developed implementation plans.   Phase I MS4 Counties are required to develop an implementation plan for applicable EPA approved WLAs within one year of the permit issuance (for existing TMDLs) or within one year of TMDL approval by EPA (for TMDLs issued during the permit term).</w:delText>
        </w:r>
      </w:del>
    </w:p>
    <w:p w14:paraId="77CC21E8" w14:textId="5CF0721D" w:rsidR="002B5BF0" w:rsidRPr="00452958" w:rsidDel="006E2D0C" w:rsidRDefault="002B5BF0" w:rsidP="00452958">
      <w:pPr>
        <w:spacing w:after="0" w:line="240" w:lineRule="auto"/>
        <w:ind w:left="2880"/>
        <w:rPr>
          <w:del w:id="367" w:author="Allen, Greg" w:date="2015-03-09T19:44:00Z"/>
          <w:rFonts w:ascii="Times New Roman" w:hAnsi="Times New Roman" w:cs="Times New Roman"/>
          <w:sz w:val="24"/>
          <w:szCs w:val="24"/>
        </w:rPr>
      </w:pPr>
      <w:del w:id="368" w:author="Allen, Greg" w:date="2015-03-09T19:44:00Z">
        <w:r w:rsidRPr="00452958" w:rsidDel="006E2D0C">
          <w:rPr>
            <w:rFonts w:ascii="Times New Roman" w:hAnsi="Times New Roman" w:cs="Times New Roman"/>
            <w:sz w:val="24"/>
            <w:szCs w:val="24"/>
          </w:rPr>
          <w:delText xml:space="preserve">a. MDE provides guidance for implementation plans suggesting the following components (INCLUDE ELEMENTS and link) </w:delText>
        </w:r>
      </w:del>
    </w:p>
    <w:p w14:paraId="6D3DC3E1" w14:textId="0B1E2501" w:rsidR="002B5BF0" w:rsidRPr="00452958" w:rsidDel="006E2D0C" w:rsidRDefault="002B5BF0" w:rsidP="00452958">
      <w:pPr>
        <w:spacing w:after="0" w:line="240" w:lineRule="auto"/>
        <w:ind w:left="2880"/>
        <w:rPr>
          <w:del w:id="369" w:author="Allen, Greg" w:date="2015-03-09T19:44:00Z"/>
          <w:rFonts w:ascii="Times New Roman" w:hAnsi="Times New Roman" w:cs="Times New Roman"/>
          <w:sz w:val="24"/>
          <w:szCs w:val="24"/>
        </w:rPr>
      </w:pPr>
      <w:del w:id="370" w:author="Allen, Greg" w:date="2015-03-09T19:44:00Z">
        <w:r w:rsidRPr="00452958" w:rsidDel="006E2D0C">
          <w:rPr>
            <w:rFonts w:ascii="Times New Roman" w:hAnsi="Times New Roman" w:cs="Times New Roman"/>
            <w:sz w:val="24"/>
            <w:szCs w:val="24"/>
          </w:rPr>
          <w:delText>b. Montgomery County has developed a plan which has been approved by MDE (INCLUDE LINK).  Baltimore County, Baltimore City, and Prince George’s County have developed plans that are currently under review by the MDE.</w:delText>
        </w:r>
      </w:del>
    </w:p>
    <w:p w14:paraId="060B6259" w14:textId="1E7E4EF6" w:rsidR="00452958" w:rsidDel="006E2D0C" w:rsidRDefault="00452958" w:rsidP="00452958">
      <w:pPr>
        <w:spacing w:after="0" w:line="240" w:lineRule="auto"/>
        <w:ind w:left="720" w:firstLine="720"/>
        <w:rPr>
          <w:del w:id="371" w:author="Allen, Greg" w:date="2015-03-09T19:44:00Z"/>
          <w:rFonts w:ascii="Times New Roman" w:hAnsi="Times New Roman" w:cs="Times New Roman"/>
          <w:sz w:val="24"/>
          <w:szCs w:val="24"/>
        </w:rPr>
      </w:pPr>
    </w:p>
    <w:p w14:paraId="39854E69" w14:textId="6EA804A9" w:rsidR="002C11EE" w:rsidRPr="00452958" w:rsidDel="006E2D0C" w:rsidRDefault="002C11EE" w:rsidP="00452958">
      <w:pPr>
        <w:spacing w:after="0" w:line="240" w:lineRule="auto"/>
        <w:ind w:left="720" w:firstLine="720"/>
        <w:rPr>
          <w:del w:id="372" w:author="Allen, Greg" w:date="2015-03-09T19:44:00Z"/>
          <w:rFonts w:ascii="Times New Roman" w:hAnsi="Times New Roman" w:cs="Times New Roman"/>
          <w:sz w:val="24"/>
          <w:szCs w:val="24"/>
        </w:rPr>
      </w:pPr>
      <w:del w:id="373" w:author="Allen, Greg" w:date="2015-03-09T19:44:00Z">
        <w:r w:rsidRPr="00452958" w:rsidDel="006E2D0C">
          <w:rPr>
            <w:rFonts w:ascii="Times New Roman" w:hAnsi="Times New Roman" w:cs="Times New Roman"/>
            <w:sz w:val="24"/>
            <w:szCs w:val="24"/>
          </w:rPr>
          <w:delText>TMDL Development</w:delText>
        </w:r>
      </w:del>
    </w:p>
    <w:p w14:paraId="4A1DD880" w14:textId="3EC7CAAB" w:rsidR="002C11EE" w:rsidRPr="00452958" w:rsidDel="006E2D0C" w:rsidRDefault="002C11EE" w:rsidP="00452958">
      <w:pPr>
        <w:spacing w:after="0" w:line="240" w:lineRule="auto"/>
        <w:rPr>
          <w:del w:id="374" w:author="Allen, Greg" w:date="2015-03-09T19:44:00Z"/>
          <w:rFonts w:ascii="Times New Roman" w:hAnsi="Times New Roman" w:cs="Times New Roman"/>
          <w:sz w:val="24"/>
          <w:szCs w:val="24"/>
        </w:rPr>
      </w:pPr>
      <w:del w:id="375" w:author="Allen, Greg" w:date="2015-03-09T19:44:00Z">
        <w:r w:rsidRPr="00452958" w:rsidDel="006E2D0C">
          <w:rPr>
            <w:rFonts w:ascii="Times New Roman" w:hAnsi="Times New Roman" w:cs="Times New Roman"/>
            <w:sz w:val="24"/>
            <w:szCs w:val="24"/>
          </w:rPr>
          <w:tab/>
        </w:r>
        <w:r w:rsidRPr="00452958" w:rsidDel="006E2D0C">
          <w:rPr>
            <w:rFonts w:ascii="Times New Roman" w:hAnsi="Times New Roman" w:cs="Times New Roman"/>
            <w:sz w:val="24"/>
            <w:szCs w:val="24"/>
          </w:rPr>
          <w:tab/>
        </w:r>
        <w:r w:rsidRPr="00452958" w:rsidDel="006E2D0C">
          <w:rPr>
            <w:rFonts w:ascii="Times New Roman" w:hAnsi="Times New Roman" w:cs="Times New Roman"/>
            <w:sz w:val="24"/>
            <w:szCs w:val="24"/>
          </w:rPr>
          <w:tab/>
        </w:r>
      </w:del>
    </w:p>
    <w:p w14:paraId="760795D7" w14:textId="11B6E4F4" w:rsidR="002C11EE" w:rsidRPr="00452958" w:rsidDel="006E2D0C" w:rsidRDefault="002C11EE" w:rsidP="00452958">
      <w:pPr>
        <w:spacing w:after="0" w:line="240" w:lineRule="auto"/>
        <w:ind w:left="1440" w:firstLine="720"/>
        <w:rPr>
          <w:del w:id="376" w:author="Allen, Greg" w:date="2015-03-09T19:44:00Z"/>
          <w:rFonts w:ascii="Times New Roman" w:hAnsi="Times New Roman" w:cs="Times New Roman"/>
          <w:sz w:val="24"/>
          <w:szCs w:val="24"/>
        </w:rPr>
      </w:pPr>
      <w:del w:id="377" w:author="Allen, Greg" w:date="2015-03-09T19:44:00Z">
        <w:r w:rsidRPr="00452958" w:rsidDel="006E2D0C">
          <w:rPr>
            <w:rFonts w:ascii="Times New Roman" w:hAnsi="Times New Roman" w:cs="Times New Roman"/>
            <w:sz w:val="24"/>
            <w:szCs w:val="24"/>
          </w:rPr>
          <w:delText>1. Characterization of contaminated site PCB loads.</w:delText>
        </w:r>
      </w:del>
    </w:p>
    <w:p w14:paraId="1C0C562A" w14:textId="5A5781E7" w:rsidR="002C11EE" w:rsidRPr="00452958" w:rsidDel="006E2D0C" w:rsidRDefault="002C11EE" w:rsidP="00452958">
      <w:pPr>
        <w:spacing w:after="0" w:line="240" w:lineRule="auto"/>
        <w:ind w:left="2880" w:right="-720"/>
        <w:rPr>
          <w:del w:id="378" w:author="Allen, Greg" w:date="2015-03-09T19:44:00Z"/>
          <w:rFonts w:ascii="Times New Roman" w:hAnsi="Times New Roman" w:cs="Times New Roman"/>
          <w:sz w:val="24"/>
          <w:szCs w:val="24"/>
        </w:rPr>
      </w:pPr>
      <w:del w:id="379" w:author="Allen, Greg" w:date="2015-03-09T19:44:00Z">
        <w:r w:rsidRPr="00452958" w:rsidDel="006E2D0C">
          <w:rPr>
            <w:rFonts w:ascii="Times New Roman" w:hAnsi="Times New Roman" w:cs="Times New Roman"/>
            <w:sz w:val="24"/>
            <w:szCs w:val="24"/>
          </w:rPr>
          <w:delText>a. TMDL Program uses a database maintained by Land Management Program to identify contaminated sites with PCB contamination.</w:delText>
        </w:r>
      </w:del>
    </w:p>
    <w:p w14:paraId="205242E1" w14:textId="6A1F4FBC" w:rsidR="002C11EE" w:rsidRPr="00452958" w:rsidDel="006E2D0C" w:rsidRDefault="002C11EE" w:rsidP="00452958">
      <w:pPr>
        <w:spacing w:after="0" w:line="240" w:lineRule="auto"/>
        <w:ind w:left="2880"/>
        <w:rPr>
          <w:del w:id="380" w:author="Allen, Greg" w:date="2015-03-09T19:44:00Z"/>
          <w:rFonts w:ascii="Times New Roman" w:hAnsi="Times New Roman" w:cs="Times New Roman"/>
          <w:sz w:val="24"/>
          <w:szCs w:val="24"/>
        </w:rPr>
      </w:pPr>
      <w:del w:id="381" w:author="Allen, Greg" w:date="2015-03-09T19:44:00Z">
        <w:r w:rsidRPr="00452958" w:rsidDel="006E2D0C">
          <w:rPr>
            <w:rFonts w:ascii="Times New Roman" w:hAnsi="Times New Roman" w:cs="Times New Roman"/>
            <w:sz w:val="24"/>
            <w:szCs w:val="24"/>
          </w:rPr>
          <w:delText>b. TMDL program obtains PCB soil concentration data from site assessment reports.</w:delText>
        </w:r>
      </w:del>
    </w:p>
    <w:p w14:paraId="0EDC7F5E" w14:textId="5664EE9A" w:rsidR="002C11EE" w:rsidRPr="00452958" w:rsidDel="006E2D0C" w:rsidRDefault="002C11EE" w:rsidP="00452958">
      <w:pPr>
        <w:spacing w:after="0" w:line="240" w:lineRule="auto"/>
        <w:ind w:left="2880"/>
        <w:rPr>
          <w:del w:id="382" w:author="Allen, Greg" w:date="2015-03-09T19:44:00Z"/>
          <w:rFonts w:ascii="Times New Roman" w:hAnsi="Times New Roman" w:cs="Times New Roman"/>
          <w:sz w:val="24"/>
          <w:szCs w:val="24"/>
        </w:rPr>
      </w:pPr>
      <w:del w:id="383" w:author="Allen, Greg" w:date="2015-03-09T19:44:00Z">
        <w:r w:rsidRPr="00452958" w:rsidDel="006E2D0C">
          <w:rPr>
            <w:rFonts w:ascii="Times New Roman" w:hAnsi="Times New Roman" w:cs="Times New Roman"/>
            <w:sz w:val="24"/>
            <w:szCs w:val="24"/>
          </w:rPr>
          <w:delText>c. Soil PCB concentration data from these reports are typically measured using low resolution aroclor based methods (EPA Method</w:delText>
        </w:r>
        <w:r w:rsidR="00620473" w:rsidDel="006E2D0C">
          <w:rPr>
            <w:rFonts w:ascii="Times New Roman" w:hAnsi="Times New Roman" w:cs="Times New Roman"/>
            <w:sz w:val="24"/>
            <w:szCs w:val="24"/>
          </w:rPr>
          <w:delText>s</w:delText>
        </w:r>
        <w:r w:rsidRPr="00452958" w:rsidDel="006E2D0C">
          <w:rPr>
            <w:rFonts w:ascii="Times New Roman" w:hAnsi="Times New Roman" w:cs="Times New Roman"/>
            <w:sz w:val="24"/>
            <w:szCs w:val="24"/>
          </w:rPr>
          <w:delText xml:space="preserve"> 608</w:delText>
        </w:r>
        <w:r w:rsidR="00620473" w:rsidDel="006E2D0C">
          <w:rPr>
            <w:rFonts w:ascii="Times New Roman" w:hAnsi="Times New Roman" w:cs="Times New Roman"/>
            <w:sz w:val="24"/>
            <w:szCs w:val="24"/>
          </w:rPr>
          <w:delText xml:space="preserve"> and 8082</w:delText>
        </w:r>
        <w:r w:rsidRPr="00452958" w:rsidDel="006E2D0C">
          <w:rPr>
            <w:rFonts w:ascii="Times New Roman" w:hAnsi="Times New Roman" w:cs="Times New Roman"/>
            <w:sz w:val="24"/>
            <w:szCs w:val="24"/>
          </w:rPr>
          <w:delText xml:space="preserve">), generally resulting in non-detects. </w:delText>
        </w:r>
      </w:del>
    </w:p>
    <w:p w14:paraId="3C0EF385" w14:textId="79227790" w:rsidR="002C11EE" w:rsidRPr="00452958" w:rsidDel="006E2D0C" w:rsidRDefault="002C11EE" w:rsidP="00452958">
      <w:pPr>
        <w:spacing w:after="0" w:line="240" w:lineRule="auto"/>
        <w:ind w:left="2880"/>
        <w:rPr>
          <w:del w:id="384" w:author="Allen, Greg" w:date="2015-03-09T19:44:00Z"/>
          <w:rFonts w:ascii="Times New Roman" w:hAnsi="Times New Roman" w:cs="Times New Roman"/>
          <w:sz w:val="24"/>
          <w:szCs w:val="24"/>
        </w:rPr>
      </w:pPr>
      <w:del w:id="385" w:author="Allen, Greg" w:date="2015-03-09T19:44:00Z">
        <w:r w:rsidRPr="00452958" w:rsidDel="006E2D0C">
          <w:rPr>
            <w:rFonts w:ascii="Times New Roman" w:hAnsi="Times New Roman" w:cs="Times New Roman"/>
            <w:sz w:val="24"/>
            <w:szCs w:val="24"/>
          </w:rPr>
          <w:delText>d. Loads are estimated based on average soil PCB concentration data and average soil loss modeled using RUSLE (Revised Universal Soil Loss Equation).</w:delText>
        </w:r>
      </w:del>
    </w:p>
    <w:p w14:paraId="4EEC8470" w14:textId="6E147DF9" w:rsidR="002C11EE" w:rsidDel="006E2D0C" w:rsidRDefault="002C11EE" w:rsidP="00452958">
      <w:pPr>
        <w:spacing w:after="0" w:line="240" w:lineRule="auto"/>
        <w:rPr>
          <w:del w:id="386" w:author="Allen, Greg" w:date="2015-03-09T19:44:00Z"/>
          <w:rFonts w:ascii="Times New Roman" w:hAnsi="Times New Roman" w:cs="Times New Roman"/>
          <w:sz w:val="24"/>
          <w:szCs w:val="24"/>
        </w:rPr>
      </w:pPr>
      <w:del w:id="387" w:author="Allen, Greg" w:date="2015-03-09T19:44:00Z">
        <w:r w:rsidRPr="00452958" w:rsidDel="006E2D0C">
          <w:rPr>
            <w:rFonts w:ascii="Times New Roman" w:hAnsi="Times New Roman" w:cs="Times New Roman"/>
            <w:sz w:val="24"/>
            <w:szCs w:val="24"/>
          </w:rPr>
          <w:tab/>
        </w:r>
        <w:r w:rsidRPr="00452958" w:rsidDel="006E2D0C">
          <w:rPr>
            <w:rFonts w:ascii="Times New Roman" w:hAnsi="Times New Roman" w:cs="Times New Roman"/>
            <w:sz w:val="24"/>
            <w:szCs w:val="24"/>
          </w:rPr>
          <w:tab/>
        </w:r>
        <w:r w:rsidRPr="00452958" w:rsidDel="006E2D0C">
          <w:rPr>
            <w:rFonts w:ascii="Times New Roman" w:hAnsi="Times New Roman" w:cs="Times New Roman"/>
            <w:sz w:val="24"/>
            <w:szCs w:val="24"/>
          </w:rPr>
          <w:tab/>
          <w:delText>2. Load allocations are assigned for contaminated sites (non-point source).</w:delText>
        </w:r>
      </w:del>
    </w:p>
    <w:p w14:paraId="7DC8ACB9" w14:textId="2331ABCD" w:rsidR="00452958" w:rsidRPr="00452958" w:rsidDel="006E2D0C" w:rsidRDefault="00452958" w:rsidP="00452958">
      <w:pPr>
        <w:spacing w:after="0" w:line="240" w:lineRule="auto"/>
        <w:rPr>
          <w:del w:id="388" w:author="Allen, Greg" w:date="2015-03-09T19:44:00Z"/>
          <w:rFonts w:ascii="Times New Roman" w:hAnsi="Times New Roman" w:cs="Times New Roman"/>
          <w:sz w:val="24"/>
          <w:szCs w:val="24"/>
        </w:rPr>
      </w:pPr>
    </w:p>
    <w:p w14:paraId="6F854345" w14:textId="4BE3C22C" w:rsidR="002C11EE" w:rsidRPr="00452958" w:rsidDel="006E2D0C" w:rsidRDefault="00452958" w:rsidP="00452958">
      <w:pPr>
        <w:spacing w:after="0" w:line="240" w:lineRule="auto"/>
        <w:rPr>
          <w:del w:id="389" w:author="Allen, Greg" w:date="2015-03-09T19:44:00Z"/>
          <w:rFonts w:ascii="Times New Roman" w:hAnsi="Times New Roman" w:cs="Times New Roman"/>
          <w:sz w:val="24"/>
          <w:szCs w:val="24"/>
        </w:rPr>
      </w:pPr>
      <w:del w:id="390" w:author="Allen, Greg" w:date="2015-03-09T19:44:00Z">
        <w:r w:rsidDel="006E2D0C">
          <w:rPr>
            <w:rFonts w:ascii="Times New Roman" w:hAnsi="Times New Roman" w:cs="Times New Roman"/>
            <w:sz w:val="24"/>
            <w:szCs w:val="24"/>
          </w:rPr>
          <w:tab/>
        </w:r>
        <w:r w:rsidDel="006E2D0C">
          <w:rPr>
            <w:rFonts w:ascii="Times New Roman" w:hAnsi="Times New Roman" w:cs="Times New Roman"/>
            <w:sz w:val="24"/>
            <w:szCs w:val="24"/>
          </w:rPr>
          <w:tab/>
        </w:r>
        <w:r w:rsidR="002C11EE" w:rsidRPr="00452958" w:rsidDel="006E2D0C">
          <w:rPr>
            <w:rFonts w:ascii="Times New Roman" w:hAnsi="Times New Roman" w:cs="Times New Roman"/>
            <w:sz w:val="24"/>
            <w:szCs w:val="24"/>
          </w:rPr>
          <w:delText>TMDL Implementation</w:delText>
        </w:r>
      </w:del>
    </w:p>
    <w:p w14:paraId="541F323B" w14:textId="7B9CDDCF" w:rsidR="002C11EE" w:rsidRPr="00452958" w:rsidDel="006E2D0C" w:rsidRDefault="002C11EE" w:rsidP="00452958">
      <w:pPr>
        <w:spacing w:after="0" w:line="240" w:lineRule="auto"/>
        <w:ind w:left="2160"/>
        <w:rPr>
          <w:del w:id="391" w:author="Allen, Greg" w:date="2015-03-09T19:44:00Z"/>
          <w:rFonts w:ascii="Times New Roman" w:hAnsi="Times New Roman" w:cs="Times New Roman"/>
          <w:sz w:val="24"/>
          <w:szCs w:val="24"/>
        </w:rPr>
      </w:pPr>
      <w:del w:id="392" w:author="Allen, Greg" w:date="2015-03-09T19:44:00Z">
        <w:r w:rsidRPr="00452958" w:rsidDel="006E2D0C">
          <w:rPr>
            <w:rFonts w:ascii="Times New Roman" w:hAnsi="Times New Roman" w:cs="Times New Roman"/>
            <w:sz w:val="24"/>
            <w:szCs w:val="24"/>
          </w:rPr>
          <w:delText xml:space="preserve">1. Implementation will be required if allocations for contaminated sites require a reduction.  Currently no TMDLs have assigned a reduction to contaminated sites.  </w:delText>
        </w:r>
      </w:del>
    </w:p>
    <w:p w14:paraId="4A273348" w14:textId="4BF64782" w:rsidR="002B5BF0" w:rsidDel="006E2D0C" w:rsidRDefault="002B5BF0" w:rsidP="002C11EE">
      <w:pPr>
        <w:spacing w:line="360" w:lineRule="auto"/>
        <w:rPr>
          <w:del w:id="393" w:author="Allen, Greg" w:date="2015-03-09T19:44:00Z"/>
        </w:rPr>
      </w:pPr>
    </w:p>
    <w:p w14:paraId="566157F7" w14:textId="42222310" w:rsidR="00845116" w:rsidDel="006E2D0C" w:rsidRDefault="00845116">
      <w:pPr>
        <w:rPr>
          <w:del w:id="394" w:author="Allen, Greg" w:date="2015-03-09T19:44:00Z"/>
        </w:rPr>
      </w:pPr>
      <w:del w:id="395" w:author="Allen, Greg" w:date="2015-03-09T19:44:00Z">
        <w:r w:rsidDel="006E2D0C">
          <w:br w:type="page"/>
        </w:r>
      </w:del>
    </w:p>
    <w:p w14:paraId="7DE3F19E" w14:textId="32A7F8AD" w:rsidR="00845116" w:rsidRPr="00B90DB9" w:rsidDel="006E2D0C" w:rsidRDefault="00845116" w:rsidP="002C11EE">
      <w:pPr>
        <w:spacing w:line="360" w:lineRule="auto"/>
        <w:rPr>
          <w:del w:id="396" w:author="Allen, Greg" w:date="2015-03-09T19:44:00Z"/>
          <w:rFonts w:ascii="Times New Roman" w:hAnsi="Times New Roman" w:cs="Times New Roman"/>
          <w:sz w:val="24"/>
          <w:szCs w:val="24"/>
        </w:rPr>
      </w:pPr>
      <w:del w:id="397" w:author="Allen, Greg" w:date="2015-03-09T19:44:00Z">
        <w:r w:rsidRPr="00B90DB9" w:rsidDel="006E2D0C">
          <w:rPr>
            <w:rFonts w:ascii="Times New Roman" w:hAnsi="Times New Roman" w:cs="Times New Roman"/>
            <w:sz w:val="24"/>
            <w:szCs w:val="24"/>
          </w:rPr>
          <w:delText>Appendix B – Other TMDL and Pollution Minimization Plan Information</w:delText>
        </w:r>
      </w:del>
    </w:p>
    <w:p w14:paraId="297E667A" w14:textId="04D8FA57" w:rsidR="00FA7A83" w:rsidRPr="00DD1C7E" w:rsidDel="006E2D0C" w:rsidRDefault="00FA7A83" w:rsidP="00FA7A83">
      <w:pPr>
        <w:pStyle w:val="ListParagraph"/>
        <w:widowControl w:val="0"/>
        <w:spacing w:after="0" w:line="240" w:lineRule="auto"/>
        <w:rPr>
          <w:del w:id="398" w:author="Allen, Greg" w:date="2015-03-09T19:44:00Z"/>
          <w:rFonts w:ascii="Times New Roman" w:hAnsi="Times New Roman" w:cs="Times New Roman"/>
          <w:sz w:val="24"/>
          <w:szCs w:val="24"/>
        </w:rPr>
      </w:pPr>
      <w:del w:id="399" w:author="Allen, Greg" w:date="2015-03-09T19:44:00Z">
        <w:r w:rsidRPr="00DD1C7E" w:rsidDel="006E2D0C">
          <w:rPr>
            <w:rFonts w:ascii="Times New Roman" w:eastAsia="Times New Roman" w:hAnsi="Times New Roman" w:cs="Times New Roman"/>
            <w:sz w:val="24"/>
            <w:szCs w:val="24"/>
          </w:rPr>
          <w:delText>Initial Results from TMDLs</w:delText>
        </w:r>
      </w:del>
    </w:p>
    <w:tbl>
      <w:tblPr>
        <w:tblStyle w:val="TableGrid"/>
        <w:tblW w:w="9041" w:type="dxa"/>
        <w:tblInd w:w="535" w:type="dxa"/>
        <w:tblLayout w:type="fixed"/>
        <w:tblLook w:val="04A0" w:firstRow="1" w:lastRow="0" w:firstColumn="1" w:lastColumn="0" w:noHBand="0" w:noVBand="1"/>
        <w:tblPrChange w:id="400" w:author="Allen, Greg" w:date="2015-03-09T13:29:00Z">
          <w:tblPr>
            <w:tblStyle w:val="TableGrid"/>
            <w:tblW w:w="0" w:type="auto"/>
            <w:tblInd w:w="918" w:type="dxa"/>
            <w:tblLayout w:type="fixed"/>
            <w:tblLook w:val="04A0" w:firstRow="1" w:lastRow="0" w:firstColumn="1" w:lastColumn="0" w:noHBand="0" w:noVBand="1"/>
          </w:tblPr>
        </w:tblPrChange>
      </w:tblPr>
      <w:tblGrid>
        <w:gridCol w:w="2813"/>
        <w:gridCol w:w="6228"/>
        <w:tblGridChange w:id="401">
          <w:tblGrid>
            <w:gridCol w:w="2430"/>
            <w:gridCol w:w="6228"/>
          </w:tblGrid>
        </w:tblGridChange>
      </w:tblGrid>
      <w:tr w:rsidR="00FA7A83" w:rsidRPr="00DD1C7E" w:rsidDel="006E2D0C" w14:paraId="104E70DC" w14:textId="4B490015" w:rsidTr="001F52C8">
        <w:trPr>
          <w:del w:id="402" w:author="Allen, Greg" w:date="2015-03-09T19:44:00Z"/>
        </w:trPr>
        <w:tc>
          <w:tcPr>
            <w:tcW w:w="9041" w:type="dxa"/>
            <w:gridSpan w:val="2"/>
            <w:tcPrChange w:id="403" w:author="Allen, Greg" w:date="2015-03-09T13:29:00Z">
              <w:tcPr>
                <w:tcW w:w="8658" w:type="dxa"/>
                <w:gridSpan w:val="2"/>
              </w:tcPr>
            </w:tcPrChange>
          </w:tcPr>
          <w:p w14:paraId="712E17A8" w14:textId="13089501" w:rsidR="00FA7A83" w:rsidRPr="00DD1C7E" w:rsidDel="006E2D0C" w:rsidRDefault="00FA7A83" w:rsidP="009A3670">
            <w:pPr>
              <w:widowControl w:val="0"/>
              <w:rPr>
                <w:del w:id="404" w:author="Allen, Greg" w:date="2015-03-09T19:44:00Z"/>
                <w:rFonts w:ascii="Times New Roman" w:eastAsia="Times New Roman" w:hAnsi="Times New Roman" w:cs="Times New Roman"/>
                <w:sz w:val="24"/>
                <w:szCs w:val="24"/>
              </w:rPr>
            </w:pPr>
            <w:del w:id="405" w:author="Allen, Greg" w:date="2015-03-09T19:44:00Z">
              <w:r w:rsidRPr="00DD1C7E" w:rsidDel="006E2D0C">
                <w:rPr>
                  <w:rFonts w:ascii="Times New Roman" w:eastAsia="Times New Roman" w:hAnsi="Times New Roman" w:cs="Times New Roman"/>
                  <w:sz w:val="24"/>
                  <w:szCs w:val="24"/>
                </w:rPr>
                <w:delText>Examples of Preliminary Source Identifications</w:delText>
              </w:r>
            </w:del>
          </w:p>
        </w:tc>
      </w:tr>
      <w:tr w:rsidR="00FA7A83" w:rsidRPr="00DD1C7E" w:rsidDel="006E2D0C" w14:paraId="2665DE7A" w14:textId="398EF84A" w:rsidTr="001F52C8">
        <w:trPr>
          <w:del w:id="406" w:author="Allen, Greg" w:date="2015-03-09T19:44:00Z"/>
        </w:trPr>
        <w:tc>
          <w:tcPr>
            <w:tcW w:w="2813" w:type="dxa"/>
            <w:tcPrChange w:id="407" w:author="Allen, Greg" w:date="2015-03-09T13:29:00Z">
              <w:tcPr>
                <w:tcW w:w="2430" w:type="dxa"/>
              </w:tcPr>
            </w:tcPrChange>
          </w:tcPr>
          <w:p w14:paraId="2C4C5FE5" w14:textId="4A9512B9" w:rsidR="00FA7A83" w:rsidRPr="00DD1C7E" w:rsidDel="006E2D0C" w:rsidRDefault="00FA7A83" w:rsidP="009A3670">
            <w:pPr>
              <w:widowControl w:val="0"/>
              <w:rPr>
                <w:del w:id="408" w:author="Allen, Greg" w:date="2015-03-09T19:44:00Z"/>
                <w:rFonts w:ascii="Times New Roman" w:eastAsia="Times New Roman" w:hAnsi="Times New Roman" w:cs="Times New Roman"/>
                <w:sz w:val="24"/>
                <w:szCs w:val="24"/>
              </w:rPr>
            </w:pPr>
            <w:del w:id="409" w:author="Allen, Greg" w:date="2015-03-09T19:44:00Z">
              <w:r w:rsidRPr="00DD1C7E" w:rsidDel="006E2D0C">
                <w:rPr>
                  <w:rFonts w:ascii="Times New Roman" w:eastAsia="Times New Roman" w:hAnsi="Times New Roman" w:cs="Times New Roman"/>
                  <w:sz w:val="24"/>
                  <w:szCs w:val="24"/>
                </w:rPr>
                <w:delText>Delaware River: Point Sources</w:delText>
              </w:r>
            </w:del>
          </w:p>
        </w:tc>
        <w:tc>
          <w:tcPr>
            <w:tcW w:w="6228" w:type="dxa"/>
            <w:tcPrChange w:id="410" w:author="Allen, Greg" w:date="2015-03-09T13:29:00Z">
              <w:tcPr>
                <w:tcW w:w="6228" w:type="dxa"/>
              </w:tcPr>
            </w:tcPrChange>
          </w:tcPr>
          <w:p w14:paraId="0907A1F8" w14:textId="0CA507FF" w:rsidR="00FA7A83" w:rsidRPr="00DD1C7E" w:rsidDel="006E2D0C" w:rsidRDefault="00FA7A83" w:rsidP="00FA7A83">
            <w:pPr>
              <w:widowControl w:val="0"/>
              <w:numPr>
                <w:ilvl w:val="5"/>
                <w:numId w:val="18"/>
              </w:numPr>
              <w:ind w:left="432" w:hanging="360"/>
              <w:rPr>
                <w:del w:id="411" w:author="Allen, Greg" w:date="2015-03-09T19:44:00Z"/>
                <w:rFonts w:ascii="Times New Roman" w:hAnsi="Times New Roman" w:cs="Times New Roman"/>
                <w:sz w:val="24"/>
                <w:szCs w:val="24"/>
              </w:rPr>
            </w:pPr>
            <w:del w:id="412" w:author="Allen, Greg" w:date="2015-03-09T19:44:00Z">
              <w:r w:rsidRPr="00DD1C7E" w:rsidDel="006E2D0C">
                <w:rPr>
                  <w:rFonts w:ascii="Times New Roman" w:eastAsia="Times New Roman" w:hAnsi="Times New Roman" w:cs="Times New Roman"/>
                  <w:sz w:val="24"/>
                  <w:szCs w:val="24"/>
                </w:rPr>
                <w:delText>USX Steel Fairless Hills, PA (removed transformer oil , PCB debris and capacitors, contaminated sediment; initiated Stormwater control)</w:delText>
              </w:r>
            </w:del>
          </w:p>
          <w:p w14:paraId="04DD6F67" w14:textId="1F21C20E" w:rsidR="00FA7A83" w:rsidRPr="00DD1C7E" w:rsidDel="006E2D0C" w:rsidRDefault="00FA7A83" w:rsidP="00FA7A83">
            <w:pPr>
              <w:widowControl w:val="0"/>
              <w:numPr>
                <w:ilvl w:val="5"/>
                <w:numId w:val="18"/>
              </w:numPr>
              <w:ind w:left="432" w:hanging="360"/>
              <w:rPr>
                <w:del w:id="413" w:author="Allen, Greg" w:date="2015-03-09T19:44:00Z"/>
                <w:rFonts w:ascii="Times New Roman" w:hAnsi="Times New Roman" w:cs="Times New Roman"/>
                <w:sz w:val="24"/>
                <w:szCs w:val="24"/>
              </w:rPr>
            </w:pPr>
            <w:del w:id="414" w:author="Allen, Greg" w:date="2015-03-09T19:44:00Z">
              <w:r w:rsidRPr="00DD1C7E" w:rsidDel="006E2D0C">
                <w:rPr>
                  <w:rFonts w:ascii="Times New Roman" w:eastAsia="Times New Roman" w:hAnsi="Times New Roman" w:cs="Times New Roman"/>
                  <w:sz w:val="24"/>
                  <w:szCs w:val="24"/>
                </w:rPr>
                <w:delText>Amtrak Wilmington, DE(removed contaminated sediment; redesigned stormwater system)</w:delText>
              </w:r>
            </w:del>
          </w:p>
          <w:p w14:paraId="3E0780C2" w14:textId="41BBC37D" w:rsidR="00FA7A83" w:rsidDel="006E2D0C" w:rsidRDefault="00FA7A83" w:rsidP="00FA7A83">
            <w:pPr>
              <w:widowControl w:val="0"/>
              <w:numPr>
                <w:ilvl w:val="5"/>
                <w:numId w:val="19"/>
              </w:numPr>
              <w:ind w:left="432" w:hanging="360"/>
              <w:rPr>
                <w:del w:id="415" w:author="Allen, Greg" w:date="2015-03-09T19:44:00Z"/>
                <w:rFonts w:ascii="Times New Roman" w:hAnsi="Times New Roman" w:cs="Times New Roman"/>
                <w:sz w:val="24"/>
                <w:szCs w:val="24"/>
              </w:rPr>
            </w:pPr>
            <w:del w:id="416" w:author="Allen, Greg" w:date="2015-03-09T19:44:00Z">
              <w:r w:rsidRPr="00DD1C7E" w:rsidDel="006E2D0C">
                <w:rPr>
                  <w:rFonts w:ascii="Times New Roman" w:eastAsia="Times New Roman" w:hAnsi="Times New Roman" w:cs="Times New Roman"/>
                  <w:sz w:val="24"/>
                  <w:szCs w:val="24"/>
                </w:rPr>
                <w:delText>Calpine Deepwater Energy Facility (transformers removed, cleaned  catchments and stormwater lines, installed Geotextile filter baskets and filter guards)</w:delText>
              </w:r>
            </w:del>
          </w:p>
          <w:p w14:paraId="40E3711C" w14:textId="2251BF87" w:rsidR="00FA7A83" w:rsidRPr="00466960" w:rsidDel="006E2D0C" w:rsidRDefault="00FA7A83" w:rsidP="00FA7A83">
            <w:pPr>
              <w:widowControl w:val="0"/>
              <w:numPr>
                <w:ilvl w:val="5"/>
                <w:numId w:val="19"/>
              </w:numPr>
              <w:ind w:left="432" w:hanging="360"/>
              <w:rPr>
                <w:del w:id="417" w:author="Allen, Greg" w:date="2015-03-09T19:44:00Z"/>
                <w:rFonts w:ascii="Times New Roman" w:hAnsi="Times New Roman" w:cs="Times New Roman"/>
                <w:sz w:val="24"/>
                <w:szCs w:val="24"/>
              </w:rPr>
            </w:pPr>
            <w:del w:id="418" w:author="Allen, Greg" w:date="2015-03-09T19:44:00Z">
              <w:r w:rsidRPr="00466960" w:rsidDel="006E2D0C">
                <w:rPr>
                  <w:rFonts w:ascii="Times New Roman" w:eastAsia="Times New Roman" w:hAnsi="Times New Roman" w:cs="Times New Roman"/>
                  <w:sz w:val="24"/>
                  <w:szCs w:val="24"/>
                </w:rPr>
                <w:delText xml:space="preserve">Iron Pipe Manufacturer (removal of contaminated soil reduced PCBs in stormwater from site by ~99%) </w:delText>
              </w:r>
            </w:del>
          </w:p>
          <w:p w14:paraId="707728D1" w14:textId="27F33D9A" w:rsidR="00FA7A83" w:rsidRPr="00466960" w:rsidDel="006E2D0C" w:rsidRDefault="00FA7A83" w:rsidP="00FA7A83">
            <w:pPr>
              <w:numPr>
                <w:ilvl w:val="5"/>
                <w:numId w:val="41"/>
              </w:numPr>
              <w:ind w:left="432" w:hanging="360"/>
              <w:rPr>
                <w:del w:id="419" w:author="Allen, Greg" w:date="2015-03-09T19:44:00Z"/>
                <w:rFonts w:ascii="Times New Roman" w:eastAsia="Times New Roman" w:hAnsi="Times New Roman" w:cs="Times New Roman"/>
                <w:sz w:val="24"/>
                <w:szCs w:val="24"/>
              </w:rPr>
            </w:pPr>
            <w:del w:id="420" w:author="Allen, Greg" w:date="2015-03-09T19:44:00Z">
              <w:r w:rsidRPr="00B46DD2" w:rsidDel="006E2D0C">
                <w:rPr>
                  <w:rFonts w:ascii="Times New Roman" w:eastAsia="Times New Roman" w:hAnsi="Times New Roman" w:cs="Times New Roman"/>
                  <w:sz w:val="24"/>
                  <w:szCs w:val="24"/>
                </w:rPr>
                <w:delText>City of Wilmington WWTP (leachate from solid waste authority; trackdown within collection system identified industrial source)</w:delText>
              </w:r>
            </w:del>
          </w:p>
        </w:tc>
      </w:tr>
      <w:tr w:rsidR="00FA7A83" w:rsidRPr="00DD1C7E" w:rsidDel="006E2D0C" w14:paraId="649BC63E" w14:textId="61BF1302" w:rsidTr="001F52C8">
        <w:trPr>
          <w:del w:id="421" w:author="Allen, Greg" w:date="2015-03-09T19:44:00Z"/>
        </w:trPr>
        <w:tc>
          <w:tcPr>
            <w:tcW w:w="2813" w:type="dxa"/>
            <w:tcPrChange w:id="422" w:author="Allen, Greg" w:date="2015-03-09T13:29:00Z">
              <w:tcPr>
                <w:tcW w:w="2430" w:type="dxa"/>
              </w:tcPr>
            </w:tcPrChange>
          </w:tcPr>
          <w:p w14:paraId="2D14AE3C" w14:textId="3CD80354" w:rsidR="00FA7A83" w:rsidRPr="00DD1C7E" w:rsidDel="006E2D0C" w:rsidRDefault="00FA7A83" w:rsidP="009A3670">
            <w:pPr>
              <w:widowControl w:val="0"/>
              <w:rPr>
                <w:del w:id="423" w:author="Allen, Greg" w:date="2015-03-09T19:44:00Z"/>
                <w:rFonts w:ascii="Times New Roman" w:eastAsia="Times New Roman" w:hAnsi="Times New Roman" w:cs="Times New Roman"/>
                <w:sz w:val="24"/>
                <w:szCs w:val="24"/>
              </w:rPr>
            </w:pPr>
            <w:del w:id="424" w:author="Allen, Greg" w:date="2015-03-09T19:44:00Z">
              <w:r w:rsidRPr="00DD1C7E" w:rsidDel="006E2D0C">
                <w:rPr>
                  <w:rFonts w:ascii="Times New Roman" w:eastAsia="Times New Roman" w:hAnsi="Times New Roman" w:cs="Times New Roman"/>
                  <w:sz w:val="24"/>
                  <w:szCs w:val="24"/>
                </w:rPr>
                <w:delText>Delaware River: Non-point Sources</w:delText>
              </w:r>
            </w:del>
          </w:p>
        </w:tc>
        <w:tc>
          <w:tcPr>
            <w:tcW w:w="6228" w:type="dxa"/>
            <w:tcPrChange w:id="425" w:author="Allen, Greg" w:date="2015-03-09T13:29:00Z">
              <w:tcPr>
                <w:tcW w:w="6228" w:type="dxa"/>
              </w:tcPr>
            </w:tcPrChange>
          </w:tcPr>
          <w:p w14:paraId="0D6D0B51" w14:textId="351D3300" w:rsidR="00FA7A83" w:rsidRPr="00B46DD2" w:rsidDel="006E2D0C" w:rsidRDefault="00FA7A83" w:rsidP="00FA7A83">
            <w:pPr>
              <w:numPr>
                <w:ilvl w:val="5"/>
                <w:numId w:val="42"/>
              </w:numPr>
              <w:ind w:left="432" w:hanging="360"/>
              <w:rPr>
                <w:del w:id="426" w:author="Allen, Greg" w:date="2015-03-09T19:44:00Z"/>
                <w:rFonts w:ascii="Times New Roman" w:eastAsia="Times New Roman" w:hAnsi="Times New Roman" w:cs="Times New Roman"/>
                <w:sz w:val="24"/>
                <w:szCs w:val="24"/>
              </w:rPr>
            </w:pPr>
            <w:del w:id="427" w:author="Allen, Greg" w:date="2015-03-09T19:44:00Z">
              <w:r w:rsidRPr="00B46DD2" w:rsidDel="006E2D0C">
                <w:rPr>
                  <w:rFonts w:ascii="Times New Roman" w:eastAsia="Times New Roman" w:hAnsi="Times New Roman" w:cs="Times New Roman"/>
                  <w:sz w:val="24"/>
                  <w:szCs w:val="24"/>
                </w:rPr>
                <w:delText>Exxon Mobil, Paulsboro NJ (tidal wetland containing PCB contaminated refinery waste, excavated contaminated material with 40,000 lbs. of PCBs).</w:delText>
              </w:r>
            </w:del>
          </w:p>
          <w:p w14:paraId="2B57DBE6" w14:textId="26994A2B" w:rsidR="00FA7A83" w:rsidRPr="00466960" w:rsidDel="006E2D0C" w:rsidRDefault="00FA7A83" w:rsidP="00FA7A83">
            <w:pPr>
              <w:numPr>
                <w:ilvl w:val="5"/>
                <w:numId w:val="42"/>
              </w:numPr>
              <w:ind w:left="432" w:hanging="360"/>
              <w:rPr>
                <w:del w:id="428" w:author="Allen, Greg" w:date="2015-03-09T19:44:00Z"/>
                <w:rFonts w:ascii="Times New Roman" w:eastAsia="Times New Roman" w:hAnsi="Times New Roman" w:cs="Times New Roman"/>
                <w:sz w:val="24"/>
                <w:szCs w:val="24"/>
              </w:rPr>
            </w:pPr>
            <w:del w:id="429" w:author="Allen, Greg" w:date="2015-03-09T19:44:00Z">
              <w:r w:rsidRPr="00B46DD2" w:rsidDel="006E2D0C">
                <w:rPr>
                  <w:rFonts w:ascii="Times New Roman" w:eastAsia="Times New Roman" w:hAnsi="Times New Roman" w:cs="Times New Roman"/>
                  <w:sz w:val="24"/>
                  <w:szCs w:val="24"/>
                </w:rPr>
                <w:delText>Metal Bank (transformer recycling facility; removed 800 lbs. of PCBs through excavation and soil washing).</w:delText>
              </w:r>
            </w:del>
          </w:p>
        </w:tc>
      </w:tr>
      <w:tr w:rsidR="00FA7A83" w:rsidRPr="00DD1C7E" w:rsidDel="006E2D0C" w14:paraId="58D37618" w14:textId="50057F08" w:rsidTr="001F52C8">
        <w:trPr>
          <w:del w:id="430" w:author="Allen, Greg" w:date="2015-03-09T19:44:00Z"/>
        </w:trPr>
        <w:tc>
          <w:tcPr>
            <w:tcW w:w="2813" w:type="dxa"/>
            <w:tcPrChange w:id="431" w:author="Allen, Greg" w:date="2015-03-09T13:29:00Z">
              <w:tcPr>
                <w:tcW w:w="2430" w:type="dxa"/>
              </w:tcPr>
            </w:tcPrChange>
          </w:tcPr>
          <w:p w14:paraId="4711217F" w14:textId="6371591E" w:rsidR="00FA7A83" w:rsidRPr="00DD1C7E" w:rsidDel="006E2D0C" w:rsidRDefault="00FA7A83" w:rsidP="009A3670">
            <w:pPr>
              <w:widowControl w:val="0"/>
              <w:rPr>
                <w:del w:id="432" w:author="Allen, Greg" w:date="2015-03-09T19:44:00Z"/>
                <w:rFonts w:ascii="Times New Roman" w:eastAsia="Times New Roman" w:hAnsi="Times New Roman" w:cs="Times New Roman"/>
                <w:sz w:val="24"/>
                <w:szCs w:val="24"/>
              </w:rPr>
            </w:pPr>
            <w:del w:id="433" w:author="Allen, Greg" w:date="2015-03-09T19:44:00Z">
              <w:r w:rsidRPr="00DD1C7E" w:rsidDel="006E2D0C">
                <w:rPr>
                  <w:rFonts w:ascii="Times New Roman" w:eastAsia="Times New Roman" w:hAnsi="Times New Roman" w:cs="Times New Roman"/>
                  <w:sz w:val="24"/>
                  <w:szCs w:val="24"/>
                </w:rPr>
                <w:delText>Camden County Municipal Authority, New Jersey</w:delText>
              </w:r>
            </w:del>
          </w:p>
        </w:tc>
        <w:tc>
          <w:tcPr>
            <w:tcW w:w="6228" w:type="dxa"/>
            <w:tcPrChange w:id="434" w:author="Allen, Greg" w:date="2015-03-09T13:29:00Z">
              <w:tcPr>
                <w:tcW w:w="6228" w:type="dxa"/>
              </w:tcPr>
            </w:tcPrChange>
          </w:tcPr>
          <w:p w14:paraId="773EF155" w14:textId="7E08E03A" w:rsidR="00FA7A83" w:rsidRPr="00466960" w:rsidDel="006E2D0C" w:rsidRDefault="00FA7A83" w:rsidP="00FA7A83">
            <w:pPr>
              <w:widowControl w:val="0"/>
              <w:numPr>
                <w:ilvl w:val="5"/>
                <w:numId w:val="21"/>
              </w:numPr>
              <w:ind w:left="432" w:hanging="360"/>
              <w:rPr>
                <w:del w:id="435" w:author="Allen, Greg" w:date="2015-03-09T19:44:00Z"/>
              </w:rPr>
            </w:pPr>
            <w:del w:id="436" w:author="Allen, Greg" w:date="2015-03-09T19:44:00Z">
              <w:r w:rsidRPr="00DD1C7E" w:rsidDel="006E2D0C">
                <w:rPr>
                  <w:rFonts w:ascii="Times New Roman" w:eastAsia="Times New Roman" w:hAnsi="Times New Roman" w:cs="Times New Roman"/>
                  <w:sz w:val="24"/>
                  <w:szCs w:val="24"/>
                </w:rPr>
                <w:delText xml:space="preserve">Trackdown studies identified sewer interceptors with elevated PCB sediment concentrations </w:delText>
              </w:r>
              <w:r w:rsidRPr="00466960" w:rsidDel="006E2D0C">
                <w:rPr>
                  <w:rFonts w:ascii="Times New Roman" w:hAnsi="Times New Roman" w:cs="Times New Roman"/>
                  <w:sz w:val="24"/>
                  <w:szCs w:val="24"/>
                </w:rPr>
                <w:delText>Scrap metal recycling facility – stormwater runoff ended up at plant; utilities authority is working with company</w:delText>
              </w:r>
              <w:r w:rsidRPr="00466960" w:rsidDel="006E2D0C">
                <w:rPr>
                  <w:rFonts w:ascii="Times New Roman" w:hAnsi="Times New Roman" w:cs="Times New Roman"/>
                  <w:color w:val="FF0000"/>
                  <w:sz w:val="24"/>
                  <w:szCs w:val="24"/>
                </w:rPr>
                <w:delText xml:space="preserve"> </w:delText>
              </w:r>
              <w:r w:rsidRPr="00466960" w:rsidDel="006E2D0C">
                <w:rPr>
                  <w:rFonts w:ascii="Times New Roman" w:hAnsi="Times New Roman" w:cs="Times New Roman"/>
                  <w:sz w:val="24"/>
                  <w:szCs w:val="24"/>
                </w:rPr>
                <w:delText>regarding controls)</w:delText>
              </w:r>
            </w:del>
          </w:p>
          <w:p w14:paraId="44BD2ECF" w14:textId="55F1C662" w:rsidR="00FA7A83" w:rsidRPr="00DD1C7E" w:rsidDel="006E2D0C" w:rsidRDefault="00FA7A83" w:rsidP="00FA7A83">
            <w:pPr>
              <w:widowControl w:val="0"/>
              <w:numPr>
                <w:ilvl w:val="5"/>
                <w:numId w:val="21"/>
              </w:numPr>
              <w:tabs>
                <w:tab w:val="left" w:pos="4320"/>
              </w:tabs>
              <w:ind w:left="432" w:hanging="360"/>
              <w:rPr>
                <w:del w:id="437" w:author="Allen, Greg" w:date="2015-03-09T19:44:00Z"/>
                <w:rFonts w:ascii="Times New Roman" w:hAnsi="Times New Roman" w:cs="Times New Roman"/>
                <w:sz w:val="24"/>
                <w:szCs w:val="24"/>
              </w:rPr>
            </w:pPr>
            <w:del w:id="438" w:author="Allen, Greg" w:date="2015-03-09T19:44:00Z">
              <w:r w:rsidRPr="00DD1C7E" w:rsidDel="006E2D0C">
                <w:rPr>
                  <w:rFonts w:ascii="Times New Roman" w:eastAsia="Times New Roman" w:hAnsi="Times New Roman" w:cs="Times New Roman"/>
                  <w:sz w:val="24"/>
                  <w:szCs w:val="24"/>
                </w:rPr>
                <w:delText>Existing and abandoned industries contri</w:delText>
              </w:r>
              <w:r w:rsidDel="006E2D0C">
                <w:rPr>
                  <w:rFonts w:ascii="Times New Roman" w:eastAsia="Times New Roman" w:hAnsi="Times New Roman" w:cs="Times New Roman"/>
                  <w:sz w:val="24"/>
                  <w:szCs w:val="24"/>
                </w:rPr>
                <w:delText>buting PCBs (potential sources)</w:delText>
              </w:r>
              <w:r w:rsidRPr="00DD1C7E" w:rsidDel="006E2D0C">
                <w:rPr>
                  <w:rFonts w:ascii="Times New Roman" w:eastAsia="Times New Roman" w:hAnsi="Times New Roman" w:cs="Times New Roman"/>
                  <w:sz w:val="24"/>
                  <w:szCs w:val="24"/>
                </w:rPr>
                <w:delText>: Paper and Allied Products, Rubber and Misc. Plastics, Primary Metal Industries, Fabricated Metal Products, Transportation Equipment, Electric, Gas, and Sanitary Services</w:delText>
              </w:r>
            </w:del>
          </w:p>
          <w:p w14:paraId="28B98874" w14:textId="420ED257" w:rsidR="00FA7A83" w:rsidRPr="00DD1C7E" w:rsidDel="006E2D0C" w:rsidRDefault="00FA7A83" w:rsidP="00FA7A83">
            <w:pPr>
              <w:numPr>
                <w:ilvl w:val="5"/>
                <w:numId w:val="21"/>
              </w:numPr>
              <w:ind w:left="432" w:hanging="360"/>
              <w:contextualSpacing/>
              <w:rPr>
                <w:del w:id="439" w:author="Allen, Greg" w:date="2015-03-09T19:44:00Z"/>
                <w:rFonts w:ascii="Times New Roman" w:eastAsia="Times New Roman" w:hAnsi="Times New Roman" w:cs="Times New Roman"/>
                <w:sz w:val="24"/>
                <w:szCs w:val="24"/>
              </w:rPr>
            </w:pPr>
            <w:del w:id="440" w:author="Allen, Greg" w:date="2015-03-09T19:44:00Z">
              <w:r w:rsidRPr="00DD1C7E" w:rsidDel="006E2D0C">
                <w:rPr>
                  <w:rFonts w:ascii="Times New Roman" w:eastAsia="Times New Roman" w:hAnsi="Times New Roman" w:cs="Times New Roman"/>
                  <w:sz w:val="24"/>
                  <w:szCs w:val="24"/>
                </w:rPr>
                <w:delText>Increased solids removal efficiency at WWTP (reduced its average effluent TSS  from 26 ppm to 7 ppm, resulting in a 20% increase in sludge collected through the treatment plant )</w:delText>
              </w:r>
            </w:del>
          </w:p>
          <w:p w14:paraId="70B48807" w14:textId="45AB19B1" w:rsidR="00FA7A83" w:rsidRPr="00DD1C7E" w:rsidDel="006E2D0C" w:rsidRDefault="00FA7A83" w:rsidP="00FA7A83">
            <w:pPr>
              <w:numPr>
                <w:ilvl w:val="5"/>
                <w:numId w:val="21"/>
              </w:numPr>
              <w:ind w:left="432" w:hanging="360"/>
              <w:contextualSpacing/>
              <w:rPr>
                <w:del w:id="441" w:author="Allen, Greg" w:date="2015-03-09T19:44:00Z"/>
                <w:rFonts w:ascii="Times New Roman" w:hAnsi="Times New Roman" w:cs="Times New Roman"/>
                <w:sz w:val="24"/>
                <w:szCs w:val="24"/>
              </w:rPr>
            </w:pPr>
            <w:del w:id="442" w:author="Allen, Greg" w:date="2015-03-09T19:44:00Z">
              <w:r w:rsidRPr="00DD1C7E" w:rsidDel="006E2D0C">
                <w:rPr>
                  <w:rFonts w:ascii="Times New Roman" w:eastAsia="Times New Roman" w:hAnsi="Times New Roman" w:cs="Times New Roman"/>
                  <w:sz w:val="24"/>
                  <w:szCs w:val="24"/>
                </w:rPr>
                <w:delText>Installed CSO Solids Removal devices</w:delText>
              </w:r>
            </w:del>
          </w:p>
        </w:tc>
      </w:tr>
      <w:tr w:rsidR="00FA7A83" w:rsidRPr="00DD1C7E" w:rsidDel="006E2D0C" w14:paraId="726B6495" w14:textId="1CDA1EA2" w:rsidTr="001F52C8">
        <w:trPr>
          <w:del w:id="443" w:author="Allen, Greg" w:date="2015-03-09T19:44:00Z"/>
        </w:trPr>
        <w:tc>
          <w:tcPr>
            <w:tcW w:w="2813" w:type="dxa"/>
            <w:tcPrChange w:id="444" w:author="Allen, Greg" w:date="2015-03-09T13:29:00Z">
              <w:tcPr>
                <w:tcW w:w="2430" w:type="dxa"/>
              </w:tcPr>
            </w:tcPrChange>
          </w:tcPr>
          <w:p w14:paraId="436652CE" w14:textId="7DE726AD" w:rsidR="00FA7A83" w:rsidRPr="00DD1C7E" w:rsidDel="006E2D0C" w:rsidRDefault="00FA7A83" w:rsidP="009A3670">
            <w:pPr>
              <w:widowControl w:val="0"/>
              <w:rPr>
                <w:del w:id="445" w:author="Allen, Greg" w:date="2015-03-09T19:44:00Z"/>
                <w:rFonts w:ascii="Times New Roman" w:eastAsia="Times New Roman" w:hAnsi="Times New Roman" w:cs="Times New Roman"/>
                <w:sz w:val="24"/>
                <w:szCs w:val="24"/>
              </w:rPr>
            </w:pPr>
            <w:del w:id="446" w:author="Allen, Greg" w:date="2015-03-09T19:44:00Z">
              <w:r w:rsidRPr="00DD1C7E" w:rsidDel="006E2D0C">
                <w:rPr>
                  <w:rFonts w:ascii="Times New Roman" w:eastAsia="Times New Roman" w:hAnsi="Times New Roman" w:cs="Times New Roman"/>
                  <w:sz w:val="24"/>
                  <w:szCs w:val="24"/>
                </w:rPr>
                <w:delText>Tinicum Township, Delaware</w:delText>
              </w:r>
            </w:del>
          </w:p>
        </w:tc>
        <w:tc>
          <w:tcPr>
            <w:tcW w:w="6228" w:type="dxa"/>
            <w:tcPrChange w:id="447" w:author="Allen, Greg" w:date="2015-03-09T13:29:00Z">
              <w:tcPr>
                <w:tcW w:w="6228" w:type="dxa"/>
              </w:tcPr>
            </w:tcPrChange>
          </w:tcPr>
          <w:p w14:paraId="47838BBE" w14:textId="19D20025" w:rsidR="00FA7A83" w:rsidRPr="00466960" w:rsidDel="006E2D0C" w:rsidRDefault="00FA7A83" w:rsidP="00FA7A83">
            <w:pPr>
              <w:widowControl w:val="0"/>
              <w:numPr>
                <w:ilvl w:val="3"/>
                <w:numId w:val="23"/>
              </w:numPr>
              <w:ind w:left="432"/>
              <w:rPr>
                <w:del w:id="448" w:author="Allen, Greg" w:date="2015-03-09T19:44:00Z"/>
                <w:rFonts w:ascii="Times New Roman" w:hAnsi="Times New Roman" w:cs="Times New Roman"/>
                <w:sz w:val="24"/>
                <w:szCs w:val="24"/>
              </w:rPr>
            </w:pPr>
            <w:del w:id="449" w:author="Allen, Greg" w:date="2015-03-09T19:44:00Z">
              <w:r w:rsidRPr="00B46DD2" w:rsidDel="006E2D0C">
                <w:rPr>
                  <w:rFonts w:ascii="Times New Roman" w:eastAsia="Times New Roman" w:hAnsi="Times New Roman" w:cs="Times New Roman"/>
                  <w:sz w:val="24"/>
                  <w:szCs w:val="24"/>
                </w:rPr>
                <w:delText xml:space="preserve">Increased solids removal efficiency at WWTP </w:delText>
              </w:r>
              <w:r w:rsidRPr="00466960" w:rsidDel="006E2D0C">
                <w:rPr>
                  <w:rFonts w:ascii="Times New Roman" w:hAnsi="Times New Roman" w:cs="Times New Roman"/>
                  <w:sz w:val="24"/>
                  <w:szCs w:val="24"/>
                </w:rPr>
                <w:delText>to reduce loading of PCBs.</w:delText>
              </w:r>
            </w:del>
          </w:p>
          <w:p w14:paraId="1C94C8E0" w14:textId="79E8C0DF" w:rsidR="00FA7A83" w:rsidRPr="00DD1C7E" w:rsidDel="006E2D0C" w:rsidRDefault="00FA7A83" w:rsidP="00FA7A83">
            <w:pPr>
              <w:widowControl w:val="0"/>
              <w:numPr>
                <w:ilvl w:val="3"/>
                <w:numId w:val="23"/>
              </w:numPr>
              <w:ind w:left="432"/>
              <w:rPr>
                <w:del w:id="450" w:author="Allen, Greg" w:date="2015-03-09T19:44:00Z"/>
                <w:rFonts w:ascii="Times New Roman" w:hAnsi="Times New Roman" w:cs="Times New Roman"/>
                <w:sz w:val="24"/>
                <w:szCs w:val="24"/>
              </w:rPr>
            </w:pPr>
            <w:del w:id="451" w:author="Allen, Greg" w:date="2015-03-09T19:44:00Z">
              <w:r w:rsidRPr="00DD1C7E" w:rsidDel="006E2D0C">
                <w:rPr>
                  <w:rFonts w:ascii="Times New Roman" w:eastAsia="Times New Roman" w:hAnsi="Times New Roman" w:cs="Times New Roman"/>
                  <w:sz w:val="24"/>
                  <w:szCs w:val="24"/>
                </w:rPr>
                <w:delText>Annual sediment removal at pump stations</w:delText>
              </w:r>
            </w:del>
          </w:p>
          <w:p w14:paraId="12EAEC7B" w14:textId="2A3EE6BB" w:rsidR="00FA7A83" w:rsidRPr="00DD1C7E" w:rsidDel="006E2D0C" w:rsidRDefault="00FA7A83" w:rsidP="00FA7A83">
            <w:pPr>
              <w:widowControl w:val="0"/>
              <w:numPr>
                <w:ilvl w:val="3"/>
                <w:numId w:val="23"/>
              </w:numPr>
              <w:ind w:left="432"/>
              <w:rPr>
                <w:del w:id="452" w:author="Allen, Greg" w:date="2015-03-09T19:44:00Z"/>
                <w:rFonts w:ascii="Times New Roman" w:hAnsi="Times New Roman" w:cs="Times New Roman"/>
                <w:sz w:val="24"/>
                <w:szCs w:val="24"/>
              </w:rPr>
            </w:pPr>
            <w:del w:id="453" w:author="Allen, Greg" w:date="2015-03-09T19:44:00Z">
              <w:r w:rsidRPr="00DD1C7E" w:rsidDel="006E2D0C">
                <w:rPr>
                  <w:rFonts w:ascii="Times New Roman" w:eastAsia="Times New Roman" w:hAnsi="Times New Roman" w:cs="Times New Roman"/>
                  <w:sz w:val="24"/>
                  <w:szCs w:val="24"/>
                </w:rPr>
                <w:delText>Trackdown studies have identified source of PCBs at Airport Business Complex</w:delText>
              </w:r>
            </w:del>
          </w:p>
          <w:p w14:paraId="597ED983" w14:textId="3ADBC9D1" w:rsidR="00FA7A83" w:rsidRPr="00DD1C7E" w:rsidDel="006E2D0C" w:rsidRDefault="00FA7A83" w:rsidP="00FA7A83">
            <w:pPr>
              <w:widowControl w:val="0"/>
              <w:numPr>
                <w:ilvl w:val="4"/>
                <w:numId w:val="23"/>
              </w:numPr>
              <w:ind w:left="432"/>
              <w:rPr>
                <w:del w:id="454" w:author="Allen, Greg" w:date="2015-03-09T19:44:00Z"/>
                <w:rFonts w:ascii="Times New Roman" w:hAnsi="Times New Roman" w:cs="Times New Roman"/>
                <w:sz w:val="24"/>
                <w:szCs w:val="24"/>
              </w:rPr>
            </w:pPr>
            <w:del w:id="455" w:author="Allen, Greg" w:date="2015-03-09T19:44:00Z">
              <w:r w:rsidRPr="00DD1C7E" w:rsidDel="006E2D0C">
                <w:rPr>
                  <w:rFonts w:ascii="Times New Roman" w:eastAsia="Times New Roman" w:hAnsi="Times New Roman" w:cs="Times New Roman"/>
                  <w:sz w:val="24"/>
                  <w:szCs w:val="24"/>
                </w:rPr>
                <w:delText>Sewer relining to eliminate infiltration</w:delText>
              </w:r>
            </w:del>
          </w:p>
        </w:tc>
      </w:tr>
      <w:tr w:rsidR="00FA7A83" w:rsidRPr="00DD1C7E" w:rsidDel="006E2D0C" w14:paraId="27BE8FE5" w14:textId="1A1CCEEF" w:rsidTr="001F52C8">
        <w:trPr>
          <w:del w:id="456" w:author="Allen, Greg" w:date="2015-03-09T19:44:00Z"/>
        </w:trPr>
        <w:tc>
          <w:tcPr>
            <w:tcW w:w="2813" w:type="dxa"/>
            <w:tcPrChange w:id="457" w:author="Allen, Greg" w:date="2015-03-09T13:29:00Z">
              <w:tcPr>
                <w:tcW w:w="2430" w:type="dxa"/>
              </w:tcPr>
            </w:tcPrChange>
          </w:tcPr>
          <w:p w14:paraId="1CFE9AD9" w14:textId="0E8C434A" w:rsidR="00FA7A83" w:rsidRPr="00DD1C7E" w:rsidDel="006E2D0C" w:rsidRDefault="00FA7A83" w:rsidP="009A3670">
            <w:pPr>
              <w:widowControl w:val="0"/>
              <w:rPr>
                <w:del w:id="458" w:author="Allen, Greg" w:date="2015-03-09T19:44:00Z"/>
                <w:rFonts w:ascii="Times New Roman" w:eastAsia="Times New Roman" w:hAnsi="Times New Roman" w:cs="Times New Roman"/>
                <w:sz w:val="24"/>
                <w:szCs w:val="24"/>
              </w:rPr>
            </w:pPr>
            <w:del w:id="459" w:author="Allen, Greg" w:date="2015-03-09T19:44:00Z">
              <w:r w:rsidRPr="00DD1C7E" w:rsidDel="006E2D0C">
                <w:rPr>
                  <w:rFonts w:ascii="Times New Roman" w:eastAsia="Times New Roman" w:hAnsi="Times New Roman" w:cs="Times New Roman"/>
                  <w:sz w:val="24"/>
                  <w:szCs w:val="24"/>
                </w:rPr>
                <w:delText>Anacostia (environmental investigation</w:delText>
              </w:r>
              <w:r w:rsidR="00AA6FEB" w:rsidDel="006E2D0C">
                <w:rPr>
                  <w:rFonts w:ascii="Times New Roman" w:eastAsia="Times New Roman" w:hAnsi="Times New Roman" w:cs="Times New Roman"/>
                  <w:sz w:val="24"/>
                  <w:szCs w:val="24"/>
                </w:rPr>
                <w:delText>, source identification</w:delText>
              </w:r>
              <w:r w:rsidRPr="00DD1C7E" w:rsidDel="006E2D0C">
                <w:rPr>
                  <w:rFonts w:ascii="Times New Roman" w:eastAsia="Times New Roman" w:hAnsi="Times New Roman" w:cs="Times New Roman"/>
                  <w:sz w:val="24"/>
                  <w:szCs w:val="24"/>
                </w:rPr>
                <w:delText xml:space="preserve"> and cleanup work is completed, underway, or contemplated):</w:delText>
              </w:r>
            </w:del>
          </w:p>
        </w:tc>
        <w:tc>
          <w:tcPr>
            <w:tcW w:w="6228" w:type="dxa"/>
            <w:tcPrChange w:id="460" w:author="Allen, Greg" w:date="2015-03-09T13:29:00Z">
              <w:tcPr>
                <w:tcW w:w="6228" w:type="dxa"/>
              </w:tcPr>
            </w:tcPrChange>
          </w:tcPr>
          <w:p w14:paraId="6E872DE7" w14:textId="7443B635" w:rsidR="00FA7A83" w:rsidRPr="00DD1C7E" w:rsidDel="006E2D0C" w:rsidRDefault="00FA7A83" w:rsidP="00FA7A83">
            <w:pPr>
              <w:widowControl w:val="0"/>
              <w:numPr>
                <w:ilvl w:val="0"/>
                <w:numId w:val="22"/>
              </w:numPr>
              <w:ind w:left="432"/>
              <w:rPr>
                <w:del w:id="461" w:author="Allen, Greg" w:date="2015-03-09T19:44:00Z"/>
                <w:rFonts w:ascii="Times New Roman" w:hAnsi="Times New Roman" w:cs="Times New Roman"/>
                <w:sz w:val="24"/>
                <w:szCs w:val="24"/>
              </w:rPr>
            </w:pPr>
            <w:del w:id="462" w:author="Allen, Greg" w:date="2015-03-09T19:44:00Z">
              <w:r w:rsidRPr="00DD1C7E" w:rsidDel="006E2D0C">
                <w:rPr>
                  <w:rFonts w:ascii="Times New Roman" w:eastAsia="Times New Roman" w:hAnsi="Times New Roman" w:cs="Times New Roman"/>
                  <w:sz w:val="24"/>
                  <w:szCs w:val="24"/>
                </w:rPr>
                <w:delText>Kenilworth Park Landfill</w:delText>
              </w:r>
            </w:del>
          </w:p>
          <w:p w14:paraId="52F8E42A" w14:textId="1D21D799" w:rsidR="00FA7A83" w:rsidRPr="00DD1C7E" w:rsidDel="006E2D0C" w:rsidRDefault="00FA7A83" w:rsidP="00FA7A83">
            <w:pPr>
              <w:widowControl w:val="0"/>
              <w:numPr>
                <w:ilvl w:val="0"/>
                <w:numId w:val="22"/>
              </w:numPr>
              <w:ind w:left="432"/>
              <w:rPr>
                <w:del w:id="463" w:author="Allen, Greg" w:date="2015-03-09T19:44:00Z"/>
                <w:rFonts w:ascii="Times New Roman" w:hAnsi="Times New Roman" w:cs="Times New Roman"/>
                <w:sz w:val="24"/>
                <w:szCs w:val="24"/>
              </w:rPr>
            </w:pPr>
            <w:del w:id="464" w:author="Allen, Greg" w:date="2015-03-09T19:44:00Z">
              <w:r w:rsidRPr="00DD1C7E" w:rsidDel="006E2D0C">
                <w:rPr>
                  <w:rFonts w:ascii="Times New Roman" w:eastAsia="Times New Roman" w:hAnsi="Times New Roman" w:cs="Times New Roman"/>
                  <w:sz w:val="24"/>
                  <w:szCs w:val="24"/>
                </w:rPr>
                <w:delText>Pepco Benning Road Facility</w:delText>
              </w:r>
            </w:del>
          </w:p>
          <w:p w14:paraId="3155F2CE" w14:textId="09974A8F" w:rsidR="00FA7A83" w:rsidRPr="00DD1C7E" w:rsidDel="006E2D0C" w:rsidRDefault="00FA7A83" w:rsidP="00FA7A83">
            <w:pPr>
              <w:widowControl w:val="0"/>
              <w:numPr>
                <w:ilvl w:val="0"/>
                <w:numId w:val="22"/>
              </w:numPr>
              <w:ind w:left="432"/>
              <w:rPr>
                <w:del w:id="465" w:author="Allen, Greg" w:date="2015-03-09T19:44:00Z"/>
                <w:rFonts w:ascii="Times New Roman" w:hAnsi="Times New Roman" w:cs="Times New Roman"/>
                <w:sz w:val="24"/>
                <w:szCs w:val="24"/>
              </w:rPr>
            </w:pPr>
            <w:del w:id="466" w:author="Allen, Greg" w:date="2015-03-09T19:44:00Z">
              <w:r w:rsidRPr="00DD1C7E" w:rsidDel="006E2D0C">
                <w:rPr>
                  <w:rFonts w:ascii="Times New Roman" w:eastAsia="Times New Roman" w:hAnsi="Times New Roman" w:cs="Times New Roman"/>
                  <w:sz w:val="24"/>
                  <w:szCs w:val="24"/>
                </w:rPr>
                <w:delText>CSX Benning Yard</w:delText>
              </w:r>
            </w:del>
          </w:p>
          <w:p w14:paraId="4950909E" w14:textId="76C01F2C" w:rsidR="00FA7A83" w:rsidRPr="00DD1C7E" w:rsidDel="006E2D0C" w:rsidRDefault="00FA7A83" w:rsidP="00FA7A83">
            <w:pPr>
              <w:widowControl w:val="0"/>
              <w:numPr>
                <w:ilvl w:val="0"/>
                <w:numId w:val="22"/>
              </w:numPr>
              <w:ind w:left="432"/>
              <w:rPr>
                <w:del w:id="467" w:author="Allen, Greg" w:date="2015-03-09T19:44:00Z"/>
                <w:rFonts w:ascii="Times New Roman" w:hAnsi="Times New Roman" w:cs="Times New Roman"/>
                <w:sz w:val="24"/>
                <w:szCs w:val="24"/>
              </w:rPr>
            </w:pPr>
            <w:del w:id="468" w:author="Allen, Greg" w:date="2015-03-09T19:44:00Z">
              <w:r w:rsidRPr="00DD1C7E" w:rsidDel="006E2D0C">
                <w:rPr>
                  <w:rFonts w:ascii="Times New Roman" w:eastAsia="Times New Roman" w:hAnsi="Times New Roman" w:cs="Times New Roman"/>
                  <w:sz w:val="24"/>
                  <w:szCs w:val="24"/>
                </w:rPr>
                <w:delText>Steuart Petroleum Company Terminal Adjacent to the Washington Gas Light Company (WGL)</w:delText>
              </w:r>
            </w:del>
          </w:p>
          <w:p w14:paraId="32C8D7B0" w14:textId="0CFF4377" w:rsidR="00FA7A83" w:rsidRPr="00DD1C7E" w:rsidDel="006E2D0C" w:rsidRDefault="00FA7A83" w:rsidP="00FA7A83">
            <w:pPr>
              <w:widowControl w:val="0"/>
              <w:numPr>
                <w:ilvl w:val="0"/>
                <w:numId w:val="22"/>
              </w:numPr>
              <w:ind w:left="432"/>
              <w:rPr>
                <w:del w:id="469" w:author="Allen, Greg" w:date="2015-03-09T19:44:00Z"/>
                <w:rFonts w:ascii="Times New Roman" w:hAnsi="Times New Roman" w:cs="Times New Roman"/>
                <w:sz w:val="24"/>
                <w:szCs w:val="24"/>
              </w:rPr>
            </w:pPr>
            <w:del w:id="470" w:author="Allen, Greg" w:date="2015-03-09T19:44:00Z">
              <w:r w:rsidRPr="00DD1C7E" w:rsidDel="006E2D0C">
                <w:rPr>
                  <w:rFonts w:ascii="Times New Roman" w:eastAsia="Times New Roman" w:hAnsi="Times New Roman" w:cs="Times New Roman"/>
                  <w:sz w:val="24"/>
                  <w:szCs w:val="24"/>
                </w:rPr>
                <w:delText>East Station Site</w:delText>
              </w:r>
            </w:del>
          </w:p>
          <w:p w14:paraId="5E07500E" w14:textId="213E2C5A" w:rsidR="00FA7A83" w:rsidRPr="00DD1C7E" w:rsidDel="006E2D0C" w:rsidRDefault="00FA7A83" w:rsidP="00FA7A83">
            <w:pPr>
              <w:widowControl w:val="0"/>
              <w:numPr>
                <w:ilvl w:val="0"/>
                <w:numId w:val="22"/>
              </w:numPr>
              <w:ind w:left="432"/>
              <w:rPr>
                <w:del w:id="471" w:author="Allen, Greg" w:date="2015-03-09T19:44:00Z"/>
                <w:rFonts w:ascii="Times New Roman" w:hAnsi="Times New Roman" w:cs="Times New Roman"/>
                <w:sz w:val="24"/>
                <w:szCs w:val="24"/>
              </w:rPr>
            </w:pPr>
            <w:del w:id="472" w:author="Allen, Greg" w:date="2015-03-09T19:44:00Z">
              <w:r w:rsidRPr="00DD1C7E" w:rsidDel="006E2D0C">
                <w:rPr>
                  <w:rFonts w:ascii="Times New Roman" w:eastAsia="Times New Roman" w:hAnsi="Times New Roman" w:cs="Times New Roman"/>
                  <w:sz w:val="24"/>
                  <w:szCs w:val="24"/>
                </w:rPr>
                <w:delText>WGL East Station</w:delText>
              </w:r>
            </w:del>
          </w:p>
          <w:p w14:paraId="5997101C" w14:textId="33AC2134" w:rsidR="00FA7A83" w:rsidRPr="00DD1C7E" w:rsidDel="006E2D0C" w:rsidRDefault="00FA7A83" w:rsidP="00FA7A83">
            <w:pPr>
              <w:widowControl w:val="0"/>
              <w:numPr>
                <w:ilvl w:val="0"/>
                <w:numId w:val="22"/>
              </w:numPr>
              <w:ind w:left="432"/>
              <w:rPr>
                <w:del w:id="473" w:author="Allen, Greg" w:date="2015-03-09T19:44:00Z"/>
                <w:rFonts w:ascii="Times New Roman" w:hAnsi="Times New Roman" w:cs="Times New Roman"/>
                <w:sz w:val="24"/>
                <w:szCs w:val="24"/>
              </w:rPr>
            </w:pPr>
            <w:del w:id="474" w:author="Allen, Greg" w:date="2015-03-09T19:44:00Z">
              <w:r w:rsidRPr="00DD1C7E" w:rsidDel="006E2D0C">
                <w:rPr>
                  <w:rFonts w:ascii="Times New Roman" w:eastAsia="Times New Roman" w:hAnsi="Times New Roman" w:cs="Times New Roman"/>
                  <w:sz w:val="24"/>
                  <w:szCs w:val="24"/>
                </w:rPr>
                <w:delText>Washington Navy Yard</w:delText>
              </w:r>
            </w:del>
          </w:p>
          <w:p w14:paraId="1351F903" w14:textId="47891459" w:rsidR="00FA7A83" w:rsidRPr="00DD1C7E" w:rsidDel="006E2D0C" w:rsidRDefault="00FA7A83" w:rsidP="00FA7A83">
            <w:pPr>
              <w:widowControl w:val="0"/>
              <w:numPr>
                <w:ilvl w:val="0"/>
                <w:numId w:val="22"/>
              </w:numPr>
              <w:ind w:left="432"/>
              <w:rPr>
                <w:del w:id="475" w:author="Allen, Greg" w:date="2015-03-09T19:44:00Z"/>
                <w:rFonts w:ascii="Times New Roman" w:hAnsi="Times New Roman" w:cs="Times New Roman"/>
                <w:sz w:val="24"/>
                <w:szCs w:val="24"/>
              </w:rPr>
            </w:pPr>
            <w:del w:id="476" w:author="Allen, Greg" w:date="2015-03-09T19:44:00Z">
              <w:r w:rsidRPr="00DD1C7E" w:rsidDel="006E2D0C">
                <w:rPr>
                  <w:rFonts w:ascii="Times New Roman" w:eastAsia="Times New Roman" w:hAnsi="Times New Roman" w:cs="Times New Roman"/>
                  <w:sz w:val="24"/>
                  <w:szCs w:val="24"/>
                </w:rPr>
                <w:delText>Active Capping Pilot Study Site at O Street Combined Sewer Outfall (CSO)</w:delText>
              </w:r>
            </w:del>
          </w:p>
          <w:p w14:paraId="4ACA9EB6" w14:textId="1FCE1CA9" w:rsidR="00FA7A83" w:rsidRPr="00DD1C7E" w:rsidDel="006E2D0C" w:rsidRDefault="00FA7A83" w:rsidP="00FA7A83">
            <w:pPr>
              <w:widowControl w:val="0"/>
              <w:numPr>
                <w:ilvl w:val="0"/>
                <w:numId w:val="22"/>
              </w:numPr>
              <w:ind w:left="432"/>
              <w:rPr>
                <w:del w:id="477" w:author="Allen, Greg" w:date="2015-03-09T19:44:00Z"/>
                <w:rFonts w:ascii="Times New Roman" w:hAnsi="Times New Roman" w:cs="Times New Roman"/>
                <w:sz w:val="24"/>
                <w:szCs w:val="24"/>
              </w:rPr>
            </w:pPr>
            <w:del w:id="478" w:author="Allen, Greg" w:date="2015-03-09T19:44:00Z">
              <w:r w:rsidRPr="00DD1C7E" w:rsidDel="006E2D0C">
                <w:rPr>
                  <w:rFonts w:ascii="Times New Roman" w:eastAsia="Times New Roman" w:hAnsi="Times New Roman" w:cs="Times New Roman"/>
                  <w:sz w:val="24"/>
                  <w:szCs w:val="24"/>
                </w:rPr>
                <w:delText>General Services Administration (GSA) Southeast Federal Center (SEFC)</w:delText>
              </w:r>
            </w:del>
          </w:p>
          <w:p w14:paraId="5A3795EA" w14:textId="26FD48AF" w:rsidR="00FA7A83" w:rsidRPr="00DD1C7E" w:rsidDel="006E2D0C" w:rsidRDefault="00FA7A83" w:rsidP="00FA7A83">
            <w:pPr>
              <w:widowControl w:val="0"/>
              <w:numPr>
                <w:ilvl w:val="0"/>
                <w:numId w:val="22"/>
              </w:numPr>
              <w:ind w:left="432"/>
              <w:rPr>
                <w:del w:id="479" w:author="Allen, Greg" w:date="2015-03-09T19:44:00Z"/>
                <w:rFonts w:ascii="Times New Roman" w:hAnsi="Times New Roman" w:cs="Times New Roman"/>
                <w:sz w:val="24"/>
                <w:szCs w:val="24"/>
              </w:rPr>
            </w:pPr>
            <w:del w:id="480" w:author="Allen, Greg" w:date="2015-03-09T19:44:00Z">
              <w:r w:rsidRPr="00DD1C7E" w:rsidDel="006E2D0C">
                <w:rPr>
                  <w:rFonts w:ascii="Times New Roman" w:eastAsia="Times New Roman" w:hAnsi="Times New Roman" w:cs="Times New Roman"/>
                  <w:sz w:val="24"/>
                  <w:szCs w:val="24"/>
                </w:rPr>
                <w:delText>Former Steuart Petroleum Company/Hess Oil Corporation(Hess)/Gulf Oil Corporation (Gulf)</w:delText>
              </w:r>
            </w:del>
          </w:p>
          <w:p w14:paraId="217F1E22" w14:textId="22A6BD5E" w:rsidR="00FA7A83" w:rsidRPr="00DD1C7E" w:rsidDel="006E2D0C" w:rsidRDefault="00FA7A83" w:rsidP="00FA7A83">
            <w:pPr>
              <w:widowControl w:val="0"/>
              <w:numPr>
                <w:ilvl w:val="0"/>
                <w:numId w:val="22"/>
              </w:numPr>
              <w:ind w:left="432"/>
              <w:rPr>
                <w:del w:id="481" w:author="Allen, Greg" w:date="2015-03-09T19:44:00Z"/>
                <w:rFonts w:ascii="Times New Roman" w:hAnsi="Times New Roman" w:cs="Times New Roman"/>
                <w:sz w:val="24"/>
                <w:szCs w:val="24"/>
              </w:rPr>
            </w:pPr>
            <w:del w:id="482" w:author="Allen, Greg" w:date="2015-03-09T19:44:00Z">
              <w:r w:rsidRPr="00DD1C7E" w:rsidDel="006E2D0C">
                <w:rPr>
                  <w:rFonts w:ascii="Times New Roman" w:eastAsia="Times New Roman" w:hAnsi="Times New Roman" w:cs="Times New Roman"/>
                  <w:sz w:val="24"/>
                  <w:szCs w:val="24"/>
                </w:rPr>
                <w:delText>Former Petroleum Terminals</w:delText>
              </w:r>
            </w:del>
          </w:p>
          <w:p w14:paraId="24B3B5F3" w14:textId="3F5453DB" w:rsidR="00FA7A83" w:rsidRPr="00DD1C7E" w:rsidDel="006E2D0C" w:rsidRDefault="00FA7A83" w:rsidP="00FA7A83">
            <w:pPr>
              <w:widowControl w:val="0"/>
              <w:numPr>
                <w:ilvl w:val="0"/>
                <w:numId w:val="22"/>
              </w:numPr>
              <w:ind w:left="432"/>
              <w:rPr>
                <w:del w:id="483" w:author="Allen, Greg" w:date="2015-03-09T19:44:00Z"/>
                <w:rFonts w:ascii="Times New Roman" w:hAnsi="Times New Roman" w:cs="Times New Roman"/>
                <w:sz w:val="24"/>
                <w:szCs w:val="24"/>
              </w:rPr>
            </w:pPr>
            <w:del w:id="484" w:author="Allen, Greg" w:date="2015-03-09T19:44:00Z">
              <w:r w:rsidRPr="00DD1C7E" w:rsidDel="006E2D0C">
                <w:rPr>
                  <w:rFonts w:ascii="Times New Roman" w:eastAsia="Times New Roman" w:hAnsi="Times New Roman" w:cs="Times New Roman"/>
                  <w:sz w:val="24"/>
                  <w:szCs w:val="24"/>
                </w:rPr>
                <w:delText>Joint Base Myer – Henderson Hall (Fort McNair)</w:delText>
              </w:r>
            </w:del>
          </w:p>
          <w:p w14:paraId="1D57FC94" w14:textId="2BBF0BA4" w:rsidR="00FA7A83" w:rsidDel="006E2D0C" w:rsidRDefault="00FA7A83" w:rsidP="00FA7A83">
            <w:pPr>
              <w:widowControl w:val="0"/>
              <w:numPr>
                <w:ilvl w:val="0"/>
                <w:numId w:val="22"/>
              </w:numPr>
              <w:ind w:left="432"/>
              <w:rPr>
                <w:del w:id="485" w:author="Allen, Greg" w:date="2015-03-09T19:44:00Z"/>
                <w:rFonts w:ascii="Times New Roman" w:eastAsia="Times New Roman" w:hAnsi="Times New Roman" w:cs="Times New Roman"/>
                <w:sz w:val="24"/>
                <w:szCs w:val="24"/>
              </w:rPr>
            </w:pPr>
            <w:del w:id="486" w:author="Allen, Greg" w:date="2015-03-09T19:44:00Z">
              <w:r w:rsidRPr="00DD1C7E" w:rsidDel="006E2D0C">
                <w:rPr>
                  <w:rFonts w:ascii="Times New Roman" w:eastAsia="Times New Roman" w:hAnsi="Times New Roman" w:cs="Times New Roman"/>
                  <w:sz w:val="24"/>
                  <w:szCs w:val="24"/>
                </w:rPr>
                <w:delText>Joint Base Anacostia – Bolling</w:delText>
              </w:r>
            </w:del>
          </w:p>
          <w:p w14:paraId="53817050" w14:textId="5B2E4BBF" w:rsidR="00FA7A83" w:rsidRPr="00DD1C7E" w:rsidDel="006E2D0C" w:rsidRDefault="00FA7A83" w:rsidP="00FA7A83">
            <w:pPr>
              <w:widowControl w:val="0"/>
              <w:numPr>
                <w:ilvl w:val="0"/>
                <w:numId w:val="22"/>
              </w:numPr>
              <w:ind w:left="432"/>
              <w:rPr>
                <w:del w:id="487" w:author="Allen, Greg" w:date="2015-03-09T19:44:00Z"/>
                <w:rFonts w:ascii="Times New Roman" w:eastAsia="Times New Roman" w:hAnsi="Times New Roman" w:cs="Times New Roman"/>
                <w:sz w:val="24"/>
                <w:szCs w:val="24"/>
              </w:rPr>
            </w:pPr>
            <w:del w:id="488" w:author="Allen, Greg" w:date="2015-03-09T19:44:00Z">
              <w:r w:rsidRPr="00DD1C7E" w:rsidDel="006E2D0C">
                <w:rPr>
                  <w:rFonts w:ascii="Times New Roman" w:eastAsia="Times New Roman" w:hAnsi="Times New Roman" w:cs="Times New Roman"/>
                  <w:sz w:val="24"/>
                  <w:szCs w:val="24"/>
                </w:rPr>
                <w:delText>Firth – Sterling Steel Company</w:delText>
              </w:r>
            </w:del>
          </w:p>
        </w:tc>
      </w:tr>
    </w:tbl>
    <w:p w14:paraId="54A30E12" w14:textId="5E3B538E" w:rsidR="00FA7A83" w:rsidRPr="00DD1C7E" w:rsidDel="006E2D0C" w:rsidRDefault="00FA7A83" w:rsidP="00FA7A83">
      <w:pPr>
        <w:widowControl w:val="0"/>
        <w:spacing w:after="0" w:line="240" w:lineRule="auto"/>
        <w:rPr>
          <w:del w:id="489" w:author="Allen, Greg" w:date="2015-03-09T19:44:00Z"/>
          <w:rFonts w:ascii="Times New Roman" w:hAnsi="Times New Roman" w:cs="Times New Roman"/>
          <w:sz w:val="24"/>
          <w:szCs w:val="24"/>
        </w:rPr>
      </w:pPr>
      <w:del w:id="490" w:author="Allen, Greg" w:date="2015-03-09T19:44:00Z">
        <w:r w:rsidRPr="00DD1C7E" w:rsidDel="006E2D0C">
          <w:rPr>
            <w:rFonts w:ascii="Times New Roman" w:hAnsi="Times New Roman" w:cs="Times New Roman"/>
            <w:sz w:val="24"/>
            <w:szCs w:val="24"/>
          </w:rPr>
          <w:delText xml:space="preserve">  </w:delText>
        </w:r>
      </w:del>
    </w:p>
    <w:p w14:paraId="356D5CAC" w14:textId="25015949" w:rsidR="00845116" w:rsidDel="006E2D0C" w:rsidRDefault="00845116" w:rsidP="002C11EE">
      <w:pPr>
        <w:spacing w:line="360" w:lineRule="auto"/>
        <w:rPr>
          <w:del w:id="491" w:author="Allen, Greg" w:date="2015-03-09T19:44:00Z"/>
        </w:rPr>
      </w:pPr>
    </w:p>
    <w:p w14:paraId="0953FFC1" w14:textId="02C92398" w:rsidR="00BA0207" w:rsidDel="006E2D0C" w:rsidRDefault="00BA0207" w:rsidP="002C11EE">
      <w:pPr>
        <w:spacing w:line="360" w:lineRule="auto"/>
        <w:rPr>
          <w:del w:id="492" w:author="Allen, Greg" w:date="2015-03-09T19:46:00Z"/>
        </w:rPr>
      </w:pPr>
    </w:p>
    <w:p w14:paraId="76874D60" w14:textId="4E027A29" w:rsidR="00BA0207" w:rsidRDefault="00BA0207">
      <w:del w:id="493" w:author="Allen, Greg" w:date="2015-03-09T12:31:00Z">
        <w:r w:rsidDel="00963372">
          <w:br w:type="page"/>
        </w:r>
      </w:del>
    </w:p>
    <w:p w14:paraId="1C562BEF" w14:textId="280C7D9E" w:rsidR="00571D65" w:rsidDel="00963372" w:rsidRDefault="00571D65" w:rsidP="00571D65">
      <w:pPr>
        <w:pStyle w:val="ListParagraph"/>
        <w:rPr>
          <w:del w:id="494" w:author="Allen, Greg" w:date="2015-03-09T12:31:00Z"/>
          <w:rFonts w:ascii="Times New Roman" w:hAnsi="Times New Roman" w:cs="Times New Roman"/>
          <w:sz w:val="24"/>
        </w:rPr>
      </w:pPr>
      <w:del w:id="495" w:author="Allen, Greg" w:date="2015-03-09T12:31:00Z">
        <w:r w:rsidDel="00963372">
          <w:rPr>
            <w:rFonts w:ascii="Times New Roman" w:hAnsi="Times New Roman" w:cs="Times New Roman"/>
            <w:sz w:val="24"/>
          </w:rPr>
          <w:delText>Contaminated Soils</w:delText>
        </w:r>
      </w:del>
    </w:p>
    <w:p w14:paraId="6A60CCB7" w14:textId="509604AB" w:rsidR="00053711" w:rsidRPr="00DD1C7E" w:rsidDel="00963372" w:rsidRDefault="00053711" w:rsidP="00053711">
      <w:pPr>
        <w:spacing w:line="360" w:lineRule="auto"/>
        <w:rPr>
          <w:del w:id="496" w:author="Allen, Greg" w:date="2015-03-09T12:31:00Z"/>
          <w:rFonts w:ascii="Times New Roman" w:hAnsi="Times New Roman" w:cs="Times New Roman"/>
          <w:sz w:val="24"/>
          <w:szCs w:val="24"/>
        </w:rPr>
      </w:pPr>
      <w:del w:id="497" w:author="Allen, Greg" w:date="2015-03-09T12:31:00Z">
        <w:r w:rsidRPr="00DD1C7E" w:rsidDel="00963372">
          <w:rPr>
            <w:rFonts w:ascii="Times New Roman" w:hAnsi="Times New Roman" w:cs="Times New Roman"/>
            <w:sz w:val="24"/>
            <w:szCs w:val="24"/>
          </w:rPr>
          <w:delText>Land application of PCB containing materials.</w:delText>
        </w:r>
      </w:del>
    </w:p>
    <w:p w14:paraId="1E9A852A" w14:textId="2E26061E" w:rsidR="00053711" w:rsidRPr="00DD1C7E" w:rsidDel="00963372" w:rsidRDefault="00053711" w:rsidP="00053711">
      <w:pPr>
        <w:pStyle w:val="ListParagraph"/>
        <w:numPr>
          <w:ilvl w:val="0"/>
          <w:numId w:val="16"/>
        </w:numPr>
        <w:spacing w:line="360" w:lineRule="auto"/>
        <w:rPr>
          <w:del w:id="498" w:author="Allen, Greg" w:date="2015-03-09T12:31:00Z"/>
          <w:rFonts w:ascii="Times New Roman" w:hAnsi="Times New Roman" w:cs="Times New Roman"/>
          <w:sz w:val="24"/>
          <w:szCs w:val="24"/>
        </w:rPr>
      </w:pPr>
      <w:del w:id="499" w:author="Allen, Greg" w:date="2015-03-09T12:31:00Z">
        <w:r w:rsidRPr="00DD1C7E" w:rsidDel="00963372">
          <w:rPr>
            <w:rFonts w:ascii="Times New Roman" w:hAnsi="Times New Roman" w:cs="Times New Roman"/>
            <w:sz w:val="24"/>
            <w:szCs w:val="24"/>
          </w:rPr>
          <w:delText>Biosolids from WWTPs.</w:delText>
        </w:r>
      </w:del>
    </w:p>
    <w:p w14:paraId="28F35953" w14:textId="4ACEFDD7" w:rsidR="00053711" w:rsidRPr="00DD1C7E" w:rsidDel="00963372" w:rsidRDefault="00053711" w:rsidP="00053711">
      <w:pPr>
        <w:pStyle w:val="ListParagraph"/>
        <w:numPr>
          <w:ilvl w:val="0"/>
          <w:numId w:val="16"/>
        </w:numPr>
        <w:spacing w:line="360" w:lineRule="auto"/>
        <w:rPr>
          <w:del w:id="500" w:author="Allen, Greg" w:date="2015-03-09T12:31:00Z"/>
          <w:rFonts w:ascii="Times New Roman" w:hAnsi="Times New Roman" w:cs="Times New Roman"/>
          <w:sz w:val="24"/>
          <w:szCs w:val="24"/>
        </w:rPr>
      </w:pPr>
      <w:del w:id="501" w:author="Allen, Greg" w:date="2015-03-09T12:31:00Z">
        <w:r w:rsidRPr="00DD1C7E" w:rsidDel="00963372">
          <w:rPr>
            <w:rFonts w:ascii="Times New Roman" w:hAnsi="Times New Roman" w:cs="Times New Roman"/>
            <w:sz w:val="24"/>
            <w:szCs w:val="24"/>
          </w:rPr>
          <w:delText>Dredged materials from maintenance of Stormwater BMPs.</w:delText>
        </w:r>
      </w:del>
    </w:p>
    <w:p w14:paraId="1AB6A06B" w14:textId="7E8BA33E" w:rsidR="00053711" w:rsidRPr="002E6A91" w:rsidDel="00963372" w:rsidRDefault="00053711" w:rsidP="00053711">
      <w:pPr>
        <w:pStyle w:val="ListParagraph"/>
        <w:numPr>
          <w:ilvl w:val="0"/>
          <w:numId w:val="16"/>
        </w:numPr>
        <w:spacing w:line="360" w:lineRule="auto"/>
        <w:rPr>
          <w:del w:id="502" w:author="Allen, Greg" w:date="2015-03-09T12:31:00Z"/>
          <w:rFonts w:ascii="Times New Roman" w:hAnsi="Times New Roman" w:cs="Times New Roman"/>
          <w:sz w:val="24"/>
          <w:szCs w:val="24"/>
        </w:rPr>
      </w:pPr>
      <w:del w:id="503" w:author="Allen, Greg" w:date="2015-03-09T12:31:00Z">
        <w:r w:rsidRPr="002E6A91" w:rsidDel="00963372">
          <w:rPr>
            <w:rFonts w:ascii="Times New Roman" w:hAnsi="Times New Roman" w:cs="Times New Roman"/>
            <w:sz w:val="24"/>
            <w:szCs w:val="24"/>
          </w:rPr>
          <w:delText>Illicit discharges/spills of PCBs.</w:delText>
        </w:r>
      </w:del>
    </w:p>
    <w:p w14:paraId="228D3579" w14:textId="77777777" w:rsidR="00BA0207" w:rsidRPr="002C11EE" w:rsidRDefault="00BA0207" w:rsidP="00B47164">
      <w:pPr>
        <w:pStyle w:val="ListParagraph"/>
      </w:pPr>
    </w:p>
    <w:sectPr w:rsidR="00BA0207" w:rsidRPr="002C11EE" w:rsidSect="007B1F5D">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AC3A8E" w14:textId="77777777" w:rsidR="002F149D" w:rsidRDefault="002F149D" w:rsidP="00572ACD">
      <w:pPr>
        <w:spacing w:after="0" w:line="240" w:lineRule="auto"/>
      </w:pPr>
      <w:r>
        <w:separator/>
      </w:r>
    </w:p>
  </w:endnote>
  <w:endnote w:type="continuationSeparator" w:id="0">
    <w:p w14:paraId="19499036" w14:textId="77777777" w:rsidR="002F149D" w:rsidRDefault="002F149D" w:rsidP="00572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056347"/>
      <w:docPartObj>
        <w:docPartGallery w:val="Page Numbers (Bottom of Page)"/>
        <w:docPartUnique/>
      </w:docPartObj>
    </w:sdtPr>
    <w:sdtEndPr>
      <w:rPr>
        <w:noProof/>
      </w:rPr>
    </w:sdtEndPr>
    <w:sdtContent>
      <w:p w14:paraId="42B618E4" w14:textId="77777777" w:rsidR="002F149D" w:rsidRDefault="002F149D">
        <w:pPr>
          <w:pStyle w:val="Footer"/>
          <w:jc w:val="right"/>
        </w:pPr>
        <w:r>
          <w:fldChar w:fldCharType="begin"/>
        </w:r>
        <w:r>
          <w:instrText xml:space="preserve"> PAGE   \* MERGEFORMAT </w:instrText>
        </w:r>
        <w:r>
          <w:fldChar w:fldCharType="separate"/>
        </w:r>
        <w:r w:rsidR="00D203B8">
          <w:rPr>
            <w:noProof/>
          </w:rPr>
          <w:t>2</w:t>
        </w:r>
        <w:r>
          <w:rPr>
            <w:noProof/>
          </w:rPr>
          <w:fldChar w:fldCharType="end"/>
        </w:r>
      </w:p>
    </w:sdtContent>
  </w:sdt>
  <w:p w14:paraId="5EE5C701" w14:textId="77777777" w:rsidR="002F149D" w:rsidRDefault="002F14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5B89E0" w14:textId="77777777" w:rsidR="002F149D" w:rsidRDefault="002F149D" w:rsidP="00572ACD">
      <w:pPr>
        <w:spacing w:after="0" w:line="240" w:lineRule="auto"/>
      </w:pPr>
      <w:r>
        <w:separator/>
      </w:r>
    </w:p>
  </w:footnote>
  <w:footnote w:type="continuationSeparator" w:id="0">
    <w:p w14:paraId="0E2ADBE8" w14:textId="77777777" w:rsidR="002F149D" w:rsidRDefault="002F149D" w:rsidP="00572A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F9BAE" w14:textId="651E1223" w:rsidR="002F149D" w:rsidRPr="00572ACD" w:rsidRDefault="00D203B8">
    <w:pPr>
      <w:pStyle w:val="Header"/>
      <w:rPr>
        <w:i/>
      </w:rPr>
    </w:pPr>
    <w:sdt>
      <w:sdtPr>
        <w:rPr>
          <w:i/>
        </w:rPr>
        <w:id w:val="673389933"/>
        <w:docPartObj>
          <w:docPartGallery w:val="Watermarks"/>
          <w:docPartUnique/>
        </w:docPartObj>
      </w:sdtPr>
      <w:sdtEndPr/>
      <w:sdtContent>
        <w:r>
          <w:rPr>
            <w:i/>
            <w:noProof/>
          </w:rPr>
          <w:pict w14:anchorId="209989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F149D">
      <w:rPr>
        <w:i/>
      </w:rPr>
      <w:t xml:space="preserve">Proposed Public Comment Draft </w:t>
    </w:r>
  </w:p>
  <w:p w14:paraId="09A438C2" w14:textId="77777777" w:rsidR="002F149D" w:rsidRDefault="002F14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033A0"/>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0CA7F12"/>
    <w:multiLevelType w:val="hybridMultilevel"/>
    <w:tmpl w:val="11BE0EC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6C78FD"/>
    <w:multiLevelType w:val="hybridMultilevel"/>
    <w:tmpl w:val="CE6C79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03F04E6D"/>
    <w:multiLevelType w:val="hybridMultilevel"/>
    <w:tmpl w:val="E59E7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5C1AD7"/>
    <w:multiLevelType w:val="hybridMultilevel"/>
    <w:tmpl w:val="D9E251F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0A1E5141"/>
    <w:multiLevelType w:val="hybridMultilevel"/>
    <w:tmpl w:val="777C50F2"/>
    <w:lvl w:ilvl="0" w:tplc="CE8412A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1D60387"/>
    <w:multiLevelType w:val="multilevel"/>
    <w:tmpl w:val="104C7BDC"/>
    <w:lvl w:ilvl="0">
      <w:start w:val="1"/>
      <w:numFmt w:val="upperRoman"/>
      <w:lvlText w:val="%1."/>
      <w:lvlJc w:val="left"/>
      <w:pPr>
        <w:ind w:left="108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bullet"/>
      <w:lvlText w:val="●"/>
      <w:lvlJc w:val="left"/>
      <w:pPr>
        <w:ind w:left="4320" w:firstLine="4140"/>
      </w:pPr>
      <w:rPr>
        <w:rFonts w:ascii="Arial" w:eastAsia="Arial" w:hAnsi="Arial" w:cs="Arial"/>
      </w:r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141B05BF"/>
    <w:multiLevelType w:val="hybridMultilevel"/>
    <w:tmpl w:val="47F8769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8">
    <w:nsid w:val="14453CCC"/>
    <w:multiLevelType w:val="hybridMultilevel"/>
    <w:tmpl w:val="48541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2A301A"/>
    <w:multiLevelType w:val="multilevel"/>
    <w:tmpl w:val="B32AC2B4"/>
    <w:lvl w:ilvl="0">
      <w:start w:val="1"/>
      <w:numFmt w:val="upperLetter"/>
      <w:lvlText w:val="%1."/>
      <w:lvlJc w:val="left"/>
      <w:pPr>
        <w:ind w:left="1440" w:firstLine="1080"/>
      </w:pPr>
      <w:rPr>
        <w:rFonts w:ascii="Times New Roman" w:eastAsia="Times New Roman" w:hAnsi="Times New Roman" w:cs="Times New Roman"/>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10">
    <w:nsid w:val="19AC0230"/>
    <w:multiLevelType w:val="hybridMultilevel"/>
    <w:tmpl w:val="1158DF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BF250C0"/>
    <w:multiLevelType w:val="hybridMultilevel"/>
    <w:tmpl w:val="73D062A8"/>
    <w:lvl w:ilvl="0" w:tplc="24FC2D84">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E794865"/>
    <w:multiLevelType w:val="hybridMultilevel"/>
    <w:tmpl w:val="2C5AECB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1ECD6714"/>
    <w:multiLevelType w:val="hybridMultilevel"/>
    <w:tmpl w:val="5E9AB65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1ED51441"/>
    <w:multiLevelType w:val="multilevel"/>
    <w:tmpl w:val="4808E80E"/>
    <w:lvl w:ilvl="0">
      <w:start w:val="1"/>
      <w:numFmt w:val="upperRoman"/>
      <w:lvlText w:val="%1."/>
      <w:lvlJc w:val="left"/>
      <w:pPr>
        <w:ind w:left="108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bullet"/>
      <w:lvlText w:val="●"/>
      <w:lvlJc w:val="left"/>
      <w:pPr>
        <w:ind w:left="4320" w:firstLine="4140"/>
      </w:pPr>
      <w:rPr>
        <w:rFonts w:ascii="Arial" w:eastAsia="Arial" w:hAnsi="Arial" w:cs="Arial"/>
      </w:r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nsid w:val="1F7C0C28"/>
    <w:multiLevelType w:val="hybridMultilevel"/>
    <w:tmpl w:val="1D28F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6C6926"/>
    <w:multiLevelType w:val="hybridMultilevel"/>
    <w:tmpl w:val="2E8888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268D2641"/>
    <w:multiLevelType w:val="multilevel"/>
    <w:tmpl w:val="71C657A2"/>
    <w:lvl w:ilvl="0">
      <w:start w:val="1"/>
      <w:numFmt w:val="upperRoman"/>
      <w:lvlText w:val="%1."/>
      <w:lvlJc w:val="left"/>
      <w:pPr>
        <w:ind w:left="108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bullet"/>
      <w:lvlText w:val="●"/>
      <w:lvlJc w:val="left"/>
      <w:pPr>
        <w:ind w:left="4320" w:firstLine="4140"/>
      </w:pPr>
      <w:rPr>
        <w:rFonts w:ascii="Arial" w:eastAsia="Arial" w:hAnsi="Arial" w:cs="Arial"/>
      </w:r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2A1F2866"/>
    <w:multiLevelType w:val="hybridMultilevel"/>
    <w:tmpl w:val="FABE07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802538"/>
    <w:multiLevelType w:val="hybridMultilevel"/>
    <w:tmpl w:val="3AA42EA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46195DA1"/>
    <w:multiLevelType w:val="hybridMultilevel"/>
    <w:tmpl w:val="F4C84E0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6D3507E"/>
    <w:multiLevelType w:val="hybridMultilevel"/>
    <w:tmpl w:val="F2BA530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4843711F"/>
    <w:multiLevelType w:val="hybridMultilevel"/>
    <w:tmpl w:val="355C7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1">
      <w:start w:val="1"/>
      <w:numFmt w:val="bullet"/>
      <w:lvlText w:val=""/>
      <w:lvlJc w:val="left"/>
      <w:pPr>
        <w:ind w:left="3600" w:hanging="360"/>
      </w:pPr>
      <w:rPr>
        <w:rFonts w:ascii="Symbol" w:hAnsi="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192733"/>
    <w:multiLevelType w:val="hybridMultilevel"/>
    <w:tmpl w:val="086EE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F1F2C30"/>
    <w:multiLevelType w:val="hybridMultilevel"/>
    <w:tmpl w:val="CAE66196"/>
    <w:lvl w:ilvl="0" w:tplc="CE320F1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01">
      <w:start w:val="1"/>
      <w:numFmt w:val="bullet"/>
      <w:lvlText w:val=""/>
      <w:lvlJc w:val="left"/>
      <w:pPr>
        <w:ind w:left="4320" w:hanging="180"/>
      </w:pPr>
      <w:rPr>
        <w:rFonts w:ascii="Symbol" w:hAnsi="Symbol" w:hint="default"/>
      </w:r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3F1D74"/>
    <w:multiLevelType w:val="hybridMultilevel"/>
    <w:tmpl w:val="A238C27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56BF3703"/>
    <w:multiLevelType w:val="hybridMultilevel"/>
    <w:tmpl w:val="49EA23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63394830"/>
    <w:multiLevelType w:val="hybridMultilevel"/>
    <w:tmpl w:val="0C7C6E6E"/>
    <w:lvl w:ilvl="0" w:tplc="FDCE83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39C1A5C"/>
    <w:multiLevelType w:val="multilevel"/>
    <w:tmpl w:val="C7CA49A0"/>
    <w:lvl w:ilvl="0">
      <w:start w:val="1"/>
      <w:numFmt w:val="upperRoman"/>
      <w:lvlText w:val="%1."/>
      <w:lvlJc w:val="left"/>
      <w:pPr>
        <w:ind w:left="108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bullet"/>
      <w:lvlText w:val=""/>
      <w:lvlJc w:val="left"/>
      <w:pPr>
        <w:ind w:left="4320" w:firstLine="4140"/>
      </w:pPr>
      <w:rPr>
        <w:rFonts w:ascii="Symbol" w:hAnsi="Symbol" w:hint="default"/>
      </w:r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9">
    <w:nsid w:val="65A24660"/>
    <w:multiLevelType w:val="hybridMultilevel"/>
    <w:tmpl w:val="04E41AB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nsid w:val="66744E8B"/>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A767D7B"/>
    <w:multiLevelType w:val="hybridMultilevel"/>
    <w:tmpl w:val="F79C9E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B19671D"/>
    <w:multiLevelType w:val="hybridMultilevel"/>
    <w:tmpl w:val="14426E6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nsid w:val="703159BE"/>
    <w:multiLevelType w:val="hybridMultilevel"/>
    <w:tmpl w:val="1E446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36C4C50"/>
    <w:multiLevelType w:val="hybridMultilevel"/>
    <w:tmpl w:val="C97EA5C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nsid w:val="754247F5"/>
    <w:multiLevelType w:val="multilevel"/>
    <w:tmpl w:val="A0D0FA7C"/>
    <w:lvl w:ilvl="0">
      <w:start w:val="1"/>
      <w:numFmt w:val="upperRoman"/>
      <w:lvlText w:val="%1."/>
      <w:lvlJc w:val="right"/>
      <w:pPr>
        <w:ind w:left="720" w:firstLine="360"/>
      </w:pPr>
      <w:rPr>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6">
    <w:nsid w:val="75EF34DE"/>
    <w:multiLevelType w:val="hybridMultilevel"/>
    <w:tmpl w:val="EE223DE6"/>
    <w:lvl w:ilvl="0" w:tplc="CE320F1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01">
      <w:start w:val="1"/>
      <w:numFmt w:val="bullet"/>
      <w:lvlText w:val=""/>
      <w:lvlJc w:val="left"/>
      <w:pPr>
        <w:ind w:left="4320" w:hanging="180"/>
      </w:pPr>
      <w:rPr>
        <w:rFonts w:ascii="Symbol" w:hAnsi="Symbol" w:hint="default"/>
      </w:r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6061B53"/>
    <w:multiLevelType w:val="hybridMultilevel"/>
    <w:tmpl w:val="F34C3F90"/>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38">
    <w:nsid w:val="77484876"/>
    <w:multiLevelType w:val="hybridMultilevel"/>
    <w:tmpl w:val="44FCC45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39">
    <w:nsid w:val="79754F82"/>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BC80349"/>
    <w:multiLevelType w:val="hybridMultilevel"/>
    <w:tmpl w:val="AA086448"/>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41">
    <w:nsid w:val="7CF16B29"/>
    <w:multiLevelType w:val="hybridMultilevel"/>
    <w:tmpl w:val="01B0F51C"/>
    <w:lvl w:ilvl="0" w:tplc="64C2D1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33"/>
  </w:num>
  <w:num w:numId="3">
    <w:abstractNumId w:val="37"/>
  </w:num>
  <w:num w:numId="4">
    <w:abstractNumId w:val="18"/>
  </w:num>
  <w:num w:numId="5">
    <w:abstractNumId w:val="41"/>
  </w:num>
  <w:num w:numId="6">
    <w:abstractNumId w:val="11"/>
  </w:num>
  <w:num w:numId="7">
    <w:abstractNumId w:val="0"/>
  </w:num>
  <w:num w:numId="8">
    <w:abstractNumId w:val="39"/>
  </w:num>
  <w:num w:numId="9">
    <w:abstractNumId w:val="30"/>
  </w:num>
  <w:num w:numId="10">
    <w:abstractNumId w:val="29"/>
  </w:num>
  <w:num w:numId="11">
    <w:abstractNumId w:val="10"/>
  </w:num>
  <w:num w:numId="12">
    <w:abstractNumId w:val="15"/>
  </w:num>
  <w:num w:numId="13">
    <w:abstractNumId w:val="38"/>
  </w:num>
  <w:num w:numId="14">
    <w:abstractNumId w:val="31"/>
  </w:num>
  <w:num w:numId="15">
    <w:abstractNumId w:val="21"/>
  </w:num>
  <w:num w:numId="16">
    <w:abstractNumId w:val="4"/>
  </w:num>
  <w:num w:numId="17">
    <w:abstractNumId w:val="6"/>
  </w:num>
  <w:num w:numId="18">
    <w:abstractNumId w:val="17"/>
  </w:num>
  <w:num w:numId="19">
    <w:abstractNumId w:val="14"/>
  </w:num>
  <w:num w:numId="20">
    <w:abstractNumId w:val="35"/>
  </w:num>
  <w:num w:numId="21">
    <w:abstractNumId w:val="28"/>
  </w:num>
  <w:num w:numId="22">
    <w:abstractNumId w:val="23"/>
  </w:num>
  <w:num w:numId="23">
    <w:abstractNumId w:val="22"/>
  </w:num>
  <w:num w:numId="24">
    <w:abstractNumId w:val="1"/>
  </w:num>
  <w:num w:numId="25">
    <w:abstractNumId w:val="9"/>
  </w:num>
  <w:num w:numId="26">
    <w:abstractNumId w:val="19"/>
  </w:num>
  <w:num w:numId="27">
    <w:abstractNumId w:val="26"/>
  </w:num>
  <w:num w:numId="28">
    <w:abstractNumId w:val="16"/>
  </w:num>
  <w:num w:numId="29">
    <w:abstractNumId w:val="25"/>
  </w:num>
  <w:num w:numId="30">
    <w:abstractNumId w:val="34"/>
  </w:num>
  <w:num w:numId="31">
    <w:abstractNumId w:val="20"/>
  </w:num>
  <w:num w:numId="32">
    <w:abstractNumId w:val="32"/>
  </w:num>
  <w:num w:numId="33">
    <w:abstractNumId w:val="7"/>
  </w:num>
  <w:num w:numId="34">
    <w:abstractNumId w:val="12"/>
  </w:num>
  <w:num w:numId="35">
    <w:abstractNumId w:val="8"/>
  </w:num>
  <w:num w:numId="36">
    <w:abstractNumId w:val="27"/>
  </w:num>
  <w:num w:numId="37">
    <w:abstractNumId w:val="3"/>
  </w:num>
  <w:num w:numId="38">
    <w:abstractNumId w:val="2"/>
  </w:num>
  <w:num w:numId="39">
    <w:abstractNumId w:val="13"/>
  </w:num>
  <w:num w:numId="40">
    <w:abstractNumId w:val="5"/>
  </w:num>
  <w:num w:numId="41">
    <w:abstractNumId w:val="36"/>
  </w:num>
  <w:num w:numId="42">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len, Greg">
    <w15:presenceInfo w15:providerId="AD" w15:userId="S-1-5-21-1339303556-449845944-1601390327-869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D9F"/>
    <w:rsid w:val="000006E2"/>
    <w:rsid w:val="00004AAE"/>
    <w:rsid w:val="00005F76"/>
    <w:rsid w:val="000112F0"/>
    <w:rsid w:val="00013B9D"/>
    <w:rsid w:val="000153E7"/>
    <w:rsid w:val="000234A9"/>
    <w:rsid w:val="00025AED"/>
    <w:rsid w:val="000271C0"/>
    <w:rsid w:val="00031029"/>
    <w:rsid w:val="00032078"/>
    <w:rsid w:val="000348A5"/>
    <w:rsid w:val="00040A3F"/>
    <w:rsid w:val="00040E5B"/>
    <w:rsid w:val="00041381"/>
    <w:rsid w:val="000416A7"/>
    <w:rsid w:val="00052CB3"/>
    <w:rsid w:val="00053711"/>
    <w:rsid w:val="00055507"/>
    <w:rsid w:val="0005708D"/>
    <w:rsid w:val="000725E0"/>
    <w:rsid w:val="000771C0"/>
    <w:rsid w:val="00077BCF"/>
    <w:rsid w:val="0008009A"/>
    <w:rsid w:val="00082F96"/>
    <w:rsid w:val="00083A62"/>
    <w:rsid w:val="00084DAA"/>
    <w:rsid w:val="0008686F"/>
    <w:rsid w:val="0009243B"/>
    <w:rsid w:val="00093D63"/>
    <w:rsid w:val="00094050"/>
    <w:rsid w:val="000955BA"/>
    <w:rsid w:val="000979AD"/>
    <w:rsid w:val="000A6FD4"/>
    <w:rsid w:val="000B0166"/>
    <w:rsid w:val="000B2424"/>
    <w:rsid w:val="000B26D3"/>
    <w:rsid w:val="000B32EA"/>
    <w:rsid w:val="000B3ED3"/>
    <w:rsid w:val="000B5578"/>
    <w:rsid w:val="000C1003"/>
    <w:rsid w:val="000C51F4"/>
    <w:rsid w:val="000C6665"/>
    <w:rsid w:val="000C6EBB"/>
    <w:rsid w:val="000E18C7"/>
    <w:rsid w:val="000E31EA"/>
    <w:rsid w:val="000E44E5"/>
    <w:rsid w:val="000E637C"/>
    <w:rsid w:val="000E645E"/>
    <w:rsid w:val="000E7228"/>
    <w:rsid w:val="000F02B8"/>
    <w:rsid w:val="000F104C"/>
    <w:rsid w:val="000F181B"/>
    <w:rsid w:val="000F417A"/>
    <w:rsid w:val="000F68BF"/>
    <w:rsid w:val="00100045"/>
    <w:rsid w:val="001026B7"/>
    <w:rsid w:val="001030CB"/>
    <w:rsid w:val="00103A0D"/>
    <w:rsid w:val="00103BC4"/>
    <w:rsid w:val="0010477D"/>
    <w:rsid w:val="00105EFA"/>
    <w:rsid w:val="001144B1"/>
    <w:rsid w:val="00117B8B"/>
    <w:rsid w:val="0012179B"/>
    <w:rsid w:val="00122736"/>
    <w:rsid w:val="00125736"/>
    <w:rsid w:val="00126FA7"/>
    <w:rsid w:val="0013317B"/>
    <w:rsid w:val="0014236A"/>
    <w:rsid w:val="001428B7"/>
    <w:rsid w:val="001459DA"/>
    <w:rsid w:val="001531E3"/>
    <w:rsid w:val="00161F49"/>
    <w:rsid w:val="0016712D"/>
    <w:rsid w:val="00172ACF"/>
    <w:rsid w:val="00173E65"/>
    <w:rsid w:val="00176C56"/>
    <w:rsid w:val="00177157"/>
    <w:rsid w:val="00181F14"/>
    <w:rsid w:val="001841B9"/>
    <w:rsid w:val="00186F88"/>
    <w:rsid w:val="00187B61"/>
    <w:rsid w:val="00187D28"/>
    <w:rsid w:val="001926A5"/>
    <w:rsid w:val="00192722"/>
    <w:rsid w:val="00193EA1"/>
    <w:rsid w:val="001944DC"/>
    <w:rsid w:val="001976B3"/>
    <w:rsid w:val="001A06C5"/>
    <w:rsid w:val="001A190A"/>
    <w:rsid w:val="001A39A4"/>
    <w:rsid w:val="001A4061"/>
    <w:rsid w:val="001A58FF"/>
    <w:rsid w:val="001A67CC"/>
    <w:rsid w:val="001B582A"/>
    <w:rsid w:val="001C1D2C"/>
    <w:rsid w:val="001C2571"/>
    <w:rsid w:val="001C5328"/>
    <w:rsid w:val="001C56F4"/>
    <w:rsid w:val="001C5AB8"/>
    <w:rsid w:val="001D08C2"/>
    <w:rsid w:val="001D0EC3"/>
    <w:rsid w:val="001D3333"/>
    <w:rsid w:val="001D3AC7"/>
    <w:rsid w:val="001D7D2A"/>
    <w:rsid w:val="001E4FA3"/>
    <w:rsid w:val="001F1EC4"/>
    <w:rsid w:val="001F52C8"/>
    <w:rsid w:val="001F5F04"/>
    <w:rsid w:val="001F6B7E"/>
    <w:rsid w:val="00205725"/>
    <w:rsid w:val="002102BF"/>
    <w:rsid w:val="002104C4"/>
    <w:rsid w:val="002109CD"/>
    <w:rsid w:val="00211EC0"/>
    <w:rsid w:val="002125AA"/>
    <w:rsid w:val="00215263"/>
    <w:rsid w:val="00215AD6"/>
    <w:rsid w:val="00217F99"/>
    <w:rsid w:val="00225390"/>
    <w:rsid w:val="00225FF0"/>
    <w:rsid w:val="00227306"/>
    <w:rsid w:val="002327F4"/>
    <w:rsid w:val="00233D0F"/>
    <w:rsid w:val="00234553"/>
    <w:rsid w:val="00235D3C"/>
    <w:rsid w:val="0023614F"/>
    <w:rsid w:val="002377B5"/>
    <w:rsid w:val="002408C2"/>
    <w:rsid w:val="00240F02"/>
    <w:rsid w:val="0024783A"/>
    <w:rsid w:val="00251252"/>
    <w:rsid w:val="00252B50"/>
    <w:rsid w:val="00253CDA"/>
    <w:rsid w:val="0025497C"/>
    <w:rsid w:val="00257E05"/>
    <w:rsid w:val="0026371E"/>
    <w:rsid w:val="00265C59"/>
    <w:rsid w:val="00267203"/>
    <w:rsid w:val="00270FDF"/>
    <w:rsid w:val="00274FC7"/>
    <w:rsid w:val="00282DC4"/>
    <w:rsid w:val="0028413C"/>
    <w:rsid w:val="00285489"/>
    <w:rsid w:val="00285C40"/>
    <w:rsid w:val="00286528"/>
    <w:rsid w:val="00287594"/>
    <w:rsid w:val="00287DEF"/>
    <w:rsid w:val="0029033D"/>
    <w:rsid w:val="0029076B"/>
    <w:rsid w:val="002908FB"/>
    <w:rsid w:val="0029269E"/>
    <w:rsid w:val="002950A4"/>
    <w:rsid w:val="002970CB"/>
    <w:rsid w:val="002A0C5D"/>
    <w:rsid w:val="002A280C"/>
    <w:rsid w:val="002A4860"/>
    <w:rsid w:val="002A5230"/>
    <w:rsid w:val="002A537C"/>
    <w:rsid w:val="002A6315"/>
    <w:rsid w:val="002A6607"/>
    <w:rsid w:val="002B0AB8"/>
    <w:rsid w:val="002B26D2"/>
    <w:rsid w:val="002B5BF0"/>
    <w:rsid w:val="002B78A0"/>
    <w:rsid w:val="002C11EE"/>
    <w:rsid w:val="002C15EA"/>
    <w:rsid w:val="002C321C"/>
    <w:rsid w:val="002C74DF"/>
    <w:rsid w:val="002D0356"/>
    <w:rsid w:val="002D27D3"/>
    <w:rsid w:val="002D293B"/>
    <w:rsid w:val="002D3AA0"/>
    <w:rsid w:val="002D4753"/>
    <w:rsid w:val="002D4F66"/>
    <w:rsid w:val="002D69C1"/>
    <w:rsid w:val="002E12D4"/>
    <w:rsid w:val="002E1A28"/>
    <w:rsid w:val="002E3B24"/>
    <w:rsid w:val="002E4FB7"/>
    <w:rsid w:val="002F149D"/>
    <w:rsid w:val="002F31C2"/>
    <w:rsid w:val="002F3DF6"/>
    <w:rsid w:val="00302833"/>
    <w:rsid w:val="00305331"/>
    <w:rsid w:val="003070EF"/>
    <w:rsid w:val="00310C5F"/>
    <w:rsid w:val="00311FC4"/>
    <w:rsid w:val="003159BB"/>
    <w:rsid w:val="0031702A"/>
    <w:rsid w:val="003171F3"/>
    <w:rsid w:val="003222CE"/>
    <w:rsid w:val="003227A8"/>
    <w:rsid w:val="00324833"/>
    <w:rsid w:val="00324D98"/>
    <w:rsid w:val="00324E97"/>
    <w:rsid w:val="0032798C"/>
    <w:rsid w:val="00331B79"/>
    <w:rsid w:val="00332B45"/>
    <w:rsid w:val="00333342"/>
    <w:rsid w:val="00334D96"/>
    <w:rsid w:val="003354BE"/>
    <w:rsid w:val="00344099"/>
    <w:rsid w:val="003478C4"/>
    <w:rsid w:val="003513D6"/>
    <w:rsid w:val="00351822"/>
    <w:rsid w:val="0035626D"/>
    <w:rsid w:val="0035673F"/>
    <w:rsid w:val="00364552"/>
    <w:rsid w:val="00366525"/>
    <w:rsid w:val="003726D7"/>
    <w:rsid w:val="00377877"/>
    <w:rsid w:val="00377D6A"/>
    <w:rsid w:val="00380C1E"/>
    <w:rsid w:val="0038207A"/>
    <w:rsid w:val="00385F59"/>
    <w:rsid w:val="00386E96"/>
    <w:rsid w:val="00387042"/>
    <w:rsid w:val="00392A5A"/>
    <w:rsid w:val="00392FA3"/>
    <w:rsid w:val="00394BB0"/>
    <w:rsid w:val="00394E81"/>
    <w:rsid w:val="003950EC"/>
    <w:rsid w:val="0039660D"/>
    <w:rsid w:val="00397ED4"/>
    <w:rsid w:val="003A1DA6"/>
    <w:rsid w:val="003A3FA7"/>
    <w:rsid w:val="003A55CF"/>
    <w:rsid w:val="003A691B"/>
    <w:rsid w:val="003B00C8"/>
    <w:rsid w:val="003B136B"/>
    <w:rsid w:val="003B3E2C"/>
    <w:rsid w:val="003B5A13"/>
    <w:rsid w:val="003B5EA1"/>
    <w:rsid w:val="003B68A6"/>
    <w:rsid w:val="003C054C"/>
    <w:rsid w:val="003C712A"/>
    <w:rsid w:val="003C7D08"/>
    <w:rsid w:val="003D69B4"/>
    <w:rsid w:val="003D6A3C"/>
    <w:rsid w:val="003E08F5"/>
    <w:rsid w:val="003E0B1C"/>
    <w:rsid w:val="003E4493"/>
    <w:rsid w:val="003E4D60"/>
    <w:rsid w:val="003F0CBA"/>
    <w:rsid w:val="003F404D"/>
    <w:rsid w:val="003F4C4A"/>
    <w:rsid w:val="003F5DBF"/>
    <w:rsid w:val="003F5FC2"/>
    <w:rsid w:val="003F6809"/>
    <w:rsid w:val="003F7A81"/>
    <w:rsid w:val="00400525"/>
    <w:rsid w:val="00401DDE"/>
    <w:rsid w:val="00403752"/>
    <w:rsid w:val="0040639A"/>
    <w:rsid w:val="00414929"/>
    <w:rsid w:val="00414D3E"/>
    <w:rsid w:val="00417328"/>
    <w:rsid w:val="00420987"/>
    <w:rsid w:val="0042171B"/>
    <w:rsid w:val="00424424"/>
    <w:rsid w:val="0042606B"/>
    <w:rsid w:val="00426190"/>
    <w:rsid w:val="004302B0"/>
    <w:rsid w:val="00430535"/>
    <w:rsid w:val="0043214C"/>
    <w:rsid w:val="0043333E"/>
    <w:rsid w:val="004400AE"/>
    <w:rsid w:val="00442F14"/>
    <w:rsid w:val="00445D3F"/>
    <w:rsid w:val="00452958"/>
    <w:rsid w:val="004532E2"/>
    <w:rsid w:val="0045546D"/>
    <w:rsid w:val="00455BCF"/>
    <w:rsid w:val="00457E4C"/>
    <w:rsid w:val="004629B7"/>
    <w:rsid w:val="0046437B"/>
    <w:rsid w:val="004660C6"/>
    <w:rsid w:val="00474151"/>
    <w:rsid w:val="00477264"/>
    <w:rsid w:val="004823B7"/>
    <w:rsid w:val="00483F3B"/>
    <w:rsid w:val="00485467"/>
    <w:rsid w:val="00487225"/>
    <w:rsid w:val="00491F63"/>
    <w:rsid w:val="004928A9"/>
    <w:rsid w:val="00492D59"/>
    <w:rsid w:val="00493F7E"/>
    <w:rsid w:val="004A5D43"/>
    <w:rsid w:val="004A6B64"/>
    <w:rsid w:val="004B3014"/>
    <w:rsid w:val="004B4BE8"/>
    <w:rsid w:val="004C09C4"/>
    <w:rsid w:val="004C4F29"/>
    <w:rsid w:val="004D6253"/>
    <w:rsid w:val="004D6B6B"/>
    <w:rsid w:val="004E3850"/>
    <w:rsid w:val="004E3B03"/>
    <w:rsid w:val="004E47A1"/>
    <w:rsid w:val="004E4DB9"/>
    <w:rsid w:val="004F10FE"/>
    <w:rsid w:val="004F332D"/>
    <w:rsid w:val="005114B2"/>
    <w:rsid w:val="00511BA1"/>
    <w:rsid w:val="005229B4"/>
    <w:rsid w:val="00522B54"/>
    <w:rsid w:val="0052798B"/>
    <w:rsid w:val="00531802"/>
    <w:rsid w:val="00531EE7"/>
    <w:rsid w:val="00531FE4"/>
    <w:rsid w:val="005466F4"/>
    <w:rsid w:val="005512C6"/>
    <w:rsid w:val="005543A8"/>
    <w:rsid w:val="0055797E"/>
    <w:rsid w:val="005660D2"/>
    <w:rsid w:val="005660F3"/>
    <w:rsid w:val="0057032C"/>
    <w:rsid w:val="00571D65"/>
    <w:rsid w:val="00572ACD"/>
    <w:rsid w:val="005750A2"/>
    <w:rsid w:val="00582A35"/>
    <w:rsid w:val="00584117"/>
    <w:rsid w:val="00584647"/>
    <w:rsid w:val="005915D6"/>
    <w:rsid w:val="00593625"/>
    <w:rsid w:val="005948F9"/>
    <w:rsid w:val="0059731A"/>
    <w:rsid w:val="005A0A7D"/>
    <w:rsid w:val="005A1705"/>
    <w:rsid w:val="005A5A37"/>
    <w:rsid w:val="005A7586"/>
    <w:rsid w:val="005A7781"/>
    <w:rsid w:val="005B079F"/>
    <w:rsid w:val="005B4ADF"/>
    <w:rsid w:val="005B6625"/>
    <w:rsid w:val="005B662A"/>
    <w:rsid w:val="005B78E0"/>
    <w:rsid w:val="005C715B"/>
    <w:rsid w:val="005D038E"/>
    <w:rsid w:val="005D16D9"/>
    <w:rsid w:val="005D3B1E"/>
    <w:rsid w:val="005E3BE0"/>
    <w:rsid w:val="005E3FBD"/>
    <w:rsid w:val="005E7BAE"/>
    <w:rsid w:val="005F2E06"/>
    <w:rsid w:val="005F4EC4"/>
    <w:rsid w:val="00600F3F"/>
    <w:rsid w:val="00604D52"/>
    <w:rsid w:val="00606181"/>
    <w:rsid w:val="00607C8B"/>
    <w:rsid w:val="00607E66"/>
    <w:rsid w:val="006107B2"/>
    <w:rsid w:val="006136F6"/>
    <w:rsid w:val="00613716"/>
    <w:rsid w:val="00616720"/>
    <w:rsid w:val="00617832"/>
    <w:rsid w:val="00620473"/>
    <w:rsid w:val="006215AE"/>
    <w:rsid w:val="00621DEA"/>
    <w:rsid w:val="006228CA"/>
    <w:rsid w:val="00625053"/>
    <w:rsid w:val="00625A7D"/>
    <w:rsid w:val="00627918"/>
    <w:rsid w:val="0063197A"/>
    <w:rsid w:val="00633802"/>
    <w:rsid w:val="00633C4B"/>
    <w:rsid w:val="00636161"/>
    <w:rsid w:val="006379BC"/>
    <w:rsid w:val="00640973"/>
    <w:rsid w:val="00643883"/>
    <w:rsid w:val="00643F5B"/>
    <w:rsid w:val="00644D80"/>
    <w:rsid w:val="00645675"/>
    <w:rsid w:val="006465AF"/>
    <w:rsid w:val="0064780E"/>
    <w:rsid w:val="00647C34"/>
    <w:rsid w:val="00653A7C"/>
    <w:rsid w:val="00654946"/>
    <w:rsid w:val="00662A45"/>
    <w:rsid w:val="00665E43"/>
    <w:rsid w:val="00667215"/>
    <w:rsid w:val="00674A43"/>
    <w:rsid w:val="006762A4"/>
    <w:rsid w:val="00676FA9"/>
    <w:rsid w:val="00680E56"/>
    <w:rsid w:val="00681954"/>
    <w:rsid w:val="00681978"/>
    <w:rsid w:val="0068229D"/>
    <w:rsid w:val="00683A70"/>
    <w:rsid w:val="00684A65"/>
    <w:rsid w:val="0069609C"/>
    <w:rsid w:val="006A00DD"/>
    <w:rsid w:val="006A3290"/>
    <w:rsid w:val="006A39A2"/>
    <w:rsid w:val="006A7970"/>
    <w:rsid w:val="006B030C"/>
    <w:rsid w:val="006B22D9"/>
    <w:rsid w:val="006B2B5A"/>
    <w:rsid w:val="006B311A"/>
    <w:rsid w:val="006C0237"/>
    <w:rsid w:val="006C1D9F"/>
    <w:rsid w:val="006C5A8E"/>
    <w:rsid w:val="006D2D9A"/>
    <w:rsid w:val="006E0D08"/>
    <w:rsid w:val="006E2D0C"/>
    <w:rsid w:val="006E46D4"/>
    <w:rsid w:val="006E51F7"/>
    <w:rsid w:val="006E6B61"/>
    <w:rsid w:val="006F07C2"/>
    <w:rsid w:val="006F37E2"/>
    <w:rsid w:val="00702F19"/>
    <w:rsid w:val="00703636"/>
    <w:rsid w:val="00722CAC"/>
    <w:rsid w:val="0072371A"/>
    <w:rsid w:val="00723B97"/>
    <w:rsid w:val="00725BB0"/>
    <w:rsid w:val="00733E49"/>
    <w:rsid w:val="00736040"/>
    <w:rsid w:val="007375B6"/>
    <w:rsid w:val="00743196"/>
    <w:rsid w:val="007463D3"/>
    <w:rsid w:val="00752591"/>
    <w:rsid w:val="007533EC"/>
    <w:rsid w:val="007534E5"/>
    <w:rsid w:val="00754CF8"/>
    <w:rsid w:val="00755AF6"/>
    <w:rsid w:val="0075631B"/>
    <w:rsid w:val="00756684"/>
    <w:rsid w:val="00760511"/>
    <w:rsid w:val="00760B3A"/>
    <w:rsid w:val="00761914"/>
    <w:rsid w:val="007635E5"/>
    <w:rsid w:val="00763E2E"/>
    <w:rsid w:val="00765119"/>
    <w:rsid w:val="00766218"/>
    <w:rsid w:val="007674A0"/>
    <w:rsid w:val="00767E60"/>
    <w:rsid w:val="00770460"/>
    <w:rsid w:val="007704C1"/>
    <w:rsid w:val="007708E6"/>
    <w:rsid w:val="00771EF2"/>
    <w:rsid w:val="0077262F"/>
    <w:rsid w:val="00773BA5"/>
    <w:rsid w:val="007932D1"/>
    <w:rsid w:val="007A02C5"/>
    <w:rsid w:val="007A6B8A"/>
    <w:rsid w:val="007B07BA"/>
    <w:rsid w:val="007B1F5D"/>
    <w:rsid w:val="007B45D4"/>
    <w:rsid w:val="007B6515"/>
    <w:rsid w:val="007C044B"/>
    <w:rsid w:val="007C0B1E"/>
    <w:rsid w:val="007C2FAD"/>
    <w:rsid w:val="007C4B39"/>
    <w:rsid w:val="007D358D"/>
    <w:rsid w:val="007E4BC1"/>
    <w:rsid w:val="007E56D3"/>
    <w:rsid w:val="007F0739"/>
    <w:rsid w:val="007F0A4D"/>
    <w:rsid w:val="0080155E"/>
    <w:rsid w:val="00801617"/>
    <w:rsid w:val="0080303B"/>
    <w:rsid w:val="00803479"/>
    <w:rsid w:val="0080710D"/>
    <w:rsid w:val="00810A5E"/>
    <w:rsid w:val="0081116B"/>
    <w:rsid w:val="00812C23"/>
    <w:rsid w:val="00812D4E"/>
    <w:rsid w:val="008133AD"/>
    <w:rsid w:val="008140A8"/>
    <w:rsid w:val="00815356"/>
    <w:rsid w:val="008268E0"/>
    <w:rsid w:val="008332E2"/>
    <w:rsid w:val="008337DE"/>
    <w:rsid w:val="00833A45"/>
    <w:rsid w:val="00834D8B"/>
    <w:rsid w:val="00835284"/>
    <w:rsid w:val="008357C3"/>
    <w:rsid w:val="00835999"/>
    <w:rsid w:val="008359C1"/>
    <w:rsid w:val="00835A89"/>
    <w:rsid w:val="00841329"/>
    <w:rsid w:val="00844A00"/>
    <w:rsid w:val="00845116"/>
    <w:rsid w:val="00847421"/>
    <w:rsid w:val="008531DB"/>
    <w:rsid w:val="008553EC"/>
    <w:rsid w:val="00861782"/>
    <w:rsid w:val="008641C8"/>
    <w:rsid w:val="008700C8"/>
    <w:rsid w:val="0087079C"/>
    <w:rsid w:val="00875C34"/>
    <w:rsid w:val="00876296"/>
    <w:rsid w:val="00877B65"/>
    <w:rsid w:val="008831F7"/>
    <w:rsid w:val="008836CC"/>
    <w:rsid w:val="00885157"/>
    <w:rsid w:val="0089231D"/>
    <w:rsid w:val="008927C2"/>
    <w:rsid w:val="00894E6C"/>
    <w:rsid w:val="00895B6C"/>
    <w:rsid w:val="008A196F"/>
    <w:rsid w:val="008A1C3F"/>
    <w:rsid w:val="008A25DD"/>
    <w:rsid w:val="008A504B"/>
    <w:rsid w:val="008B2340"/>
    <w:rsid w:val="008B3E00"/>
    <w:rsid w:val="008B4092"/>
    <w:rsid w:val="008B4E6E"/>
    <w:rsid w:val="008B502B"/>
    <w:rsid w:val="008B67F9"/>
    <w:rsid w:val="008C3525"/>
    <w:rsid w:val="008C5263"/>
    <w:rsid w:val="008D1BA1"/>
    <w:rsid w:val="008D4A29"/>
    <w:rsid w:val="008D5B9D"/>
    <w:rsid w:val="008D7F26"/>
    <w:rsid w:val="008F212F"/>
    <w:rsid w:val="008F6109"/>
    <w:rsid w:val="008F763E"/>
    <w:rsid w:val="00901B44"/>
    <w:rsid w:val="00904AB2"/>
    <w:rsid w:val="00905228"/>
    <w:rsid w:val="009123A1"/>
    <w:rsid w:val="00912C54"/>
    <w:rsid w:val="009145A8"/>
    <w:rsid w:val="00914E6D"/>
    <w:rsid w:val="00916E39"/>
    <w:rsid w:val="00916F6E"/>
    <w:rsid w:val="00920B23"/>
    <w:rsid w:val="00922E74"/>
    <w:rsid w:val="009257F4"/>
    <w:rsid w:val="00932D56"/>
    <w:rsid w:val="0093646C"/>
    <w:rsid w:val="0093761D"/>
    <w:rsid w:val="00937FAA"/>
    <w:rsid w:val="009412ED"/>
    <w:rsid w:val="00944584"/>
    <w:rsid w:val="00944969"/>
    <w:rsid w:val="00952D0E"/>
    <w:rsid w:val="00955456"/>
    <w:rsid w:val="00956171"/>
    <w:rsid w:val="0095625F"/>
    <w:rsid w:val="0096045D"/>
    <w:rsid w:val="00961EAA"/>
    <w:rsid w:val="009626A4"/>
    <w:rsid w:val="00963372"/>
    <w:rsid w:val="009650C1"/>
    <w:rsid w:val="0097070D"/>
    <w:rsid w:val="00972B94"/>
    <w:rsid w:val="00973D52"/>
    <w:rsid w:val="009740B8"/>
    <w:rsid w:val="00976005"/>
    <w:rsid w:val="009765CA"/>
    <w:rsid w:val="0098240C"/>
    <w:rsid w:val="00982DEC"/>
    <w:rsid w:val="00986153"/>
    <w:rsid w:val="009865C5"/>
    <w:rsid w:val="0099378F"/>
    <w:rsid w:val="00993BDE"/>
    <w:rsid w:val="00995424"/>
    <w:rsid w:val="009956B2"/>
    <w:rsid w:val="00995ABC"/>
    <w:rsid w:val="009A3670"/>
    <w:rsid w:val="009A4BC5"/>
    <w:rsid w:val="009A4DC9"/>
    <w:rsid w:val="009A7318"/>
    <w:rsid w:val="009A74EE"/>
    <w:rsid w:val="009B0139"/>
    <w:rsid w:val="009B156A"/>
    <w:rsid w:val="009B4202"/>
    <w:rsid w:val="009B590A"/>
    <w:rsid w:val="009C05DA"/>
    <w:rsid w:val="009C068A"/>
    <w:rsid w:val="009C18C9"/>
    <w:rsid w:val="009C1D2D"/>
    <w:rsid w:val="009C3148"/>
    <w:rsid w:val="009C6AE2"/>
    <w:rsid w:val="009C7229"/>
    <w:rsid w:val="009C7BC8"/>
    <w:rsid w:val="009D520C"/>
    <w:rsid w:val="009D6839"/>
    <w:rsid w:val="009D72CC"/>
    <w:rsid w:val="009E28D7"/>
    <w:rsid w:val="009E3DB1"/>
    <w:rsid w:val="009F0A64"/>
    <w:rsid w:val="009F2876"/>
    <w:rsid w:val="009F287A"/>
    <w:rsid w:val="009F3746"/>
    <w:rsid w:val="009F4795"/>
    <w:rsid w:val="00A018CB"/>
    <w:rsid w:val="00A01C6E"/>
    <w:rsid w:val="00A02B69"/>
    <w:rsid w:val="00A04F01"/>
    <w:rsid w:val="00A06EB0"/>
    <w:rsid w:val="00A100C0"/>
    <w:rsid w:val="00A10CC1"/>
    <w:rsid w:val="00A11D03"/>
    <w:rsid w:val="00A1284B"/>
    <w:rsid w:val="00A1347A"/>
    <w:rsid w:val="00A1403E"/>
    <w:rsid w:val="00A16166"/>
    <w:rsid w:val="00A17536"/>
    <w:rsid w:val="00A17ABE"/>
    <w:rsid w:val="00A230C2"/>
    <w:rsid w:val="00A23647"/>
    <w:rsid w:val="00A26A71"/>
    <w:rsid w:val="00A30620"/>
    <w:rsid w:val="00A30691"/>
    <w:rsid w:val="00A32669"/>
    <w:rsid w:val="00A34CB6"/>
    <w:rsid w:val="00A34EF7"/>
    <w:rsid w:val="00A36014"/>
    <w:rsid w:val="00A43AEE"/>
    <w:rsid w:val="00A5161C"/>
    <w:rsid w:val="00A563A9"/>
    <w:rsid w:val="00A610FE"/>
    <w:rsid w:val="00A64085"/>
    <w:rsid w:val="00A644A2"/>
    <w:rsid w:val="00A71563"/>
    <w:rsid w:val="00A731FB"/>
    <w:rsid w:val="00A76742"/>
    <w:rsid w:val="00A8094A"/>
    <w:rsid w:val="00A824CB"/>
    <w:rsid w:val="00A854D3"/>
    <w:rsid w:val="00A87860"/>
    <w:rsid w:val="00A87AA8"/>
    <w:rsid w:val="00A90834"/>
    <w:rsid w:val="00A9142C"/>
    <w:rsid w:val="00A91CC7"/>
    <w:rsid w:val="00A941FC"/>
    <w:rsid w:val="00A975D9"/>
    <w:rsid w:val="00AA13BA"/>
    <w:rsid w:val="00AA2040"/>
    <w:rsid w:val="00AA29B8"/>
    <w:rsid w:val="00AA473F"/>
    <w:rsid w:val="00AA6FEB"/>
    <w:rsid w:val="00AA772D"/>
    <w:rsid w:val="00AB0B9B"/>
    <w:rsid w:val="00AB1148"/>
    <w:rsid w:val="00AB697C"/>
    <w:rsid w:val="00AC1A78"/>
    <w:rsid w:val="00AC423F"/>
    <w:rsid w:val="00AD0C72"/>
    <w:rsid w:val="00AD15ED"/>
    <w:rsid w:val="00AD22B5"/>
    <w:rsid w:val="00AD3DC6"/>
    <w:rsid w:val="00AD45B2"/>
    <w:rsid w:val="00AD610E"/>
    <w:rsid w:val="00AD62BC"/>
    <w:rsid w:val="00AD7D5D"/>
    <w:rsid w:val="00AE0DF5"/>
    <w:rsid w:val="00AE1CC1"/>
    <w:rsid w:val="00AE3C28"/>
    <w:rsid w:val="00AE3CF8"/>
    <w:rsid w:val="00AE428A"/>
    <w:rsid w:val="00AE4775"/>
    <w:rsid w:val="00AE694A"/>
    <w:rsid w:val="00AE70E3"/>
    <w:rsid w:val="00AF4CE0"/>
    <w:rsid w:val="00AF4F82"/>
    <w:rsid w:val="00B063E9"/>
    <w:rsid w:val="00B07A17"/>
    <w:rsid w:val="00B122AD"/>
    <w:rsid w:val="00B15E22"/>
    <w:rsid w:val="00B16806"/>
    <w:rsid w:val="00B22E61"/>
    <w:rsid w:val="00B22F10"/>
    <w:rsid w:val="00B233A8"/>
    <w:rsid w:val="00B23E67"/>
    <w:rsid w:val="00B24DB2"/>
    <w:rsid w:val="00B3084F"/>
    <w:rsid w:val="00B30F8F"/>
    <w:rsid w:val="00B316F3"/>
    <w:rsid w:val="00B31AB9"/>
    <w:rsid w:val="00B31F7C"/>
    <w:rsid w:val="00B32723"/>
    <w:rsid w:val="00B3516B"/>
    <w:rsid w:val="00B404C5"/>
    <w:rsid w:val="00B4074B"/>
    <w:rsid w:val="00B4212D"/>
    <w:rsid w:val="00B428E1"/>
    <w:rsid w:val="00B47164"/>
    <w:rsid w:val="00B535A4"/>
    <w:rsid w:val="00B558F9"/>
    <w:rsid w:val="00B56845"/>
    <w:rsid w:val="00B623D3"/>
    <w:rsid w:val="00B63567"/>
    <w:rsid w:val="00B65019"/>
    <w:rsid w:val="00B66420"/>
    <w:rsid w:val="00B70C9D"/>
    <w:rsid w:val="00B72036"/>
    <w:rsid w:val="00B72D5F"/>
    <w:rsid w:val="00B733A2"/>
    <w:rsid w:val="00B73D1F"/>
    <w:rsid w:val="00B752EC"/>
    <w:rsid w:val="00B75627"/>
    <w:rsid w:val="00B8049A"/>
    <w:rsid w:val="00B81A0D"/>
    <w:rsid w:val="00B81A83"/>
    <w:rsid w:val="00B86B85"/>
    <w:rsid w:val="00B9076E"/>
    <w:rsid w:val="00B90DB9"/>
    <w:rsid w:val="00B9206B"/>
    <w:rsid w:val="00B949EE"/>
    <w:rsid w:val="00B96159"/>
    <w:rsid w:val="00B97102"/>
    <w:rsid w:val="00BA0207"/>
    <w:rsid w:val="00BA0A3D"/>
    <w:rsid w:val="00BA2CBA"/>
    <w:rsid w:val="00BA405F"/>
    <w:rsid w:val="00BA638A"/>
    <w:rsid w:val="00BA7241"/>
    <w:rsid w:val="00BA7949"/>
    <w:rsid w:val="00BB1ACF"/>
    <w:rsid w:val="00BB7C71"/>
    <w:rsid w:val="00BC04FA"/>
    <w:rsid w:val="00BC502B"/>
    <w:rsid w:val="00BC6270"/>
    <w:rsid w:val="00BD01C7"/>
    <w:rsid w:val="00BD1B66"/>
    <w:rsid w:val="00BD201A"/>
    <w:rsid w:val="00BD3748"/>
    <w:rsid w:val="00BE6599"/>
    <w:rsid w:val="00BF12CD"/>
    <w:rsid w:val="00BF1B68"/>
    <w:rsid w:val="00BF2012"/>
    <w:rsid w:val="00BF222C"/>
    <w:rsid w:val="00BF2BC2"/>
    <w:rsid w:val="00BF3F1A"/>
    <w:rsid w:val="00BF4851"/>
    <w:rsid w:val="00BF4891"/>
    <w:rsid w:val="00C05EB5"/>
    <w:rsid w:val="00C0609D"/>
    <w:rsid w:val="00C0795D"/>
    <w:rsid w:val="00C11A60"/>
    <w:rsid w:val="00C12661"/>
    <w:rsid w:val="00C14EAC"/>
    <w:rsid w:val="00C2107A"/>
    <w:rsid w:val="00C33238"/>
    <w:rsid w:val="00C34B9C"/>
    <w:rsid w:val="00C35357"/>
    <w:rsid w:val="00C3537D"/>
    <w:rsid w:val="00C35A5B"/>
    <w:rsid w:val="00C35FCD"/>
    <w:rsid w:val="00C43175"/>
    <w:rsid w:val="00C504F9"/>
    <w:rsid w:val="00C5274B"/>
    <w:rsid w:val="00C54DB9"/>
    <w:rsid w:val="00C567E2"/>
    <w:rsid w:val="00C61C26"/>
    <w:rsid w:val="00C621E4"/>
    <w:rsid w:val="00C64E26"/>
    <w:rsid w:val="00C67AAB"/>
    <w:rsid w:val="00C75FC9"/>
    <w:rsid w:val="00C76F08"/>
    <w:rsid w:val="00C81602"/>
    <w:rsid w:val="00C84AF1"/>
    <w:rsid w:val="00C8592E"/>
    <w:rsid w:val="00C864BC"/>
    <w:rsid w:val="00C86EF9"/>
    <w:rsid w:val="00C87F75"/>
    <w:rsid w:val="00C96144"/>
    <w:rsid w:val="00C97AE7"/>
    <w:rsid w:val="00CA31E3"/>
    <w:rsid w:val="00CA360A"/>
    <w:rsid w:val="00CA36D3"/>
    <w:rsid w:val="00CA5BA2"/>
    <w:rsid w:val="00CA65E5"/>
    <w:rsid w:val="00CB087F"/>
    <w:rsid w:val="00CB1319"/>
    <w:rsid w:val="00CB1D9B"/>
    <w:rsid w:val="00CB6E77"/>
    <w:rsid w:val="00CB7030"/>
    <w:rsid w:val="00CB7E8B"/>
    <w:rsid w:val="00CC007D"/>
    <w:rsid w:val="00CC5FF0"/>
    <w:rsid w:val="00CD15E1"/>
    <w:rsid w:val="00CD3659"/>
    <w:rsid w:val="00CD3AF4"/>
    <w:rsid w:val="00CD5623"/>
    <w:rsid w:val="00CD7E93"/>
    <w:rsid w:val="00CE245C"/>
    <w:rsid w:val="00CE261B"/>
    <w:rsid w:val="00CE3071"/>
    <w:rsid w:val="00CE4BA0"/>
    <w:rsid w:val="00CE5BA7"/>
    <w:rsid w:val="00CE77C2"/>
    <w:rsid w:val="00CF25EE"/>
    <w:rsid w:val="00CF4F51"/>
    <w:rsid w:val="00CF6D3E"/>
    <w:rsid w:val="00D007C1"/>
    <w:rsid w:val="00D0521F"/>
    <w:rsid w:val="00D0648A"/>
    <w:rsid w:val="00D10761"/>
    <w:rsid w:val="00D1216F"/>
    <w:rsid w:val="00D12D8C"/>
    <w:rsid w:val="00D14A92"/>
    <w:rsid w:val="00D200AE"/>
    <w:rsid w:val="00D203B8"/>
    <w:rsid w:val="00D2093B"/>
    <w:rsid w:val="00D2120D"/>
    <w:rsid w:val="00D22495"/>
    <w:rsid w:val="00D36028"/>
    <w:rsid w:val="00D36B15"/>
    <w:rsid w:val="00D379C6"/>
    <w:rsid w:val="00D42F3C"/>
    <w:rsid w:val="00D44C01"/>
    <w:rsid w:val="00D45CAB"/>
    <w:rsid w:val="00D45F91"/>
    <w:rsid w:val="00D46E42"/>
    <w:rsid w:val="00D53DD4"/>
    <w:rsid w:val="00D556AC"/>
    <w:rsid w:val="00D657E6"/>
    <w:rsid w:val="00D71788"/>
    <w:rsid w:val="00D74188"/>
    <w:rsid w:val="00D811D7"/>
    <w:rsid w:val="00D816F8"/>
    <w:rsid w:val="00D82925"/>
    <w:rsid w:val="00D8758E"/>
    <w:rsid w:val="00D90C5F"/>
    <w:rsid w:val="00D928F8"/>
    <w:rsid w:val="00D95400"/>
    <w:rsid w:val="00D96106"/>
    <w:rsid w:val="00DA0093"/>
    <w:rsid w:val="00DA2B02"/>
    <w:rsid w:val="00DA4A9F"/>
    <w:rsid w:val="00DA5133"/>
    <w:rsid w:val="00DA52FC"/>
    <w:rsid w:val="00DA7C56"/>
    <w:rsid w:val="00DB548D"/>
    <w:rsid w:val="00DB5DE2"/>
    <w:rsid w:val="00DB6A61"/>
    <w:rsid w:val="00DC3C66"/>
    <w:rsid w:val="00DC55E9"/>
    <w:rsid w:val="00DC586F"/>
    <w:rsid w:val="00DD116B"/>
    <w:rsid w:val="00DD1C7E"/>
    <w:rsid w:val="00DD6E50"/>
    <w:rsid w:val="00DE4AA7"/>
    <w:rsid w:val="00DF1ABB"/>
    <w:rsid w:val="00DF43CC"/>
    <w:rsid w:val="00DF5367"/>
    <w:rsid w:val="00DF5EC2"/>
    <w:rsid w:val="00DF7542"/>
    <w:rsid w:val="00E02E0C"/>
    <w:rsid w:val="00E0426D"/>
    <w:rsid w:val="00E04C23"/>
    <w:rsid w:val="00E1412C"/>
    <w:rsid w:val="00E156CE"/>
    <w:rsid w:val="00E16D53"/>
    <w:rsid w:val="00E269FD"/>
    <w:rsid w:val="00E26C4B"/>
    <w:rsid w:val="00E26E06"/>
    <w:rsid w:val="00E30026"/>
    <w:rsid w:val="00E332F9"/>
    <w:rsid w:val="00E368D7"/>
    <w:rsid w:val="00E43002"/>
    <w:rsid w:val="00E44A99"/>
    <w:rsid w:val="00E44BDF"/>
    <w:rsid w:val="00E45354"/>
    <w:rsid w:val="00E4571C"/>
    <w:rsid w:val="00E52949"/>
    <w:rsid w:val="00E532ED"/>
    <w:rsid w:val="00E5380D"/>
    <w:rsid w:val="00E566F3"/>
    <w:rsid w:val="00E572D7"/>
    <w:rsid w:val="00E60C2F"/>
    <w:rsid w:val="00E629ED"/>
    <w:rsid w:val="00E66B56"/>
    <w:rsid w:val="00E67A50"/>
    <w:rsid w:val="00E749D0"/>
    <w:rsid w:val="00E7604C"/>
    <w:rsid w:val="00E83328"/>
    <w:rsid w:val="00E835DF"/>
    <w:rsid w:val="00E847B1"/>
    <w:rsid w:val="00E84D49"/>
    <w:rsid w:val="00E92199"/>
    <w:rsid w:val="00E96073"/>
    <w:rsid w:val="00E97C55"/>
    <w:rsid w:val="00EA389F"/>
    <w:rsid w:val="00EA5524"/>
    <w:rsid w:val="00EB2790"/>
    <w:rsid w:val="00EB2DD2"/>
    <w:rsid w:val="00EB2E3D"/>
    <w:rsid w:val="00EB31F8"/>
    <w:rsid w:val="00EB5BC1"/>
    <w:rsid w:val="00EC00ED"/>
    <w:rsid w:val="00ED0E05"/>
    <w:rsid w:val="00ED2415"/>
    <w:rsid w:val="00ED4E39"/>
    <w:rsid w:val="00ED74C3"/>
    <w:rsid w:val="00EE06B8"/>
    <w:rsid w:val="00EE19FE"/>
    <w:rsid w:val="00EE1FB3"/>
    <w:rsid w:val="00EE381C"/>
    <w:rsid w:val="00EF0609"/>
    <w:rsid w:val="00EF2B38"/>
    <w:rsid w:val="00EF45BE"/>
    <w:rsid w:val="00EF5AC7"/>
    <w:rsid w:val="00F002CD"/>
    <w:rsid w:val="00F0483B"/>
    <w:rsid w:val="00F07E6E"/>
    <w:rsid w:val="00F118B7"/>
    <w:rsid w:val="00F12027"/>
    <w:rsid w:val="00F125F1"/>
    <w:rsid w:val="00F212BD"/>
    <w:rsid w:val="00F31F71"/>
    <w:rsid w:val="00F337A9"/>
    <w:rsid w:val="00F33DB1"/>
    <w:rsid w:val="00F34471"/>
    <w:rsid w:val="00F37151"/>
    <w:rsid w:val="00F372AD"/>
    <w:rsid w:val="00F449B7"/>
    <w:rsid w:val="00F44AF8"/>
    <w:rsid w:val="00F46737"/>
    <w:rsid w:val="00F55067"/>
    <w:rsid w:val="00F55B33"/>
    <w:rsid w:val="00F60B04"/>
    <w:rsid w:val="00F705E1"/>
    <w:rsid w:val="00F71901"/>
    <w:rsid w:val="00F72A23"/>
    <w:rsid w:val="00F87692"/>
    <w:rsid w:val="00FA041B"/>
    <w:rsid w:val="00FA13A0"/>
    <w:rsid w:val="00FA2F5F"/>
    <w:rsid w:val="00FA6A74"/>
    <w:rsid w:val="00FA7A83"/>
    <w:rsid w:val="00FB09F3"/>
    <w:rsid w:val="00FB3617"/>
    <w:rsid w:val="00FB6EAD"/>
    <w:rsid w:val="00FC0175"/>
    <w:rsid w:val="00FC4185"/>
    <w:rsid w:val="00FC486E"/>
    <w:rsid w:val="00FC5989"/>
    <w:rsid w:val="00FC5DCE"/>
    <w:rsid w:val="00FC7337"/>
    <w:rsid w:val="00FD1012"/>
    <w:rsid w:val="00FD11B9"/>
    <w:rsid w:val="00FD3953"/>
    <w:rsid w:val="00FD3E15"/>
    <w:rsid w:val="00FE034C"/>
    <w:rsid w:val="00FF0EF1"/>
    <w:rsid w:val="00FF2118"/>
    <w:rsid w:val="00FF6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603C3B"/>
  <w15:docId w15:val="{BC4F6286-6A3A-4C18-ABC8-AC9B29737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F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D9F"/>
    <w:pPr>
      <w:ind w:left="720"/>
      <w:contextualSpacing/>
    </w:pPr>
  </w:style>
  <w:style w:type="paragraph" w:customStyle="1" w:styleId="Default">
    <w:name w:val="Default"/>
    <w:rsid w:val="003726D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824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24CB"/>
    <w:rPr>
      <w:rFonts w:ascii="Segoe UI" w:hAnsi="Segoe UI" w:cs="Segoe UI"/>
      <w:sz w:val="18"/>
      <w:szCs w:val="18"/>
    </w:rPr>
  </w:style>
  <w:style w:type="paragraph" w:styleId="Header">
    <w:name w:val="header"/>
    <w:basedOn w:val="Normal"/>
    <w:link w:val="HeaderChar"/>
    <w:uiPriority w:val="99"/>
    <w:unhideWhenUsed/>
    <w:rsid w:val="00572A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2ACD"/>
  </w:style>
  <w:style w:type="paragraph" w:styleId="Footer">
    <w:name w:val="footer"/>
    <w:basedOn w:val="Normal"/>
    <w:link w:val="FooterChar"/>
    <w:uiPriority w:val="99"/>
    <w:unhideWhenUsed/>
    <w:rsid w:val="00572A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2ACD"/>
  </w:style>
  <w:style w:type="character" w:styleId="CommentReference">
    <w:name w:val="annotation reference"/>
    <w:basedOn w:val="DefaultParagraphFont"/>
    <w:uiPriority w:val="99"/>
    <w:semiHidden/>
    <w:unhideWhenUsed/>
    <w:rsid w:val="008927C2"/>
    <w:rPr>
      <w:sz w:val="16"/>
      <w:szCs w:val="16"/>
    </w:rPr>
  </w:style>
  <w:style w:type="paragraph" w:styleId="CommentText">
    <w:name w:val="annotation text"/>
    <w:basedOn w:val="Normal"/>
    <w:link w:val="CommentTextChar"/>
    <w:uiPriority w:val="99"/>
    <w:semiHidden/>
    <w:unhideWhenUsed/>
    <w:rsid w:val="008927C2"/>
    <w:pPr>
      <w:spacing w:line="240" w:lineRule="auto"/>
    </w:pPr>
    <w:rPr>
      <w:sz w:val="20"/>
      <w:szCs w:val="20"/>
    </w:rPr>
  </w:style>
  <w:style w:type="character" w:customStyle="1" w:styleId="CommentTextChar">
    <w:name w:val="Comment Text Char"/>
    <w:basedOn w:val="DefaultParagraphFont"/>
    <w:link w:val="CommentText"/>
    <w:uiPriority w:val="99"/>
    <w:semiHidden/>
    <w:rsid w:val="008927C2"/>
    <w:rPr>
      <w:sz w:val="20"/>
      <w:szCs w:val="20"/>
    </w:rPr>
  </w:style>
  <w:style w:type="paragraph" w:styleId="CommentSubject">
    <w:name w:val="annotation subject"/>
    <w:basedOn w:val="CommentText"/>
    <w:next w:val="CommentText"/>
    <w:link w:val="CommentSubjectChar"/>
    <w:uiPriority w:val="99"/>
    <w:semiHidden/>
    <w:unhideWhenUsed/>
    <w:rsid w:val="008927C2"/>
    <w:rPr>
      <w:b/>
      <w:bCs/>
    </w:rPr>
  </w:style>
  <w:style w:type="character" w:customStyle="1" w:styleId="CommentSubjectChar">
    <w:name w:val="Comment Subject Char"/>
    <w:basedOn w:val="CommentTextChar"/>
    <w:link w:val="CommentSubject"/>
    <w:uiPriority w:val="99"/>
    <w:semiHidden/>
    <w:rsid w:val="008927C2"/>
    <w:rPr>
      <w:b/>
      <w:bCs/>
      <w:sz w:val="20"/>
      <w:szCs w:val="20"/>
    </w:rPr>
  </w:style>
  <w:style w:type="paragraph" w:styleId="NormalWeb">
    <w:name w:val="Normal (Web)"/>
    <w:basedOn w:val="Normal"/>
    <w:uiPriority w:val="99"/>
    <w:unhideWhenUsed/>
    <w:rsid w:val="0080303B"/>
    <w:pPr>
      <w:spacing w:before="100" w:beforeAutospacing="1" w:after="100" w:afterAutospacing="1" w:line="240" w:lineRule="auto"/>
      <w:ind w:left="1500"/>
    </w:pPr>
    <w:rPr>
      <w:rFonts w:ascii="Verdana" w:eastAsia="Times New Roman" w:hAnsi="Verdana" w:cs="Times New Roman"/>
      <w:sz w:val="24"/>
      <w:szCs w:val="24"/>
    </w:rPr>
  </w:style>
  <w:style w:type="table" w:styleId="TableGrid">
    <w:name w:val="Table Grid"/>
    <w:basedOn w:val="TableNormal"/>
    <w:uiPriority w:val="59"/>
    <w:rsid w:val="00A161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32669"/>
    <w:rPr>
      <w:color w:val="0563C1"/>
      <w:u w:val="single"/>
    </w:rPr>
  </w:style>
  <w:style w:type="paragraph" w:styleId="Title">
    <w:name w:val="Title"/>
    <w:basedOn w:val="Normal"/>
    <w:next w:val="Normal"/>
    <w:link w:val="TitleChar"/>
    <w:rsid w:val="0046437B"/>
    <w:pPr>
      <w:keepNext/>
      <w:keepLines/>
      <w:spacing w:before="480" w:after="120" w:line="276" w:lineRule="auto"/>
      <w:contextualSpacing/>
    </w:pPr>
    <w:rPr>
      <w:rFonts w:ascii="Calibri" w:eastAsia="Calibri" w:hAnsi="Calibri" w:cs="Calibri"/>
      <w:b/>
      <w:color w:val="000000"/>
      <w:sz w:val="72"/>
      <w:szCs w:val="20"/>
    </w:rPr>
  </w:style>
  <w:style w:type="character" w:customStyle="1" w:styleId="TitleChar">
    <w:name w:val="Title Char"/>
    <w:basedOn w:val="DefaultParagraphFont"/>
    <w:link w:val="Title"/>
    <w:rsid w:val="0046437B"/>
    <w:rPr>
      <w:rFonts w:ascii="Calibri" w:eastAsia="Calibri" w:hAnsi="Calibri" w:cs="Calibri"/>
      <w:b/>
      <w:color w:val="000000"/>
      <w:sz w:val="72"/>
      <w:szCs w:val="20"/>
    </w:rPr>
  </w:style>
  <w:style w:type="character" w:customStyle="1" w:styleId="WW8Num1z0">
    <w:name w:val="WW8Num1z0"/>
    <w:rsid w:val="00AA13BA"/>
    <w:rPr>
      <w:rFonts w:cs="Times New Roman"/>
      <w:b/>
      <w:bCs/>
      <w:sz w:val="24"/>
      <w:szCs w:val="24"/>
    </w:rPr>
  </w:style>
  <w:style w:type="paragraph" w:styleId="BodyText">
    <w:name w:val="Body Text"/>
    <w:basedOn w:val="Normal"/>
    <w:link w:val="BodyTextChar"/>
    <w:rsid w:val="00AA13BA"/>
    <w:pPr>
      <w:suppressAutoHyphens/>
      <w:spacing w:after="120" w:line="100" w:lineRule="atLeast"/>
    </w:pPr>
    <w:rPr>
      <w:rFonts w:ascii="Times New Roman" w:eastAsia="Arial Unicode MS" w:hAnsi="Times New Roman" w:cs="Times New Roman"/>
      <w:color w:val="000000"/>
      <w:kern w:val="1"/>
      <w:sz w:val="24"/>
      <w:szCs w:val="24"/>
      <w:lang w:eastAsia="ar-SA"/>
    </w:rPr>
  </w:style>
  <w:style w:type="character" w:customStyle="1" w:styleId="BodyTextChar">
    <w:name w:val="Body Text Char"/>
    <w:basedOn w:val="DefaultParagraphFont"/>
    <w:link w:val="BodyText"/>
    <w:rsid w:val="00AA13BA"/>
    <w:rPr>
      <w:rFonts w:ascii="Times New Roman" w:eastAsia="Arial Unicode MS" w:hAnsi="Times New Roman" w:cs="Times New Roman"/>
      <w:color w:val="000000"/>
      <w:kern w:val="1"/>
      <w:sz w:val="24"/>
      <w:szCs w:val="24"/>
      <w:lang w:eastAsia="ar-SA"/>
    </w:rPr>
  </w:style>
  <w:style w:type="paragraph" w:styleId="PlainText">
    <w:name w:val="Plain Text"/>
    <w:basedOn w:val="Normal"/>
    <w:link w:val="PlainTextChar"/>
    <w:uiPriority w:val="99"/>
    <w:unhideWhenUsed/>
    <w:rsid w:val="00103BC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103BC4"/>
    <w:rPr>
      <w:rFonts w:ascii="Calibri" w:hAnsi="Calibri"/>
      <w:szCs w:val="21"/>
    </w:rPr>
  </w:style>
  <w:style w:type="character" w:styleId="FollowedHyperlink">
    <w:name w:val="FollowedHyperlink"/>
    <w:basedOn w:val="DefaultParagraphFont"/>
    <w:uiPriority w:val="99"/>
    <w:semiHidden/>
    <w:unhideWhenUsed/>
    <w:rsid w:val="0093761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263845">
      <w:bodyDiv w:val="1"/>
      <w:marLeft w:val="0"/>
      <w:marRight w:val="0"/>
      <w:marTop w:val="0"/>
      <w:marBottom w:val="0"/>
      <w:divBdr>
        <w:top w:val="none" w:sz="0" w:space="0" w:color="auto"/>
        <w:left w:val="none" w:sz="0" w:space="0" w:color="auto"/>
        <w:bottom w:val="none" w:sz="0" w:space="0" w:color="auto"/>
        <w:right w:val="none" w:sz="0" w:space="0" w:color="auto"/>
      </w:divBdr>
      <w:divsChild>
        <w:div w:id="1740516338">
          <w:marLeft w:val="0"/>
          <w:marRight w:val="0"/>
          <w:marTop w:val="0"/>
          <w:marBottom w:val="0"/>
          <w:divBdr>
            <w:top w:val="single" w:sz="48" w:space="0" w:color="435258"/>
            <w:left w:val="single" w:sz="48" w:space="0" w:color="435258"/>
            <w:bottom w:val="single" w:sz="48" w:space="0" w:color="435258"/>
            <w:right w:val="single" w:sz="48" w:space="0" w:color="435258"/>
          </w:divBdr>
          <w:divsChild>
            <w:div w:id="197082739">
              <w:marLeft w:val="0"/>
              <w:marRight w:val="0"/>
              <w:marTop w:val="0"/>
              <w:marBottom w:val="0"/>
              <w:divBdr>
                <w:top w:val="none" w:sz="0" w:space="0" w:color="auto"/>
                <w:left w:val="none" w:sz="0" w:space="0" w:color="auto"/>
                <w:bottom w:val="none" w:sz="0" w:space="0" w:color="auto"/>
                <w:right w:val="none" w:sz="0" w:space="0" w:color="auto"/>
              </w:divBdr>
              <w:divsChild>
                <w:div w:id="145274931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505945393">
      <w:bodyDiv w:val="1"/>
      <w:marLeft w:val="0"/>
      <w:marRight w:val="0"/>
      <w:marTop w:val="0"/>
      <w:marBottom w:val="0"/>
      <w:divBdr>
        <w:top w:val="none" w:sz="0" w:space="0" w:color="auto"/>
        <w:left w:val="none" w:sz="0" w:space="0" w:color="auto"/>
        <w:bottom w:val="none" w:sz="0" w:space="0" w:color="auto"/>
        <w:right w:val="none" w:sz="0" w:space="0" w:color="auto"/>
      </w:divBdr>
    </w:div>
    <w:div w:id="890314061">
      <w:bodyDiv w:val="1"/>
      <w:marLeft w:val="0"/>
      <w:marRight w:val="0"/>
      <w:marTop w:val="0"/>
      <w:marBottom w:val="0"/>
      <w:divBdr>
        <w:top w:val="none" w:sz="0" w:space="0" w:color="auto"/>
        <w:left w:val="none" w:sz="0" w:space="0" w:color="auto"/>
        <w:bottom w:val="none" w:sz="0" w:space="0" w:color="auto"/>
        <w:right w:val="none" w:sz="0" w:space="0" w:color="auto"/>
      </w:divBdr>
    </w:div>
    <w:div w:id="904991107">
      <w:bodyDiv w:val="1"/>
      <w:marLeft w:val="0"/>
      <w:marRight w:val="0"/>
      <w:marTop w:val="0"/>
      <w:marBottom w:val="0"/>
      <w:divBdr>
        <w:top w:val="none" w:sz="0" w:space="0" w:color="auto"/>
        <w:left w:val="none" w:sz="0" w:space="0" w:color="auto"/>
        <w:bottom w:val="none" w:sz="0" w:space="0" w:color="auto"/>
        <w:right w:val="none" w:sz="0" w:space="0" w:color="auto"/>
      </w:divBdr>
    </w:div>
    <w:div w:id="1314604645">
      <w:bodyDiv w:val="1"/>
      <w:marLeft w:val="0"/>
      <w:marRight w:val="0"/>
      <w:marTop w:val="0"/>
      <w:marBottom w:val="0"/>
      <w:divBdr>
        <w:top w:val="none" w:sz="0" w:space="0" w:color="auto"/>
        <w:left w:val="none" w:sz="0" w:space="0" w:color="auto"/>
        <w:bottom w:val="none" w:sz="0" w:space="0" w:color="auto"/>
        <w:right w:val="none" w:sz="0" w:space="0" w:color="auto"/>
      </w:divBdr>
    </w:div>
    <w:div w:id="1424492801">
      <w:bodyDiv w:val="1"/>
      <w:marLeft w:val="0"/>
      <w:marRight w:val="0"/>
      <w:marTop w:val="0"/>
      <w:marBottom w:val="0"/>
      <w:divBdr>
        <w:top w:val="none" w:sz="0" w:space="0" w:color="auto"/>
        <w:left w:val="none" w:sz="0" w:space="0" w:color="auto"/>
        <w:bottom w:val="none" w:sz="0" w:space="0" w:color="auto"/>
        <w:right w:val="none" w:sz="0" w:space="0" w:color="auto"/>
      </w:divBdr>
    </w:div>
    <w:div w:id="1467891520">
      <w:bodyDiv w:val="1"/>
      <w:marLeft w:val="0"/>
      <w:marRight w:val="0"/>
      <w:marTop w:val="0"/>
      <w:marBottom w:val="0"/>
      <w:divBdr>
        <w:top w:val="none" w:sz="0" w:space="0" w:color="auto"/>
        <w:left w:val="none" w:sz="0" w:space="0" w:color="auto"/>
        <w:bottom w:val="none" w:sz="0" w:space="0" w:color="auto"/>
        <w:right w:val="none" w:sz="0" w:space="0" w:color="auto"/>
      </w:divBdr>
    </w:div>
    <w:div w:id="1606813525">
      <w:bodyDiv w:val="1"/>
      <w:marLeft w:val="0"/>
      <w:marRight w:val="0"/>
      <w:marTop w:val="0"/>
      <w:marBottom w:val="0"/>
      <w:divBdr>
        <w:top w:val="none" w:sz="0" w:space="0" w:color="auto"/>
        <w:left w:val="none" w:sz="0" w:space="0" w:color="auto"/>
        <w:bottom w:val="none" w:sz="0" w:space="0" w:color="auto"/>
        <w:right w:val="none" w:sz="0" w:space="0" w:color="auto"/>
      </w:divBdr>
    </w:div>
    <w:div w:id="1935939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de.state.md.us/programs/Water/TMDL/DataCenter/Documents/MDE%20Recommendations%20for%20Addressing%20PCBs%207_30_12_3.pdf"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E4240-8947-48F8-84CF-5B503DE9D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12936</Words>
  <Characters>73736</Characters>
  <Application>Microsoft Office Word</Application>
  <DocSecurity>4</DocSecurity>
  <Lines>614</Lines>
  <Paragraphs>172</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86500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mgattis</dc:creator>
  <cp:lastModifiedBy>Watterson, Samantha</cp:lastModifiedBy>
  <cp:revision>2</cp:revision>
  <cp:lastPrinted>2015-03-09T16:36:00Z</cp:lastPrinted>
  <dcterms:created xsi:type="dcterms:W3CDTF">2015-03-10T21:03:00Z</dcterms:created>
  <dcterms:modified xsi:type="dcterms:W3CDTF">2015-03-10T21:03:00Z</dcterms:modified>
</cp:coreProperties>
</file>