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F7079" w14:textId="62D80D2D"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6E70E1">
        <w:rPr>
          <w:color w:val="FFFFFF" w:themeColor="background1"/>
          <w:sz w:val="40"/>
        </w:rPr>
        <w:t>and</w:t>
      </w:r>
      <w:r w:rsidRPr="00FC7D91">
        <w:rPr>
          <w:color w:val="FFFFFF" w:themeColor="background1"/>
          <w:sz w:val="40"/>
        </w:rPr>
        <w:t xml:space="preserve"> Action Plan</w:t>
      </w:r>
      <w:r>
        <w:rPr>
          <w:color w:val="FFFFFF" w:themeColor="background1"/>
          <w:sz w:val="40"/>
        </w:rPr>
        <w:t xml:space="preserve">: </w:t>
      </w:r>
      <w:r w:rsidR="00A40BFA">
        <w:rPr>
          <w:color w:val="FFFFFF" w:themeColor="background1"/>
          <w:sz w:val="40"/>
        </w:rPr>
        <w:t xml:space="preserve">Post </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04314893" w14:textId="1C99EDB2" w:rsidR="008C36C0" w:rsidRDefault="008B2887" w:rsidP="00FC7D91">
      <w:pPr>
        <w:spacing w:before="120" w:after="0"/>
        <w:rPr>
          <w:b/>
          <w:sz w:val="24"/>
          <w:szCs w:val="24"/>
        </w:rPr>
      </w:pPr>
      <w:r>
        <w:rPr>
          <w:b/>
          <w:sz w:val="24"/>
          <w:szCs w:val="24"/>
        </w:rPr>
        <w:t>Toxics Research</w:t>
      </w:r>
      <w:r w:rsidR="00947AB3">
        <w:rPr>
          <w:b/>
          <w:sz w:val="24"/>
          <w:szCs w:val="24"/>
        </w:rPr>
        <w:t xml:space="preserve"> – </w:t>
      </w:r>
      <w:r w:rsidR="00354B02">
        <w:rPr>
          <w:b/>
          <w:sz w:val="24"/>
          <w:szCs w:val="24"/>
        </w:rPr>
        <w:t>2021-22</w:t>
      </w:r>
    </w:p>
    <w:p w14:paraId="264C8F4A" w14:textId="649D7E1B" w:rsidR="00947AB3" w:rsidRDefault="00FC7D91" w:rsidP="00FC7D91">
      <w:pPr>
        <w:spacing w:before="120" w:after="0"/>
        <w:rPr>
          <w:b/>
          <w:sz w:val="24"/>
          <w:szCs w:val="24"/>
        </w:rPr>
      </w:pPr>
      <w:r w:rsidRPr="00FC7D91">
        <w:rPr>
          <w:i/>
          <w:sz w:val="24"/>
          <w:szCs w:val="24"/>
        </w:rPr>
        <w:t xml:space="preserve">[NOTE: make sure to edit </w:t>
      </w:r>
      <w:r w:rsidRPr="00FC7D91">
        <w:rPr>
          <w:b/>
          <w:i/>
          <w:sz w:val="24"/>
          <w:szCs w:val="24"/>
        </w:rPr>
        <w:t>pre</w:t>
      </w:r>
      <w:r w:rsidRPr="00FC7D91">
        <w:rPr>
          <w:i/>
          <w:sz w:val="24"/>
          <w:szCs w:val="24"/>
        </w:rPr>
        <w:t xml:space="preserve">- or </w:t>
      </w:r>
      <w:r w:rsidRPr="00FC7D91">
        <w:rPr>
          <w:b/>
          <w:i/>
          <w:sz w:val="24"/>
          <w:szCs w:val="24"/>
        </w:rPr>
        <w:t>post</w:t>
      </w:r>
      <w:r w:rsidRPr="00FC7D91">
        <w:rPr>
          <w:i/>
          <w:sz w:val="24"/>
          <w:szCs w:val="24"/>
        </w:rPr>
        <w:t>- in the</w:t>
      </w:r>
      <w:r w:rsidR="006452CA">
        <w:rPr>
          <w:i/>
          <w:sz w:val="24"/>
          <w:szCs w:val="24"/>
        </w:rPr>
        <w:t xml:space="preserve"> </w:t>
      </w:r>
      <w:r w:rsidRPr="00FC7D91">
        <w:rPr>
          <w:i/>
          <w:sz w:val="24"/>
          <w:szCs w:val="24"/>
        </w:rPr>
        <w:t xml:space="preserve">text above, to tell the reader whether this logic </w:t>
      </w:r>
      <w:r w:rsidR="006E70E1">
        <w:rPr>
          <w:i/>
          <w:sz w:val="24"/>
          <w:szCs w:val="24"/>
        </w:rPr>
        <w:t>and</w:t>
      </w:r>
      <w:r w:rsidRPr="00FC7D91">
        <w:rPr>
          <w:i/>
          <w:sz w:val="24"/>
          <w:szCs w:val="24"/>
        </w:rPr>
        <w:t xml:space="preserve"> action plan is in preparation for your quarterly progress meeting or </w:t>
      </w:r>
      <w:r>
        <w:rPr>
          <w:i/>
          <w:sz w:val="24"/>
          <w:szCs w:val="24"/>
        </w:rPr>
        <w:t>has been updated</w:t>
      </w:r>
      <w:r w:rsidRPr="00FC7D91">
        <w:rPr>
          <w:i/>
          <w:sz w:val="24"/>
          <w:szCs w:val="24"/>
        </w:rPr>
        <w:t xml:space="preserve"> based on discussion at the quarterly progress meeting</w:t>
      </w:r>
      <w:r w:rsidR="006452CA">
        <w:rPr>
          <w:i/>
          <w:sz w:val="24"/>
          <w:szCs w:val="24"/>
        </w:rPr>
        <w:t>.</w:t>
      </w:r>
      <w:r w:rsidRPr="00FC7D91">
        <w:rPr>
          <w:i/>
          <w:sz w:val="24"/>
          <w:szCs w:val="24"/>
        </w:rPr>
        <w:t>]</w:t>
      </w:r>
    </w:p>
    <w:p w14:paraId="479793FC" w14:textId="78715C25" w:rsidR="00947AB3" w:rsidRPr="003124B3" w:rsidRDefault="00947AB3" w:rsidP="00FC7D91">
      <w:pPr>
        <w:spacing w:before="120" w:after="0"/>
        <w:rPr>
          <w:sz w:val="24"/>
          <w:szCs w:val="24"/>
          <w:highlight w:val="yellow"/>
        </w:rPr>
      </w:pPr>
      <w:r>
        <w:rPr>
          <w:b/>
          <w:sz w:val="24"/>
          <w:szCs w:val="24"/>
        </w:rPr>
        <w:t xml:space="preserve">Long-term Target: </w:t>
      </w:r>
      <w:r w:rsidR="00A36822" w:rsidRPr="006B7B59">
        <w:rPr>
          <w:sz w:val="24"/>
          <w:szCs w:val="24"/>
        </w:rPr>
        <w:t>Develop a research agenda and further characterize the occurrence, concentrations, sources and effects of toxic contaminants of emerging and widespread concern.</w:t>
      </w:r>
    </w:p>
    <w:p w14:paraId="6C48E012" w14:textId="43E42050" w:rsidR="00947AB3" w:rsidRDefault="00947AB3" w:rsidP="005B3595">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sidR="00466484" w:rsidRPr="006B7B59">
        <w:rPr>
          <w:sz w:val="24"/>
          <w:szCs w:val="24"/>
        </w:rPr>
        <w:t>Completion of performance targets related to key actions</w:t>
      </w:r>
    </w:p>
    <w:tbl>
      <w:tblPr>
        <w:tblStyle w:val="TableGrid"/>
        <w:tblW w:w="0" w:type="auto"/>
        <w:tblLook w:val="04A0" w:firstRow="1" w:lastRow="0" w:firstColumn="1" w:lastColumn="0" w:noHBand="0" w:noVBand="1"/>
      </w:tblPr>
      <w:tblGrid>
        <w:gridCol w:w="14390"/>
      </w:tblGrid>
      <w:tr w:rsidR="00947AB3" w14:paraId="35EC7FD7" w14:textId="77777777" w:rsidTr="00580179">
        <w:tc>
          <w:tcPr>
            <w:tcW w:w="14390" w:type="dxa"/>
          </w:tcPr>
          <w:p w14:paraId="42C90C5F" w14:textId="020354E3" w:rsidR="00947AB3" w:rsidRDefault="00BB4814">
            <w:r w:rsidRPr="005B3595">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580179">
        <w:tc>
          <w:tcPr>
            <w:tcW w:w="14390" w:type="dxa"/>
            <w:shd w:val="clear" w:color="auto" w:fill="E2EFD9" w:themeFill="accent6" w:themeFillTint="33"/>
          </w:tcPr>
          <w:p w14:paraId="4CF12117" w14:textId="68979480" w:rsidR="00947AB3" w:rsidRPr="00BA7273" w:rsidRDefault="00947AB3" w:rsidP="00580179">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580179">
        <w:tc>
          <w:tcPr>
            <w:tcW w:w="14390" w:type="dxa"/>
            <w:shd w:val="clear" w:color="auto" w:fill="FFF2CC" w:themeFill="accent4" w:themeFillTint="33"/>
          </w:tcPr>
          <w:p w14:paraId="66F82BDB" w14:textId="1A28D795" w:rsidR="00947AB3" w:rsidRDefault="00947AB3" w:rsidP="00580179">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580179">
        <w:tc>
          <w:tcPr>
            <w:tcW w:w="14390" w:type="dxa"/>
            <w:shd w:val="clear" w:color="auto" w:fill="FDCFD6"/>
          </w:tcPr>
          <w:p w14:paraId="684EF57B" w14:textId="2BE323E1" w:rsidR="00947AB3" w:rsidRDefault="00947AB3" w:rsidP="00580179">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3C2277E3" w:rsidR="00947AB3" w:rsidRPr="005B3595" w:rsidRDefault="00BB4814" w:rsidP="00947AB3">
      <w:pPr>
        <w:spacing w:after="0"/>
        <w:rPr>
          <w:sz w:val="24"/>
          <w:szCs w:val="24"/>
        </w:rPr>
      </w:pPr>
      <w:r>
        <w:rPr>
          <w:sz w:val="24"/>
          <w:szCs w:val="24"/>
        </w:rPr>
        <w:t>Additional i</w:t>
      </w:r>
      <w:r w:rsidRPr="005B3595">
        <w:rPr>
          <w:sz w:val="24"/>
          <w:szCs w:val="24"/>
        </w:rPr>
        <w:t xml:space="preserve">nstructions for completing or updating your logic </w:t>
      </w:r>
      <w:r w:rsidR="006E70E1">
        <w:rPr>
          <w:sz w:val="24"/>
          <w:szCs w:val="24"/>
        </w:rPr>
        <w:t>and</w:t>
      </w:r>
      <w:r w:rsidRPr="005B3595">
        <w:rPr>
          <w:sz w:val="24"/>
          <w:szCs w:val="24"/>
        </w:rPr>
        <w:t xml:space="preserve"> action plan can be found on </w:t>
      </w:r>
      <w:hyperlink r:id="rId11" w:history="1">
        <w:r w:rsidRPr="005B3595">
          <w:rPr>
            <w:rStyle w:val="Hyperlink"/>
            <w:sz w:val="24"/>
            <w:szCs w:val="24"/>
          </w:rPr>
          <w:t>ChesapeakeDecisions</w:t>
        </w:r>
      </w:hyperlink>
      <w:r w:rsidRPr="005B3595">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ook w:val="04A0" w:firstRow="1" w:lastRow="0" w:firstColumn="1" w:lastColumn="0" w:noHBand="0" w:noVBand="1"/>
      </w:tblPr>
      <w:tblGrid>
        <w:gridCol w:w="2034"/>
        <w:gridCol w:w="2025"/>
        <w:gridCol w:w="2125"/>
        <w:gridCol w:w="2271"/>
        <w:gridCol w:w="1771"/>
        <w:gridCol w:w="2028"/>
        <w:gridCol w:w="2035"/>
      </w:tblGrid>
      <w:tr w:rsidR="007C6B1C" w:rsidRPr="00DB3E82" w14:paraId="240AC9DC" w14:textId="77777777" w:rsidTr="00776F96">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2034" w:type="dxa"/>
            <w:vAlign w:val="center"/>
          </w:tcPr>
          <w:p w14:paraId="20D632A3" w14:textId="77777777" w:rsidR="00947AB3" w:rsidRPr="00DB3E82" w:rsidRDefault="00947AB3" w:rsidP="00580179">
            <w:pPr>
              <w:jc w:val="center"/>
              <w:rPr>
                <w:b w:val="0"/>
                <w:sz w:val="28"/>
                <w:szCs w:val="28"/>
              </w:rPr>
            </w:pPr>
            <w:r w:rsidRPr="00DB3E82">
              <w:rPr>
                <w:b w:val="0"/>
                <w:sz w:val="28"/>
                <w:szCs w:val="28"/>
              </w:rPr>
              <w:t>Factor</w:t>
            </w:r>
          </w:p>
        </w:tc>
        <w:tc>
          <w:tcPr>
            <w:tcW w:w="2025" w:type="dxa"/>
            <w:vAlign w:val="center"/>
          </w:tcPr>
          <w:p w14:paraId="54616032" w14:textId="77777777" w:rsidR="00947AB3" w:rsidRPr="0021394C"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125" w:type="dxa"/>
            <w:vAlign w:val="center"/>
          </w:tcPr>
          <w:p w14:paraId="36B434DB" w14:textId="77777777" w:rsidR="00947AB3" w:rsidRPr="00DB3E82"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271" w:type="dxa"/>
            <w:vAlign w:val="center"/>
          </w:tcPr>
          <w:p w14:paraId="3A5C9578" w14:textId="77777777" w:rsidR="00947AB3" w:rsidRPr="00DB3E82"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1771" w:type="dxa"/>
            <w:vAlign w:val="center"/>
          </w:tcPr>
          <w:p w14:paraId="0CDEE341" w14:textId="77777777" w:rsidR="00947AB3" w:rsidRPr="00DB3E82"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028"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2035" w:type="dxa"/>
            <w:vAlign w:val="center"/>
          </w:tcPr>
          <w:p w14:paraId="4C3B8FDC" w14:textId="77777777" w:rsidR="00947AB3" w:rsidRPr="00DB3E82" w:rsidRDefault="00947AB3" w:rsidP="00580179">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030C7B" w:rsidRPr="00DB3E82" w14:paraId="24378038" w14:textId="77777777" w:rsidTr="00776F9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34" w:type="dxa"/>
            <w:shd w:val="clear" w:color="auto" w:fill="BFBFBF" w:themeFill="background1" w:themeFillShade="BF"/>
          </w:tcPr>
          <w:p w14:paraId="4CEEB5B8" w14:textId="77777777" w:rsidR="00947AB3" w:rsidRPr="00934D05" w:rsidRDefault="00947AB3" w:rsidP="00580179">
            <w:pPr>
              <w:rPr>
                <w:b w:val="0"/>
                <w:i/>
                <w:color w:val="000000" w:themeColor="text1"/>
                <w:sz w:val="20"/>
                <w:szCs w:val="20"/>
              </w:rPr>
            </w:pPr>
            <w:r w:rsidRPr="00934D05">
              <w:rPr>
                <w:b w:val="0"/>
                <w:i/>
                <w:color w:val="000000" w:themeColor="text1"/>
                <w:sz w:val="20"/>
                <w:szCs w:val="20"/>
              </w:rPr>
              <w:t>What is impacting our ability to achieve our outcome?</w:t>
            </w:r>
          </w:p>
        </w:tc>
        <w:tc>
          <w:tcPr>
            <w:tcW w:w="2025" w:type="dxa"/>
            <w:shd w:val="clear" w:color="auto" w:fill="BFBFBF" w:themeFill="background1" w:themeFillShade="BF"/>
          </w:tcPr>
          <w:p w14:paraId="7CBE218A"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125" w:type="dxa"/>
            <w:shd w:val="clear" w:color="auto" w:fill="BFBFBF" w:themeFill="background1" w:themeFillShade="BF"/>
          </w:tcPr>
          <w:p w14:paraId="2519B933"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271" w:type="dxa"/>
            <w:shd w:val="clear" w:color="auto" w:fill="BFBFBF" w:themeFill="background1" w:themeFillShade="BF"/>
          </w:tcPr>
          <w:p w14:paraId="66E29BFD"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1771" w:type="dxa"/>
            <w:shd w:val="clear" w:color="auto" w:fill="BFBFBF" w:themeFill="background1" w:themeFillShade="BF"/>
          </w:tcPr>
          <w:p w14:paraId="1E87172C"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2028" w:type="dxa"/>
            <w:shd w:val="clear" w:color="auto" w:fill="BFBFBF" w:themeFill="background1" w:themeFillShade="BF"/>
          </w:tcPr>
          <w:p w14:paraId="3F90B9CB"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p>
        </w:tc>
        <w:tc>
          <w:tcPr>
            <w:tcW w:w="2035" w:type="dxa"/>
            <w:shd w:val="clear" w:color="auto" w:fill="BFBFBF" w:themeFill="background1" w:themeFillShade="BF"/>
          </w:tcPr>
          <w:p w14:paraId="2C4D1551" w14:textId="77777777" w:rsidR="00947AB3" w:rsidRPr="00934D05" w:rsidRDefault="00947AB3" w:rsidP="00580179">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7C6B1C" w:rsidRPr="00DB3E82" w14:paraId="5E4E11F4" w14:textId="77777777" w:rsidTr="00776F96">
        <w:trPr>
          <w:trHeight w:val="20"/>
        </w:trPr>
        <w:tc>
          <w:tcPr>
            <w:tcW w:w="2034" w:type="dxa"/>
          </w:tcPr>
          <w:p w14:paraId="46F3B4E5" w14:textId="4E7091D5" w:rsidR="00354B02" w:rsidRDefault="00E46C7B" w:rsidP="00466484">
            <w:pPr>
              <w:cnfStyle w:val="001000000000" w:firstRow="0" w:lastRow="0" w:firstColumn="1" w:lastColumn="0" w:oddVBand="0" w:evenVBand="0" w:oddHBand="0" w:evenHBand="0" w:firstRowFirstColumn="0" w:firstRowLastColumn="0" w:lastRowFirstColumn="0" w:lastRowLastColumn="0"/>
              <w:rPr>
                <w:rFonts w:eastAsia="Arial" w:cstheme="minorHAnsi"/>
                <w:bCs w:val="0"/>
                <w:sz w:val="20"/>
                <w:szCs w:val="20"/>
              </w:rPr>
            </w:pPr>
            <w:bookmarkStart w:id="1" w:name="_Hlk55905112"/>
            <w:r w:rsidRPr="00E46C7B">
              <w:rPr>
                <w:sz w:val="20"/>
                <w:szCs w:val="20"/>
              </w:rPr>
              <w:t>Understanding and defining sources of contamination leading to fish consumption advisories</w:t>
            </w:r>
            <w:r w:rsidR="0029595B">
              <w:rPr>
                <w:sz w:val="20"/>
                <w:szCs w:val="20"/>
              </w:rPr>
              <w:t xml:space="preserve">. </w:t>
            </w:r>
            <w:r w:rsidR="00466484" w:rsidRPr="00466484">
              <w:rPr>
                <w:b w:val="0"/>
                <w:sz w:val="20"/>
                <w:szCs w:val="20"/>
              </w:rPr>
              <w:t xml:space="preserve"> </w:t>
            </w:r>
            <w:r w:rsidR="00466484" w:rsidRPr="00466484" w:rsidDel="002E0D79">
              <w:rPr>
                <w:rFonts w:eastAsia="Arial" w:cstheme="minorHAnsi"/>
                <w:b w:val="0"/>
                <w:sz w:val="20"/>
                <w:szCs w:val="20"/>
              </w:rPr>
              <w:t xml:space="preserve"> </w:t>
            </w:r>
            <w:bookmarkEnd w:id="1"/>
          </w:p>
          <w:p w14:paraId="003EBC3D" w14:textId="450C95C4" w:rsidR="00466484" w:rsidRPr="00466484" w:rsidRDefault="00354B02" w:rsidP="00466484">
            <w:pPr>
              <w:cnfStyle w:val="001000000000" w:firstRow="0" w:lastRow="0" w:firstColumn="1" w:lastColumn="0" w:oddVBand="0" w:evenVBand="0" w:oddHBand="0" w:evenHBand="0" w:firstRowFirstColumn="0" w:firstRowLastColumn="0" w:lastRowFirstColumn="0" w:lastRowLastColumn="0"/>
              <w:rPr>
                <w:sz w:val="20"/>
                <w:szCs w:val="20"/>
              </w:rPr>
            </w:pPr>
            <w:r>
              <w:rPr>
                <w:rFonts w:eastAsia="Arial" w:cstheme="minorHAnsi"/>
                <w:b w:val="0"/>
                <w:sz w:val="20"/>
                <w:szCs w:val="20"/>
              </w:rPr>
              <w:lastRenderedPageBreak/>
              <w:t>The factor is important for making fish</w:t>
            </w:r>
            <w:r w:rsidR="00355EF5">
              <w:rPr>
                <w:rFonts w:eastAsia="Arial" w:cstheme="minorHAnsi"/>
                <w:b w:val="0"/>
                <w:sz w:val="20"/>
                <w:szCs w:val="20"/>
              </w:rPr>
              <w:t xml:space="preserve"> and shellfish</w:t>
            </w:r>
            <w:r>
              <w:rPr>
                <w:rFonts w:eastAsia="Arial" w:cstheme="minorHAnsi"/>
                <w:b w:val="0"/>
                <w:sz w:val="20"/>
                <w:szCs w:val="20"/>
              </w:rPr>
              <w:t xml:space="preserve"> safer to consume.  </w:t>
            </w:r>
          </w:p>
        </w:tc>
        <w:tc>
          <w:tcPr>
            <w:tcW w:w="2025" w:type="dxa"/>
          </w:tcPr>
          <w:p w14:paraId="4EF1EE54" w14:textId="77777777" w:rsidR="00466484" w:rsidRDefault="00466484" w:rsidP="00466484">
            <w:pPr>
              <w:rPr>
                <w:sz w:val="20"/>
                <w:szCs w:val="20"/>
              </w:rPr>
            </w:pPr>
            <w:r w:rsidRPr="00466484">
              <w:rPr>
                <w:sz w:val="20"/>
                <w:szCs w:val="20"/>
              </w:rPr>
              <w:lastRenderedPageBreak/>
              <w:t xml:space="preserve">Tracking of </w:t>
            </w:r>
            <w:r w:rsidR="00354B02">
              <w:rPr>
                <w:sz w:val="20"/>
                <w:szCs w:val="20"/>
              </w:rPr>
              <w:t xml:space="preserve">water-quality </w:t>
            </w:r>
            <w:r w:rsidRPr="00466484">
              <w:rPr>
                <w:sz w:val="20"/>
                <w:szCs w:val="20"/>
              </w:rPr>
              <w:t xml:space="preserve">impairments, which lead to fish consumption advisories based on jurisdictional </w:t>
            </w:r>
            <w:r w:rsidRPr="00466484">
              <w:rPr>
                <w:sz w:val="20"/>
                <w:szCs w:val="20"/>
              </w:rPr>
              <w:lastRenderedPageBreak/>
              <w:t xml:space="preserve">reporting of PCB impairments. </w:t>
            </w:r>
          </w:p>
          <w:p w14:paraId="62EFF642" w14:textId="77777777" w:rsidR="00354B02" w:rsidRDefault="00354B02" w:rsidP="00466484">
            <w:pPr>
              <w:rPr>
                <w:i/>
                <w:sz w:val="20"/>
                <w:szCs w:val="20"/>
              </w:rPr>
            </w:pPr>
          </w:p>
          <w:p w14:paraId="01C8261D" w14:textId="2B817EC3" w:rsidR="00354B02" w:rsidRPr="00AB0DD5" w:rsidRDefault="00354B02" w:rsidP="00466484">
            <w:pPr>
              <w:rPr>
                <w:iCs/>
                <w:sz w:val="20"/>
                <w:szCs w:val="20"/>
              </w:rPr>
            </w:pPr>
            <w:r>
              <w:rPr>
                <w:iCs/>
                <w:sz w:val="20"/>
                <w:szCs w:val="20"/>
              </w:rPr>
              <w:t xml:space="preserve">Summary of mercury occurrence in freshwater fisheries and comparison to aquatic and consumption thresholds. </w:t>
            </w:r>
            <w:r w:rsidRPr="00AB0DD5">
              <w:rPr>
                <w:iCs/>
                <w:sz w:val="20"/>
                <w:szCs w:val="20"/>
              </w:rPr>
              <w:t>Mercury concentrations in fish were not consistent with regional patterns of atmospheric mercury deposition</w:t>
            </w:r>
            <w:r>
              <w:rPr>
                <w:iCs/>
                <w:sz w:val="20"/>
                <w:szCs w:val="20"/>
              </w:rPr>
              <w:t xml:space="preserve">, implying other factors need to be understood </w:t>
            </w:r>
          </w:p>
        </w:tc>
        <w:tc>
          <w:tcPr>
            <w:tcW w:w="2125" w:type="dxa"/>
          </w:tcPr>
          <w:p w14:paraId="536A96F0" w14:textId="3FA4590E" w:rsidR="001659CE" w:rsidRDefault="001659CE" w:rsidP="00466484">
            <w:pPr>
              <w:rPr>
                <w:iCs/>
                <w:sz w:val="20"/>
                <w:szCs w:val="20"/>
              </w:rPr>
            </w:pPr>
            <w:r>
              <w:rPr>
                <w:iCs/>
                <w:sz w:val="20"/>
                <w:szCs w:val="20"/>
              </w:rPr>
              <w:lastRenderedPageBreak/>
              <w:t xml:space="preserve">Information on </w:t>
            </w:r>
            <w:r w:rsidR="00FE4F6A">
              <w:rPr>
                <w:iCs/>
                <w:sz w:val="20"/>
                <w:szCs w:val="20"/>
              </w:rPr>
              <w:t xml:space="preserve">tracking back </w:t>
            </w:r>
            <w:r>
              <w:rPr>
                <w:iCs/>
                <w:sz w:val="20"/>
                <w:szCs w:val="20"/>
              </w:rPr>
              <w:t xml:space="preserve">sources of PCBs contributing to </w:t>
            </w:r>
            <w:r w:rsidR="00FE4F6A">
              <w:rPr>
                <w:iCs/>
                <w:sz w:val="20"/>
                <w:szCs w:val="20"/>
              </w:rPr>
              <w:t>impairments and best management actions for resource recovery</w:t>
            </w:r>
            <w:r>
              <w:rPr>
                <w:iCs/>
                <w:sz w:val="20"/>
                <w:szCs w:val="20"/>
              </w:rPr>
              <w:t xml:space="preserve"> </w:t>
            </w:r>
            <w:r w:rsidR="00FE4F6A">
              <w:rPr>
                <w:iCs/>
                <w:sz w:val="20"/>
                <w:szCs w:val="20"/>
              </w:rPr>
              <w:t>are</w:t>
            </w:r>
            <w:r>
              <w:rPr>
                <w:iCs/>
                <w:sz w:val="20"/>
                <w:szCs w:val="20"/>
              </w:rPr>
              <w:t xml:space="preserve"> lacking.</w:t>
            </w:r>
            <w:r w:rsidR="00030C7B">
              <w:rPr>
                <w:iCs/>
                <w:sz w:val="20"/>
                <w:szCs w:val="20"/>
              </w:rPr>
              <w:t xml:space="preserve"> </w:t>
            </w:r>
            <w:r w:rsidR="00030C7B">
              <w:rPr>
                <w:iCs/>
                <w:sz w:val="20"/>
                <w:szCs w:val="20"/>
              </w:rPr>
              <w:lastRenderedPageBreak/>
              <w:t xml:space="preserve">Consistent analytical and sampling methodologies for specific outcomes.  </w:t>
            </w:r>
          </w:p>
          <w:p w14:paraId="5C45B530" w14:textId="60FC8AED" w:rsidR="001659CE" w:rsidRDefault="001659CE" w:rsidP="00466484">
            <w:pPr>
              <w:rPr>
                <w:iCs/>
                <w:sz w:val="20"/>
                <w:szCs w:val="20"/>
              </w:rPr>
            </w:pPr>
            <w:r>
              <w:rPr>
                <w:iCs/>
                <w:sz w:val="20"/>
                <w:szCs w:val="20"/>
              </w:rPr>
              <w:t xml:space="preserve"> </w:t>
            </w:r>
          </w:p>
          <w:p w14:paraId="13FED643" w14:textId="77777777" w:rsidR="001659CE" w:rsidRDefault="001659CE" w:rsidP="00466484">
            <w:pPr>
              <w:rPr>
                <w:iCs/>
                <w:sz w:val="20"/>
                <w:szCs w:val="20"/>
              </w:rPr>
            </w:pPr>
          </w:p>
          <w:p w14:paraId="55F7F6EC" w14:textId="77777777" w:rsidR="001659CE" w:rsidRDefault="001659CE" w:rsidP="00466484">
            <w:pPr>
              <w:rPr>
                <w:iCs/>
                <w:sz w:val="20"/>
                <w:szCs w:val="20"/>
              </w:rPr>
            </w:pPr>
          </w:p>
          <w:p w14:paraId="766AD19E" w14:textId="51612D1C" w:rsidR="00466484" w:rsidRPr="00AB0DD5" w:rsidRDefault="00354B02" w:rsidP="00466484">
            <w:pPr>
              <w:rPr>
                <w:iCs/>
                <w:sz w:val="20"/>
                <w:szCs w:val="20"/>
              </w:rPr>
            </w:pPr>
            <w:r w:rsidRPr="00AB0DD5">
              <w:rPr>
                <w:iCs/>
                <w:sz w:val="20"/>
                <w:szCs w:val="20"/>
              </w:rPr>
              <w:t xml:space="preserve">Lack of integrated monitoring network for mercury so difficult to assess changes </w:t>
            </w:r>
            <w:r w:rsidR="001659CE">
              <w:rPr>
                <w:iCs/>
                <w:sz w:val="20"/>
                <w:szCs w:val="20"/>
              </w:rPr>
              <w:t xml:space="preserve">in fish and environment </w:t>
            </w:r>
            <w:r w:rsidR="001659CE" w:rsidRPr="00AB0DD5">
              <w:rPr>
                <w:iCs/>
                <w:sz w:val="20"/>
                <w:szCs w:val="20"/>
              </w:rPr>
              <w:t xml:space="preserve">due to air </w:t>
            </w:r>
            <w:r w:rsidR="001659CE" w:rsidRPr="001659CE">
              <w:rPr>
                <w:iCs/>
                <w:sz w:val="20"/>
                <w:szCs w:val="20"/>
              </w:rPr>
              <w:t>emissions controls and</w:t>
            </w:r>
            <w:r w:rsidR="001659CE" w:rsidRPr="00AB0DD5">
              <w:rPr>
                <w:iCs/>
                <w:sz w:val="20"/>
                <w:szCs w:val="20"/>
              </w:rPr>
              <w:t xml:space="preserve"> understand</w:t>
            </w:r>
            <w:r w:rsidR="00635394">
              <w:rPr>
                <w:iCs/>
                <w:sz w:val="20"/>
                <w:szCs w:val="20"/>
              </w:rPr>
              <w:t>ing of</w:t>
            </w:r>
            <w:r w:rsidR="001659CE" w:rsidRPr="00AB0DD5">
              <w:rPr>
                <w:iCs/>
                <w:sz w:val="20"/>
                <w:szCs w:val="20"/>
              </w:rPr>
              <w:t xml:space="preserve"> other factors. </w:t>
            </w:r>
          </w:p>
        </w:tc>
        <w:tc>
          <w:tcPr>
            <w:tcW w:w="2271" w:type="dxa"/>
          </w:tcPr>
          <w:p w14:paraId="445C6D7D" w14:textId="45F8DB6C" w:rsidR="001659CE" w:rsidRPr="00BF3222" w:rsidRDefault="001659CE" w:rsidP="00466484">
            <w:pPr>
              <w:rPr>
                <w:sz w:val="20"/>
                <w:szCs w:val="20"/>
              </w:rPr>
            </w:pPr>
            <w:r>
              <w:rPr>
                <w:sz w:val="20"/>
                <w:szCs w:val="20"/>
              </w:rPr>
              <w:lastRenderedPageBreak/>
              <w:t xml:space="preserve">Management Approach 1: </w:t>
            </w:r>
            <w:r w:rsidRPr="00BF3222">
              <w:rPr>
                <w:sz w:val="20"/>
                <w:szCs w:val="20"/>
              </w:rPr>
              <w:t>S</w:t>
            </w:r>
            <w:r w:rsidR="00D86030">
              <w:rPr>
                <w:sz w:val="20"/>
                <w:szCs w:val="20"/>
              </w:rPr>
              <w:t>ynthesize</w:t>
            </w:r>
            <w:r w:rsidRPr="00BF3222">
              <w:rPr>
                <w:sz w:val="20"/>
                <w:szCs w:val="20"/>
              </w:rPr>
              <w:t xml:space="preserve"> information to make fish and shellfish safe</w:t>
            </w:r>
            <w:r w:rsidR="00D86030">
              <w:rPr>
                <w:sz w:val="20"/>
                <w:szCs w:val="20"/>
              </w:rPr>
              <w:t>r</w:t>
            </w:r>
            <w:r w:rsidRPr="00BF3222">
              <w:rPr>
                <w:sz w:val="20"/>
                <w:szCs w:val="20"/>
              </w:rPr>
              <w:t xml:space="preserve"> for human consumption. </w:t>
            </w:r>
          </w:p>
          <w:p w14:paraId="6BF5919D" w14:textId="32ABBBE3" w:rsidR="001659CE" w:rsidRDefault="001659CE" w:rsidP="00466484">
            <w:pPr>
              <w:rPr>
                <w:sz w:val="20"/>
                <w:szCs w:val="20"/>
              </w:rPr>
            </w:pPr>
            <w:r>
              <w:rPr>
                <w:sz w:val="20"/>
                <w:szCs w:val="20"/>
              </w:rPr>
              <w:lastRenderedPageBreak/>
              <w:t xml:space="preserve">Selected actions include better source tracking of PCBs; </w:t>
            </w:r>
            <w:r w:rsidR="00030C7B">
              <w:rPr>
                <w:sz w:val="20"/>
                <w:szCs w:val="20"/>
              </w:rPr>
              <w:t xml:space="preserve">understanding of fate and transport in BMPs and sanitary sewer systems.  </w:t>
            </w:r>
          </w:p>
          <w:p w14:paraId="0F8092D8" w14:textId="77777777" w:rsidR="001659CE" w:rsidRDefault="001659CE" w:rsidP="00466484">
            <w:pPr>
              <w:rPr>
                <w:sz w:val="20"/>
                <w:szCs w:val="20"/>
              </w:rPr>
            </w:pPr>
          </w:p>
          <w:p w14:paraId="48F9D9D8" w14:textId="7EEE1AA1" w:rsidR="001659CE" w:rsidRDefault="001659CE" w:rsidP="00466484">
            <w:pPr>
              <w:rPr>
                <w:sz w:val="20"/>
                <w:szCs w:val="20"/>
              </w:rPr>
            </w:pPr>
            <w:r>
              <w:rPr>
                <w:sz w:val="20"/>
                <w:szCs w:val="20"/>
              </w:rPr>
              <w:t xml:space="preserve">Discussions on opportunities for mercury monitoring network </w:t>
            </w:r>
            <w:r w:rsidRPr="00466484">
              <w:rPr>
                <w:sz w:val="20"/>
                <w:szCs w:val="20"/>
              </w:rPr>
              <w:t xml:space="preserve"> </w:t>
            </w:r>
          </w:p>
          <w:p w14:paraId="7AF8939E" w14:textId="271E1AE0" w:rsidR="00466484" w:rsidRPr="00466484" w:rsidRDefault="00466484" w:rsidP="00466484">
            <w:pPr>
              <w:rPr>
                <w:b/>
                <w:sz w:val="20"/>
                <w:szCs w:val="20"/>
              </w:rPr>
            </w:pPr>
            <w:r w:rsidRPr="00466484">
              <w:rPr>
                <w:sz w:val="20"/>
                <w:szCs w:val="20"/>
              </w:rPr>
              <w:t>Interaction between jurisdictions to ensure there is consistent efforts to reduce contaminants, which contribute to fish consumption advisories.</w:t>
            </w:r>
          </w:p>
        </w:tc>
        <w:tc>
          <w:tcPr>
            <w:tcW w:w="1771" w:type="dxa"/>
          </w:tcPr>
          <w:p w14:paraId="2D4410B5" w14:textId="1FB384AF" w:rsidR="00466484" w:rsidRPr="00DB3E82" w:rsidRDefault="000B00BC" w:rsidP="00466484">
            <w:pPr>
              <w:rPr>
                <w:sz w:val="20"/>
                <w:szCs w:val="20"/>
              </w:rPr>
            </w:pPr>
            <w:ins w:id="2" w:author="Majcher, Emily H" w:date="2020-12-08T15:31:00Z">
              <w:r>
                <w:rPr>
                  <w:sz w:val="20"/>
                  <w:szCs w:val="20"/>
                </w:rPr>
                <w:lastRenderedPageBreak/>
                <w:t xml:space="preserve">For mercury monitoring network: </w:t>
              </w:r>
              <w:r w:rsidRPr="000B00BC">
                <w:rPr>
                  <w:sz w:val="20"/>
                  <w:szCs w:val="20"/>
                </w:rPr>
                <w:t xml:space="preserve">Work with partners on options to plan a mercury network </w:t>
              </w:r>
              <w:r w:rsidRPr="000B00BC">
                <w:rPr>
                  <w:sz w:val="20"/>
                  <w:szCs w:val="20"/>
                </w:rPr>
                <w:lastRenderedPageBreak/>
                <w:t>that builds from existing efforts</w:t>
              </w:r>
            </w:ins>
            <w:ins w:id="3" w:author="Majcher, Emily H" w:date="2020-12-08T15:32:00Z">
              <w:r>
                <w:rPr>
                  <w:sz w:val="20"/>
                  <w:szCs w:val="20"/>
                </w:rPr>
                <w:t>.</w:t>
              </w:r>
            </w:ins>
          </w:p>
        </w:tc>
        <w:tc>
          <w:tcPr>
            <w:tcW w:w="2028" w:type="dxa"/>
          </w:tcPr>
          <w:p w14:paraId="2741B06B" w14:textId="31A789C5" w:rsidR="00466484" w:rsidRPr="00DB3E82" w:rsidRDefault="000B00BC" w:rsidP="00466484">
            <w:pPr>
              <w:rPr>
                <w:sz w:val="20"/>
                <w:szCs w:val="20"/>
              </w:rPr>
            </w:pPr>
            <w:ins w:id="4" w:author="Majcher, Emily H" w:date="2020-12-08T15:33:00Z">
              <w:r>
                <w:rPr>
                  <w:sz w:val="20"/>
                  <w:szCs w:val="20"/>
                </w:rPr>
                <w:lastRenderedPageBreak/>
                <w:t xml:space="preserve">For mercury monitoring network: </w:t>
              </w:r>
            </w:ins>
            <w:ins w:id="5" w:author="Majcher, Emily H" w:date="2020-12-08T15:32:00Z">
              <w:r w:rsidRPr="000B00BC">
                <w:rPr>
                  <w:sz w:val="20"/>
                  <w:szCs w:val="20"/>
                </w:rPr>
                <w:t xml:space="preserve">Prepare a </w:t>
              </w:r>
            </w:ins>
            <w:ins w:id="6" w:author="Majcher, Emily H" w:date="2020-12-08T15:53:00Z">
              <w:r w:rsidR="00BC3F02">
                <w:rPr>
                  <w:sz w:val="20"/>
                  <w:szCs w:val="20"/>
                </w:rPr>
                <w:t xml:space="preserve">summary </w:t>
              </w:r>
            </w:ins>
            <w:bookmarkStart w:id="7" w:name="_GoBack"/>
            <w:bookmarkEnd w:id="7"/>
            <w:ins w:id="8" w:author="Majcher, Emily H" w:date="2020-12-08T15:32:00Z">
              <w:r w:rsidRPr="000B00BC">
                <w:rPr>
                  <w:sz w:val="20"/>
                  <w:szCs w:val="20"/>
                </w:rPr>
                <w:t xml:space="preserve">to present to the MB with options for a mercury monitoring </w:t>
              </w:r>
              <w:r w:rsidRPr="000B00BC">
                <w:rPr>
                  <w:sz w:val="20"/>
                  <w:szCs w:val="20"/>
                </w:rPr>
                <w:lastRenderedPageBreak/>
                <w:t>paper</w:t>
              </w:r>
            </w:ins>
            <w:ins w:id="9" w:author="Majcher, Emily H" w:date="2020-12-08T15:53:00Z">
              <w:r w:rsidR="00BC3F02">
                <w:rPr>
                  <w:sz w:val="20"/>
                  <w:szCs w:val="20"/>
                </w:rPr>
                <w:t xml:space="preserve"> </w:t>
              </w:r>
            </w:ins>
            <w:ins w:id="10" w:author="Majcher, Emily H" w:date="2020-12-08T15:32:00Z">
              <w:r w:rsidRPr="000B00BC">
                <w:rPr>
                  <w:sz w:val="20"/>
                  <w:szCs w:val="20"/>
                </w:rPr>
                <w:t>and select an option to pursue. </w:t>
              </w:r>
            </w:ins>
          </w:p>
        </w:tc>
        <w:tc>
          <w:tcPr>
            <w:tcW w:w="2035" w:type="dxa"/>
          </w:tcPr>
          <w:p w14:paraId="1E19C959" w14:textId="77777777" w:rsidR="00466484" w:rsidRPr="00DB3E82" w:rsidRDefault="00466484" w:rsidP="00466484">
            <w:pPr>
              <w:rPr>
                <w:sz w:val="20"/>
                <w:szCs w:val="20"/>
              </w:rPr>
            </w:pPr>
          </w:p>
        </w:tc>
      </w:tr>
      <w:tr w:rsidR="007C6B1C" w:rsidRPr="00DB3E82" w14:paraId="183BB307" w14:textId="77777777" w:rsidTr="00776F9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34" w:type="dxa"/>
            <w:shd w:val="clear" w:color="auto" w:fill="auto"/>
          </w:tcPr>
          <w:p w14:paraId="7413A770" w14:textId="6A354ACF" w:rsidR="00466484" w:rsidRPr="00405A06" w:rsidRDefault="00466484" w:rsidP="00405A06">
            <w:pPr>
              <w:pStyle w:val="NoSpacing"/>
              <w:rPr>
                <w:rFonts w:cs="Times New Roman"/>
                <w:sz w:val="20"/>
                <w:szCs w:val="20"/>
              </w:rPr>
            </w:pPr>
            <w:r w:rsidRPr="00466484">
              <w:rPr>
                <w:rFonts w:eastAsia="Arial" w:cstheme="minorHAnsi"/>
                <w:sz w:val="20"/>
                <w:szCs w:val="20"/>
              </w:rPr>
              <w:t xml:space="preserve">Multiple factors affecting health and mortality of fish and wildlife. </w:t>
            </w:r>
            <w:r w:rsidRPr="00466484">
              <w:rPr>
                <w:rFonts w:cs="Times New Roman"/>
                <w:b w:val="0"/>
                <w:sz w:val="20"/>
                <w:szCs w:val="20"/>
              </w:rPr>
              <w:t xml:space="preserve">There are multiple contaminants and additional factors are causing the degradation (and </w:t>
            </w:r>
            <w:r w:rsidRPr="00466484">
              <w:rPr>
                <w:b w:val="0"/>
                <w:sz w:val="20"/>
                <w:szCs w:val="20"/>
              </w:rPr>
              <w:t>mortality</w:t>
            </w:r>
            <w:r w:rsidRPr="00466484">
              <w:rPr>
                <w:rFonts w:cs="Times New Roman"/>
                <w:b w:val="0"/>
                <w:sz w:val="20"/>
                <w:szCs w:val="20"/>
              </w:rPr>
              <w:t>) of fish so trying to identify specific causes is extremely difficult.</w:t>
            </w:r>
            <w:r w:rsidRPr="00466484">
              <w:rPr>
                <w:rFonts w:cs="Times New Roman"/>
                <w:sz w:val="20"/>
                <w:szCs w:val="20"/>
              </w:rPr>
              <w:t xml:space="preserve"> </w:t>
            </w:r>
          </w:p>
        </w:tc>
        <w:tc>
          <w:tcPr>
            <w:tcW w:w="2025" w:type="dxa"/>
            <w:shd w:val="clear" w:color="auto" w:fill="auto"/>
          </w:tcPr>
          <w:p w14:paraId="55D14A70" w14:textId="68F75EDA" w:rsidR="00466484" w:rsidRDefault="001659CE"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Selected s</w:t>
            </w:r>
            <w:r w:rsidR="00466484" w:rsidRPr="00466484">
              <w:rPr>
                <w:sz w:val="20"/>
                <w:szCs w:val="20"/>
              </w:rPr>
              <w:t>tudies addressing the multiple causes of factors affecting fish and shellfish including EDCs and fish health</w:t>
            </w:r>
            <w:r>
              <w:rPr>
                <w:sz w:val="20"/>
                <w:szCs w:val="20"/>
              </w:rPr>
              <w:t xml:space="preserve"> in the watershed</w:t>
            </w:r>
            <w:r w:rsidR="00466484" w:rsidRPr="00466484">
              <w:rPr>
                <w:sz w:val="20"/>
                <w:szCs w:val="20"/>
              </w:rPr>
              <w:t xml:space="preserve">; surveys of </w:t>
            </w:r>
            <w:r>
              <w:rPr>
                <w:sz w:val="20"/>
                <w:szCs w:val="20"/>
              </w:rPr>
              <w:t xml:space="preserve">emerging </w:t>
            </w:r>
            <w:r w:rsidR="00466484" w:rsidRPr="00466484">
              <w:rPr>
                <w:sz w:val="20"/>
                <w:szCs w:val="20"/>
              </w:rPr>
              <w:t xml:space="preserve"> contaminants</w:t>
            </w:r>
            <w:r>
              <w:rPr>
                <w:sz w:val="20"/>
                <w:szCs w:val="20"/>
              </w:rPr>
              <w:t xml:space="preserve">, </w:t>
            </w:r>
          </w:p>
          <w:p w14:paraId="793BBA4D" w14:textId="77777777" w:rsidR="004C647B"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p>
          <w:p w14:paraId="03671F67" w14:textId="4E9085ED" w:rsidR="004C647B" w:rsidRDefault="004C647B" w:rsidP="004C647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STAC report that included summary of fish health issues  in agricultural and urban settings. </w:t>
            </w:r>
          </w:p>
          <w:p w14:paraId="310B5FCF" w14:textId="59219AC7" w:rsidR="004C647B" w:rsidRPr="00466484"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125" w:type="dxa"/>
            <w:shd w:val="clear" w:color="auto" w:fill="auto"/>
          </w:tcPr>
          <w:p w14:paraId="1C67663D" w14:textId="1EF94561" w:rsidR="001659CE" w:rsidRPr="00466484" w:rsidRDefault="00776F96">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Gaps include regional monitoring and study efforts; addressing the multitude of contaminant groups; understanding which contaminants are the primary causes of poor fish health</w:t>
            </w:r>
            <w:r w:rsidR="00030C7B">
              <w:rPr>
                <w:sz w:val="20"/>
                <w:szCs w:val="20"/>
              </w:rPr>
              <w:t>.</w:t>
            </w:r>
            <w:r>
              <w:rPr>
                <w:sz w:val="20"/>
                <w:szCs w:val="20"/>
              </w:rPr>
              <w:t xml:space="preserve"> </w:t>
            </w:r>
            <w:r w:rsidR="001659CE" w:rsidRPr="00466484">
              <w:rPr>
                <w:sz w:val="20"/>
                <w:szCs w:val="20"/>
              </w:rPr>
              <w:t>Limited information on wildlife</w:t>
            </w:r>
            <w:r w:rsidR="00635394">
              <w:rPr>
                <w:sz w:val="20"/>
                <w:szCs w:val="20"/>
              </w:rPr>
              <w:t>.</w:t>
            </w:r>
          </w:p>
        </w:tc>
        <w:tc>
          <w:tcPr>
            <w:tcW w:w="2271" w:type="dxa"/>
            <w:shd w:val="clear" w:color="auto" w:fill="auto"/>
          </w:tcPr>
          <w:p w14:paraId="3A00BE9A" w14:textId="4FB447D2" w:rsidR="001659CE" w:rsidRDefault="001659CE"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Management Approach 2: </w:t>
            </w:r>
            <w:r w:rsidRPr="001F42FA">
              <w:t>Understand the influence of contaminants in degrading the health, and contributing to mortality, of fish and wildlife</w:t>
            </w:r>
            <w:r w:rsidR="00AE0AAD">
              <w:t>.</w:t>
            </w:r>
            <w:r w:rsidRPr="00466484">
              <w:rPr>
                <w:sz w:val="20"/>
                <w:szCs w:val="20"/>
              </w:rPr>
              <w:t xml:space="preserve"> </w:t>
            </w:r>
          </w:p>
          <w:p w14:paraId="1DB9E689" w14:textId="71FBEE67" w:rsidR="00776F96" w:rsidRDefault="001659CE" w:rsidP="00776F96">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Selected action include </w:t>
            </w:r>
            <w:r w:rsidR="00776F96">
              <w:rPr>
                <w:sz w:val="20"/>
                <w:szCs w:val="20"/>
              </w:rPr>
              <w:t>Action include e</w:t>
            </w:r>
            <w:r w:rsidR="00776F96" w:rsidRPr="00466484">
              <w:rPr>
                <w:sz w:val="20"/>
                <w:szCs w:val="20"/>
              </w:rPr>
              <w:t>volving towards a more geographic approach to focus in areas where fish health issues are most prevalent</w:t>
            </w:r>
            <w:r w:rsidR="00776F96">
              <w:rPr>
                <w:sz w:val="20"/>
                <w:szCs w:val="20"/>
              </w:rPr>
              <w:t>.</w:t>
            </w:r>
          </w:p>
          <w:p w14:paraId="7753AD7B" w14:textId="3532C94D" w:rsidR="001659CE"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t>Increase collaboration with academic institutions conducting research</w:t>
            </w:r>
            <w:r w:rsidR="00776F96">
              <w:rPr>
                <w:sz w:val="20"/>
                <w:szCs w:val="20"/>
              </w:rPr>
              <w:t xml:space="preserve"> on emerging contaminants</w:t>
            </w:r>
            <w:r w:rsidRPr="00466484">
              <w:rPr>
                <w:sz w:val="20"/>
                <w:szCs w:val="20"/>
              </w:rPr>
              <w:t xml:space="preserve">.  </w:t>
            </w:r>
          </w:p>
          <w:p w14:paraId="45C9E410" w14:textId="3AD8E922"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t xml:space="preserve">Work with partners to </w:t>
            </w:r>
            <w:r w:rsidR="001659CE">
              <w:rPr>
                <w:sz w:val="20"/>
                <w:szCs w:val="20"/>
              </w:rPr>
              <w:t xml:space="preserve">coordinate PFAS </w:t>
            </w:r>
            <w:r w:rsidR="001659CE">
              <w:rPr>
                <w:sz w:val="20"/>
                <w:szCs w:val="20"/>
              </w:rPr>
              <w:lastRenderedPageBreak/>
              <w:t>studies</w:t>
            </w:r>
            <w:r w:rsidR="00776F96">
              <w:rPr>
                <w:sz w:val="20"/>
                <w:szCs w:val="20"/>
              </w:rPr>
              <w:t xml:space="preserve">. Explore if selected studies of wildlife can be utilized. </w:t>
            </w:r>
          </w:p>
        </w:tc>
        <w:tc>
          <w:tcPr>
            <w:tcW w:w="1771" w:type="dxa"/>
            <w:shd w:val="clear" w:color="auto" w:fill="auto"/>
          </w:tcPr>
          <w:p w14:paraId="6D3F129A" w14:textId="0514C7F2" w:rsidR="00466484" w:rsidRPr="00DB3E82" w:rsidRDefault="000B00BC" w:rsidP="00466484">
            <w:pPr>
              <w:cnfStyle w:val="000000100000" w:firstRow="0" w:lastRow="0" w:firstColumn="0" w:lastColumn="0" w:oddVBand="0" w:evenVBand="0" w:oddHBand="1" w:evenHBand="0" w:firstRowFirstColumn="0" w:firstRowLastColumn="0" w:lastRowFirstColumn="0" w:lastRowLastColumn="0"/>
              <w:rPr>
                <w:sz w:val="20"/>
                <w:szCs w:val="20"/>
              </w:rPr>
            </w:pPr>
            <w:ins w:id="11" w:author="Majcher, Emily H" w:date="2020-12-08T15:36:00Z">
              <w:r>
                <w:rPr>
                  <w:sz w:val="20"/>
                  <w:szCs w:val="20"/>
                </w:rPr>
                <w:lastRenderedPageBreak/>
                <w:t>Coordination of PFAS s</w:t>
              </w:r>
            </w:ins>
            <w:ins w:id="12" w:author="Majcher, Emily H" w:date="2020-12-08T15:37:00Z">
              <w:r>
                <w:rPr>
                  <w:sz w:val="20"/>
                  <w:szCs w:val="20"/>
                </w:rPr>
                <w:t xml:space="preserve">tudies: </w:t>
              </w:r>
              <w:r w:rsidRPr="000B00BC">
                <w:rPr>
                  <w:sz w:val="20"/>
                  <w:szCs w:val="20"/>
                </w:rPr>
                <w:t xml:space="preserve">Present current research on PFAS at TCW meetings. Identify current sampling and lab protocols, and </w:t>
              </w:r>
            </w:ins>
            <w:ins w:id="13" w:author="Majcher, Emily H" w:date="2020-12-08T15:38:00Z">
              <w:r>
                <w:rPr>
                  <w:sz w:val="20"/>
                  <w:szCs w:val="20"/>
                </w:rPr>
                <w:t xml:space="preserve">regional </w:t>
              </w:r>
            </w:ins>
            <w:ins w:id="14" w:author="Majcher, Emily H" w:date="2020-12-08T15:37:00Z">
              <w:r w:rsidRPr="000B00BC">
                <w:rPr>
                  <w:sz w:val="20"/>
                  <w:szCs w:val="20"/>
                </w:rPr>
                <w:t>places of emphasis</w:t>
              </w:r>
            </w:ins>
            <w:ins w:id="15" w:author="Majcher, Emily H" w:date="2020-12-08T15:38:00Z">
              <w:r>
                <w:rPr>
                  <w:sz w:val="20"/>
                  <w:szCs w:val="20"/>
                </w:rPr>
                <w:t xml:space="preserve"> in the watershed</w:t>
              </w:r>
            </w:ins>
            <w:ins w:id="16" w:author="Majcher, Emily H" w:date="2020-12-08T15:37:00Z">
              <w:r w:rsidRPr="000B00BC">
                <w:rPr>
                  <w:sz w:val="20"/>
                  <w:szCs w:val="20"/>
                </w:rPr>
                <w:t>.  </w:t>
              </w:r>
            </w:ins>
          </w:p>
        </w:tc>
        <w:tc>
          <w:tcPr>
            <w:tcW w:w="2028" w:type="dxa"/>
            <w:shd w:val="clear" w:color="auto" w:fill="auto"/>
          </w:tcPr>
          <w:p w14:paraId="27B98127" w14:textId="041982D4" w:rsidR="00466484" w:rsidRPr="00DB3E82" w:rsidRDefault="000B00BC" w:rsidP="00466484">
            <w:pPr>
              <w:cnfStyle w:val="000000100000" w:firstRow="0" w:lastRow="0" w:firstColumn="0" w:lastColumn="0" w:oddVBand="0" w:evenVBand="0" w:oddHBand="1" w:evenHBand="0" w:firstRowFirstColumn="0" w:firstRowLastColumn="0" w:lastRowFirstColumn="0" w:lastRowLastColumn="0"/>
              <w:rPr>
                <w:sz w:val="20"/>
                <w:szCs w:val="20"/>
              </w:rPr>
            </w:pPr>
            <w:ins w:id="17" w:author="Majcher, Emily H" w:date="2020-12-08T15:37:00Z">
              <w:r>
                <w:rPr>
                  <w:sz w:val="20"/>
                  <w:szCs w:val="20"/>
                </w:rPr>
                <w:t xml:space="preserve">Coordination of PFAS studies: </w:t>
              </w:r>
            </w:ins>
            <w:ins w:id="18" w:author="Majcher, Emily H" w:date="2020-12-08T15:38:00Z">
              <w:r>
                <w:rPr>
                  <w:sz w:val="20"/>
                  <w:szCs w:val="20"/>
                </w:rPr>
                <w:t>Identify best practices and les</w:t>
              </w:r>
            </w:ins>
            <w:ins w:id="19" w:author="Majcher, Emily H" w:date="2020-12-08T15:39:00Z">
              <w:r>
                <w:rPr>
                  <w:sz w:val="20"/>
                  <w:szCs w:val="20"/>
                </w:rPr>
                <w:t>sons learned from presentations to h</w:t>
              </w:r>
            </w:ins>
            <w:ins w:id="20" w:author="Majcher, Emily H" w:date="2020-12-08T15:38:00Z">
              <w:r w:rsidRPr="000B00BC">
                <w:rPr>
                  <w:sz w:val="20"/>
                  <w:szCs w:val="20"/>
                </w:rPr>
                <w:t xml:space="preserve">ave PFAS investigators move toward comparable sampling and lab protocols, and </w:t>
              </w:r>
            </w:ins>
            <w:ins w:id="21" w:author="Majcher, Emily H" w:date="2020-12-08T15:39:00Z">
              <w:r>
                <w:rPr>
                  <w:sz w:val="20"/>
                  <w:szCs w:val="20"/>
                </w:rPr>
                <w:t>regional emphasis areas (e.g., Potomac)</w:t>
              </w:r>
            </w:ins>
          </w:p>
        </w:tc>
        <w:tc>
          <w:tcPr>
            <w:tcW w:w="2035" w:type="dxa"/>
            <w:shd w:val="clear" w:color="auto" w:fill="auto"/>
          </w:tcPr>
          <w:p w14:paraId="129C7B87"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r>
      <w:tr w:rsidR="007C6B1C" w:rsidRPr="00DB3E82" w14:paraId="21A27336" w14:textId="77777777" w:rsidTr="00776F96">
        <w:trPr>
          <w:trHeight w:val="20"/>
        </w:trPr>
        <w:tc>
          <w:tcPr>
            <w:cnfStyle w:val="001000000000" w:firstRow="0" w:lastRow="0" w:firstColumn="1" w:lastColumn="0" w:oddVBand="0" w:evenVBand="0" w:oddHBand="0" w:evenHBand="0" w:firstRowFirstColumn="0" w:firstRowLastColumn="0" w:lastRowFirstColumn="0" w:lastRowLastColumn="0"/>
            <w:tcW w:w="2034" w:type="dxa"/>
          </w:tcPr>
          <w:p w14:paraId="201A21EC" w14:textId="064DB49F" w:rsidR="00466484" w:rsidRPr="00466484" w:rsidRDefault="00466484" w:rsidP="00466484">
            <w:pPr>
              <w:rPr>
                <w:bCs w:val="0"/>
                <w:sz w:val="20"/>
                <w:szCs w:val="20"/>
              </w:rPr>
            </w:pPr>
            <w:r w:rsidRPr="00466484">
              <w:rPr>
                <w:rFonts w:eastAsia="Arial" w:cstheme="minorHAnsi"/>
                <w:sz w:val="20"/>
                <w:szCs w:val="20"/>
              </w:rPr>
              <w:t xml:space="preserve">Lack of data on the occurrence and trends of toxic contaminants. </w:t>
            </w:r>
            <w:r w:rsidRPr="00586F65">
              <w:rPr>
                <w:rFonts w:cs="Times New Roman"/>
                <w:b w:val="0"/>
                <w:bCs w:val="0"/>
                <w:sz w:val="20"/>
                <w:szCs w:val="20"/>
              </w:rPr>
              <w:t>There is no watershed-wide monitoring program on the condition of fish and wildlife that is integrated with water and sediment sampling.</w:t>
            </w:r>
            <w:r w:rsidRPr="00466484">
              <w:rPr>
                <w:rFonts w:cs="Times New Roman"/>
                <w:sz w:val="20"/>
                <w:szCs w:val="20"/>
              </w:rPr>
              <w:t xml:space="preserve"> </w:t>
            </w:r>
          </w:p>
        </w:tc>
        <w:tc>
          <w:tcPr>
            <w:tcW w:w="2025" w:type="dxa"/>
          </w:tcPr>
          <w:p w14:paraId="715CE508" w14:textId="77777777" w:rsidR="00466484"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r w:rsidRPr="00466484">
              <w:rPr>
                <w:sz w:val="20"/>
                <w:szCs w:val="20"/>
              </w:rPr>
              <w:t xml:space="preserve">Jurisdictions have monitoring programs for selected toxic contaminants, but mostly not adequate for trends. </w:t>
            </w:r>
          </w:p>
          <w:p w14:paraId="45DE90B3" w14:textId="77777777" w:rsidR="004C647B" w:rsidRDefault="004C647B" w:rsidP="00466484">
            <w:pPr>
              <w:cnfStyle w:val="000000000000" w:firstRow="0" w:lastRow="0" w:firstColumn="0" w:lastColumn="0" w:oddVBand="0" w:evenVBand="0" w:oddHBand="0" w:evenHBand="0" w:firstRowFirstColumn="0" w:firstRowLastColumn="0" w:lastRowFirstColumn="0" w:lastRowLastColumn="0"/>
              <w:rPr>
                <w:sz w:val="20"/>
                <w:szCs w:val="20"/>
              </w:rPr>
            </w:pPr>
          </w:p>
          <w:p w14:paraId="7575B9A7" w14:textId="5BE7652A" w:rsidR="004C647B" w:rsidRDefault="004C647B"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STAC report that included summary of contaminant occurrence and sources in agricultural and urban settings. </w:t>
            </w:r>
          </w:p>
          <w:p w14:paraId="42BE1B9C" w14:textId="77777777" w:rsidR="004C647B" w:rsidRDefault="004C647B" w:rsidP="00466484">
            <w:pPr>
              <w:cnfStyle w:val="000000000000" w:firstRow="0" w:lastRow="0" w:firstColumn="0" w:lastColumn="0" w:oddVBand="0" w:evenVBand="0" w:oddHBand="0" w:evenHBand="0" w:firstRowFirstColumn="0" w:firstRowLastColumn="0" w:lastRowFirstColumn="0" w:lastRowLastColumn="0"/>
              <w:rPr>
                <w:sz w:val="20"/>
                <w:szCs w:val="20"/>
              </w:rPr>
            </w:pPr>
          </w:p>
          <w:p w14:paraId="25942165" w14:textId="40602026" w:rsidR="00776F96" w:rsidRPr="00466484" w:rsidRDefault="00776F96"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Inventory of existing state and federal toxic contaminant data revealed limited number of sites can be used for trends </w:t>
            </w:r>
          </w:p>
        </w:tc>
        <w:tc>
          <w:tcPr>
            <w:tcW w:w="2125" w:type="dxa"/>
          </w:tcPr>
          <w:p w14:paraId="02C8910D" w14:textId="77777777" w:rsidR="00776F96" w:rsidRDefault="00776F96"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Primary gaps are: (1) limited number of sites that can be used for trends. </w:t>
            </w:r>
          </w:p>
          <w:p w14:paraId="1BBB791A" w14:textId="76E3CCB9" w:rsidR="00776F96" w:rsidRDefault="00776F96"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(2) Very few sites with fish and water monitoring to relate contaminants to fishery conditions. </w:t>
            </w:r>
          </w:p>
          <w:p w14:paraId="3ED1DE2F" w14:textId="74AAE992" w:rsidR="00466484" w:rsidRPr="00466484" w:rsidRDefault="00776F96"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(3) available data to understand regional patterns of toxic contaminants. </w:t>
            </w:r>
          </w:p>
        </w:tc>
        <w:tc>
          <w:tcPr>
            <w:tcW w:w="2271" w:type="dxa"/>
          </w:tcPr>
          <w:p w14:paraId="152B0807" w14:textId="52341962" w:rsidR="004C647B" w:rsidRPr="009472DD" w:rsidRDefault="004C647B" w:rsidP="00466484">
            <w:pPr>
              <w:cnfStyle w:val="000000000000" w:firstRow="0" w:lastRow="0" w:firstColumn="0" w:lastColumn="0" w:oddVBand="0" w:evenVBand="0" w:oddHBand="0" w:evenHBand="0" w:firstRowFirstColumn="0" w:firstRowLastColumn="0" w:lastRowFirstColumn="0" w:lastRowLastColumn="0"/>
              <w:rPr>
                <w:bCs/>
                <w:sz w:val="20"/>
                <w:szCs w:val="20"/>
              </w:rPr>
            </w:pPr>
            <w:r>
              <w:rPr>
                <w:sz w:val="20"/>
                <w:szCs w:val="20"/>
              </w:rPr>
              <w:t xml:space="preserve">Management Approach 3: </w:t>
            </w:r>
            <w:r w:rsidRPr="009472DD">
              <w:rPr>
                <w:bCs/>
                <w:sz w:val="20"/>
                <w:szCs w:val="20"/>
              </w:rPr>
              <w:t>Document the occurrence, concentrations, and sources of contaminants in different landscape settings</w:t>
            </w:r>
            <w:r w:rsidR="00AE0AAD">
              <w:rPr>
                <w:bCs/>
                <w:sz w:val="20"/>
                <w:szCs w:val="20"/>
              </w:rPr>
              <w:t>.</w:t>
            </w:r>
            <w:r w:rsidRPr="009472DD">
              <w:rPr>
                <w:bCs/>
                <w:sz w:val="20"/>
                <w:szCs w:val="20"/>
              </w:rPr>
              <w:t xml:space="preserve"> </w:t>
            </w:r>
          </w:p>
          <w:p w14:paraId="6C6A2319" w14:textId="00268342" w:rsidR="004C647B" w:rsidRDefault="004C647B"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Actions include (1) </w:t>
            </w:r>
            <w:r w:rsidR="00466484" w:rsidRPr="00466484">
              <w:rPr>
                <w:sz w:val="20"/>
                <w:szCs w:val="20"/>
              </w:rPr>
              <w:t xml:space="preserve">Better utilize jurisdictions monitoring that is used for biannual integrated reports; </w:t>
            </w:r>
          </w:p>
          <w:p w14:paraId="01DC6111" w14:textId="77777777" w:rsidR="004C647B" w:rsidRDefault="004C647B" w:rsidP="00466484">
            <w:pPr>
              <w:cnfStyle w:val="000000000000" w:firstRow="0" w:lastRow="0" w:firstColumn="0" w:lastColumn="0" w:oddVBand="0" w:evenVBand="0" w:oddHBand="0" w:evenHBand="0" w:firstRowFirstColumn="0" w:firstRowLastColumn="0" w:lastRowFirstColumn="0" w:lastRowLastColumn="0"/>
              <w:rPr>
                <w:sz w:val="20"/>
                <w:szCs w:val="20"/>
              </w:rPr>
            </w:pPr>
          </w:p>
          <w:p w14:paraId="14457749" w14:textId="5720EEAC" w:rsidR="00466484" w:rsidRPr="00466484" w:rsidRDefault="004C647B"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(2) </w:t>
            </w:r>
            <w:r w:rsidR="00030C7B">
              <w:rPr>
                <w:sz w:val="20"/>
                <w:szCs w:val="20"/>
              </w:rPr>
              <w:t>Explore opportunities to d</w:t>
            </w:r>
            <w:r w:rsidR="00466484" w:rsidRPr="00466484">
              <w:rPr>
                <w:sz w:val="20"/>
                <w:szCs w:val="20"/>
              </w:rPr>
              <w:t xml:space="preserve">esign an integrated monitoring network to improve long-term information </w:t>
            </w:r>
            <w:r w:rsidR="00586F65">
              <w:rPr>
                <w:sz w:val="20"/>
                <w:szCs w:val="20"/>
              </w:rPr>
              <w:t>and assess methods (sampling and analytical) for desired outcomes for given contaminants (e.g., PCBs, mercury, PFAS)</w:t>
            </w:r>
          </w:p>
        </w:tc>
        <w:tc>
          <w:tcPr>
            <w:tcW w:w="1771" w:type="dxa"/>
          </w:tcPr>
          <w:p w14:paraId="6F734114" w14:textId="40E986A6" w:rsidR="00A9446F" w:rsidRDefault="00A9446F" w:rsidP="00466484">
            <w:pPr>
              <w:cnfStyle w:val="000000000000" w:firstRow="0" w:lastRow="0" w:firstColumn="0" w:lastColumn="0" w:oddVBand="0" w:evenVBand="0" w:oddHBand="0" w:evenHBand="0" w:firstRowFirstColumn="0" w:firstRowLastColumn="0" w:lastRowFirstColumn="0" w:lastRowLastColumn="0"/>
              <w:rPr>
                <w:ins w:id="22" w:author="Majcher, Emily H" w:date="2020-12-08T15:43:00Z"/>
                <w:color w:val="000000"/>
                <w:sz w:val="20"/>
                <w:szCs w:val="20"/>
                <w:shd w:val="clear" w:color="auto" w:fill="FFFFFF"/>
              </w:rPr>
            </w:pPr>
            <w:ins w:id="23" w:author="Majcher, Emily H" w:date="2020-12-08T15:44:00Z">
              <w:r>
                <w:rPr>
                  <w:color w:val="000000"/>
                  <w:sz w:val="20"/>
                  <w:szCs w:val="20"/>
                  <w:shd w:val="clear" w:color="auto" w:fill="FFFFFF"/>
                </w:rPr>
                <w:t xml:space="preserve">Jurisdiction monitoring: </w:t>
              </w:r>
            </w:ins>
            <w:ins w:id="24" w:author="Majcher, Emily H" w:date="2020-12-08T15:42:00Z">
              <w:r>
                <w:rPr>
                  <w:color w:val="000000"/>
                  <w:sz w:val="20"/>
                  <w:szCs w:val="20"/>
                  <w:shd w:val="clear" w:color="auto" w:fill="FFFFFF"/>
                </w:rPr>
                <w:t>Have jurisdictions present results related to contaminants from bi-annual integrated reports, discuss how to show results for multiple states</w:t>
              </w:r>
            </w:ins>
            <w:ins w:id="25" w:author="Majcher, Emily H" w:date="2020-12-08T15:43:00Z">
              <w:r>
                <w:rPr>
                  <w:color w:val="000000"/>
                  <w:sz w:val="20"/>
                  <w:szCs w:val="20"/>
                  <w:shd w:val="clear" w:color="auto" w:fill="FFFFFF"/>
                </w:rPr>
                <w:t xml:space="preserve">. </w:t>
              </w:r>
            </w:ins>
          </w:p>
          <w:p w14:paraId="4A9687BF" w14:textId="73FDECD3" w:rsidR="00A9446F" w:rsidRDefault="00A9446F" w:rsidP="00466484">
            <w:pPr>
              <w:cnfStyle w:val="000000000000" w:firstRow="0" w:lastRow="0" w:firstColumn="0" w:lastColumn="0" w:oddVBand="0" w:evenVBand="0" w:oddHBand="0" w:evenHBand="0" w:firstRowFirstColumn="0" w:firstRowLastColumn="0" w:lastRowFirstColumn="0" w:lastRowLastColumn="0"/>
              <w:rPr>
                <w:ins w:id="26" w:author="Majcher, Emily H" w:date="2020-12-08T15:42:00Z"/>
                <w:sz w:val="20"/>
                <w:szCs w:val="20"/>
              </w:rPr>
            </w:pPr>
            <w:ins w:id="27" w:author="Majcher, Emily H" w:date="2020-12-08T15:42:00Z">
              <w:r>
                <w:rPr>
                  <w:color w:val="000000"/>
                  <w:sz w:val="20"/>
                  <w:szCs w:val="20"/>
                  <w:shd w:val="clear" w:color="auto" w:fill="FFFFFF"/>
                </w:rPr>
                <w:t> </w:t>
              </w:r>
            </w:ins>
          </w:p>
          <w:p w14:paraId="47FDE690" w14:textId="28B88A18" w:rsidR="00466484" w:rsidRPr="00DB3E82" w:rsidRDefault="000B00BC" w:rsidP="00466484">
            <w:pPr>
              <w:cnfStyle w:val="000000000000" w:firstRow="0" w:lastRow="0" w:firstColumn="0" w:lastColumn="0" w:oddVBand="0" w:evenVBand="0" w:oddHBand="0" w:evenHBand="0" w:firstRowFirstColumn="0" w:firstRowLastColumn="0" w:lastRowFirstColumn="0" w:lastRowLastColumn="0"/>
              <w:rPr>
                <w:sz w:val="20"/>
                <w:szCs w:val="20"/>
              </w:rPr>
            </w:pPr>
            <w:ins w:id="28" w:author="Majcher, Emily H" w:date="2020-12-08T15:38:00Z">
              <w:r>
                <w:rPr>
                  <w:sz w:val="20"/>
                  <w:szCs w:val="20"/>
                </w:rPr>
                <w:t xml:space="preserve">Coordination of PFAS studies: </w:t>
              </w:r>
              <w:r w:rsidRPr="000B00BC">
                <w:rPr>
                  <w:sz w:val="20"/>
                  <w:szCs w:val="20"/>
                </w:rPr>
                <w:t xml:space="preserve">Present current research on PFAS at TCW meetings. Identify current sampling and lab protocols, and </w:t>
              </w:r>
              <w:r>
                <w:rPr>
                  <w:sz w:val="20"/>
                  <w:szCs w:val="20"/>
                </w:rPr>
                <w:t xml:space="preserve">regional </w:t>
              </w:r>
              <w:r w:rsidRPr="000B00BC">
                <w:rPr>
                  <w:sz w:val="20"/>
                  <w:szCs w:val="20"/>
                </w:rPr>
                <w:t>places of emphasis</w:t>
              </w:r>
              <w:r>
                <w:rPr>
                  <w:sz w:val="20"/>
                  <w:szCs w:val="20"/>
                </w:rPr>
                <w:t xml:space="preserve"> in the watershed</w:t>
              </w:r>
              <w:r w:rsidRPr="000B00BC">
                <w:rPr>
                  <w:sz w:val="20"/>
                  <w:szCs w:val="20"/>
                </w:rPr>
                <w:t>.  </w:t>
              </w:r>
            </w:ins>
          </w:p>
        </w:tc>
        <w:tc>
          <w:tcPr>
            <w:tcW w:w="2028" w:type="dxa"/>
          </w:tcPr>
          <w:p w14:paraId="63442761" w14:textId="281E6D09" w:rsidR="00A9446F" w:rsidRDefault="00A9446F" w:rsidP="00466484">
            <w:pPr>
              <w:cnfStyle w:val="000000000000" w:firstRow="0" w:lastRow="0" w:firstColumn="0" w:lastColumn="0" w:oddVBand="0" w:evenVBand="0" w:oddHBand="0" w:evenHBand="0" w:firstRowFirstColumn="0" w:firstRowLastColumn="0" w:lastRowFirstColumn="0" w:lastRowLastColumn="0"/>
              <w:rPr>
                <w:ins w:id="29" w:author="Majcher, Emily H" w:date="2020-12-08T15:43:00Z"/>
                <w:sz w:val="20"/>
                <w:szCs w:val="20"/>
              </w:rPr>
            </w:pPr>
            <w:ins w:id="30" w:author="Majcher, Emily H" w:date="2020-12-08T15:44:00Z">
              <w:r>
                <w:rPr>
                  <w:sz w:val="20"/>
                  <w:szCs w:val="20"/>
                </w:rPr>
                <w:t xml:space="preserve">Jurisdiction monitoring: </w:t>
              </w:r>
            </w:ins>
            <w:ins w:id="31" w:author="Majcher, Emily H" w:date="2020-12-08T15:43:00Z">
              <w:r>
                <w:rPr>
                  <w:sz w:val="20"/>
                  <w:szCs w:val="20"/>
                </w:rPr>
                <w:t>I</w:t>
              </w:r>
              <w:r w:rsidRPr="00A9446F">
                <w:rPr>
                  <w:sz w:val="20"/>
                  <w:szCs w:val="20"/>
                </w:rPr>
                <w:t>dentify select</w:t>
              </w:r>
              <w:r>
                <w:rPr>
                  <w:sz w:val="20"/>
                  <w:szCs w:val="20"/>
                </w:rPr>
                <w:t xml:space="preserve"> </w:t>
              </w:r>
              <w:r w:rsidRPr="00A9446F">
                <w:rPr>
                  <w:sz w:val="20"/>
                  <w:szCs w:val="20"/>
                </w:rPr>
                <w:t>results that can be used to develop story map(s) for impairments from contaminants in the watershed</w:t>
              </w:r>
            </w:ins>
            <w:ins w:id="32" w:author="Majcher, Emily H" w:date="2020-12-08T15:44:00Z">
              <w:r>
                <w:rPr>
                  <w:sz w:val="20"/>
                  <w:szCs w:val="20"/>
                </w:rPr>
                <w:t>.</w:t>
              </w:r>
            </w:ins>
          </w:p>
          <w:p w14:paraId="6160EBA6" w14:textId="77777777" w:rsidR="00A9446F" w:rsidRDefault="00A9446F" w:rsidP="00466484">
            <w:pPr>
              <w:cnfStyle w:val="000000000000" w:firstRow="0" w:lastRow="0" w:firstColumn="0" w:lastColumn="0" w:oddVBand="0" w:evenVBand="0" w:oddHBand="0" w:evenHBand="0" w:firstRowFirstColumn="0" w:firstRowLastColumn="0" w:lastRowFirstColumn="0" w:lastRowLastColumn="0"/>
              <w:rPr>
                <w:ins w:id="33" w:author="Majcher, Emily H" w:date="2020-12-08T15:43:00Z"/>
                <w:sz w:val="20"/>
                <w:szCs w:val="20"/>
              </w:rPr>
            </w:pPr>
          </w:p>
          <w:p w14:paraId="6AD4BCC6" w14:textId="77777777" w:rsidR="00A9446F" w:rsidRDefault="00A9446F" w:rsidP="00466484">
            <w:pPr>
              <w:cnfStyle w:val="000000000000" w:firstRow="0" w:lastRow="0" w:firstColumn="0" w:lastColumn="0" w:oddVBand="0" w:evenVBand="0" w:oddHBand="0" w:evenHBand="0" w:firstRowFirstColumn="0" w:firstRowLastColumn="0" w:lastRowFirstColumn="0" w:lastRowLastColumn="0"/>
              <w:rPr>
                <w:ins w:id="34" w:author="Majcher, Emily H" w:date="2020-12-08T15:43:00Z"/>
                <w:sz w:val="20"/>
                <w:szCs w:val="20"/>
              </w:rPr>
            </w:pPr>
          </w:p>
          <w:p w14:paraId="7283013E" w14:textId="6970FAE0" w:rsidR="00466484" w:rsidRPr="00DB3E82" w:rsidRDefault="000B00BC" w:rsidP="00466484">
            <w:pPr>
              <w:cnfStyle w:val="000000000000" w:firstRow="0" w:lastRow="0" w:firstColumn="0" w:lastColumn="0" w:oddVBand="0" w:evenVBand="0" w:oddHBand="0" w:evenHBand="0" w:firstRowFirstColumn="0" w:firstRowLastColumn="0" w:lastRowFirstColumn="0" w:lastRowLastColumn="0"/>
              <w:rPr>
                <w:sz w:val="20"/>
                <w:szCs w:val="20"/>
              </w:rPr>
            </w:pPr>
            <w:ins w:id="35" w:author="Majcher, Emily H" w:date="2020-12-08T15:40:00Z">
              <w:r>
                <w:rPr>
                  <w:sz w:val="20"/>
                  <w:szCs w:val="20"/>
                </w:rPr>
                <w:t>Coordination of PFAS studies: Identify best practices and lessons learned from presentations to h</w:t>
              </w:r>
              <w:r w:rsidRPr="000B00BC">
                <w:rPr>
                  <w:sz w:val="20"/>
                  <w:szCs w:val="20"/>
                </w:rPr>
                <w:t xml:space="preserve">ave PFAS investigators move toward comparable sampling and lab protocols, and </w:t>
              </w:r>
              <w:r>
                <w:rPr>
                  <w:sz w:val="20"/>
                  <w:szCs w:val="20"/>
                </w:rPr>
                <w:t>regional emphasis areas (e.g., Potomac)</w:t>
              </w:r>
            </w:ins>
            <w:ins w:id="36" w:author="Majcher, Emily H" w:date="2020-12-08T15:44:00Z">
              <w:r w:rsidR="00A9446F">
                <w:rPr>
                  <w:sz w:val="20"/>
                  <w:szCs w:val="20"/>
                </w:rPr>
                <w:t>.</w:t>
              </w:r>
            </w:ins>
          </w:p>
        </w:tc>
        <w:tc>
          <w:tcPr>
            <w:tcW w:w="2035" w:type="dxa"/>
          </w:tcPr>
          <w:p w14:paraId="26D3AD0C"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r>
      <w:tr w:rsidR="007C6B1C" w:rsidRPr="00DB3E82" w14:paraId="3A1E5D29" w14:textId="77777777" w:rsidTr="00776F9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34" w:type="dxa"/>
            <w:shd w:val="clear" w:color="auto" w:fill="auto"/>
          </w:tcPr>
          <w:p w14:paraId="068883FA" w14:textId="473397A3" w:rsidR="00466484" w:rsidRPr="00466484" w:rsidRDefault="00466484" w:rsidP="00466484">
            <w:pPr>
              <w:rPr>
                <w:rFonts w:eastAsia="Arial" w:cstheme="minorHAnsi"/>
                <w:sz w:val="20"/>
                <w:szCs w:val="20"/>
              </w:rPr>
            </w:pPr>
            <w:bookmarkStart w:id="37" w:name="_Hlk55908081"/>
            <w:r w:rsidRPr="00466484">
              <w:rPr>
                <w:sz w:val="20"/>
                <w:szCs w:val="20"/>
              </w:rPr>
              <w:t>Limited information of the practices to mitigate contaminants, and their potential co-benefits with nutrients and sediment reductions</w:t>
            </w:r>
            <w:r w:rsidRPr="00466484" w:rsidDel="004D75BF">
              <w:rPr>
                <w:rFonts w:eastAsia="Arial" w:cstheme="minorHAnsi"/>
                <w:sz w:val="20"/>
                <w:szCs w:val="20"/>
              </w:rPr>
              <w:t xml:space="preserve"> </w:t>
            </w:r>
            <w:bookmarkEnd w:id="37"/>
          </w:p>
        </w:tc>
        <w:tc>
          <w:tcPr>
            <w:tcW w:w="2025" w:type="dxa"/>
            <w:shd w:val="clear" w:color="auto" w:fill="auto"/>
          </w:tcPr>
          <w:p w14:paraId="55F4F12B" w14:textId="008BC7A5" w:rsidR="004C647B" w:rsidRDefault="004C647B" w:rsidP="004C647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STAC report includ</w:t>
            </w:r>
            <w:r w:rsidR="0029595B">
              <w:rPr>
                <w:sz w:val="20"/>
                <w:szCs w:val="20"/>
              </w:rPr>
              <w:t xml:space="preserve">ed </w:t>
            </w:r>
            <w:r>
              <w:rPr>
                <w:sz w:val="20"/>
                <w:szCs w:val="20"/>
              </w:rPr>
              <w:t xml:space="preserve">opportunities to reduce contaminants in agricultural and urban settings. </w:t>
            </w:r>
          </w:p>
          <w:p w14:paraId="0B070759" w14:textId="77777777" w:rsidR="004C647B"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p>
          <w:p w14:paraId="6486A546" w14:textId="1F97DF34" w:rsidR="004C647B"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t xml:space="preserve">Some </w:t>
            </w:r>
            <w:r w:rsidR="0029595B">
              <w:rPr>
                <w:sz w:val="20"/>
                <w:szCs w:val="20"/>
              </w:rPr>
              <w:t xml:space="preserve">jurisdictions and </w:t>
            </w:r>
            <w:r w:rsidRPr="00466484">
              <w:rPr>
                <w:sz w:val="20"/>
                <w:szCs w:val="20"/>
              </w:rPr>
              <w:t xml:space="preserve">academic partners looking at contaminant mitigation from selected BMPs.  </w:t>
            </w:r>
          </w:p>
          <w:p w14:paraId="5A4C2D81" w14:textId="77777777" w:rsidR="004C647B"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p>
          <w:p w14:paraId="3E3BBBAD" w14:textId="45004AF7"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125" w:type="dxa"/>
            <w:shd w:val="clear" w:color="auto" w:fill="auto"/>
          </w:tcPr>
          <w:p w14:paraId="4DBE5701" w14:textId="7A81817C" w:rsidR="004C647B" w:rsidRDefault="00635394"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Lack of r</w:t>
            </w:r>
            <w:r w:rsidR="004C647B">
              <w:rPr>
                <w:sz w:val="20"/>
                <w:szCs w:val="20"/>
              </w:rPr>
              <w:t xml:space="preserve">emoval effectiveness of selected BMPs for targeted toxic contaminants.  </w:t>
            </w:r>
          </w:p>
          <w:p w14:paraId="0C252A71" w14:textId="77777777" w:rsidR="004C647B"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Approaches to get toxic contaminants into decision tools (such as CAST)</w:t>
            </w:r>
          </w:p>
          <w:p w14:paraId="149BBBFC" w14:textId="42BCD183" w:rsidR="00466484" w:rsidRPr="00466484"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Products that communicate contaminant co-benefits for WIP milestones </w:t>
            </w:r>
          </w:p>
        </w:tc>
        <w:tc>
          <w:tcPr>
            <w:tcW w:w="2271" w:type="dxa"/>
            <w:shd w:val="clear" w:color="auto" w:fill="auto"/>
          </w:tcPr>
          <w:p w14:paraId="04A23BE8" w14:textId="1C34F3B7" w:rsidR="007C6B1C" w:rsidRPr="009472DD" w:rsidRDefault="007C6B1C"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Management Approach 4</w:t>
            </w:r>
            <w:r w:rsidRPr="009472DD">
              <w:rPr>
                <w:sz w:val="20"/>
                <w:szCs w:val="20"/>
              </w:rPr>
              <w:t xml:space="preserve">: </w:t>
            </w:r>
            <w:r w:rsidR="00AE0AAD">
              <w:rPr>
                <w:sz w:val="20"/>
                <w:szCs w:val="20"/>
              </w:rPr>
              <w:t>Synthesize and promote s</w:t>
            </w:r>
            <w:r w:rsidRPr="009472DD">
              <w:rPr>
                <w:sz w:val="20"/>
                <w:szCs w:val="20"/>
              </w:rPr>
              <w:t xml:space="preserve">cience to help prioritize options for mitigation to inform policy and prevention </w:t>
            </w:r>
          </w:p>
          <w:p w14:paraId="0AA12262" w14:textId="60BE6F8C" w:rsidR="00466484" w:rsidRDefault="007C6B1C" w:rsidP="00466484">
            <w:pPr>
              <w:cnfStyle w:val="000000100000" w:firstRow="0" w:lastRow="0" w:firstColumn="0" w:lastColumn="0" w:oddVBand="0" w:evenVBand="0" w:oddHBand="1" w:evenHBand="0" w:firstRowFirstColumn="0" w:firstRowLastColumn="0" w:lastRowFirstColumn="0" w:lastRowLastColumn="0"/>
              <w:rPr>
                <w:sz w:val="20"/>
                <w:szCs w:val="20"/>
              </w:rPr>
            </w:pPr>
            <w:r w:rsidRPr="009472DD">
              <w:rPr>
                <w:sz w:val="20"/>
                <w:szCs w:val="20"/>
              </w:rPr>
              <w:t>Actions include:</w:t>
            </w:r>
            <w:r>
              <w:rPr>
                <w:sz w:val="20"/>
                <w:szCs w:val="20"/>
              </w:rPr>
              <w:t xml:space="preserve"> </w:t>
            </w:r>
            <w:r w:rsidR="00466484" w:rsidRPr="00466484">
              <w:rPr>
                <w:sz w:val="20"/>
                <w:szCs w:val="20"/>
              </w:rPr>
              <w:t xml:space="preserve">Focused source-sector </w:t>
            </w:r>
            <w:r>
              <w:rPr>
                <w:sz w:val="20"/>
                <w:szCs w:val="20"/>
              </w:rPr>
              <w:t>a</w:t>
            </w:r>
            <w:r w:rsidR="00466484" w:rsidRPr="00466484">
              <w:rPr>
                <w:sz w:val="20"/>
                <w:szCs w:val="20"/>
              </w:rPr>
              <w:t xml:space="preserve">pproach with emphasis on agricultural and urban settings; Generate more information on potential co-benefits </w:t>
            </w:r>
            <w:r w:rsidR="00466484" w:rsidRPr="00466484">
              <w:rPr>
                <w:sz w:val="20"/>
                <w:szCs w:val="20"/>
              </w:rPr>
              <w:lastRenderedPageBreak/>
              <w:t xml:space="preserve">and explore use of CBP decision tools (such as CAST). </w:t>
            </w:r>
          </w:p>
          <w:p w14:paraId="358767BF" w14:textId="62B0C5B1" w:rsidR="004C647B" w:rsidRPr="00466484" w:rsidRDefault="004C647B"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t>Increased interaction with WQ GIT to develop and promote joint approaches to reduce toxic contaminants, nutrients, and sediment.</w:t>
            </w:r>
          </w:p>
        </w:tc>
        <w:tc>
          <w:tcPr>
            <w:tcW w:w="1771" w:type="dxa"/>
            <w:shd w:val="clear" w:color="auto" w:fill="auto"/>
          </w:tcPr>
          <w:p w14:paraId="26A3E2E1" w14:textId="26267589" w:rsidR="00466484" w:rsidRPr="00DB3E82" w:rsidRDefault="00A9446F" w:rsidP="00466484">
            <w:pPr>
              <w:cnfStyle w:val="000000100000" w:firstRow="0" w:lastRow="0" w:firstColumn="0" w:lastColumn="0" w:oddVBand="0" w:evenVBand="0" w:oddHBand="1" w:evenHBand="0" w:firstRowFirstColumn="0" w:firstRowLastColumn="0" w:lastRowFirstColumn="0" w:lastRowLastColumn="0"/>
              <w:rPr>
                <w:sz w:val="20"/>
                <w:szCs w:val="20"/>
              </w:rPr>
            </w:pPr>
            <w:ins w:id="38" w:author="Majcher, Emily H" w:date="2020-12-08T15:45:00Z">
              <w:r>
                <w:rPr>
                  <w:color w:val="000000"/>
                  <w:sz w:val="20"/>
                  <w:szCs w:val="20"/>
                  <w:shd w:val="clear" w:color="auto" w:fill="FFFFFF"/>
                </w:rPr>
                <w:lastRenderedPageBreak/>
                <w:t>Oversight of</w:t>
              </w:r>
              <w:r>
                <w:rPr>
                  <w:color w:val="000000"/>
                  <w:sz w:val="20"/>
                  <w:szCs w:val="20"/>
                  <w:shd w:val="clear" w:color="auto" w:fill="FFFFFF"/>
                </w:rPr>
                <w:t xml:space="preserve"> GIT funded project on </w:t>
              </w:r>
              <w:r>
                <w:rPr>
                  <w:color w:val="000000"/>
                  <w:sz w:val="20"/>
                  <w:szCs w:val="20"/>
                  <w:shd w:val="clear" w:color="auto" w:fill="FFFFFF"/>
                </w:rPr>
                <w:t xml:space="preserve">methods to </w:t>
              </w:r>
            </w:ins>
            <w:ins w:id="39" w:author="Majcher, Emily H" w:date="2020-12-08T15:46:00Z">
              <w:r>
                <w:rPr>
                  <w:color w:val="000000"/>
                  <w:sz w:val="20"/>
                  <w:szCs w:val="20"/>
                  <w:shd w:val="clear" w:color="auto" w:fill="FFFFFF"/>
                </w:rPr>
                <w:t>utilize science advances to quantify co-benefits for toxic contaminants in decision tools</w:t>
              </w:r>
            </w:ins>
            <w:ins w:id="40" w:author="Majcher, Emily H" w:date="2020-12-08T15:50:00Z">
              <w:r>
                <w:rPr>
                  <w:color w:val="000000"/>
                  <w:sz w:val="20"/>
                  <w:szCs w:val="20"/>
                  <w:shd w:val="clear" w:color="auto" w:fill="FFFFFF"/>
                </w:rPr>
                <w:t>.</w:t>
              </w:r>
            </w:ins>
          </w:p>
        </w:tc>
        <w:tc>
          <w:tcPr>
            <w:tcW w:w="2028" w:type="dxa"/>
            <w:shd w:val="clear" w:color="auto" w:fill="auto"/>
          </w:tcPr>
          <w:p w14:paraId="78439911" w14:textId="2F7AAEA9" w:rsidR="00A9446F" w:rsidRPr="00DB3E82" w:rsidRDefault="00A9446F" w:rsidP="00466484">
            <w:pPr>
              <w:cnfStyle w:val="000000100000" w:firstRow="0" w:lastRow="0" w:firstColumn="0" w:lastColumn="0" w:oddVBand="0" w:evenVBand="0" w:oddHBand="1" w:evenHBand="0" w:firstRowFirstColumn="0" w:firstRowLastColumn="0" w:lastRowFirstColumn="0" w:lastRowLastColumn="0"/>
              <w:rPr>
                <w:sz w:val="20"/>
                <w:szCs w:val="20"/>
              </w:rPr>
            </w:pPr>
            <w:ins w:id="41" w:author="Majcher, Emily H" w:date="2020-12-08T15:46:00Z">
              <w:r>
                <w:rPr>
                  <w:sz w:val="20"/>
                  <w:szCs w:val="20"/>
                </w:rPr>
                <w:t>Road</w:t>
              </w:r>
            </w:ins>
            <w:ins w:id="42" w:author="Majcher, Emily H" w:date="2020-12-08T15:47:00Z">
              <w:r>
                <w:rPr>
                  <w:sz w:val="20"/>
                  <w:szCs w:val="20"/>
                </w:rPr>
                <w:t xml:space="preserve">map to integrate </w:t>
              </w:r>
            </w:ins>
            <w:ins w:id="43" w:author="Majcher, Emily H" w:date="2020-12-08T15:49:00Z">
              <w:r>
                <w:rPr>
                  <w:sz w:val="20"/>
                  <w:szCs w:val="20"/>
                </w:rPr>
                <w:t>toxic contaminants into decision tools for utilization during the 2-year milestones.</w:t>
              </w:r>
            </w:ins>
          </w:p>
        </w:tc>
        <w:tc>
          <w:tcPr>
            <w:tcW w:w="2035" w:type="dxa"/>
            <w:shd w:val="clear" w:color="auto" w:fill="auto"/>
          </w:tcPr>
          <w:p w14:paraId="54541E61"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r>
      <w:tr w:rsidR="007C6B1C" w:rsidRPr="00DB3E82" w14:paraId="03A5257B" w14:textId="77777777" w:rsidTr="00776F96">
        <w:trPr>
          <w:trHeight w:val="20"/>
        </w:trPr>
        <w:tc>
          <w:tcPr>
            <w:cnfStyle w:val="001000000000" w:firstRow="0" w:lastRow="0" w:firstColumn="1" w:lastColumn="0" w:oddVBand="0" w:evenVBand="0" w:oddHBand="0" w:evenHBand="0" w:firstRowFirstColumn="0" w:firstRowLastColumn="0" w:lastRowFirstColumn="0" w:lastRowLastColumn="0"/>
            <w:tcW w:w="2034" w:type="dxa"/>
            <w:shd w:val="clear" w:color="auto" w:fill="auto"/>
          </w:tcPr>
          <w:p w14:paraId="11CF54FE" w14:textId="77777777" w:rsidR="00586F65" w:rsidRPr="00586F65" w:rsidRDefault="00586F65" w:rsidP="00586F65">
            <w:pPr>
              <w:rPr>
                <w:sz w:val="20"/>
                <w:szCs w:val="20"/>
              </w:rPr>
            </w:pPr>
            <w:r>
              <w:rPr>
                <w:sz w:val="20"/>
                <w:szCs w:val="20"/>
              </w:rPr>
              <w:t xml:space="preserve">Emerging issues </w:t>
            </w:r>
            <w:r w:rsidRPr="00FE610B">
              <w:rPr>
                <w:b w:val="0"/>
                <w:bCs w:val="0"/>
                <w:sz w:val="20"/>
                <w:szCs w:val="20"/>
              </w:rPr>
              <w:t>There is limited knowledge and capacity to assess understanding state of science, occurrence in the watershed, and implications of emerging issues</w:t>
            </w:r>
            <w:r w:rsidRPr="00586F65">
              <w:rPr>
                <w:sz w:val="20"/>
                <w:szCs w:val="20"/>
              </w:rPr>
              <w:t>.</w:t>
            </w:r>
          </w:p>
          <w:p w14:paraId="76BD68EE" w14:textId="59FC53A9" w:rsidR="00586F65" w:rsidRPr="00466484" w:rsidRDefault="00586F65" w:rsidP="00466484">
            <w:pPr>
              <w:rPr>
                <w:sz w:val="20"/>
                <w:szCs w:val="20"/>
              </w:rPr>
            </w:pPr>
          </w:p>
        </w:tc>
        <w:tc>
          <w:tcPr>
            <w:tcW w:w="2025" w:type="dxa"/>
            <w:shd w:val="clear" w:color="auto" w:fill="auto"/>
          </w:tcPr>
          <w:p w14:paraId="5B6F7669" w14:textId="28508D20" w:rsidR="00586F65" w:rsidRPr="00466484" w:rsidRDefault="00586F65"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Briefings from subject matter experts at TCW meetings to facilitate discussion of prioritization </w:t>
            </w:r>
          </w:p>
        </w:tc>
        <w:tc>
          <w:tcPr>
            <w:tcW w:w="2125" w:type="dxa"/>
            <w:shd w:val="clear" w:color="auto" w:fill="auto"/>
          </w:tcPr>
          <w:p w14:paraId="016FB9D3" w14:textId="77777777" w:rsidR="007C6B1C"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Number of issues to consider are beyond scope of TCW</w:t>
            </w:r>
          </w:p>
          <w:p w14:paraId="5E1E6F09" w14:textId="04CA295A" w:rsidR="00586F65" w:rsidRPr="00466484" w:rsidRDefault="00586F65"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271" w:type="dxa"/>
            <w:shd w:val="clear" w:color="auto" w:fill="auto"/>
          </w:tcPr>
          <w:p w14:paraId="744B659B" w14:textId="0B85F089" w:rsidR="007C6B1C" w:rsidRPr="009472DD"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Management Approach 5</w:t>
            </w:r>
            <w:r w:rsidRPr="009472DD">
              <w:rPr>
                <w:sz w:val="20"/>
                <w:szCs w:val="20"/>
              </w:rPr>
              <w:t>: Gather information on issues of emerging concern.</w:t>
            </w:r>
          </w:p>
          <w:p w14:paraId="2C6969C0" w14:textId="6E112491" w:rsidR="007C6B1C" w:rsidRPr="009472DD"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sidRPr="009472DD">
              <w:rPr>
                <w:sz w:val="20"/>
                <w:szCs w:val="20"/>
              </w:rPr>
              <w:t xml:space="preserve">Actions include: </w:t>
            </w:r>
          </w:p>
          <w:p w14:paraId="323ECE55" w14:textId="4B7F78D5" w:rsidR="00586F65" w:rsidRDefault="00586F65"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Limit activities to one or two topics that have been prioritized rather than including a broad group of topics</w:t>
            </w:r>
          </w:p>
          <w:p w14:paraId="08AE9653" w14:textId="77777777" w:rsidR="007C6B1C"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p>
          <w:p w14:paraId="5096A4C1" w14:textId="22B4AF1C" w:rsidR="007C6B1C" w:rsidRPr="00466484"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Increased interaction with scientific experts, particularly in academic and federal agency research</w:t>
            </w:r>
          </w:p>
        </w:tc>
        <w:tc>
          <w:tcPr>
            <w:tcW w:w="1771" w:type="dxa"/>
            <w:shd w:val="clear" w:color="auto" w:fill="auto"/>
          </w:tcPr>
          <w:p w14:paraId="3E3B5CF3" w14:textId="77777777" w:rsidR="00586F65" w:rsidRPr="00DB3E82" w:rsidRDefault="00586F65"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28" w:type="dxa"/>
            <w:shd w:val="clear" w:color="auto" w:fill="auto"/>
          </w:tcPr>
          <w:p w14:paraId="0669B225" w14:textId="77777777" w:rsidR="00586F65" w:rsidRPr="00DB3E82" w:rsidRDefault="00586F65"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35" w:type="dxa"/>
            <w:shd w:val="clear" w:color="auto" w:fill="auto"/>
          </w:tcPr>
          <w:p w14:paraId="1FE3DD15" w14:textId="77777777" w:rsidR="00586F65" w:rsidRPr="00DB3E82" w:rsidRDefault="00586F65" w:rsidP="00466484">
            <w:pPr>
              <w:cnfStyle w:val="000000000000" w:firstRow="0" w:lastRow="0" w:firstColumn="0" w:lastColumn="0" w:oddVBand="0" w:evenVBand="0" w:oddHBand="0" w:evenHBand="0" w:firstRowFirstColumn="0" w:firstRowLastColumn="0" w:lastRowFirstColumn="0" w:lastRowLastColumn="0"/>
              <w:rPr>
                <w:sz w:val="20"/>
                <w:szCs w:val="20"/>
              </w:rPr>
            </w:pPr>
          </w:p>
        </w:tc>
      </w:tr>
      <w:tr w:rsidR="007C6B1C" w:rsidRPr="00DB3E82" w14:paraId="46D366C0" w14:textId="77777777" w:rsidTr="00776F9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34" w:type="dxa"/>
            <w:shd w:val="clear" w:color="auto" w:fill="auto"/>
          </w:tcPr>
          <w:p w14:paraId="6AAE8EE0" w14:textId="1983D353" w:rsidR="00466484" w:rsidRPr="00466484" w:rsidRDefault="00466484" w:rsidP="00466484">
            <w:pPr>
              <w:rPr>
                <w:sz w:val="20"/>
                <w:szCs w:val="20"/>
              </w:rPr>
            </w:pPr>
            <w:r w:rsidRPr="00466484">
              <w:rPr>
                <w:rFonts w:eastAsia="Arial" w:cstheme="minorHAnsi"/>
                <w:sz w:val="20"/>
                <w:szCs w:val="20"/>
              </w:rPr>
              <w:t xml:space="preserve">Resource constraints. </w:t>
            </w:r>
            <w:r w:rsidRPr="00586F65">
              <w:rPr>
                <w:b w:val="0"/>
                <w:bCs w:val="0"/>
                <w:sz w:val="20"/>
                <w:szCs w:val="20"/>
              </w:rPr>
              <w:t>The constraints include (1) minimal capacity within the CBP to address contaminants; (2) an emphasis on nutrients and sediment that limits the opportunity for increased CBP focus on toxic contaminants; and (3) minimal funding opportunities to conduct additional studies.</w:t>
            </w:r>
            <w:r w:rsidRPr="00466484">
              <w:rPr>
                <w:sz w:val="20"/>
                <w:szCs w:val="20"/>
              </w:rPr>
              <w:t xml:space="preserve"> </w:t>
            </w:r>
          </w:p>
        </w:tc>
        <w:tc>
          <w:tcPr>
            <w:tcW w:w="2025" w:type="dxa"/>
            <w:shd w:val="clear" w:color="auto" w:fill="auto"/>
          </w:tcPr>
          <w:p w14:paraId="45AC185E" w14:textId="4C23B452"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t xml:space="preserve">Coordination of efforts between members of the Toxic Contaminant WG.  </w:t>
            </w:r>
            <w:r w:rsidR="00586F65">
              <w:rPr>
                <w:sz w:val="20"/>
                <w:szCs w:val="20"/>
              </w:rPr>
              <w:t>GIT funding project.  Interaction with other workgroups with WQGIT to find synergies.</w:t>
            </w:r>
          </w:p>
        </w:tc>
        <w:tc>
          <w:tcPr>
            <w:tcW w:w="2125" w:type="dxa"/>
            <w:shd w:val="clear" w:color="auto" w:fill="auto"/>
          </w:tcPr>
          <w:p w14:paraId="5B3E5213" w14:textId="77777777" w:rsidR="007C6B1C" w:rsidRDefault="007C6B1C"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Limited capacity within current TCW to adequately address Gaps listed above. </w:t>
            </w:r>
          </w:p>
          <w:p w14:paraId="762FA4B0" w14:textId="090A3F1B" w:rsidR="00466484" w:rsidRP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271" w:type="dxa"/>
            <w:shd w:val="clear" w:color="auto" w:fill="auto"/>
          </w:tcPr>
          <w:p w14:paraId="56393ED8" w14:textId="77777777" w:rsidR="00466484"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r w:rsidRPr="00466484">
              <w:rPr>
                <w:sz w:val="20"/>
                <w:szCs w:val="20"/>
              </w:rPr>
              <w:t>Invite more partners to the TCW</w:t>
            </w:r>
            <w:r w:rsidR="007C6B1C">
              <w:rPr>
                <w:sz w:val="20"/>
                <w:szCs w:val="20"/>
              </w:rPr>
              <w:t xml:space="preserve"> to expand capacity</w:t>
            </w:r>
            <w:r w:rsidRPr="00466484">
              <w:rPr>
                <w:sz w:val="20"/>
                <w:szCs w:val="20"/>
              </w:rPr>
              <w:t xml:space="preserve">. Have more focused interaction between researchers and stakeholders such as through workshops (such as STAC, ChesRMS) and GIT WGs.  </w:t>
            </w:r>
          </w:p>
          <w:p w14:paraId="1CCDEC46" w14:textId="5305B51C" w:rsidR="007C6B1C" w:rsidRPr="00466484" w:rsidRDefault="007C6B1C" w:rsidP="0046648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w:t>
            </w:r>
            <w:r w:rsidRPr="00466484">
              <w:rPr>
                <w:sz w:val="20"/>
                <w:szCs w:val="20"/>
              </w:rPr>
              <w:t xml:space="preserve">xpand capacity through increased coordination with ongoing academic research, state, and federal efforts. Increase emphasis on toxic contaminants within CBP monitoring </w:t>
            </w:r>
            <w:r w:rsidRPr="00466484">
              <w:rPr>
                <w:sz w:val="20"/>
                <w:szCs w:val="20"/>
              </w:rPr>
              <w:lastRenderedPageBreak/>
              <w:t xml:space="preserve">and modeling teams. More focus on co-benefits.  </w:t>
            </w:r>
          </w:p>
        </w:tc>
        <w:tc>
          <w:tcPr>
            <w:tcW w:w="1771" w:type="dxa"/>
            <w:shd w:val="clear" w:color="auto" w:fill="auto"/>
          </w:tcPr>
          <w:p w14:paraId="22EE087B"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28" w:type="dxa"/>
            <w:shd w:val="clear" w:color="auto" w:fill="auto"/>
          </w:tcPr>
          <w:p w14:paraId="20C8225D"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c>
          <w:tcPr>
            <w:tcW w:w="2035" w:type="dxa"/>
            <w:shd w:val="clear" w:color="auto" w:fill="auto"/>
          </w:tcPr>
          <w:p w14:paraId="38DB0ECB" w14:textId="77777777" w:rsidR="00466484" w:rsidRPr="00DB3E82" w:rsidRDefault="00466484" w:rsidP="00466484">
            <w:pPr>
              <w:cnfStyle w:val="000000100000" w:firstRow="0" w:lastRow="0" w:firstColumn="0" w:lastColumn="0" w:oddVBand="0" w:evenVBand="0" w:oddHBand="1" w:evenHBand="0" w:firstRowFirstColumn="0" w:firstRowLastColumn="0" w:lastRowFirstColumn="0" w:lastRowLastColumn="0"/>
              <w:rPr>
                <w:sz w:val="20"/>
                <w:szCs w:val="20"/>
              </w:rPr>
            </w:pPr>
          </w:p>
        </w:tc>
      </w:tr>
      <w:tr w:rsidR="007C6B1C" w:rsidRPr="00DB3E82" w14:paraId="56CD4B87" w14:textId="77777777" w:rsidTr="00776F96">
        <w:trPr>
          <w:trHeight w:val="20"/>
        </w:trPr>
        <w:tc>
          <w:tcPr>
            <w:cnfStyle w:val="001000000000" w:firstRow="0" w:lastRow="0" w:firstColumn="1" w:lastColumn="0" w:oddVBand="0" w:evenVBand="0" w:oddHBand="0" w:evenHBand="0" w:firstRowFirstColumn="0" w:firstRowLastColumn="0" w:lastRowFirstColumn="0" w:lastRowLastColumn="0"/>
            <w:tcW w:w="2034" w:type="dxa"/>
            <w:shd w:val="clear" w:color="auto" w:fill="auto"/>
          </w:tcPr>
          <w:p w14:paraId="04168529" w14:textId="7FAC6DD1" w:rsidR="00466484" w:rsidRPr="00405A06" w:rsidRDefault="00466484" w:rsidP="00405A06">
            <w:pPr>
              <w:pStyle w:val="Default"/>
              <w:rPr>
                <w:rFonts w:ascii="Georgia" w:hAnsi="Georgia"/>
                <w:b w:val="0"/>
                <w:sz w:val="20"/>
                <w:szCs w:val="20"/>
              </w:rPr>
            </w:pPr>
            <w:r w:rsidRPr="00466484">
              <w:rPr>
                <w:rFonts w:ascii="Georgia" w:hAnsi="Georgia"/>
                <w:sz w:val="20"/>
                <w:szCs w:val="20"/>
              </w:rPr>
              <w:t>Synthesis.</w:t>
            </w:r>
            <w:r w:rsidRPr="00466484">
              <w:rPr>
                <w:rFonts w:ascii="Georgia" w:hAnsi="Georgia"/>
                <w:b w:val="0"/>
                <w:sz w:val="20"/>
                <w:szCs w:val="20"/>
              </w:rPr>
              <w:t xml:space="preserve"> </w:t>
            </w:r>
            <w:r w:rsidR="00586F65">
              <w:rPr>
                <w:rFonts w:ascii="Georgia" w:hAnsi="Georgia" w:cs="Times New Roman"/>
                <w:b w:val="0"/>
                <w:sz w:val="20"/>
                <w:szCs w:val="20"/>
              </w:rPr>
              <w:t xml:space="preserve">Recognition that </w:t>
            </w:r>
            <w:r w:rsidRPr="00466484">
              <w:rPr>
                <w:rFonts w:ascii="Georgia" w:hAnsi="Georgia" w:cs="Times New Roman"/>
                <w:b w:val="0"/>
                <w:sz w:val="20"/>
                <w:szCs w:val="20"/>
              </w:rPr>
              <w:t>the findings from technical articles and reports need to be summarized and communicated to be used effectively by resource managers</w:t>
            </w:r>
          </w:p>
        </w:tc>
        <w:tc>
          <w:tcPr>
            <w:tcW w:w="2025" w:type="dxa"/>
            <w:shd w:val="clear" w:color="auto" w:fill="auto"/>
          </w:tcPr>
          <w:p w14:paraId="65CC5F79" w14:textId="77777777" w:rsidR="007C6B1C"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STAC report on contaminants in urban and agricultural areas.</w:t>
            </w:r>
          </w:p>
          <w:p w14:paraId="6EFF2266" w14:textId="35B13B9F" w:rsidR="00466484" w:rsidRPr="00466484"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Follow-up presentations and associated CBP article </w:t>
            </w:r>
            <w:r w:rsidR="00466484" w:rsidRPr="00466484">
              <w:rPr>
                <w:sz w:val="20"/>
                <w:szCs w:val="20"/>
              </w:rPr>
              <w:t>effort</w:t>
            </w:r>
          </w:p>
        </w:tc>
        <w:tc>
          <w:tcPr>
            <w:tcW w:w="2125" w:type="dxa"/>
            <w:shd w:val="clear" w:color="auto" w:fill="auto"/>
          </w:tcPr>
          <w:p w14:paraId="4CD79F36" w14:textId="0930F199" w:rsidR="00466484" w:rsidRPr="00466484"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Determining topic and appropriate amount of information that will be most useful to the WQ GIT, jurisdictions, and other stakeholders. </w:t>
            </w:r>
          </w:p>
        </w:tc>
        <w:tc>
          <w:tcPr>
            <w:tcW w:w="2271" w:type="dxa"/>
            <w:shd w:val="clear" w:color="auto" w:fill="auto"/>
          </w:tcPr>
          <w:p w14:paraId="0703B3B6" w14:textId="6CECA7DC" w:rsidR="00466484" w:rsidRPr="00466484" w:rsidRDefault="007C6B1C" w:rsidP="0046648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Interact with WQ GIT, workgroups, and jurisdictions to select topic and summary materials for </w:t>
            </w:r>
            <w:r w:rsidR="00BF3222">
              <w:rPr>
                <w:sz w:val="20"/>
                <w:szCs w:val="20"/>
              </w:rPr>
              <w:t>20</w:t>
            </w:r>
            <w:r>
              <w:rPr>
                <w:sz w:val="20"/>
                <w:szCs w:val="20"/>
              </w:rPr>
              <w:t xml:space="preserve">21-22. </w:t>
            </w:r>
          </w:p>
        </w:tc>
        <w:tc>
          <w:tcPr>
            <w:tcW w:w="1771" w:type="dxa"/>
            <w:shd w:val="clear" w:color="auto" w:fill="auto"/>
          </w:tcPr>
          <w:p w14:paraId="3411FF78"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28" w:type="dxa"/>
            <w:shd w:val="clear" w:color="auto" w:fill="auto"/>
          </w:tcPr>
          <w:p w14:paraId="31827AD5"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c>
          <w:tcPr>
            <w:tcW w:w="2035" w:type="dxa"/>
            <w:shd w:val="clear" w:color="auto" w:fill="auto"/>
          </w:tcPr>
          <w:p w14:paraId="75AF07DB" w14:textId="77777777" w:rsidR="00466484" w:rsidRPr="00DB3E82" w:rsidRDefault="00466484" w:rsidP="00466484">
            <w:pPr>
              <w:cnfStyle w:val="000000000000" w:firstRow="0" w:lastRow="0" w:firstColumn="0" w:lastColumn="0" w:oddVBand="0" w:evenVBand="0" w:oddHBand="0"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W w:w="14354" w:type="dxa"/>
        <w:tblLook w:val="04A0" w:firstRow="1" w:lastRow="0" w:firstColumn="1" w:lastColumn="0" w:noHBand="0" w:noVBand="1"/>
      </w:tblPr>
      <w:tblGrid>
        <w:gridCol w:w="1048"/>
        <w:gridCol w:w="3152"/>
        <w:gridCol w:w="4028"/>
        <w:gridCol w:w="2949"/>
        <w:gridCol w:w="1597"/>
        <w:gridCol w:w="1580"/>
      </w:tblGrid>
      <w:tr w:rsidR="00947AB3" w14:paraId="6C3BC414" w14:textId="77777777" w:rsidTr="00586F65">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48" w:type="dxa"/>
            <w:tcBorders>
              <w:right w:val="single" w:sz="4" w:space="0" w:color="4472C4" w:themeColor="accent5"/>
            </w:tcBorders>
          </w:tcPr>
          <w:p w14:paraId="1D106F3B" w14:textId="77777777" w:rsidR="00947AB3" w:rsidRDefault="00947AB3" w:rsidP="00580179">
            <w:pPr>
              <w:spacing w:line="276" w:lineRule="auto"/>
              <w:jc w:val="center"/>
              <w:rPr>
                <w:sz w:val="28"/>
                <w:szCs w:val="28"/>
              </w:rPr>
            </w:pPr>
          </w:p>
        </w:tc>
        <w:tc>
          <w:tcPr>
            <w:tcW w:w="13306" w:type="dxa"/>
            <w:gridSpan w:val="5"/>
            <w:tcBorders>
              <w:left w:val="single" w:sz="4" w:space="0" w:color="4472C4" w:themeColor="accent5"/>
            </w:tcBorders>
          </w:tcPr>
          <w:p w14:paraId="1A87F12B" w14:textId="1FCA2BA5" w:rsidR="00947AB3" w:rsidRPr="00BF3A50" w:rsidRDefault="00947AB3">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w:t>
            </w:r>
            <w:r w:rsidRPr="008C36C0">
              <w:rPr>
                <w:sz w:val="28"/>
                <w:szCs w:val="28"/>
              </w:rPr>
              <w:t xml:space="preserve"> </w:t>
            </w:r>
            <w:r w:rsidR="009472DD">
              <w:rPr>
                <w:sz w:val="28"/>
                <w:szCs w:val="28"/>
              </w:rPr>
              <w:t>2021-2022</w:t>
            </w:r>
          </w:p>
        </w:tc>
      </w:tr>
      <w:tr w:rsidR="00586F65" w14:paraId="23CA23D1" w14:textId="77777777" w:rsidTr="00586F65">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48"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DC7A43" w:rsidRDefault="00947AB3" w:rsidP="00580179">
            <w:pPr>
              <w:spacing w:line="276" w:lineRule="auto"/>
              <w:rPr>
                <w:color w:val="000000" w:themeColor="text1"/>
              </w:rPr>
            </w:pPr>
            <w:bookmarkStart w:id="44" w:name="_Management_Approach_1:"/>
            <w:bookmarkEnd w:id="44"/>
            <w:r w:rsidRPr="00DC7A43">
              <w:rPr>
                <w:color w:val="000000" w:themeColor="text1"/>
              </w:rPr>
              <w:t>Action #</w:t>
            </w:r>
          </w:p>
        </w:tc>
        <w:tc>
          <w:tcPr>
            <w:tcW w:w="3152"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028"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2949"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59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580"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DC7A43" w:rsidRDefault="00947AB3" w:rsidP="0058017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947AB3" w14:paraId="78052ED3" w14:textId="77777777" w:rsidTr="00AC77C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1CCCCDF0" w14:textId="78180A04" w:rsidR="00947AB3" w:rsidRPr="00FC7D91" w:rsidRDefault="00FC7D91" w:rsidP="00FC7D91">
            <w:r w:rsidRPr="00FC7D91">
              <w:t>Management Approach 1:</w:t>
            </w:r>
            <w:r w:rsidR="001A00EA">
              <w:t xml:space="preserve">  </w:t>
            </w:r>
            <w:bookmarkStart w:id="45" w:name="_Hlk55903971"/>
            <w:r w:rsidR="00BF3222">
              <w:rPr>
                <w:b w:val="0"/>
              </w:rPr>
              <w:t>Synthesize</w:t>
            </w:r>
            <w:r w:rsidR="001A00EA" w:rsidRPr="006B7B59">
              <w:rPr>
                <w:b w:val="0"/>
              </w:rPr>
              <w:t xml:space="preserve"> information to make fish and shellfish safe</w:t>
            </w:r>
            <w:r w:rsidR="00E51904">
              <w:rPr>
                <w:b w:val="0"/>
              </w:rPr>
              <w:t>r</w:t>
            </w:r>
            <w:r w:rsidR="001A00EA" w:rsidRPr="006B7B59">
              <w:rPr>
                <w:b w:val="0"/>
              </w:rPr>
              <w:t xml:space="preserve"> for human consumption</w:t>
            </w:r>
            <w:bookmarkEnd w:id="45"/>
          </w:p>
        </w:tc>
      </w:tr>
      <w:tr w:rsidR="00586F65" w14:paraId="48170A43" w14:textId="77777777" w:rsidTr="00586F65">
        <w:trPr>
          <w:trHeight w:val="366"/>
        </w:trPr>
        <w:tc>
          <w:tcPr>
            <w:cnfStyle w:val="001000000000" w:firstRow="0" w:lastRow="0" w:firstColumn="1" w:lastColumn="0" w:oddVBand="0" w:evenVBand="0" w:oddHBand="0" w:evenHBand="0" w:firstRowFirstColumn="0" w:firstRowLastColumn="0" w:lastRowFirstColumn="0" w:lastRowLastColumn="0"/>
            <w:tcW w:w="1048" w:type="dxa"/>
            <w:vMerge w:val="restart"/>
            <w:tcBorders>
              <w:top w:val="single" w:sz="4" w:space="0" w:color="4472C4" w:themeColor="accent5"/>
            </w:tcBorders>
            <w:shd w:val="clear" w:color="auto" w:fill="FFFFFF" w:themeFill="background1"/>
            <w:vAlign w:val="center"/>
          </w:tcPr>
          <w:p w14:paraId="79E24F28" w14:textId="77777777" w:rsidR="00B2533C" w:rsidRPr="005A63BA" w:rsidRDefault="00B2533C" w:rsidP="001A00EA">
            <w:pPr>
              <w:pStyle w:val="Heading1"/>
              <w:outlineLvl w:val="0"/>
            </w:pPr>
            <w:bookmarkStart w:id="46" w:name="_1.1"/>
            <w:bookmarkEnd w:id="46"/>
            <w:r w:rsidRPr="005A63BA">
              <w:t>1.1</w:t>
            </w:r>
          </w:p>
        </w:tc>
        <w:tc>
          <w:tcPr>
            <w:tcW w:w="3152" w:type="dxa"/>
            <w:vMerge w:val="restart"/>
            <w:tcBorders>
              <w:top w:val="single" w:sz="4" w:space="0" w:color="4472C4" w:themeColor="accent5"/>
            </w:tcBorders>
            <w:shd w:val="clear" w:color="auto" w:fill="FFFFFF" w:themeFill="background1"/>
            <w:vAlign w:val="center"/>
          </w:tcPr>
          <w:p w14:paraId="7A03B122" w14:textId="08109304" w:rsidR="00B2533C" w:rsidRPr="001A00EA" w:rsidRDefault="00E51904"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Synthesize science information</w:t>
            </w:r>
            <w:r w:rsidR="00B2533C" w:rsidRPr="001A00EA">
              <w:rPr>
                <w:sz w:val="20"/>
                <w:szCs w:val="20"/>
              </w:rPr>
              <w:t xml:space="preserve"> on mercury</w:t>
            </w:r>
            <w:r>
              <w:rPr>
                <w:sz w:val="20"/>
                <w:szCs w:val="20"/>
              </w:rPr>
              <w:t xml:space="preserve"> to</w:t>
            </w:r>
            <w:r w:rsidR="00B2533C" w:rsidRPr="001A00EA">
              <w:rPr>
                <w:sz w:val="20"/>
                <w:szCs w:val="20"/>
              </w:rPr>
              <w:t xml:space="preserve"> determining whether further Chesapeake Strategies are needed to supplement national efforts to reduce its impact on fish and associated consumption advisories.</w:t>
            </w:r>
          </w:p>
        </w:tc>
        <w:tc>
          <w:tcPr>
            <w:tcW w:w="4028" w:type="dxa"/>
            <w:tcBorders>
              <w:top w:val="single" w:sz="4" w:space="0" w:color="4472C4" w:themeColor="accent5"/>
            </w:tcBorders>
            <w:shd w:val="clear" w:color="auto" w:fill="auto"/>
          </w:tcPr>
          <w:p w14:paraId="7AAF4C13" w14:textId="56313062"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 xml:space="preserve">Summarize existing impairments in the watershed through the creation of </w:t>
            </w:r>
            <w:r w:rsidR="005450DC">
              <w:rPr>
                <w:sz w:val="20"/>
                <w:szCs w:val="20"/>
              </w:rPr>
              <w:t xml:space="preserve">and updates to </w:t>
            </w:r>
            <w:r w:rsidRPr="001A00EA">
              <w:rPr>
                <w:sz w:val="20"/>
                <w:szCs w:val="20"/>
              </w:rPr>
              <w:t xml:space="preserve">a story map for mercury. Jurisdictions supply information and the CBP GIS team and Monitoring team integrate into a story map.  </w:t>
            </w:r>
            <w:r w:rsidR="005450DC">
              <w:rPr>
                <w:sz w:val="20"/>
                <w:szCs w:val="20"/>
              </w:rPr>
              <w:t>Supporting documentation summary.</w:t>
            </w:r>
          </w:p>
        </w:tc>
        <w:tc>
          <w:tcPr>
            <w:tcW w:w="2949" w:type="dxa"/>
            <w:tcBorders>
              <w:top w:val="single" w:sz="4" w:space="0" w:color="4472C4" w:themeColor="accent5"/>
            </w:tcBorders>
            <w:shd w:val="clear" w:color="auto" w:fill="auto"/>
          </w:tcPr>
          <w:p w14:paraId="3206764E" w14:textId="1708650E"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 xml:space="preserve">TCW; MDE, PA DEP, VA DEP, DOEE, WV DEP, DNREC. CBP GIS team and monitoring team. </w:t>
            </w:r>
          </w:p>
        </w:tc>
        <w:tc>
          <w:tcPr>
            <w:tcW w:w="1597" w:type="dxa"/>
            <w:tcBorders>
              <w:top w:val="single" w:sz="4" w:space="0" w:color="4472C4" w:themeColor="accent5"/>
            </w:tcBorders>
            <w:shd w:val="clear" w:color="auto" w:fill="auto"/>
          </w:tcPr>
          <w:p w14:paraId="3CF55C7D" w14:textId="77777777"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top w:val="single" w:sz="4" w:space="0" w:color="4472C4" w:themeColor="accent5"/>
            </w:tcBorders>
            <w:shd w:val="clear" w:color="auto" w:fill="FFFFFF" w:themeFill="background1"/>
          </w:tcPr>
          <w:p w14:paraId="2BE9EC32" w14:textId="29F91110"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20</w:t>
            </w:r>
            <w:r w:rsidR="009472DD">
              <w:rPr>
                <w:sz w:val="20"/>
                <w:szCs w:val="20"/>
              </w:rPr>
              <w:t>21-2022</w:t>
            </w:r>
          </w:p>
        </w:tc>
      </w:tr>
      <w:tr w:rsidR="00586F65" w14:paraId="753749BF" w14:textId="77777777" w:rsidTr="00586F65">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147D331B" w14:textId="77777777" w:rsidR="00B2533C" w:rsidRPr="005A63BA" w:rsidRDefault="00B2533C" w:rsidP="001A00EA">
            <w:pPr>
              <w:pStyle w:val="Heading1"/>
              <w:outlineLvl w:val="0"/>
            </w:pPr>
          </w:p>
        </w:tc>
        <w:tc>
          <w:tcPr>
            <w:tcW w:w="3152" w:type="dxa"/>
            <w:vMerge/>
            <w:shd w:val="clear" w:color="auto" w:fill="FFFFFF" w:themeFill="background1"/>
            <w:vAlign w:val="center"/>
          </w:tcPr>
          <w:p w14:paraId="221E57E5"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tcBorders>
              <w:top w:val="single" w:sz="4" w:space="0" w:color="4472C4" w:themeColor="accent5"/>
            </w:tcBorders>
            <w:shd w:val="clear" w:color="auto" w:fill="auto"/>
          </w:tcPr>
          <w:p w14:paraId="011EB1CE" w14:textId="5489741D" w:rsidR="00B2533C" w:rsidRPr="001A00EA" w:rsidRDefault="00586F65"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Assess usefulness of currently i</w:t>
            </w:r>
            <w:r w:rsidR="00B2533C" w:rsidRPr="001A00EA">
              <w:rPr>
                <w:sz w:val="20"/>
                <w:szCs w:val="20"/>
              </w:rPr>
              <w:t>nventor</w:t>
            </w:r>
            <w:r>
              <w:rPr>
                <w:sz w:val="20"/>
                <w:szCs w:val="20"/>
              </w:rPr>
              <w:t>ied</w:t>
            </w:r>
            <w:r w:rsidR="00B2533C" w:rsidRPr="001A00EA">
              <w:rPr>
                <w:sz w:val="20"/>
                <w:szCs w:val="20"/>
              </w:rPr>
              <w:t xml:space="preserve"> available mercury monitoring data (water, sediment, fish tissue) to inform status or trends</w:t>
            </w:r>
            <w:r>
              <w:rPr>
                <w:sz w:val="20"/>
                <w:szCs w:val="20"/>
              </w:rPr>
              <w:t xml:space="preserve"> and help inform need for monitoring network</w:t>
            </w:r>
            <w:r w:rsidR="00B2533C" w:rsidRPr="001A00EA">
              <w:rPr>
                <w:sz w:val="20"/>
                <w:szCs w:val="20"/>
              </w:rPr>
              <w:t xml:space="preserve">. </w:t>
            </w:r>
          </w:p>
        </w:tc>
        <w:tc>
          <w:tcPr>
            <w:tcW w:w="2949" w:type="dxa"/>
            <w:shd w:val="clear" w:color="auto" w:fill="auto"/>
          </w:tcPr>
          <w:p w14:paraId="1197D580" w14:textId="64D7CCBA"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 xml:space="preserve">TCW; </w:t>
            </w:r>
            <w:r w:rsidR="00586F65">
              <w:rPr>
                <w:sz w:val="20"/>
                <w:szCs w:val="20"/>
              </w:rPr>
              <w:t>USGS</w:t>
            </w:r>
          </w:p>
        </w:tc>
        <w:tc>
          <w:tcPr>
            <w:tcW w:w="1597" w:type="dxa"/>
            <w:shd w:val="clear" w:color="auto" w:fill="auto"/>
          </w:tcPr>
          <w:p w14:paraId="08E642AE"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0498CE84" w14:textId="53106E86" w:rsidR="00B2533C" w:rsidRPr="001A00EA" w:rsidRDefault="009472DD"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586F65" w14:paraId="3B9FD2AC" w14:textId="77777777" w:rsidTr="00586F65">
        <w:trPr>
          <w:trHeight w:val="366"/>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651517E3" w14:textId="77777777" w:rsidR="00B2533C" w:rsidRPr="005A63BA" w:rsidRDefault="00B2533C" w:rsidP="001A00EA">
            <w:pPr>
              <w:pStyle w:val="Heading1"/>
              <w:outlineLvl w:val="0"/>
            </w:pPr>
          </w:p>
        </w:tc>
        <w:tc>
          <w:tcPr>
            <w:tcW w:w="3152" w:type="dxa"/>
            <w:vMerge/>
            <w:shd w:val="clear" w:color="auto" w:fill="FFFFFF" w:themeFill="background1"/>
            <w:vAlign w:val="center"/>
          </w:tcPr>
          <w:p w14:paraId="75424C7C" w14:textId="77777777"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tcBorders>
              <w:top w:val="single" w:sz="4" w:space="0" w:color="4472C4" w:themeColor="accent5"/>
            </w:tcBorders>
            <w:shd w:val="clear" w:color="auto" w:fill="auto"/>
          </w:tcPr>
          <w:p w14:paraId="0B7D15E7" w14:textId="45D5DB54"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949" w:type="dxa"/>
            <w:shd w:val="clear" w:color="auto" w:fill="auto"/>
          </w:tcPr>
          <w:p w14:paraId="58BE0546" w14:textId="57594EAD"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97" w:type="dxa"/>
            <w:shd w:val="clear" w:color="auto" w:fill="auto"/>
          </w:tcPr>
          <w:p w14:paraId="0CDD3DC7" w14:textId="77777777"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1E97ABA0" w14:textId="182C2EAC"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586F65" w14:paraId="5266F88D" w14:textId="77777777" w:rsidTr="00586F65">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7D61D723" w14:textId="77777777" w:rsidR="00B2533C" w:rsidRPr="005A63BA" w:rsidRDefault="00B2533C" w:rsidP="001A00EA">
            <w:pPr>
              <w:pStyle w:val="Heading1"/>
              <w:outlineLvl w:val="0"/>
            </w:pPr>
          </w:p>
        </w:tc>
        <w:tc>
          <w:tcPr>
            <w:tcW w:w="3152" w:type="dxa"/>
            <w:vMerge/>
            <w:shd w:val="clear" w:color="auto" w:fill="FFFFFF" w:themeFill="background1"/>
            <w:vAlign w:val="center"/>
          </w:tcPr>
          <w:p w14:paraId="2D8764EF"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tcBorders>
              <w:top w:val="single" w:sz="4" w:space="0" w:color="4472C4" w:themeColor="accent5"/>
            </w:tcBorders>
            <w:shd w:val="clear" w:color="auto" w:fill="auto"/>
          </w:tcPr>
          <w:p w14:paraId="3E37EB2F" w14:textId="000DEFF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Conduct sampling of mercury in young of the year fish. Results will eventually be used to assess trends. Reported annually.</w:t>
            </w:r>
          </w:p>
        </w:tc>
        <w:tc>
          <w:tcPr>
            <w:tcW w:w="2949" w:type="dxa"/>
            <w:shd w:val="clear" w:color="auto" w:fill="auto"/>
          </w:tcPr>
          <w:p w14:paraId="0246330F" w14:textId="31BB740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MDE and MD DNR</w:t>
            </w:r>
          </w:p>
        </w:tc>
        <w:tc>
          <w:tcPr>
            <w:tcW w:w="1597" w:type="dxa"/>
            <w:shd w:val="clear" w:color="auto" w:fill="auto"/>
          </w:tcPr>
          <w:p w14:paraId="5A2176C7"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50D69034" w14:textId="7F5F0B34"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 xml:space="preserve">Ongoing; annual sampling and reporting </w:t>
            </w:r>
          </w:p>
        </w:tc>
      </w:tr>
      <w:tr w:rsidR="00586F65" w14:paraId="268768D4" w14:textId="77777777" w:rsidTr="00586F65">
        <w:trPr>
          <w:trHeight w:val="366"/>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535A1502" w14:textId="77777777" w:rsidR="00B2533C" w:rsidRPr="005A63BA" w:rsidRDefault="00B2533C" w:rsidP="001A00EA">
            <w:pPr>
              <w:pStyle w:val="Heading1"/>
              <w:outlineLvl w:val="0"/>
            </w:pPr>
          </w:p>
        </w:tc>
        <w:tc>
          <w:tcPr>
            <w:tcW w:w="3152" w:type="dxa"/>
            <w:vMerge/>
            <w:shd w:val="clear" w:color="auto" w:fill="FFFFFF" w:themeFill="background1"/>
            <w:vAlign w:val="center"/>
          </w:tcPr>
          <w:p w14:paraId="41E4DB1F" w14:textId="77777777"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tcBorders>
              <w:top w:val="single" w:sz="4" w:space="0" w:color="4472C4" w:themeColor="accent5"/>
            </w:tcBorders>
            <w:shd w:val="clear" w:color="auto" w:fill="auto"/>
          </w:tcPr>
          <w:p w14:paraId="03B71599" w14:textId="1AF848D3"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t xml:space="preserve">Review and obtain information documented during the establishment of Maryland’s proposed Mercury TMDL.  </w:t>
            </w:r>
            <w:r w:rsidR="005450DC" w:rsidRPr="005450DC">
              <w:rPr>
                <w:sz w:val="20"/>
                <w:szCs w:val="20"/>
              </w:rPr>
              <w:t xml:space="preserve">Additional fish tissue collections conducted in 2018 and 2019. Data is </w:t>
            </w:r>
            <w:r w:rsidR="005450DC" w:rsidRPr="005450DC">
              <w:rPr>
                <w:sz w:val="20"/>
                <w:szCs w:val="20"/>
              </w:rPr>
              <w:lastRenderedPageBreak/>
              <w:t>currently being analyzed to determine if Hg impairments can be delisted.  One listing was removed in the 2018 IR.  Additional fish collection may be required for reassessment in Fall 2020 if data analysis demonstrates existing data is insufficient for delisting decisions.  Hg TMDL development will be delayed until listing reassessment is completed.</w:t>
            </w:r>
          </w:p>
        </w:tc>
        <w:tc>
          <w:tcPr>
            <w:tcW w:w="2949" w:type="dxa"/>
            <w:shd w:val="clear" w:color="auto" w:fill="auto"/>
          </w:tcPr>
          <w:p w14:paraId="21C44030" w14:textId="6A4DC327"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00EA">
              <w:rPr>
                <w:sz w:val="20"/>
                <w:szCs w:val="20"/>
              </w:rPr>
              <w:lastRenderedPageBreak/>
              <w:t>MDE</w:t>
            </w:r>
          </w:p>
        </w:tc>
        <w:tc>
          <w:tcPr>
            <w:tcW w:w="1597" w:type="dxa"/>
            <w:shd w:val="clear" w:color="auto" w:fill="auto"/>
          </w:tcPr>
          <w:p w14:paraId="00DF2E5C" w14:textId="77777777" w:rsidR="00B2533C" w:rsidRPr="001A00EA" w:rsidRDefault="00B2533C"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0D022663" w14:textId="3802C944" w:rsidR="00B2533C" w:rsidRPr="001A00EA" w:rsidRDefault="000B731F" w:rsidP="001A00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w:t>
            </w:r>
          </w:p>
        </w:tc>
      </w:tr>
      <w:tr w:rsidR="00FE610B" w14:paraId="46D7349F" w14:textId="77777777" w:rsidTr="00586F65">
        <w:trPr>
          <w:cnfStyle w:val="000000100000" w:firstRow="0" w:lastRow="0" w:firstColumn="0" w:lastColumn="0" w:oddVBand="0" w:evenVBand="0" w:oddHBand="1" w:evenHBand="0" w:firstRowFirstColumn="0" w:firstRowLastColumn="0" w:lastRowFirstColumn="0" w:lastRowLastColumn="0"/>
          <w:trHeight w:val="899"/>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1F4B8A31" w14:textId="77777777" w:rsidR="00B2533C" w:rsidRPr="005A63BA" w:rsidRDefault="00B2533C" w:rsidP="001A00EA">
            <w:pPr>
              <w:pStyle w:val="Heading1"/>
              <w:outlineLvl w:val="0"/>
            </w:pPr>
          </w:p>
        </w:tc>
        <w:tc>
          <w:tcPr>
            <w:tcW w:w="3152" w:type="dxa"/>
            <w:vMerge/>
            <w:shd w:val="clear" w:color="auto" w:fill="FFFFFF" w:themeFill="background1"/>
            <w:vAlign w:val="center"/>
          </w:tcPr>
          <w:p w14:paraId="30013D63"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tcBorders>
              <w:top w:val="single" w:sz="4" w:space="0" w:color="4472C4" w:themeColor="accent5"/>
            </w:tcBorders>
            <w:shd w:val="clear" w:color="auto" w:fill="auto"/>
          </w:tcPr>
          <w:p w14:paraId="3A9CD2A9" w14:textId="2ED0AAA3" w:rsidR="00B2533C" w:rsidRPr="001A00EA" w:rsidRDefault="005450D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Explore</w:t>
            </w:r>
            <w:r w:rsidR="00B2533C" w:rsidRPr="00FE610B">
              <w:rPr>
                <w:sz w:val="20"/>
                <w:szCs w:val="20"/>
              </w:rPr>
              <w:t xml:space="preserve"> opportunities</w:t>
            </w:r>
            <w:r w:rsidRPr="00FE610B">
              <w:rPr>
                <w:sz w:val="20"/>
                <w:szCs w:val="20"/>
              </w:rPr>
              <w:t>,</w:t>
            </w:r>
            <w:r w:rsidR="00B2533C" w:rsidRPr="00FE610B">
              <w:rPr>
                <w:sz w:val="20"/>
                <w:szCs w:val="20"/>
              </w:rPr>
              <w:t xml:space="preserve"> </w:t>
            </w:r>
            <w:r w:rsidRPr="00FE610B">
              <w:rPr>
                <w:sz w:val="20"/>
                <w:szCs w:val="20"/>
              </w:rPr>
              <w:t xml:space="preserve">in working with scientists from USGS and other agencies, </w:t>
            </w:r>
            <w:r w:rsidR="00B2533C" w:rsidRPr="00FE610B">
              <w:rPr>
                <w:sz w:val="20"/>
                <w:szCs w:val="20"/>
              </w:rPr>
              <w:t xml:space="preserve">for integrated monitoring network to assess trends in mercury and possible need for management actions; 1) Define objectives of </w:t>
            </w:r>
            <w:r w:rsidRPr="00FE610B">
              <w:rPr>
                <w:sz w:val="20"/>
                <w:szCs w:val="20"/>
              </w:rPr>
              <w:t xml:space="preserve">a monitoring </w:t>
            </w:r>
            <w:r w:rsidR="00B2533C" w:rsidRPr="00FE610B">
              <w:rPr>
                <w:sz w:val="20"/>
                <w:szCs w:val="20"/>
              </w:rPr>
              <w:t>network (</w:t>
            </w:r>
            <w:r w:rsidRPr="00FE610B">
              <w:rPr>
                <w:sz w:val="20"/>
                <w:szCs w:val="20"/>
              </w:rPr>
              <w:t xml:space="preserve">and specify </w:t>
            </w:r>
            <w:r w:rsidR="00B2533C" w:rsidRPr="00FE610B">
              <w:rPr>
                <w:sz w:val="20"/>
                <w:szCs w:val="20"/>
              </w:rPr>
              <w:t xml:space="preserve">media of interest), 2) Review Eagle-Smith publication for integrative monitoring ideas, 3) </w:t>
            </w:r>
            <w:r w:rsidR="00173ACC" w:rsidRPr="00FE610B">
              <w:rPr>
                <w:sz w:val="20"/>
                <w:szCs w:val="20"/>
              </w:rPr>
              <w:t xml:space="preserve">Assess spatial extent in given media to identify geographic opportunities for integration, 4) </w:t>
            </w:r>
            <w:r w:rsidRPr="00FE610B">
              <w:rPr>
                <w:sz w:val="20"/>
                <w:szCs w:val="20"/>
              </w:rPr>
              <w:t>Explore other opportunities</w:t>
            </w:r>
          </w:p>
        </w:tc>
        <w:tc>
          <w:tcPr>
            <w:tcW w:w="2949" w:type="dxa"/>
            <w:shd w:val="clear" w:color="auto" w:fill="auto"/>
          </w:tcPr>
          <w:p w14:paraId="2D4A731D" w14:textId="52FC8D97" w:rsidR="00B2533C" w:rsidRPr="001A00EA" w:rsidRDefault="00173AC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1A00EA">
              <w:rPr>
                <w:sz w:val="20"/>
                <w:szCs w:val="20"/>
              </w:rPr>
              <w:t>TCW; MDE, PA DEP, VA DEP, DOEE, WV DEP, DNREC</w:t>
            </w:r>
            <w:r>
              <w:rPr>
                <w:sz w:val="20"/>
                <w:szCs w:val="20"/>
              </w:rPr>
              <w:t>, USGS</w:t>
            </w:r>
          </w:p>
        </w:tc>
        <w:tc>
          <w:tcPr>
            <w:tcW w:w="1597" w:type="dxa"/>
            <w:shd w:val="clear" w:color="auto" w:fill="FFFFFF" w:themeFill="background1"/>
          </w:tcPr>
          <w:p w14:paraId="1C2EF196" w14:textId="77777777" w:rsidR="00B2533C" w:rsidRPr="001A00EA" w:rsidRDefault="00B2533C"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6762D804" w14:textId="77777777" w:rsidR="00B2533C" w:rsidRDefault="000B731F"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p w14:paraId="4FF6B6FF" w14:textId="3E97FA1C" w:rsidR="000B731F" w:rsidRPr="001A00EA" w:rsidRDefault="000B731F" w:rsidP="001A00E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B00574" w14:paraId="7529B0A1"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vAlign w:val="center"/>
          </w:tcPr>
          <w:p w14:paraId="36F18CD9" w14:textId="77777777" w:rsidR="00B00574" w:rsidRDefault="00B00574" w:rsidP="000E6607">
            <w:pPr>
              <w:pStyle w:val="Heading1"/>
              <w:outlineLvl w:val="0"/>
            </w:pPr>
            <w:bookmarkStart w:id="47" w:name="_1.2"/>
            <w:bookmarkEnd w:id="47"/>
            <w:r>
              <w:t>1.2</w:t>
            </w:r>
          </w:p>
        </w:tc>
        <w:tc>
          <w:tcPr>
            <w:tcW w:w="3152" w:type="dxa"/>
            <w:vMerge w:val="restart"/>
            <w:shd w:val="clear" w:color="auto" w:fill="FFFFFF" w:themeFill="background1"/>
          </w:tcPr>
          <w:p w14:paraId="6BB538DF" w14:textId="0CDA906D" w:rsidR="00B00574" w:rsidRPr="000E6607" w:rsidRDefault="00B00574"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Synthesize science information on PCBs to improve understanding of fate and transport, improved source refinement methods and understanding to </w:t>
            </w:r>
            <w:r w:rsidRPr="001A00EA">
              <w:rPr>
                <w:sz w:val="20"/>
                <w:szCs w:val="20"/>
              </w:rPr>
              <w:t>reduce impact on fish and associated consumption advi</w:t>
            </w:r>
            <w:r>
              <w:rPr>
                <w:sz w:val="20"/>
                <w:szCs w:val="20"/>
              </w:rPr>
              <w:t>s</w:t>
            </w:r>
            <w:r w:rsidRPr="001A00EA">
              <w:rPr>
                <w:sz w:val="20"/>
                <w:szCs w:val="20"/>
              </w:rPr>
              <w:t>ories.</w:t>
            </w:r>
            <w:r>
              <w:rPr>
                <w:sz w:val="20"/>
                <w:szCs w:val="20"/>
              </w:rPr>
              <w:t xml:space="preserve"> </w:t>
            </w:r>
          </w:p>
        </w:tc>
        <w:tc>
          <w:tcPr>
            <w:tcW w:w="4028" w:type="dxa"/>
            <w:shd w:val="clear" w:color="auto" w:fill="auto"/>
          </w:tcPr>
          <w:p w14:paraId="2253AD43" w14:textId="420E7BC7" w:rsidR="00B00574" w:rsidRPr="000E6607" w:rsidRDefault="00B00574" w:rsidP="000E6607">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E6607">
              <w:rPr>
                <w:sz w:val="20"/>
                <w:szCs w:val="20"/>
              </w:rPr>
              <w:t xml:space="preserve">Stay informed on progress of models in James River, Anacostia, upper Potomac, any others as they may inform adaptive management decisions/areas of focus for others in the watershed. </w:t>
            </w:r>
          </w:p>
        </w:tc>
        <w:tc>
          <w:tcPr>
            <w:tcW w:w="2949" w:type="dxa"/>
            <w:shd w:val="clear" w:color="auto" w:fill="auto"/>
          </w:tcPr>
          <w:p w14:paraId="7F2AACB1" w14:textId="555176E5" w:rsidR="00B00574" w:rsidRPr="000E6607" w:rsidRDefault="00B00574"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3C77F4">
              <w:rPr>
                <w:sz w:val="20"/>
                <w:szCs w:val="20"/>
                <w:shd w:val="clear" w:color="auto" w:fill="FFFF66"/>
              </w:rPr>
              <w:t>TCW partners constructing models</w:t>
            </w:r>
            <w:r w:rsidRPr="003C77F4">
              <w:rPr>
                <w:sz w:val="20"/>
                <w:szCs w:val="20"/>
              </w:rPr>
              <w:t>.</w:t>
            </w:r>
            <w:r w:rsidRPr="000E6607">
              <w:rPr>
                <w:sz w:val="20"/>
                <w:szCs w:val="20"/>
              </w:rPr>
              <w:t xml:space="preserve"> </w:t>
            </w:r>
          </w:p>
        </w:tc>
        <w:tc>
          <w:tcPr>
            <w:tcW w:w="1597" w:type="dxa"/>
            <w:shd w:val="clear" w:color="auto" w:fill="FFFFFF" w:themeFill="background1"/>
          </w:tcPr>
          <w:p w14:paraId="232FFBD6" w14:textId="77777777" w:rsidR="00B00574" w:rsidRPr="000E6607" w:rsidRDefault="00B00574"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02DD0C33" w14:textId="386CF11C" w:rsidR="00B00574" w:rsidRPr="000E6607" w:rsidRDefault="00B00574" w:rsidP="000E660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B00574" w14:paraId="1F49173A" w14:textId="77777777" w:rsidTr="00586F6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5B6A01DB" w14:textId="3AED7737" w:rsidR="00B00574" w:rsidRDefault="00B00574" w:rsidP="000E6607">
            <w:pPr>
              <w:pStyle w:val="Heading1"/>
              <w:outlineLvl w:val="0"/>
            </w:pPr>
            <w:bookmarkStart w:id="48" w:name="_1.3"/>
            <w:bookmarkEnd w:id="48"/>
          </w:p>
        </w:tc>
        <w:tc>
          <w:tcPr>
            <w:tcW w:w="3152" w:type="dxa"/>
            <w:vMerge/>
            <w:shd w:val="clear" w:color="auto" w:fill="FFFFFF" w:themeFill="background1"/>
          </w:tcPr>
          <w:p w14:paraId="0CD61896" w14:textId="59D64395" w:rsidR="00B00574" w:rsidRPr="000E6607" w:rsidRDefault="00B00574"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shd w:val="clear" w:color="auto" w:fill="FFFFFF" w:themeFill="background1"/>
          </w:tcPr>
          <w:p w14:paraId="0C79E6CC" w14:textId="062F2620" w:rsidR="00B00574" w:rsidRPr="00FE610B" w:rsidRDefault="00B00574" w:rsidP="000E6607">
            <w:pPr>
              <w:pStyle w:val="NoSpacing"/>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Continue to </w:t>
            </w:r>
            <w:r>
              <w:rPr>
                <w:sz w:val="20"/>
                <w:szCs w:val="20"/>
              </w:rPr>
              <w:t xml:space="preserve">refine methods and </w:t>
            </w:r>
            <w:r w:rsidRPr="00FE610B">
              <w:rPr>
                <w:sz w:val="20"/>
                <w:szCs w:val="20"/>
              </w:rPr>
              <w:t>improve understanding of sources and fate of PCBs in the environment to inform selection of most appropriate mitigation options</w:t>
            </w:r>
            <w:r>
              <w:rPr>
                <w:sz w:val="20"/>
                <w:szCs w:val="20"/>
              </w:rPr>
              <w:t xml:space="preserve"> through briefing of various site-specific study results</w:t>
            </w:r>
            <w:r w:rsidRPr="00FE610B">
              <w:rPr>
                <w:sz w:val="20"/>
                <w:szCs w:val="20"/>
              </w:rPr>
              <w:t>.  Includes tracking progress and summarizing best practices for PCB track down studies</w:t>
            </w:r>
            <w:r>
              <w:rPr>
                <w:sz w:val="20"/>
                <w:szCs w:val="20"/>
              </w:rPr>
              <w:t>.</w:t>
            </w:r>
            <w:r w:rsidRPr="00FE610B">
              <w:rPr>
                <w:sz w:val="20"/>
                <w:szCs w:val="20"/>
              </w:rPr>
              <w:t xml:space="preserve"> </w:t>
            </w:r>
            <w:r>
              <w:rPr>
                <w:sz w:val="20"/>
                <w:szCs w:val="20"/>
              </w:rPr>
              <w:t xml:space="preserve">Communication of the results of a completed study to investigation PCBs in wastewater </w:t>
            </w:r>
            <w:r>
              <w:rPr>
                <w:sz w:val="20"/>
                <w:szCs w:val="20"/>
              </w:rPr>
              <w:lastRenderedPageBreak/>
              <w:t>biosolids, effluent, and sanitary sewer system deposits in aging infrastructure in addition to upland stormwater sources.</w:t>
            </w:r>
          </w:p>
        </w:tc>
        <w:tc>
          <w:tcPr>
            <w:tcW w:w="2949" w:type="dxa"/>
            <w:shd w:val="clear" w:color="auto" w:fill="FFFFFF" w:themeFill="background1"/>
          </w:tcPr>
          <w:p w14:paraId="3B97CB58" w14:textId="208A3EF1" w:rsidR="00B00574" w:rsidRPr="000E6607" w:rsidRDefault="00B00574"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State and local jurisdictions, USGS, UMBC, academic partners</w:t>
            </w:r>
          </w:p>
        </w:tc>
        <w:tc>
          <w:tcPr>
            <w:tcW w:w="1597" w:type="dxa"/>
            <w:shd w:val="clear" w:color="auto" w:fill="FFFFFF" w:themeFill="background1"/>
          </w:tcPr>
          <w:p w14:paraId="4960C164" w14:textId="77777777" w:rsidR="00B00574" w:rsidRPr="000E6607" w:rsidRDefault="00B00574"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1FE7EBAD" w14:textId="05390BDD" w:rsidR="00B00574" w:rsidRPr="000E6607" w:rsidRDefault="00B00574" w:rsidP="000E660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B00574" w14:paraId="4572DAA0"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1F0C8053" w14:textId="77777777" w:rsidR="00B00574" w:rsidRDefault="00B00574" w:rsidP="00FE610B">
            <w:pPr>
              <w:pStyle w:val="Heading1"/>
              <w:outlineLvl w:val="0"/>
            </w:pPr>
          </w:p>
        </w:tc>
        <w:tc>
          <w:tcPr>
            <w:tcW w:w="3152" w:type="dxa"/>
            <w:vMerge/>
            <w:shd w:val="clear" w:color="auto" w:fill="FFFFFF" w:themeFill="background1"/>
          </w:tcPr>
          <w:p w14:paraId="3DA3BF34" w14:textId="77777777" w:rsidR="00B00574" w:rsidRPr="000E6607" w:rsidRDefault="00B00574"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shd w:val="clear" w:color="auto" w:fill="FFFFFF" w:themeFill="background1"/>
          </w:tcPr>
          <w:p w14:paraId="4DEAF991" w14:textId="517408EE" w:rsidR="00B00574" w:rsidRPr="00FE610B" w:rsidRDefault="00B00574" w:rsidP="00FE610B">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Review literature and assess need for further study of PCBs in the environment from biosolid and dredged material land application, small combustion sources, and atmospheric deposition.  </w:t>
            </w:r>
          </w:p>
        </w:tc>
        <w:tc>
          <w:tcPr>
            <w:tcW w:w="2949" w:type="dxa"/>
            <w:shd w:val="clear" w:color="auto" w:fill="FFFFFF" w:themeFill="background1"/>
          </w:tcPr>
          <w:p w14:paraId="4A751B0C" w14:textId="1E964732" w:rsidR="00B00574" w:rsidRPr="000E6607" w:rsidRDefault="00B00574"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Science partner TBD (e.g., CRC, CBP)</w:t>
            </w:r>
          </w:p>
        </w:tc>
        <w:tc>
          <w:tcPr>
            <w:tcW w:w="1597" w:type="dxa"/>
            <w:shd w:val="clear" w:color="auto" w:fill="FFFFFF" w:themeFill="background1"/>
          </w:tcPr>
          <w:p w14:paraId="099B805E" w14:textId="77777777" w:rsidR="00B00574" w:rsidRPr="000E6607" w:rsidRDefault="00B00574"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2D9843EE" w14:textId="2BC7A0E0" w:rsidR="00B00574" w:rsidRPr="000E6607" w:rsidRDefault="00B00574"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B00574" w14:paraId="7594CB98" w14:textId="77777777" w:rsidTr="00586F6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vAlign w:val="center"/>
          </w:tcPr>
          <w:p w14:paraId="2C0AF1B2" w14:textId="77777777" w:rsidR="00B00574" w:rsidRDefault="00B00574" w:rsidP="00FE610B">
            <w:pPr>
              <w:pStyle w:val="Heading1"/>
              <w:outlineLvl w:val="0"/>
            </w:pPr>
          </w:p>
        </w:tc>
        <w:tc>
          <w:tcPr>
            <w:tcW w:w="3152" w:type="dxa"/>
            <w:vMerge/>
            <w:shd w:val="clear" w:color="auto" w:fill="FFFFFF" w:themeFill="background1"/>
          </w:tcPr>
          <w:p w14:paraId="3AE7069E" w14:textId="77777777" w:rsidR="00B00574" w:rsidRPr="000E6607" w:rsidRDefault="00B00574"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shd w:val="clear" w:color="auto" w:fill="FFFFFF" w:themeFill="background1"/>
          </w:tcPr>
          <w:p w14:paraId="4BF5A3C7" w14:textId="349D49DA" w:rsidR="00B00574" w:rsidRPr="00FE610B" w:rsidRDefault="00B00574" w:rsidP="00FE610B">
            <w:pPr>
              <w:pStyle w:val="NoSpacing"/>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Tracking the implementation of PCB TMDL</w:t>
            </w:r>
            <w:r>
              <w:rPr>
                <w:sz w:val="20"/>
                <w:szCs w:val="20"/>
              </w:rPr>
              <w:t xml:space="preserve">s </w:t>
            </w:r>
            <w:r w:rsidRPr="00FE610B">
              <w:rPr>
                <w:sz w:val="20"/>
                <w:szCs w:val="20"/>
              </w:rPr>
              <w:t xml:space="preserve">in the watershed and associated </w:t>
            </w:r>
            <w:r>
              <w:rPr>
                <w:sz w:val="20"/>
                <w:szCs w:val="20"/>
              </w:rPr>
              <w:t xml:space="preserve">investigations and </w:t>
            </w:r>
            <w:r w:rsidRPr="00FE610B">
              <w:rPr>
                <w:sz w:val="20"/>
                <w:szCs w:val="20"/>
              </w:rPr>
              <w:t>progress to inform source identification</w:t>
            </w:r>
            <w:r>
              <w:rPr>
                <w:sz w:val="20"/>
                <w:szCs w:val="20"/>
              </w:rPr>
              <w:t xml:space="preserve"> methods and recommendations</w:t>
            </w:r>
          </w:p>
        </w:tc>
        <w:tc>
          <w:tcPr>
            <w:tcW w:w="2949" w:type="dxa"/>
            <w:shd w:val="clear" w:color="auto" w:fill="FFFFFF" w:themeFill="background1"/>
          </w:tcPr>
          <w:p w14:paraId="2998F4F7" w14:textId="6A01D296" w:rsidR="00B00574" w:rsidRPr="000E6607" w:rsidRDefault="00B00574"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All jurisdictions</w:t>
            </w:r>
          </w:p>
        </w:tc>
        <w:tc>
          <w:tcPr>
            <w:tcW w:w="1597" w:type="dxa"/>
            <w:shd w:val="clear" w:color="auto" w:fill="FFFFFF" w:themeFill="background1"/>
          </w:tcPr>
          <w:p w14:paraId="6BFA823E" w14:textId="77777777" w:rsidR="00B00574" w:rsidRPr="000E6607" w:rsidRDefault="00B00574"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04636E8D" w14:textId="10120DD7" w:rsidR="00B00574" w:rsidRPr="000E6607" w:rsidRDefault="00B00574"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2021-2023</w:t>
            </w:r>
          </w:p>
        </w:tc>
      </w:tr>
      <w:tr w:rsidR="00FE610B" w14:paraId="7E359462"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shd w:val="clear" w:color="auto" w:fill="FFFFFF" w:themeFill="background1"/>
            <w:vAlign w:val="center"/>
          </w:tcPr>
          <w:p w14:paraId="62F4071B" w14:textId="52083E7F" w:rsidR="00FE610B" w:rsidRDefault="00FE610B" w:rsidP="00FE610B">
            <w:pPr>
              <w:pStyle w:val="Heading1"/>
              <w:outlineLvl w:val="0"/>
            </w:pPr>
          </w:p>
        </w:tc>
        <w:tc>
          <w:tcPr>
            <w:tcW w:w="3152" w:type="dxa"/>
            <w:shd w:val="clear" w:color="auto" w:fill="FFFFFF" w:themeFill="background1"/>
          </w:tcPr>
          <w:p w14:paraId="46C18A93" w14:textId="43814A32" w:rsidR="00FE610B" w:rsidRPr="000E6607" w:rsidRDefault="00FE610B" w:rsidP="0078192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shd w:val="clear" w:color="auto" w:fill="FFFFFF" w:themeFill="background1"/>
          </w:tcPr>
          <w:p w14:paraId="09EDF53C" w14:textId="6DC541FC" w:rsidR="00FE610B" w:rsidRPr="00FE610B" w:rsidRDefault="00E51904" w:rsidP="00FE610B">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Analytical and monitoring methods for PCBs:  </w:t>
            </w:r>
            <w:r w:rsidR="00FE4F6A">
              <w:rPr>
                <w:sz w:val="20"/>
                <w:szCs w:val="20"/>
              </w:rPr>
              <w:t>Work towards d</w:t>
            </w:r>
            <w:r w:rsidR="00FE610B" w:rsidRPr="00FE610B">
              <w:rPr>
                <w:sz w:val="20"/>
                <w:szCs w:val="20"/>
              </w:rPr>
              <w:t xml:space="preserve">evelopment of a hierarchy of PCB analytical methods for desired use to promote comparison of data across the watershed for similar needs.  Similarly, develop hierarchy of sampling methods for desired use </w:t>
            </w:r>
            <w:r w:rsidR="002C4393">
              <w:rPr>
                <w:sz w:val="20"/>
                <w:szCs w:val="20"/>
              </w:rPr>
              <w:t xml:space="preserve">(e.g., source refinement, BMP effectiveness) </w:t>
            </w:r>
            <w:r w:rsidR="00FE610B" w:rsidRPr="00FE610B">
              <w:rPr>
                <w:sz w:val="20"/>
                <w:szCs w:val="20"/>
              </w:rPr>
              <w:t xml:space="preserve">to promote comparison of data.  </w:t>
            </w:r>
          </w:p>
        </w:tc>
        <w:tc>
          <w:tcPr>
            <w:tcW w:w="2949" w:type="dxa"/>
            <w:shd w:val="clear" w:color="auto" w:fill="FFFFFF" w:themeFill="background1"/>
          </w:tcPr>
          <w:p w14:paraId="08E5AB62" w14:textId="43D4148E" w:rsidR="00FE610B" w:rsidRPr="000E6607"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All</w:t>
            </w:r>
            <w:r w:rsidR="00B00574">
              <w:rPr>
                <w:sz w:val="20"/>
                <w:szCs w:val="20"/>
              </w:rPr>
              <w:t xml:space="preserve">, </w:t>
            </w:r>
            <w:r>
              <w:rPr>
                <w:sz w:val="20"/>
                <w:szCs w:val="20"/>
              </w:rPr>
              <w:t>CBP TCW</w:t>
            </w:r>
            <w:r w:rsidR="00B00574">
              <w:rPr>
                <w:sz w:val="20"/>
                <w:szCs w:val="20"/>
              </w:rPr>
              <w:t xml:space="preserve"> members</w:t>
            </w:r>
          </w:p>
        </w:tc>
        <w:tc>
          <w:tcPr>
            <w:tcW w:w="1597" w:type="dxa"/>
            <w:shd w:val="clear" w:color="auto" w:fill="FFFFFF" w:themeFill="background1"/>
          </w:tcPr>
          <w:p w14:paraId="6DEC84FF" w14:textId="77777777" w:rsidR="00FE610B" w:rsidRPr="000E6607"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25B725E5" w14:textId="01B6D677" w:rsidR="00FE610B" w:rsidRPr="000E6607" w:rsidRDefault="002C4393"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7A52C298" w14:textId="77777777" w:rsidTr="00AC77C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65975989" w14:textId="3BC233E7" w:rsidR="00FE610B" w:rsidRDefault="00FE610B" w:rsidP="00FE610B">
            <w:bookmarkStart w:id="49" w:name="_Management_Approach_2:"/>
            <w:bookmarkEnd w:id="49"/>
            <w:r>
              <w:t xml:space="preserve">Management Approach 2:  </w:t>
            </w:r>
            <w:r w:rsidRPr="001F42FA">
              <w:rPr>
                <w:b w:val="0"/>
              </w:rPr>
              <w:t>Understand the influence of contaminants in degrading the health, and contributing to mortality, of fish and wildlife</w:t>
            </w:r>
          </w:p>
        </w:tc>
      </w:tr>
      <w:tr w:rsidR="00FE610B" w14:paraId="55426F57" w14:textId="77777777" w:rsidTr="00586F65">
        <w:trPr>
          <w:trHeight w:val="75"/>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021A3E39" w14:textId="4342A98D" w:rsidR="00FE610B" w:rsidRDefault="00FE610B" w:rsidP="00FE610B">
            <w:pPr>
              <w:spacing w:line="276" w:lineRule="auto"/>
            </w:pPr>
            <w:r>
              <w:t>2.1</w:t>
            </w:r>
          </w:p>
        </w:tc>
        <w:tc>
          <w:tcPr>
            <w:tcW w:w="3152" w:type="dxa"/>
            <w:vMerge w:val="restart"/>
            <w:shd w:val="clear" w:color="auto" w:fill="FFFFFF" w:themeFill="background1"/>
          </w:tcPr>
          <w:p w14:paraId="43D1C887" w14:textId="19C42294"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Assess the effects of contaminants on fish and shellfish in tidal waters</w:t>
            </w:r>
          </w:p>
        </w:tc>
        <w:tc>
          <w:tcPr>
            <w:tcW w:w="4028" w:type="dxa"/>
            <w:tcBorders>
              <w:top w:val="single" w:sz="4" w:space="0" w:color="4472C4" w:themeColor="accent5"/>
            </w:tcBorders>
            <w:shd w:val="clear" w:color="auto" w:fill="auto"/>
          </w:tcPr>
          <w:p w14:paraId="6206C93F" w14:textId="1AB85D08"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E610B">
              <w:rPr>
                <w:sz w:val="20"/>
                <w:szCs w:val="20"/>
              </w:rPr>
              <w:t xml:space="preserve">Ongoing regional focus on Anacostia River sediment contaminants effects on fish health including Mummichog/Killifish and Bullhead catfish health and mortality.  This assessment will expand upon previous studies in the Anacostia that demonstrated decrease in tumor prevalence in the Anacostia River.  Updates will be provided to the workgroup from the additional sampling.  </w:t>
            </w:r>
          </w:p>
        </w:tc>
        <w:tc>
          <w:tcPr>
            <w:tcW w:w="2949" w:type="dxa"/>
            <w:shd w:val="clear" w:color="auto" w:fill="auto"/>
          </w:tcPr>
          <w:p w14:paraId="39635D70" w14:textId="63AE42BE"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FWS</w:t>
            </w:r>
          </w:p>
        </w:tc>
        <w:tc>
          <w:tcPr>
            <w:tcW w:w="1597" w:type="dxa"/>
            <w:shd w:val="clear" w:color="auto" w:fill="FFFFFF" w:themeFill="background1"/>
          </w:tcPr>
          <w:p w14:paraId="34046C94" w14:textId="3BBDA060"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28C629E8" w14:textId="6ED844E0" w:rsidR="00FE610B" w:rsidRPr="002E11B9" w:rsidRDefault="00B00574"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327BAE6C" w14:textId="77777777" w:rsidTr="00586F65">
        <w:trPr>
          <w:cnfStyle w:val="000000100000" w:firstRow="0" w:lastRow="0" w:firstColumn="0" w:lastColumn="0" w:oddVBand="0" w:evenVBand="0" w:oddHBand="1" w:evenHBand="0" w:firstRowFirstColumn="0" w:firstRowLastColumn="0" w:lastRowFirstColumn="0" w:lastRowLastColumn="0"/>
          <w:trHeight w:val="3203"/>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56AAEDAF" w14:textId="77777777" w:rsidR="00FE610B" w:rsidRDefault="00FE610B" w:rsidP="00FE610B">
            <w:pPr>
              <w:spacing w:line="276" w:lineRule="auto"/>
            </w:pPr>
          </w:p>
        </w:tc>
        <w:tc>
          <w:tcPr>
            <w:tcW w:w="3152" w:type="dxa"/>
            <w:vMerge/>
            <w:shd w:val="clear" w:color="auto" w:fill="FFFFFF" w:themeFill="background1"/>
          </w:tcPr>
          <w:p w14:paraId="766D2D4F"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tcBorders>
              <w:top w:val="single" w:sz="4" w:space="0" w:color="4472C4" w:themeColor="accent5"/>
            </w:tcBorders>
            <w:shd w:val="clear" w:color="auto" w:fill="auto"/>
          </w:tcPr>
          <w:p w14:paraId="55702EA0" w14:textId="04C0EE0C"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 xml:space="preserve">Continue study and evaluate findings from condition of Yellow Perch in urban areas. Specifically, yellow perch sampling </w:t>
            </w:r>
            <w:r w:rsidR="0038353B">
              <w:rPr>
                <w:sz w:val="20"/>
                <w:szCs w:val="20"/>
              </w:rPr>
              <w:t xml:space="preserve">was conducted </w:t>
            </w:r>
            <w:r w:rsidRPr="002E11B9">
              <w:rPr>
                <w:sz w:val="20"/>
                <w:szCs w:val="20"/>
              </w:rPr>
              <w:t>in Fall 2017-Winter 2018</w:t>
            </w:r>
            <w:r w:rsidR="0038353B">
              <w:rPr>
                <w:sz w:val="20"/>
                <w:szCs w:val="20"/>
              </w:rPr>
              <w:t xml:space="preserve"> and repeated in Fall 2018—Winter 2019</w:t>
            </w:r>
            <w:r w:rsidRPr="002E11B9">
              <w:rPr>
                <w:sz w:val="20"/>
                <w:szCs w:val="20"/>
              </w:rPr>
              <w:t xml:space="preserve"> in the Severn, Choptank, and Mattawoman.  The goal is to determine whether the findings of abnormal yolk and abnormal chorion about ten years ago in the Severn are still apparent. </w:t>
            </w:r>
            <w:r w:rsidR="0038353B">
              <w:rPr>
                <w:sz w:val="20"/>
                <w:szCs w:val="20"/>
              </w:rPr>
              <w:t>USGS</w:t>
            </w:r>
            <w:r w:rsidR="0038353B" w:rsidRPr="002E11B9">
              <w:rPr>
                <w:sz w:val="20"/>
                <w:szCs w:val="20"/>
              </w:rPr>
              <w:t xml:space="preserve"> </w:t>
            </w:r>
            <w:r w:rsidRPr="002E11B9">
              <w:rPr>
                <w:sz w:val="20"/>
                <w:szCs w:val="20"/>
              </w:rPr>
              <w:t xml:space="preserve">will update those findings with new data, with additional molecular analysis, analyzing lesions and movement over time. </w:t>
            </w:r>
          </w:p>
        </w:tc>
        <w:tc>
          <w:tcPr>
            <w:tcW w:w="2949" w:type="dxa"/>
            <w:shd w:val="clear" w:color="auto" w:fill="auto"/>
          </w:tcPr>
          <w:p w14:paraId="4BB9A4F0" w14:textId="7878F30F"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USGS</w:t>
            </w:r>
            <w:r w:rsidR="0038353B">
              <w:rPr>
                <w:sz w:val="20"/>
                <w:szCs w:val="20"/>
              </w:rPr>
              <w:t>, UM, FWS</w:t>
            </w:r>
          </w:p>
        </w:tc>
        <w:tc>
          <w:tcPr>
            <w:tcW w:w="1597" w:type="dxa"/>
            <w:shd w:val="clear" w:color="auto" w:fill="auto"/>
          </w:tcPr>
          <w:p w14:paraId="2BF96BD9"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auto"/>
          </w:tcPr>
          <w:p w14:paraId="1AAB2373" w14:textId="2171EEC8"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w:t>
            </w:r>
          </w:p>
        </w:tc>
      </w:tr>
      <w:tr w:rsidR="00FE610B" w14:paraId="0E681845" w14:textId="77777777" w:rsidTr="00586F65">
        <w:trPr>
          <w:trHeight w:val="50"/>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36985CA5" w14:textId="04EF7E20" w:rsidR="00FE610B" w:rsidRDefault="00FE610B" w:rsidP="00FE610B">
            <w:pPr>
              <w:pStyle w:val="Heading1"/>
              <w:outlineLvl w:val="0"/>
            </w:pPr>
            <w:bookmarkStart w:id="50" w:name="_Management_Approach_3:"/>
            <w:bookmarkEnd w:id="50"/>
            <w:r>
              <w:t>2.2</w:t>
            </w:r>
          </w:p>
        </w:tc>
        <w:tc>
          <w:tcPr>
            <w:tcW w:w="3152" w:type="dxa"/>
            <w:vMerge w:val="restart"/>
            <w:shd w:val="clear" w:color="auto" w:fill="FFFFFF" w:themeFill="background1"/>
          </w:tcPr>
          <w:p w14:paraId="21520E39" w14:textId="77777777" w:rsid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Generate information to document fish health conditions in the Bay watershed.</w:t>
            </w:r>
          </w:p>
          <w:p w14:paraId="0E270481" w14:textId="52EB7D9D"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shd w:val="clear" w:color="auto" w:fill="auto"/>
          </w:tcPr>
          <w:p w14:paraId="09E4852F" w14:textId="26CA2DB4"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w:t>
            </w:r>
            <w:r w:rsidRPr="002E11B9">
              <w:rPr>
                <w:sz w:val="20"/>
                <w:szCs w:val="20"/>
              </w:rPr>
              <w:t xml:space="preserve">ommunicate results of study to understand the influence of </w:t>
            </w:r>
            <w:r>
              <w:rPr>
                <w:sz w:val="20"/>
                <w:szCs w:val="20"/>
              </w:rPr>
              <w:t xml:space="preserve">endocrine disrupting compounds (EDCs) </w:t>
            </w:r>
            <w:r w:rsidRPr="002E11B9">
              <w:rPr>
                <w:sz w:val="20"/>
                <w:szCs w:val="20"/>
              </w:rPr>
              <w:t xml:space="preserve">and other factors degrading the health and contributing to mortality of fish.  </w:t>
            </w:r>
            <w:r>
              <w:rPr>
                <w:sz w:val="20"/>
                <w:szCs w:val="20"/>
              </w:rPr>
              <w:t xml:space="preserve">This includes communication of the results of 2 products to the TCW including a </w:t>
            </w:r>
            <w:r w:rsidRPr="002E11B9">
              <w:rPr>
                <w:sz w:val="20"/>
                <w:szCs w:val="20"/>
              </w:rPr>
              <w:t xml:space="preserve"> retrospective analysis of the relationships between fish health, estrogenicity and land-use</w:t>
            </w:r>
            <w:r>
              <w:rPr>
                <w:sz w:val="20"/>
                <w:szCs w:val="20"/>
              </w:rPr>
              <w:t xml:space="preserve"> and a </w:t>
            </w:r>
            <w:r w:rsidRPr="002E11B9">
              <w:rPr>
                <w:sz w:val="20"/>
                <w:szCs w:val="20"/>
              </w:rPr>
              <w:t xml:space="preserve">risk assessment study of EDCs compounds </w:t>
            </w:r>
            <w:r>
              <w:rPr>
                <w:sz w:val="20"/>
                <w:szCs w:val="20"/>
              </w:rPr>
              <w:t xml:space="preserve">and other environmental stressors on fish populations. </w:t>
            </w:r>
          </w:p>
        </w:tc>
        <w:tc>
          <w:tcPr>
            <w:tcW w:w="2949" w:type="dxa"/>
            <w:shd w:val="clear" w:color="auto" w:fill="auto"/>
          </w:tcPr>
          <w:p w14:paraId="1ED61805" w14:textId="53118933"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USGS</w:t>
            </w:r>
            <w:r>
              <w:rPr>
                <w:sz w:val="20"/>
                <w:szCs w:val="20"/>
              </w:rPr>
              <w:t xml:space="preserve"> (</w:t>
            </w:r>
            <w:r w:rsidR="0038353B">
              <w:rPr>
                <w:sz w:val="20"/>
                <w:szCs w:val="20"/>
              </w:rPr>
              <w:t>Vicki Blazer</w:t>
            </w:r>
            <w:r>
              <w:rPr>
                <w:sz w:val="20"/>
                <w:szCs w:val="20"/>
              </w:rPr>
              <w:t>)</w:t>
            </w:r>
          </w:p>
        </w:tc>
        <w:tc>
          <w:tcPr>
            <w:tcW w:w="1597" w:type="dxa"/>
            <w:shd w:val="clear" w:color="auto" w:fill="FFFFFF" w:themeFill="background1"/>
          </w:tcPr>
          <w:p w14:paraId="16643749"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1DA9993A" w14:textId="35482B7B" w:rsidR="00FE610B" w:rsidRPr="00FF4F2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FE610B">
              <w:rPr>
                <w:sz w:val="20"/>
                <w:szCs w:val="20"/>
              </w:rPr>
              <w:t>2021</w:t>
            </w:r>
          </w:p>
        </w:tc>
      </w:tr>
      <w:tr w:rsidR="00FE610B" w14:paraId="7A20CD00" w14:textId="77777777" w:rsidTr="00586F65">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0FB5FF9F" w14:textId="77777777" w:rsidR="00FE610B" w:rsidRDefault="00FE610B" w:rsidP="00FE610B">
            <w:pPr>
              <w:spacing w:line="276" w:lineRule="auto"/>
            </w:pPr>
          </w:p>
        </w:tc>
        <w:tc>
          <w:tcPr>
            <w:tcW w:w="3152" w:type="dxa"/>
            <w:vMerge/>
            <w:shd w:val="clear" w:color="auto" w:fill="FFFFFF" w:themeFill="background1"/>
          </w:tcPr>
          <w:p w14:paraId="541C2837"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shd w:val="clear" w:color="auto" w:fill="auto"/>
          </w:tcPr>
          <w:p w14:paraId="573F9B53" w14:textId="62C94204"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 xml:space="preserve">Report and communicate results of study examining the influence of endocrine-disrupting compounds (EDCs) and their effects on fish conditions. The data collected at </w:t>
            </w:r>
            <w:r>
              <w:rPr>
                <w:sz w:val="20"/>
                <w:szCs w:val="20"/>
              </w:rPr>
              <w:t>the long term monitoring sites</w:t>
            </w:r>
            <w:r w:rsidRPr="002E11B9">
              <w:rPr>
                <w:sz w:val="20"/>
                <w:szCs w:val="20"/>
              </w:rPr>
              <w:t xml:space="preserve"> (2013-201</w:t>
            </w:r>
            <w:r>
              <w:rPr>
                <w:sz w:val="20"/>
                <w:szCs w:val="20"/>
              </w:rPr>
              <w:t>9</w:t>
            </w:r>
            <w:r w:rsidRPr="002E11B9">
              <w:rPr>
                <w:sz w:val="20"/>
                <w:szCs w:val="20"/>
              </w:rPr>
              <w:t xml:space="preserve">) is being analyzed and published as a series of journal articles. The first is compiling long term, integrative indicators at the </w:t>
            </w:r>
            <w:r w:rsidR="0038353B">
              <w:rPr>
                <w:sz w:val="20"/>
                <w:szCs w:val="20"/>
              </w:rPr>
              <w:t>Antietam</w:t>
            </w:r>
            <w:r w:rsidRPr="002E11B9">
              <w:rPr>
                <w:sz w:val="20"/>
                <w:szCs w:val="20"/>
              </w:rPr>
              <w:t xml:space="preserve"> site, which could be a template for subsequent </w:t>
            </w:r>
            <w:r w:rsidRPr="002E11B9">
              <w:rPr>
                <w:sz w:val="20"/>
                <w:szCs w:val="20"/>
              </w:rPr>
              <w:lastRenderedPageBreak/>
              <w:t xml:space="preserve">information.  This information will be summarized with other data collected by the USGS into a series of synthesis </w:t>
            </w:r>
            <w:r>
              <w:rPr>
                <w:sz w:val="20"/>
                <w:szCs w:val="20"/>
              </w:rPr>
              <w:t>P</w:t>
            </w:r>
            <w:r w:rsidRPr="002E11B9">
              <w:rPr>
                <w:sz w:val="20"/>
                <w:szCs w:val="20"/>
              </w:rPr>
              <w:t>ower</w:t>
            </w:r>
            <w:r>
              <w:rPr>
                <w:sz w:val="20"/>
                <w:szCs w:val="20"/>
              </w:rPr>
              <w:t>P</w:t>
            </w:r>
            <w:r w:rsidRPr="002E11B9">
              <w:rPr>
                <w:sz w:val="20"/>
                <w:szCs w:val="20"/>
              </w:rPr>
              <w:t>oint presentations.</w:t>
            </w:r>
          </w:p>
        </w:tc>
        <w:tc>
          <w:tcPr>
            <w:tcW w:w="2949" w:type="dxa"/>
            <w:shd w:val="clear" w:color="auto" w:fill="auto"/>
          </w:tcPr>
          <w:p w14:paraId="3E3694B9" w14:textId="0BC894A4"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lastRenderedPageBreak/>
              <w:t>USGS</w:t>
            </w:r>
            <w:r>
              <w:rPr>
                <w:sz w:val="20"/>
                <w:szCs w:val="20"/>
              </w:rPr>
              <w:t xml:space="preserve"> (Vicki Blazer)</w:t>
            </w:r>
          </w:p>
        </w:tc>
        <w:tc>
          <w:tcPr>
            <w:tcW w:w="1597" w:type="dxa"/>
            <w:shd w:val="clear" w:color="auto" w:fill="FFFFFF" w:themeFill="background1"/>
          </w:tcPr>
          <w:p w14:paraId="4EF44151"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0B7A9E8A" w14:textId="0B3491B1"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w:t>
            </w:r>
            <w:r w:rsidR="0038353B">
              <w:rPr>
                <w:sz w:val="20"/>
                <w:szCs w:val="20"/>
              </w:rPr>
              <w:t>-2022</w:t>
            </w:r>
          </w:p>
        </w:tc>
      </w:tr>
      <w:tr w:rsidR="00FE610B" w14:paraId="736ED97A" w14:textId="77777777" w:rsidTr="00586F65">
        <w:trPr>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57657408" w14:textId="77777777" w:rsidR="00FE610B" w:rsidRDefault="00FE610B" w:rsidP="00FE610B">
            <w:pPr>
              <w:spacing w:line="276" w:lineRule="auto"/>
            </w:pPr>
          </w:p>
        </w:tc>
        <w:tc>
          <w:tcPr>
            <w:tcW w:w="3152" w:type="dxa"/>
            <w:vMerge/>
            <w:shd w:val="clear" w:color="auto" w:fill="FFFFFF" w:themeFill="background1"/>
          </w:tcPr>
          <w:p w14:paraId="6A213AA2"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shd w:val="clear" w:color="auto" w:fill="auto"/>
          </w:tcPr>
          <w:p w14:paraId="17D34FFE" w14:textId="213FF5FA"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 xml:space="preserve">Continue monitoring of and communicating results of fish conditions in areas of concern within jurisdictions.  Specifically, USGS is working with PA, MD and WV. In addition, WV and PA are collaborating with USGS to assess the immune response of wild smallmouth bass. </w:t>
            </w:r>
            <w:r>
              <w:rPr>
                <w:sz w:val="20"/>
                <w:szCs w:val="20"/>
              </w:rPr>
              <w:t xml:space="preserve">Expanded to include fish health as a result of PFAS presence.  </w:t>
            </w:r>
          </w:p>
        </w:tc>
        <w:tc>
          <w:tcPr>
            <w:tcW w:w="2949" w:type="dxa"/>
            <w:shd w:val="clear" w:color="auto" w:fill="auto"/>
          </w:tcPr>
          <w:p w14:paraId="20B06F69" w14:textId="5DF68126" w:rsidR="00FE610B" w:rsidRPr="002E11B9" w:rsidRDefault="0038353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USGS (Vicki Blazer), </w:t>
            </w:r>
            <w:r w:rsidR="00FE610B" w:rsidRPr="002E11B9">
              <w:rPr>
                <w:sz w:val="20"/>
                <w:szCs w:val="20"/>
              </w:rPr>
              <w:t>PA DEP, MD DNR, WV DEP</w:t>
            </w:r>
            <w:r w:rsidR="00FE610B">
              <w:rPr>
                <w:sz w:val="20"/>
                <w:szCs w:val="20"/>
              </w:rPr>
              <w:t xml:space="preserve">, </w:t>
            </w:r>
            <w:r>
              <w:rPr>
                <w:sz w:val="20"/>
                <w:szCs w:val="20"/>
              </w:rPr>
              <w:t xml:space="preserve">WV DNR, PA Fish and Boat Commission, </w:t>
            </w:r>
          </w:p>
        </w:tc>
        <w:tc>
          <w:tcPr>
            <w:tcW w:w="1597" w:type="dxa"/>
            <w:shd w:val="clear" w:color="auto" w:fill="FFFFFF" w:themeFill="background1"/>
          </w:tcPr>
          <w:p w14:paraId="2BAEC219"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6A590056" w14:textId="420900D8" w:rsidR="00FE610B" w:rsidRPr="002E11B9" w:rsidRDefault="000C073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2022</w:t>
            </w:r>
          </w:p>
        </w:tc>
      </w:tr>
      <w:tr w:rsidR="00FE610B" w14:paraId="58679776" w14:textId="77777777" w:rsidTr="00586F65">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7E9A0F48" w14:textId="77777777" w:rsidR="00FE610B" w:rsidRDefault="00FE610B" w:rsidP="00FE610B">
            <w:pPr>
              <w:spacing w:line="276" w:lineRule="auto"/>
            </w:pPr>
          </w:p>
        </w:tc>
        <w:tc>
          <w:tcPr>
            <w:tcW w:w="3152" w:type="dxa"/>
            <w:vMerge/>
            <w:shd w:val="clear" w:color="auto" w:fill="FFFFFF" w:themeFill="background1"/>
          </w:tcPr>
          <w:p w14:paraId="774947FF"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shd w:val="clear" w:color="auto" w:fill="auto"/>
          </w:tcPr>
          <w:p w14:paraId="515BF1CE" w14:textId="4EEA107D"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2949" w:type="dxa"/>
            <w:shd w:val="clear" w:color="auto" w:fill="auto"/>
          </w:tcPr>
          <w:p w14:paraId="4F584287" w14:textId="5C4F16E0"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97" w:type="dxa"/>
            <w:shd w:val="clear" w:color="auto" w:fill="FFFFFF" w:themeFill="background1"/>
          </w:tcPr>
          <w:p w14:paraId="07FD14F4"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13199B4D" w14:textId="612D647E"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FE610B" w14:paraId="76444DE6" w14:textId="77777777" w:rsidTr="00FE610B">
        <w:trPr>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1A54BE7A" w14:textId="77777777" w:rsidR="00FE610B" w:rsidRDefault="00FE610B" w:rsidP="00FE610B">
            <w:pPr>
              <w:spacing w:line="276" w:lineRule="auto"/>
            </w:pPr>
          </w:p>
        </w:tc>
        <w:tc>
          <w:tcPr>
            <w:tcW w:w="3152" w:type="dxa"/>
            <w:vMerge/>
            <w:shd w:val="clear" w:color="auto" w:fill="FFFFFF" w:themeFill="background1"/>
          </w:tcPr>
          <w:p w14:paraId="401C1CFF"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shd w:val="clear" w:color="auto" w:fill="auto"/>
          </w:tcPr>
          <w:p w14:paraId="119131D7" w14:textId="35B42973"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Initiate studies designed to address temporal and spatial changes in fish health in mixed use watersheds in the freshwater portion of the Watershed. The first will conduct a temporal assessment of smallmouth bass health and associations with land-use (including BMPs), climatic factors and stressors using existing data. The second is designed to determine if state collected DELT data can be used to assess how v</w:t>
            </w:r>
            <w:r w:rsidRPr="007209F8">
              <w:rPr>
                <w:sz w:val="20"/>
                <w:szCs w:val="20"/>
              </w:rPr>
              <w:t>arious fish health indicators respond to BMPs and other management actio</w:t>
            </w:r>
            <w:r>
              <w:rPr>
                <w:sz w:val="20"/>
                <w:szCs w:val="20"/>
              </w:rPr>
              <w:t xml:space="preserve">ns. This will include a detailed comparison of DELT, health assessment index (HAI) and a more comprehensive assessment that includes both internal and external information. </w:t>
            </w:r>
          </w:p>
        </w:tc>
        <w:tc>
          <w:tcPr>
            <w:tcW w:w="2949" w:type="dxa"/>
            <w:shd w:val="clear" w:color="auto" w:fill="auto"/>
          </w:tcPr>
          <w:p w14:paraId="0A31B85C" w14:textId="54C565A5"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USGS</w:t>
            </w:r>
            <w:r w:rsidR="000C073B">
              <w:rPr>
                <w:sz w:val="20"/>
                <w:szCs w:val="20"/>
              </w:rPr>
              <w:t xml:space="preserve"> (Vicki Blazer)</w:t>
            </w:r>
            <w:r>
              <w:rPr>
                <w:sz w:val="20"/>
                <w:szCs w:val="20"/>
              </w:rPr>
              <w:t xml:space="preserve">, WVU </w:t>
            </w:r>
          </w:p>
        </w:tc>
        <w:tc>
          <w:tcPr>
            <w:tcW w:w="1597" w:type="dxa"/>
            <w:shd w:val="clear" w:color="auto" w:fill="FFFFFF" w:themeFill="background1"/>
          </w:tcPr>
          <w:p w14:paraId="307A5E31"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617C3D30" w14:textId="62AF4109" w:rsidR="00FE610B" w:rsidRPr="002E11B9" w:rsidDel="00AF7035"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2021-2025</w:t>
            </w:r>
          </w:p>
        </w:tc>
      </w:tr>
      <w:tr w:rsidR="00FE610B" w14:paraId="71636653" w14:textId="77777777" w:rsidTr="00586F65">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6B10F6BE" w14:textId="77777777" w:rsidR="00FE610B" w:rsidRDefault="00FE610B" w:rsidP="00FE610B">
            <w:pPr>
              <w:spacing w:line="276" w:lineRule="auto"/>
            </w:pPr>
          </w:p>
        </w:tc>
        <w:tc>
          <w:tcPr>
            <w:tcW w:w="3152" w:type="dxa"/>
            <w:vMerge/>
            <w:shd w:val="clear" w:color="auto" w:fill="FFFFFF" w:themeFill="background1"/>
          </w:tcPr>
          <w:p w14:paraId="04D6B7E9"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shd w:val="clear" w:color="auto" w:fill="auto"/>
          </w:tcPr>
          <w:p w14:paraId="3C5A13E0" w14:textId="4FAB80B0"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Impacts of PFAS compounds on the health of fish (CB Watershed and elsewhere), including PFAS in fish plasma from some long-term monitoring sites </w:t>
            </w:r>
          </w:p>
        </w:tc>
        <w:tc>
          <w:tcPr>
            <w:tcW w:w="2949" w:type="dxa"/>
            <w:shd w:val="clear" w:color="auto" w:fill="auto"/>
          </w:tcPr>
          <w:p w14:paraId="66B954FC" w14:textId="18DEB4F3"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USGS (Vicki Blazer)</w:t>
            </w:r>
          </w:p>
        </w:tc>
        <w:tc>
          <w:tcPr>
            <w:tcW w:w="1597" w:type="dxa"/>
            <w:shd w:val="clear" w:color="auto" w:fill="FFFFFF" w:themeFill="background1"/>
          </w:tcPr>
          <w:p w14:paraId="6EFE34DD"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293F0304" w14:textId="1CBC166A" w:rsidR="00FE610B" w:rsidRPr="002E11B9" w:rsidRDefault="000C073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2021-2023</w:t>
            </w:r>
          </w:p>
        </w:tc>
      </w:tr>
      <w:tr w:rsidR="00FE610B" w14:paraId="4EFE47D3" w14:textId="77777777" w:rsidTr="00586F65">
        <w:trPr>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192A7671" w14:textId="77777777" w:rsidR="00FE610B" w:rsidRDefault="00FE610B" w:rsidP="00FE610B">
            <w:pPr>
              <w:spacing w:line="276" w:lineRule="auto"/>
            </w:pPr>
          </w:p>
        </w:tc>
        <w:tc>
          <w:tcPr>
            <w:tcW w:w="3152" w:type="dxa"/>
            <w:vMerge/>
            <w:shd w:val="clear" w:color="auto" w:fill="FFFFFF" w:themeFill="background1"/>
          </w:tcPr>
          <w:p w14:paraId="0D0E8819"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shd w:val="clear" w:color="auto" w:fill="FFFFFF" w:themeFill="background1"/>
          </w:tcPr>
          <w:p w14:paraId="0187DFA8" w14:textId="47C639C3"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 xml:space="preserve">Continue studies and evaluate the relationship between the amount of impervious surface and the impact on fish conditions.  </w:t>
            </w:r>
            <w:r w:rsidRPr="002E11B9">
              <w:rPr>
                <w:rFonts w:cs="Calibri"/>
                <w:color w:val="222222"/>
                <w:sz w:val="20"/>
                <w:szCs w:val="20"/>
                <w:shd w:val="clear" w:color="auto" w:fill="FFFFFF"/>
              </w:rPr>
              <w:t>During 2014 – 2018 the MBSS re-sampl</w:t>
            </w:r>
            <w:r>
              <w:rPr>
                <w:rFonts w:cs="Calibri"/>
                <w:color w:val="222222"/>
                <w:sz w:val="20"/>
                <w:szCs w:val="20"/>
                <w:shd w:val="clear" w:color="auto" w:fill="FFFFFF"/>
              </w:rPr>
              <w:t>ed</w:t>
            </w:r>
            <w:r w:rsidRPr="002E11B9">
              <w:rPr>
                <w:rFonts w:cs="Calibri"/>
                <w:color w:val="222222"/>
                <w:sz w:val="20"/>
                <w:szCs w:val="20"/>
                <w:shd w:val="clear" w:color="auto" w:fill="FFFFFF"/>
              </w:rPr>
              <w:t xml:space="preserve"> streams that were sampled 20 and 14 years ago.</w:t>
            </w:r>
            <w:r>
              <w:rPr>
                <w:rFonts w:cs="Calibri"/>
                <w:color w:val="222222"/>
                <w:sz w:val="20"/>
                <w:szCs w:val="20"/>
                <w:shd w:val="clear" w:color="auto" w:fill="FFFFFF"/>
              </w:rPr>
              <w:t xml:space="preserve">  </w:t>
            </w:r>
            <w:r w:rsidRPr="002E11B9">
              <w:rPr>
                <w:rFonts w:cs="Calibri"/>
                <w:color w:val="222222"/>
                <w:sz w:val="20"/>
                <w:szCs w:val="20"/>
                <w:shd w:val="clear" w:color="auto" w:fill="FFFFFF"/>
              </w:rPr>
              <w:t>The</w:t>
            </w:r>
            <w:r>
              <w:rPr>
                <w:rFonts w:cs="Calibri"/>
                <w:color w:val="222222"/>
                <w:sz w:val="20"/>
                <w:szCs w:val="20"/>
                <w:shd w:val="clear" w:color="auto" w:fill="FFFFFF"/>
              </w:rPr>
              <w:t>se</w:t>
            </w:r>
            <w:r w:rsidRPr="002E11B9">
              <w:rPr>
                <w:rFonts w:cs="Calibri"/>
                <w:color w:val="222222"/>
                <w:sz w:val="20"/>
                <w:szCs w:val="20"/>
                <w:shd w:val="clear" w:color="auto" w:fill="FFFFFF"/>
              </w:rPr>
              <w:t xml:space="preserve"> data will be used to examine for potential change over time in stream biological, physical habitat, and chemical conditions.</w:t>
            </w:r>
            <w:r>
              <w:rPr>
                <w:rFonts w:cs="Calibri"/>
                <w:color w:val="222222"/>
                <w:sz w:val="20"/>
                <w:szCs w:val="20"/>
                <w:shd w:val="clear" w:color="auto" w:fill="FFFFFF"/>
              </w:rPr>
              <w:t xml:space="preserve"> </w:t>
            </w:r>
          </w:p>
        </w:tc>
        <w:tc>
          <w:tcPr>
            <w:tcW w:w="2949" w:type="dxa"/>
            <w:shd w:val="clear" w:color="auto" w:fill="FFFFFF" w:themeFill="background1"/>
          </w:tcPr>
          <w:p w14:paraId="549BE8D3" w14:textId="5A574C4A"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E11B9">
              <w:rPr>
                <w:sz w:val="20"/>
                <w:szCs w:val="20"/>
              </w:rPr>
              <w:t>MD DNR</w:t>
            </w:r>
          </w:p>
        </w:tc>
        <w:tc>
          <w:tcPr>
            <w:tcW w:w="1597" w:type="dxa"/>
            <w:shd w:val="clear" w:color="auto" w:fill="FFFFFF" w:themeFill="background1"/>
          </w:tcPr>
          <w:p w14:paraId="7C3FDAB7"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38B691A5" w14:textId="1AA2CAC1"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34D11E7A" w14:textId="77777777" w:rsidTr="00586F65">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0C163E2D" w14:textId="77777777" w:rsidR="00FE610B" w:rsidRDefault="00FE610B" w:rsidP="00FE610B">
            <w:pPr>
              <w:spacing w:line="276" w:lineRule="auto"/>
            </w:pPr>
          </w:p>
        </w:tc>
        <w:tc>
          <w:tcPr>
            <w:tcW w:w="3152" w:type="dxa"/>
            <w:vMerge/>
            <w:shd w:val="clear" w:color="auto" w:fill="FFFFFF" w:themeFill="background1"/>
          </w:tcPr>
          <w:p w14:paraId="4C5BF3A1"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shd w:val="clear" w:color="auto" w:fill="FFFFFF" w:themeFill="background1"/>
          </w:tcPr>
          <w:p w14:paraId="7E9E3290" w14:textId="4AFDEA76"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Continue stream IBI studies as part of the Maryland biological stream survey</w:t>
            </w:r>
            <w:r>
              <w:rPr>
                <w:sz w:val="20"/>
                <w:szCs w:val="20"/>
              </w:rPr>
              <w:t xml:space="preserve"> (MBSS)</w:t>
            </w:r>
            <w:r w:rsidRPr="002E11B9">
              <w:rPr>
                <w:sz w:val="20"/>
                <w:szCs w:val="20"/>
              </w:rPr>
              <w:t xml:space="preserve"> to evaluate health of fish communities</w:t>
            </w:r>
            <w:r>
              <w:rPr>
                <w:sz w:val="20"/>
                <w:szCs w:val="20"/>
              </w:rPr>
              <w:t>.</w:t>
            </w:r>
            <w:r w:rsidRPr="002E11B9">
              <w:rPr>
                <w:sz w:val="20"/>
                <w:szCs w:val="20"/>
              </w:rPr>
              <w:t xml:space="preserve"> </w:t>
            </w:r>
            <w:r w:rsidRPr="00FE610B">
              <w:rPr>
                <w:sz w:val="20"/>
                <w:szCs w:val="20"/>
              </w:rPr>
              <w:t xml:space="preserve">Data have been collected during 2019 and 2020 from several projects with targeted sampling locations.  As part of this, the MBSS Sentinel Sites were sampled annually for the 21st year in 2020.  During 2021, the MBSS is planning to add some sampling of sites with randomly selected locations.   </w:t>
            </w:r>
          </w:p>
        </w:tc>
        <w:tc>
          <w:tcPr>
            <w:tcW w:w="2949" w:type="dxa"/>
            <w:shd w:val="clear" w:color="auto" w:fill="FFFFFF" w:themeFill="background1"/>
          </w:tcPr>
          <w:p w14:paraId="1606BEAB" w14:textId="45E0B2EC"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E11B9">
              <w:rPr>
                <w:sz w:val="20"/>
                <w:szCs w:val="20"/>
              </w:rPr>
              <w:t>MD DNR</w:t>
            </w:r>
          </w:p>
        </w:tc>
        <w:tc>
          <w:tcPr>
            <w:tcW w:w="1597" w:type="dxa"/>
            <w:shd w:val="clear" w:color="auto" w:fill="FFFFFF" w:themeFill="background1"/>
          </w:tcPr>
          <w:p w14:paraId="1BCD5F72"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30D34A2B" w14:textId="3D0D12D7" w:rsidR="00FE610B" w:rsidRPr="002E11B9" w:rsidRDefault="000B731F"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w:t>
            </w:r>
          </w:p>
        </w:tc>
      </w:tr>
      <w:tr w:rsidR="00FE610B" w14:paraId="0E332C83" w14:textId="77777777" w:rsidTr="00FE610B">
        <w:trPr>
          <w:trHeight w:val="150"/>
        </w:trPr>
        <w:tc>
          <w:tcPr>
            <w:cnfStyle w:val="001000000000" w:firstRow="0" w:lastRow="0" w:firstColumn="1" w:lastColumn="0" w:oddVBand="0" w:evenVBand="0" w:oddHBand="0" w:evenHBand="0" w:firstRowFirstColumn="0" w:firstRowLastColumn="0" w:lastRowFirstColumn="0" w:lastRowLastColumn="0"/>
            <w:tcW w:w="1048" w:type="dxa"/>
            <w:shd w:val="clear" w:color="auto" w:fill="FFFFFF" w:themeFill="background1"/>
          </w:tcPr>
          <w:p w14:paraId="4A77CC82" w14:textId="395E3BEA" w:rsidR="00FE610B" w:rsidRDefault="00FE610B" w:rsidP="00FE610B">
            <w:pPr>
              <w:pStyle w:val="Heading1"/>
              <w:outlineLvl w:val="0"/>
            </w:pPr>
            <w:r>
              <w:t>2.3</w:t>
            </w:r>
          </w:p>
        </w:tc>
        <w:tc>
          <w:tcPr>
            <w:tcW w:w="3152" w:type="dxa"/>
            <w:shd w:val="clear" w:color="auto" w:fill="FFFFFF" w:themeFill="background1"/>
          </w:tcPr>
          <w:p w14:paraId="70ED6EF7" w14:textId="2DF26C72"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E610B">
              <w:rPr>
                <w:sz w:val="20"/>
                <w:szCs w:val="20"/>
              </w:rPr>
              <w:t>Assess the effects of toxic contaminants on wildlife</w:t>
            </w:r>
          </w:p>
        </w:tc>
        <w:tc>
          <w:tcPr>
            <w:tcW w:w="4028" w:type="dxa"/>
            <w:shd w:val="clear" w:color="auto" w:fill="auto"/>
          </w:tcPr>
          <w:p w14:paraId="5FC6EE78" w14:textId="1E81116D"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trike/>
                <w:sz w:val="20"/>
                <w:szCs w:val="20"/>
              </w:rPr>
            </w:pPr>
            <w:r w:rsidRPr="00FE610B">
              <w:rPr>
                <w:sz w:val="20"/>
                <w:szCs w:val="20"/>
              </w:rPr>
              <w:t>PFAS in tree swallows (Andrews AFB)</w:t>
            </w:r>
          </w:p>
        </w:tc>
        <w:tc>
          <w:tcPr>
            <w:tcW w:w="2949" w:type="dxa"/>
            <w:shd w:val="clear" w:color="auto" w:fill="auto"/>
          </w:tcPr>
          <w:p w14:paraId="6DB74B6E" w14:textId="58863F97"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trike/>
                <w:sz w:val="20"/>
                <w:szCs w:val="20"/>
              </w:rPr>
            </w:pPr>
            <w:r w:rsidRPr="00FE610B">
              <w:rPr>
                <w:sz w:val="20"/>
                <w:szCs w:val="20"/>
              </w:rPr>
              <w:t>USGS Patuxent</w:t>
            </w:r>
          </w:p>
        </w:tc>
        <w:tc>
          <w:tcPr>
            <w:tcW w:w="1597" w:type="dxa"/>
            <w:shd w:val="clear" w:color="auto" w:fill="FFFFFF" w:themeFill="background1"/>
          </w:tcPr>
          <w:p w14:paraId="2BD5B2FF" w14:textId="77777777" w:rsidR="00FE610B" w:rsidRPr="002E11B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4040BA2D" w14:textId="7AF69AE7" w:rsidR="00FE610B" w:rsidRPr="002E11B9" w:rsidRDefault="000B731F"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63670360" w14:textId="77777777" w:rsidTr="00586F65">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1048" w:type="dxa"/>
            <w:shd w:val="clear" w:color="auto" w:fill="FFFFFF" w:themeFill="background1"/>
          </w:tcPr>
          <w:p w14:paraId="2B08505D" w14:textId="69741CA3" w:rsidR="00FE610B" w:rsidRDefault="00FE610B" w:rsidP="00FE610B">
            <w:pPr>
              <w:spacing w:line="276" w:lineRule="auto"/>
            </w:pPr>
            <w:r>
              <w:t>2.4</w:t>
            </w:r>
          </w:p>
        </w:tc>
        <w:tc>
          <w:tcPr>
            <w:tcW w:w="3152" w:type="dxa"/>
            <w:shd w:val="clear" w:color="auto" w:fill="FFFFFF" w:themeFill="background1"/>
          </w:tcPr>
          <w:p w14:paraId="78FFBC19" w14:textId="407F28C3"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PFAS Methodology and Assessment </w:t>
            </w:r>
          </w:p>
        </w:tc>
        <w:tc>
          <w:tcPr>
            <w:tcW w:w="4028" w:type="dxa"/>
            <w:shd w:val="clear" w:color="auto" w:fill="FFFFFF" w:themeFill="background1"/>
          </w:tcPr>
          <w:p w14:paraId="05E013C1" w14:textId="02B4339F"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Gather information and communicate appropriate fish and portions of fish to analyze to assess impacts for consumption advisories, recommended methods, and review of the data </w:t>
            </w:r>
          </w:p>
        </w:tc>
        <w:tc>
          <w:tcPr>
            <w:tcW w:w="2949" w:type="dxa"/>
            <w:shd w:val="clear" w:color="auto" w:fill="FFFFFF" w:themeFill="background1"/>
          </w:tcPr>
          <w:p w14:paraId="00629295" w14:textId="4EF94F8F"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DNREC, TCW, technical experts </w:t>
            </w:r>
            <w:r w:rsidR="000B731F">
              <w:rPr>
                <w:sz w:val="20"/>
                <w:szCs w:val="20"/>
              </w:rPr>
              <w:t>TBD</w:t>
            </w:r>
          </w:p>
        </w:tc>
        <w:tc>
          <w:tcPr>
            <w:tcW w:w="1597" w:type="dxa"/>
            <w:shd w:val="clear" w:color="auto" w:fill="FFFFFF" w:themeFill="background1"/>
          </w:tcPr>
          <w:p w14:paraId="609E0BD5" w14:textId="77777777" w:rsidR="00FE610B" w:rsidRPr="002E11B9"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2A38E2F1" w14:textId="08A0FCD5" w:rsidR="00FE610B" w:rsidRPr="002E11B9" w:rsidRDefault="000B731F"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307FDC42" w14:textId="77777777" w:rsidTr="002E11B9">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9CC2E5" w:themeFill="accent1" w:themeFillTint="99"/>
          </w:tcPr>
          <w:p w14:paraId="338C82BA" w14:textId="1350A4D7" w:rsidR="00FE610B" w:rsidRDefault="00FE610B" w:rsidP="00FE610B">
            <w:pPr>
              <w:spacing w:line="276" w:lineRule="auto"/>
            </w:pPr>
            <w:r>
              <w:t xml:space="preserve">Management Approach 3: </w:t>
            </w:r>
            <w:r w:rsidRPr="008F0773">
              <w:rPr>
                <w:b w:val="0"/>
              </w:rPr>
              <w:t xml:space="preserve">Document the occurrence, concentrations, and </w:t>
            </w:r>
            <w:r>
              <w:rPr>
                <w:b w:val="0"/>
              </w:rPr>
              <w:t>sources of contaminants in different landscape settings</w:t>
            </w:r>
          </w:p>
        </w:tc>
      </w:tr>
      <w:tr w:rsidR="00FE610B" w14:paraId="3F6D230F" w14:textId="77777777" w:rsidTr="00586F65">
        <w:trPr>
          <w:cnfStyle w:val="000000100000" w:firstRow="0" w:lastRow="0" w:firstColumn="0" w:lastColumn="0" w:oddVBand="0" w:evenVBand="0" w:oddHBand="1"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34319CC7" w14:textId="69542764" w:rsidR="00FE610B" w:rsidRPr="005B2384" w:rsidRDefault="00FE610B" w:rsidP="00FE610B">
            <w:pPr>
              <w:pStyle w:val="Heading1"/>
              <w:outlineLvl w:val="0"/>
            </w:pPr>
            <w:r>
              <w:t>3.1</w:t>
            </w:r>
          </w:p>
        </w:tc>
        <w:tc>
          <w:tcPr>
            <w:tcW w:w="3152" w:type="dxa"/>
            <w:vMerge w:val="restart"/>
            <w:shd w:val="clear" w:color="auto" w:fill="FFFFFF" w:themeFill="background1"/>
          </w:tcPr>
          <w:p w14:paraId="75CF77AC" w14:textId="77777777" w:rsid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6577E3">
              <w:rPr>
                <w:sz w:val="20"/>
                <w:szCs w:val="20"/>
              </w:rPr>
              <w:t>Better define the sources and occurrence of EDCs and other toxic contaminant groups in different landscape settings</w:t>
            </w:r>
          </w:p>
          <w:p w14:paraId="2E88A171" w14:textId="77777777" w:rsid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p w14:paraId="6E585F19" w14:textId="562D113C"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4F4535FF" w14:textId="4E3B6666"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Communicate results of stud</w:t>
            </w:r>
            <w:r>
              <w:rPr>
                <w:sz w:val="20"/>
                <w:szCs w:val="20"/>
              </w:rPr>
              <w:t>ies</w:t>
            </w:r>
            <w:r w:rsidRPr="006577E3">
              <w:rPr>
                <w:sz w:val="20"/>
                <w:szCs w:val="20"/>
              </w:rPr>
              <w:t xml:space="preserve"> to identify the sources and occurrence of toxic contaminants contributing to degraded fish health. </w:t>
            </w:r>
          </w:p>
        </w:tc>
        <w:tc>
          <w:tcPr>
            <w:tcW w:w="2949" w:type="dxa"/>
            <w:shd w:val="clear" w:color="auto" w:fill="auto"/>
          </w:tcPr>
          <w:p w14:paraId="2D35517A" w14:textId="304C337E"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USGS</w:t>
            </w:r>
            <w:r w:rsidR="000C073B">
              <w:rPr>
                <w:sz w:val="20"/>
                <w:szCs w:val="20"/>
              </w:rPr>
              <w:t xml:space="preserve"> (Kelly Smalling)</w:t>
            </w:r>
          </w:p>
        </w:tc>
        <w:tc>
          <w:tcPr>
            <w:tcW w:w="1597" w:type="dxa"/>
            <w:shd w:val="clear" w:color="auto" w:fill="FFFFFF" w:themeFill="background1"/>
          </w:tcPr>
          <w:p w14:paraId="718386FD"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5DDE97A9" w14:textId="57D42B33"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w:t>
            </w:r>
          </w:p>
        </w:tc>
      </w:tr>
      <w:tr w:rsidR="00FE610B" w14:paraId="4751E0DD" w14:textId="77777777" w:rsidTr="00586F65">
        <w:trPr>
          <w:trHeight w:val="37"/>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45378E53" w14:textId="77777777" w:rsidR="00FE610B" w:rsidRDefault="00FE610B" w:rsidP="00FE610B"/>
        </w:tc>
        <w:tc>
          <w:tcPr>
            <w:tcW w:w="3152" w:type="dxa"/>
            <w:vMerge/>
            <w:shd w:val="clear" w:color="auto" w:fill="FFFFFF" w:themeFill="background1"/>
          </w:tcPr>
          <w:p w14:paraId="7F5BDC9E"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022B8AC5" w14:textId="3E418DF2"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t xml:space="preserve">Continue Pennsylvania studies on occurrence of pesticides and hormones and other toxic contaminants in surface </w:t>
            </w:r>
            <w:r w:rsidRPr="006577E3">
              <w:rPr>
                <w:sz w:val="20"/>
                <w:szCs w:val="20"/>
              </w:rPr>
              <w:lastRenderedPageBreak/>
              <w:t>water</w:t>
            </w:r>
            <w:r>
              <w:rPr>
                <w:sz w:val="20"/>
                <w:szCs w:val="20"/>
              </w:rPr>
              <w:t xml:space="preserve"> with a focus on areas of concern</w:t>
            </w:r>
            <w:r w:rsidRPr="006577E3">
              <w:rPr>
                <w:sz w:val="20"/>
                <w:szCs w:val="20"/>
              </w:rPr>
              <w:t>.</w:t>
            </w:r>
            <w:r>
              <w:rPr>
                <w:sz w:val="20"/>
                <w:szCs w:val="20"/>
              </w:rPr>
              <w:t xml:space="preserve">  Communication of reported outcomes to the workgroup.</w:t>
            </w:r>
          </w:p>
        </w:tc>
        <w:tc>
          <w:tcPr>
            <w:tcW w:w="2949" w:type="dxa"/>
            <w:shd w:val="clear" w:color="auto" w:fill="auto"/>
          </w:tcPr>
          <w:p w14:paraId="5B77544C" w14:textId="5A606661"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lastRenderedPageBreak/>
              <w:t>PA DEP USGS</w:t>
            </w:r>
          </w:p>
        </w:tc>
        <w:tc>
          <w:tcPr>
            <w:tcW w:w="1597" w:type="dxa"/>
            <w:shd w:val="clear" w:color="auto" w:fill="FFFFFF" w:themeFill="background1"/>
          </w:tcPr>
          <w:p w14:paraId="0BE9D250"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2436045B" w14:textId="6D610FA0" w:rsidR="00FE610B" w:rsidRPr="006577E3" w:rsidRDefault="000B731F"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5A264857" w14:textId="77777777" w:rsidTr="00586F65">
        <w:trPr>
          <w:cnfStyle w:val="000000100000" w:firstRow="0" w:lastRow="0" w:firstColumn="0" w:lastColumn="0" w:oddVBand="0" w:evenVBand="0" w:oddHBand="1" w:evenHBand="0" w:firstRowFirstColumn="0" w:firstRowLastColumn="0" w:lastRowFirstColumn="0" w:lastRowLastColumn="0"/>
          <w:trHeight w:val="37"/>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7738B065" w14:textId="77777777" w:rsidR="00FE610B" w:rsidRDefault="00FE610B" w:rsidP="00FE610B"/>
        </w:tc>
        <w:tc>
          <w:tcPr>
            <w:tcW w:w="3152" w:type="dxa"/>
            <w:vMerge/>
            <w:shd w:val="clear" w:color="auto" w:fill="FFFFFF" w:themeFill="background1"/>
          </w:tcPr>
          <w:p w14:paraId="54D40482"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64BDC5C4" w14:textId="68254E6A"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Continue studies on the i</w:t>
            </w:r>
            <w:r w:rsidRPr="006E286E">
              <w:rPr>
                <w:sz w:val="20"/>
                <w:szCs w:val="20"/>
              </w:rPr>
              <w:t>nfluence of wastewater reuse, urban stormwater ponds and associated contaminants on aquatic resources</w:t>
            </w:r>
            <w:r>
              <w:rPr>
                <w:sz w:val="20"/>
                <w:szCs w:val="20"/>
              </w:rPr>
              <w:t>.</w:t>
            </w:r>
          </w:p>
        </w:tc>
        <w:tc>
          <w:tcPr>
            <w:tcW w:w="2949" w:type="dxa"/>
            <w:shd w:val="clear" w:color="auto" w:fill="auto"/>
          </w:tcPr>
          <w:p w14:paraId="5F58E889" w14:textId="447A976A"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USGS (Emily Majcher)</w:t>
            </w:r>
          </w:p>
        </w:tc>
        <w:tc>
          <w:tcPr>
            <w:tcW w:w="1597" w:type="dxa"/>
            <w:shd w:val="clear" w:color="auto" w:fill="FFFFFF" w:themeFill="background1"/>
          </w:tcPr>
          <w:p w14:paraId="70DDC508"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06DCA804" w14:textId="22952096"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2021-2023</w:t>
            </w:r>
          </w:p>
        </w:tc>
      </w:tr>
      <w:tr w:rsidR="00FE610B" w14:paraId="06E55CBC" w14:textId="77777777" w:rsidTr="00586F65">
        <w:trPr>
          <w:trHeight w:val="37"/>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2B2C54E7" w14:textId="77777777" w:rsidR="00FE610B" w:rsidRDefault="00FE610B" w:rsidP="00FE610B"/>
        </w:tc>
        <w:tc>
          <w:tcPr>
            <w:tcW w:w="3152" w:type="dxa"/>
            <w:vMerge/>
            <w:shd w:val="clear" w:color="auto" w:fill="FFFFFF" w:themeFill="background1"/>
          </w:tcPr>
          <w:p w14:paraId="5EC1FADB"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52C194B3" w14:textId="735764D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t xml:space="preserve">Inform presence of select </w:t>
            </w:r>
            <w:r>
              <w:rPr>
                <w:sz w:val="20"/>
                <w:szCs w:val="20"/>
              </w:rPr>
              <w:t xml:space="preserve">contaminants of emerging concern (including </w:t>
            </w:r>
            <w:r w:rsidRPr="005450DC">
              <w:rPr>
                <w:sz w:val="20"/>
                <w:szCs w:val="20"/>
              </w:rPr>
              <w:t>flame retardants, contemporary pesticides, and industrial by-products; and stain-resistant compounds, such as perfluorinated and phenolic compounds (PFCs)</w:t>
            </w:r>
            <w:r w:rsidR="00C30ED8">
              <w:rPr>
                <w:sz w:val="20"/>
                <w:szCs w:val="20"/>
              </w:rPr>
              <w:t xml:space="preserve"> and legacy contaminants</w:t>
            </w:r>
            <w:r>
              <w:rPr>
                <w:sz w:val="20"/>
                <w:szCs w:val="20"/>
              </w:rPr>
              <w:t xml:space="preserve"> through monitoring of</w:t>
            </w:r>
            <w:r w:rsidRPr="006577E3">
              <w:rPr>
                <w:sz w:val="20"/>
                <w:szCs w:val="20"/>
              </w:rPr>
              <w:t xml:space="preserve"> sediment, water, and bivalves</w:t>
            </w:r>
            <w:r>
              <w:rPr>
                <w:sz w:val="20"/>
                <w:szCs w:val="20"/>
              </w:rPr>
              <w:t xml:space="preserve"> as part of the regional Mussel Watch program (NOAA)</w:t>
            </w:r>
            <w:r w:rsidRPr="006577E3">
              <w:rPr>
                <w:sz w:val="20"/>
                <w:szCs w:val="20"/>
              </w:rPr>
              <w:t>.</w:t>
            </w:r>
            <w:r>
              <w:rPr>
                <w:sz w:val="20"/>
                <w:szCs w:val="20"/>
              </w:rPr>
              <w:t xml:space="preserve"> </w:t>
            </w:r>
            <w:r w:rsidR="00C30ED8">
              <w:rPr>
                <w:sz w:val="20"/>
                <w:szCs w:val="20"/>
              </w:rPr>
              <w:t xml:space="preserve">Evaluate regional partnership between NOAA and CBP.  </w:t>
            </w:r>
          </w:p>
        </w:tc>
        <w:tc>
          <w:tcPr>
            <w:tcW w:w="2949" w:type="dxa"/>
            <w:shd w:val="clear" w:color="auto" w:fill="auto"/>
          </w:tcPr>
          <w:p w14:paraId="67727B81" w14:textId="7DED03F6"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t>NOAA Oxford</w:t>
            </w:r>
          </w:p>
        </w:tc>
        <w:tc>
          <w:tcPr>
            <w:tcW w:w="1597" w:type="dxa"/>
            <w:shd w:val="clear" w:color="auto" w:fill="FFFFFF" w:themeFill="background1"/>
          </w:tcPr>
          <w:p w14:paraId="2DF8F3F5"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42B3CDA7" w14:textId="521708F8" w:rsidR="00FE610B" w:rsidRPr="006577E3" w:rsidRDefault="000B731F"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w:t>
            </w:r>
            <w:r w:rsidR="00FE610B">
              <w:rPr>
                <w:sz w:val="20"/>
                <w:szCs w:val="20"/>
              </w:rPr>
              <w:t>2022</w:t>
            </w:r>
          </w:p>
        </w:tc>
      </w:tr>
      <w:tr w:rsidR="00FE610B" w14:paraId="634DFEF7" w14:textId="77777777" w:rsidTr="00586F65">
        <w:trPr>
          <w:cnfStyle w:val="000000100000" w:firstRow="0" w:lastRow="0" w:firstColumn="0" w:lastColumn="0" w:oddVBand="0" w:evenVBand="0" w:oddHBand="1" w:evenHBand="0" w:firstRowFirstColumn="0" w:firstRowLastColumn="0" w:lastRowFirstColumn="0" w:lastRowLastColumn="0"/>
          <w:trHeight w:val="37"/>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28233C57" w14:textId="77777777" w:rsidR="00FE610B" w:rsidRDefault="00FE610B" w:rsidP="00FE610B"/>
        </w:tc>
        <w:tc>
          <w:tcPr>
            <w:tcW w:w="3152" w:type="dxa"/>
            <w:vMerge/>
            <w:shd w:val="clear" w:color="auto" w:fill="FFFFFF" w:themeFill="background1"/>
          </w:tcPr>
          <w:p w14:paraId="6ACE973E"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128D03DC" w14:textId="79C9F0BF"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Pr>
                <w:sz w:val="20"/>
                <w:szCs w:val="20"/>
              </w:rPr>
              <w:t>Communicate outcomes of publications</w:t>
            </w:r>
            <w:r w:rsidR="00C30ED8">
              <w:rPr>
                <w:sz w:val="20"/>
                <w:szCs w:val="20"/>
              </w:rPr>
              <w:t xml:space="preserve"> and ongoing data collection</w:t>
            </w:r>
            <w:r>
              <w:rPr>
                <w:sz w:val="20"/>
                <w:szCs w:val="20"/>
              </w:rPr>
              <w:t xml:space="preserve"> to i</w:t>
            </w:r>
            <w:r w:rsidRPr="006577E3">
              <w:rPr>
                <w:sz w:val="20"/>
                <w:szCs w:val="20"/>
              </w:rPr>
              <w:t>nform presence of select UV filters, hormones, and antibiotics in eastern oysters and hooked mussels in urban streams and the Chesapeake Bay mainstem near both agricultural and urban landscapes.</w:t>
            </w:r>
          </w:p>
        </w:tc>
        <w:tc>
          <w:tcPr>
            <w:tcW w:w="2949" w:type="dxa"/>
            <w:shd w:val="clear" w:color="auto" w:fill="auto"/>
          </w:tcPr>
          <w:p w14:paraId="46D9DCC6" w14:textId="7391C81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UMBC, USDA FS</w:t>
            </w:r>
          </w:p>
        </w:tc>
        <w:tc>
          <w:tcPr>
            <w:tcW w:w="1597" w:type="dxa"/>
            <w:shd w:val="clear" w:color="auto" w:fill="FFFFFF" w:themeFill="background1"/>
          </w:tcPr>
          <w:p w14:paraId="2EF76735"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643F1679" w14:textId="466A7E43" w:rsidR="00FE610B" w:rsidRPr="006577E3"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5FF18B09" w14:textId="77777777" w:rsidTr="00586F65">
        <w:trPr>
          <w:trHeight w:val="37"/>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423B2FDC" w14:textId="77777777" w:rsidR="00FE610B" w:rsidRDefault="00FE610B" w:rsidP="00FE610B"/>
        </w:tc>
        <w:tc>
          <w:tcPr>
            <w:tcW w:w="3152" w:type="dxa"/>
            <w:vMerge/>
            <w:shd w:val="clear" w:color="auto" w:fill="FFFFFF" w:themeFill="background1"/>
          </w:tcPr>
          <w:p w14:paraId="73A7D480"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08901A94" w14:textId="0714C89B"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Pr>
                <w:sz w:val="20"/>
                <w:szCs w:val="20"/>
              </w:rPr>
              <w:t>Communicate results of USGS i</w:t>
            </w:r>
            <w:r w:rsidRPr="006577E3">
              <w:rPr>
                <w:sz w:val="20"/>
                <w:szCs w:val="20"/>
              </w:rPr>
              <w:t xml:space="preserve">nventory </w:t>
            </w:r>
            <w:r>
              <w:rPr>
                <w:sz w:val="20"/>
                <w:szCs w:val="20"/>
              </w:rPr>
              <w:t xml:space="preserve">efforts of select </w:t>
            </w:r>
            <w:r w:rsidRPr="006577E3">
              <w:rPr>
                <w:sz w:val="20"/>
                <w:szCs w:val="20"/>
              </w:rPr>
              <w:t>toxic contaminant</w:t>
            </w:r>
            <w:r>
              <w:rPr>
                <w:sz w:val="20"/>
                <w:szCs w:val="20"/>
              </w:rPr>
              <w:t>s</w:t>
            </w:r>
            <w:r w:rsidRPr="006577E3">
              <w:rPr>
                <w:sz w:val="20"/>
                <w:szCs w:val="20"/>
              </w:rPr>
              <w:t xml:space="preserve"> </w:t>
            </w:r>
            <w:r>
              <w:rPr>
                <w:sz w:val="20"/>
                <w:szCs w:val="20"/>
              </w:rPr>
              <w:t>and ability to use data for assessment of status and trends</w:t>
            </w:r>
          </w:p>
        </w:tc>
        <w:tc>
          <w:tcPr>
            <w:tcW w:w="2949" w:type="dxa"/>
            <w:shd w:val="clear" w:color="auto" w:fill="auto"/>
          </w:tcPr>
          <w:p w14:paraId="1B585EC8" w14:textId="6D3D7E2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577E3">
              <w:rPr>
                <w:sz w:val="20"/>
                <w:szCs w:val="20"/>
              </w:rPr>
              <w:t>TCW and states, DOEE</w:t>
            </w:r>
            <w:r w:rsidR="00C30ED8">
              <w:rPr>
                <w:sz w:val="20"/>
                <w:szCs w:val="20"/>
              </w:rPr>
              <w:t xml:space="preserve">, </w:t>
            </w:r>
            <w:r>
              <w:rPr>
                <w:sz w:val="20"/>
                <w:szCs w:val="20"/>
              </w:rPr>
              <w:t xml:space="preserve">USGS </w:t>
            </w:r>
          </w:p>
        </w:tc>
        <w:tc>
          <w:tcPr>
            <w:tcW w:w="1597" w:type="dxa"/>
            <w:shd w:val="clear" w:color="auto" w:fill="FFFFFF" w:themeFill="background1"/>
          </w:tcPr>
          <w:p w14:paraId="2838EF48"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2B4061B8" w14:textId="436098B5"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w:t>
            </w:r>
          </w:p>
        </w:tc>
      </w:tr>
      <w:tr w:rsidR="00FE610B" w14:paraId="41E1246A" w14:textId="77777777" w:rsidTr="00586F65">
        <w:trPr>
          <w:cnfStyle w:val="000000100000" w:firstRow="0" w:lastRow="0" w:firstColumn="0" w:lastColumn="0" w:oddVBand="0" w:evenVBand="0" w:oddHBand="1" w:evenHBand="0" w:firstRowFirstColumn="0" w:firstRowLastColumn="0" w:lastRowFirstColumn="0" w:lastRowLastColumn="0"/>
          <w:trHeight w:val="37"/>
        </w:trPr>
        <w:tc>
          <w:tcPr>
            <w:cnfStyle w:val="001000000000" w:firstRow="0" w:lastRow="0" w:firstColumn="1" w:lastColumn="0" w:oddVBand="0" w:evenVBand="0" w:oddHBand="0" w:evenHBand="0" w:firstRowFirstColumn="0" w:firstRowLastColumn="0" w:lastRowFirstColumn="0" w:lastRowLastColumn="0"/>
            <w:tcW w:w="1048" w:type="dxa"/>
            <w:vMerge/>
            <w:tcBorders>
              <w:bottom w:val="single" w:sz="4" w:space="0" w:color="8EAADB" w:themeColor="accent5" w:themeTint="99"/>
            </w:tcBorders>
            <w:shd w:val="clear" w:color="auto" w:fill="FFFFFF" w:themeFill="background1"/>
          </w:tcPr>
          <w:p w14:paraId="506FC524" w14:textId="77777777" w:rsidR="00FE610B" w:rsidRDefault="00FE610B" w:rsidP="00FE610B"/>
        </w:tc>
        <w:tc>
          <w:tcPr>
            <w:tcW w:w="3152" w:type="dxa"/>
            <w:vMerge/>
            <w:tcBorders>
              <w:bottom w:val="single" w:sz="4" w:space="0" w:color="8EAADB" w:themeColor="accent5" w:themeTint="99"/>
            </w:tcBorders>
            <w:shd w:val="clear" w:color="auto" w:fill="FFFFFF" w:themeFill="background1"/>
          </w:tcPr>
          <w:p w14:paraId="6AEACCFE"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4CC72116" w14:textId="05F0AE6E"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Pr>
                <w:sz w:val="20"/>
                <w:szCs w:val="20"/>
              </w:rPr>
              <w:t>Continue to e</w:t>
            </w:r>
            <w:r w:rsidRPr="006577E3">
              <w:rPr>
                <w:sz w:val="20"/>
                <w:szCs w:val="20"/>
              </w:rPr>
              <w:t>valuate outcomes from Anacostia River sediment investigation to improve understanding of</w:t>
            </w:r>
            <w:r>
              <w:rPr>
                <w:sz w:val="20"/>
                <w:szCs w:val="20"/>
              </w:rPr>
              <w:t xml:space="preserve"> PCBs and other</w:t>
            </w:r>
            <w:r w:rsidRPr="006577E3">
              <w:rPr>
                <w:sz w:val="20"/>
                <w:szCs w:val="20"/>
              </w:rPr>
              <w:t xml:space="preserve"> contaminants </w:t>
            </w:r>
            <w:r>
              <w:rPr>
                <w:sz w:val="20"/>
                <w:szCs w:val="20"/>
              </w:rPr>
              <w:t>of concern</w:t>
            </w:r>
            <w:r w:rsidRPr="006577E3">
              <w:rPr>
                <w:sz w:val="20"/>
                <w:szCs w:val="20"/>
              </w:rPr>
              <w:t xml:space="preserve"> in urban environments.</w:t>
            </w:r>
          </w:p>
        </w:tc>
        <w:tc>
          <w:tcPr>
            <w:tcW w:w="2949" w:type="dxa"/>
            <w:tcBorders>
              <w:bottom w:val="single" w:sz="4" w:space="0" w:color="8EAADB" w:themeColor="accent5" w:themeTint="99"/>
            </w:tcBorders>
            <w:shd w:val="clear" w:color="auto" w:fill="auto"/>
          </w:tcPr>
          <w:p w14:paraId="0E4D29BA" w14:textId="3DF78B71"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77E3">
              <w:rPr>
                <w:sz w:val="20"/>
                <w:szCs w:val="20"/>
              </w:rPr>
              <w:t>TCW, DOEE, USGS, UMBC, FWS</w:t>
            </w:r>
          </w:p>
        </w:tc>
        <w:tc>
          <w:tcPr>
            <w:tcW w:w="1597" w:type="dxa"/>
            <w:tcBorders>
              <w:bottom w:val="single" w:sz="4" w:space="0" w:color="8EAADB" w:themeColor="accent5" w:themeTint="99"/>
            </w:tcBorders>
            <w:shd w:val="clear" w:color="auto" w:fill="FFFFFF" w:themeFill="background1"/>
          </w:tcPr>
          <w:p w14:paraId="41468B27"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4A55350E" w14:textId="7E7AA7ED" w:rsidR="00FE610B" w:rsidRPr="006577E3"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69B6713D" w14:textId="77777777" w:rsidTr="00586F65">
        <w:trPr>
          <w:trHeight w:val="37"/>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07FBF429" w14:textId="7D60686E" w:rsidR="00FE610B" w:rsidRDefault="00FE610B" w:rsidP="00FE610B"/>
        </w:tc>
        <w:tc>
          <w:tcPr>
            <w:tcW w:w="3152" w:type="dxa"/>
            <w:tcBorders>
              <w:bottom w:val="single" w:sz="4" w:space="0" w:color="8EAADB" w:themeColor="accent5" w:themeTint="99"/>
            </w:tcBorders>
            <w:shd w:val="clear" w:color="auto" w:fill="FFFFFF" w:themeFill="background1"/>
          </w:tcPr>
          <w:p w14:paraId="67D27E8B" w14:textId="7693462F"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114D7670" w14:textId="3893457B"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949" w:type="dxa"/>
            <w:tcBorders>
              <w:bottom w:val="single" w:sz="4" w:space="0" w:color="8EAADB" w:themeColor="accent5" w:themeTint="99"/>
            </w:tcBorders>
            <w:shd w:val="clear" w:color="auto" w:fill="auto"/>
          </w:tcPr>
          <w:p w14:paraId="63C5554B" w14:textId="3B0AF7FD" w:rsidR="00FE610B" w:rsidRPr="00210009"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1597" w:type="dxa"/>
            <w:tcBorders>
              <w:bottom w:val="single" w:sz="4" w:space="0" w:color="8EAADB" w:themeColor="accent5" w:themeTint="99"/>
            </w:tcBorders>
            <w:shd w:val="clear" w:color="auto" w:fill="FFFFFF" w:themeFill="background1"/>
          </w:tcPr>
          <w:p w14:paraId="2465F756"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76CE76F4"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5086EC6D" w14:textId="77777777" w:rsidTr="001659CE">
        <w:trPr>
          <w:cnfStyle w:val="000000100000" w:firstRow="0" w:lastRow="0" w:firstColumn="0" w:lastColumn="0" w:oddVBand="0" w:evenVBand="0" w:oddHBand="1" w:evenHBand="0" w:firstRowFirstColumn="0" w:firstRowLastColumn="0" w:lastRowFirstColumn="0" w:lastRowLastColumn="0"/>
          <w:trHeight w:val="37"/>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79A4CBCD" w14:textId="2ED8863E" w:rsidR="00FE610B" w:rsidRDefault="00FE610B" w:rsidP="00FE610B">
            <w:r>
              <w:lastRenderedPageBreak/>
              <w:t>3.2</w:t>
            </w:r>
          </w:p>
        </w:tc>
        <w:tc>
          <w:tcPr>
            <w:tcW w:w="3152" w:type="dxa"/>
            <w:vMerge w:val="restart"/>
            <w:shd w:val="clear" w:color="auto" w:fill="FFFFFF" w:themeFill="background1"/>
          </w:tcPr>
          <w:p w14:paraId="422B7042" w14:textId="0D69DEC2"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Better define sources and occurrence of PFAS in the watershed </w:t>
            </w:r>
          </w:p>
        </w:tc>
        <w:tc>
          <w:tcPr>
            <w:tcW w:w="4028" w:type="dxa"/>
            <w:tcBorders>
              <w:bottom w:val="single" w:sz="4" w:space="0" w:color="8EAADB" w:themeColor="accent5" w:themeTint="99"/>
            </w:tcBorders>
            <w:shd w:val="clear" w:color="auto" w:fill="auto"/>
          </w:tcPr>
          <w:p w14:paraId="177E6653" w14:textId="43A2D07D"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In collaboration with EPA, USGS will produce a nation-wide map of PFAS sources and a prioritization scheme for identifying DW monitoring sites for pilot study to be conducted in 2022. </w:t>
            </w:r>
          </w:p>
        </w:tc>
        <w:tc>
          <w:tcPr>
            <w:tcW w:w="2949" w:type="dxa"/>
            <w:tcBorders>
              <w:bottom w:val="single" w:sz="4" w:space="0" w:color="8EAADB" w:themeColor="accent5" w:themeTint="99"/>
            </w:tcBorders>
            <w:shd w:val="clear" w:color="auto" w:fill="auto"/>
          </w:tcPr>
          <w:p w14:paraId="67284987" w14:textId="58252EB0"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USGS (Kelly Smalling) </w:t>
            </w:r>
          </w:p>
        </w:tc>
        <w:tc>
          <w:tcPr>
            <w:tcW w:w="1597" w:type="dxa"/>
            <w:tcBorders>
              <w:bottom w:val="single" w:sz="4" w:space="0" w:color="8EAADB" w:themeColor="accent5" w:themeTint="99"/>
            </w:tcBorders>
            <w:shd w:val="clear" w:color="auto" w:fill="FFFFFF" w:themeFill="background1"/>
          </w:tcPr>
          <w:p w14:paraId="0F99B5E9" w14:textId="77777777" w:rsidR="00FE610B" w:rsidRPr="006577E3"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16E45469" w14:textId="7673E79C" w:rsidR="00FE610B" w:rsidRPr="006577E3" w:rsidRDefault="000B731F"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10739DB6" w14:textId="77777777" w:rsidTr="00586F65">
        <w:trPr>
          <w:trHeight w:val="37"/>
        </w:trPr>
        <w:tc>
          <w:tcPr>
            <w:cnfStyle w:val="001000000000" w:firstRow="0" w:lastRow="0" w:firstColumn="1" w:lastColumn="0" w:oddVBand="0" w:evenVBand="0" w:oddHBand="0" w:evenHBand="0" w:firstRowFirstColumn="0" w:firstRowLastColumn="0" w:lastRowFirstColumn="0" w:lastRowLastColumn="0"/>
            <w:tcW w:w="1048" w:type="dxa"/>
            <w:vMerge/>
            <w:tcBorders>
              <w:bottom w:val="single" w:sz="4" w:space="0" w:color="8EAADB" w:themeColor="accent5" w:themeTint="99"/>
            </w:tcBorders>
            <w:shd w:val="clear" w:color="auto" w:fill="FFFFFF" w:themeFill="background1"/>
          </w:tcPr>
          <w:p w14:paraId="61B8382C" w14:textId="77777777" w:rsidR="00FE610B" w:rsidRDefault="00FE610B" w:rsidP="00FE610B"/>
        </w:tc>
        <w:tc>
          <w:tcPr>
            <w:tcW w:w="3152" w:type="dxa"/>
            <w:vMerge/>
            <w:tcBorders>
              <w:bottom w:val="single" w:sz="4" w:space="0" w:color="8EAADB" w:themeColor="accent5" w:themeTint="99"/>
            </w:tcBorders>
            <w:shd w:val="clear" w:color="auto" w:fill="FFFFFF" w:themeFill="background1"/>
          </w:tcPr>
          <w:p w14:paraId="734FE565" w14:textId="77777777"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tcBorders>
              <w:bottom w:val="single" w:sz="4" w:space="0" w:color="8EAADB" w:themeColor="accent5" w:themeTint="99"/>
            </w:tcBorders>
            <w:shd w:val="clear" w:color="auto" w:fill="auto"/>
          </w:tcPr>
          <w:p w14:paraId="5B2045BB" w14:textId="2E344C9C"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E610B">
              <w:rPr>
                <w:sz w:val="20"/>
                <w:szCs w:val="20"/>
              </w:rPr>
              <w:t xml:space="preserve">Inventory state jurisdiction and DC efforts and studies underway to define occurrence in multiple media (not including drinking water) </w:t>
            </w:r>
          </w:p>
        </w:tc>
        <w:tc>
          <w:tcPr>
            <w:tcW w:w="2949" w:type="dxa"/>
            <w:tcBorders>
              <w:bottom w:val="single" w:sz="4" w:space="0" w:color="8EAADB" w:themeColor="accent5" w:themeTint="99"/>
            </w:tcBorders>
            <w:shd w:val="clear" w:color="auto" w:fill="auto"/>
          </w:tcPr>
          <w:p w14:paraId="00200276" w14:textId="49386FE1" w:rsidR="00FE610B" w:rsidRPr="00FE610B" w:rsidRDefault="000B731F"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TCW and CBP</w:t>
            </w:r>
          </w:p>
        </w:tc>
        <w:tc>
          <w:tcPr>
            <w:tcW w:w="1597" w:type="dxa"/>
            <w:tcBorders>
              <w:bottom w:val="single" w:sz="4" w:space="0" w:color="8EAADB" w:themeColor="accent5" w:themeTint="99"/>
            </w:tcBorders>
            <w:shd w:val="clear" w:color="auto" w:fill="FFFFFF" w:themeFill="background1"/>
          </w:tcPr>
          <w:p w14:paraId="670B0F14" w14:textId="77777777" w:rsidR="00FE610B" w:rsidRPr="006577E3"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2E4E6489" w14:textId="57B636E8" w:rsidR="00FE610B" w:rsidRPr="006577E3" w:rsidRDefault="000B731F"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68130F50" w14:textId="77777777" w:rsidTr="00586F6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59DB9310" w14:textId="4E7752F2" w:rsidR="00FE610B" w:rsidRPr="005B2384" w:rsidRDefault="00FE610B" w:rsidP="00FE610B">
            <w:pPr>
              <w:pStyle w:val="Heading1"/>
              <w:outlineLvl w:val="0"/>
            </w:pPr>
            <w:r>
              <w:t>3.3</w:t>
            </w:r>
          </w:p>
        </w:tc>
        <w:tc>
          <w:tcPr>
            <w:tcW w:w="3152" w:type="dxa"/>
            <w:tcBorders>
              <w:bottom w:val="single" w:sz="4" w:space="0" w:color="8EAADB" w:themeColor="accent5" w:themeTint="99"/>
            </w:tcBorders>
            <w:shd w:val="clear" w:color="auto" w:fill="FFFFFF" w:themeFill="background1"/>
          </w:tcPr>
          <w:p w14:paraId="57A5BACE" w14:textId="00180B14" w:rsidR="00FE610B" w:rsidRPr="00D047D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D047DB">
              <w:rPr>
                <w:sz w:val="20"/>
                <w:szCs w:val="20"/>
              </w:rPr>
              <w:t>Examine the co-occurrence of toxic contaminants with nutrients and sediments to inform co-benefit analysis (see MA 4)</w:t>
            </w:r>
          </w:p>
        </w:tc>
        <w:tc>
          <w:tcPr>
            <w:tcW w:w="4028" w:type="dxa"/>
            <w:tcBorders>
              <w:bottom w:val="single" w:sz="4" w:space="0" w:color="8EAADB" w:themeColor="accent5" w:themeTint="99"/>
            </w:tcBorders>
            <w:shd w:val="clear" w:color="auto" w:fill="auto"/>
          </w:tcPr>
          <w:p w14:paraId="0BFC638E" w14:textId="33D958CA" w:rsidR="00FE610B" w:rsidRPr="001E1575"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FE610B">
              <w:rPr>
                <w:sz w:val="20"/>
                <w:szCs w:val="20"/>
              </w:rPr>
              <w:t>Explore options to use existing databases (CBP</w:t>
            </w:r>
            <w:r w:rsidR="007E4BCA">
              <w:rPr>
                <w:sz w:val="20"/>
                <w:szCs w:val="20"/>
              </w:rPr>
              <w:t xml:space="preserve"> Data Dashboard</w:t>
            </w:r>
            <w:r w:rsidRPr="00FE610B">
              <w:rPr>
                <w:sz w:val="20"/>
                <w:szCs w:val="20"/>
              </w:rPr>
              <w:t>, USGS</w:t>
            </w:r>
            <w:r w:rsidR="007E4BCA">
              <w:rPr>
                <w:sz w:val="20"/>
                <w:szCs w:val="20"/>
              </w:rPr>
              <w:t xml:space="preserve"> inventories</w:t>
            </w:r>
            <w:r w:rsidRPr="00FE610B">
              <w:rPr>
                <w:sz w:val="20"/>
                <w:szCs w:val="20"/>
              </w:rPr>
              <w:t>, others) to spatially assess areas with nutrient and/or sediment impairments and monitoring and toxic contaminant impairments</w:t>
            </w:r>
            <w:r w:rsidR="007E4BCA">
              <w:rPr>
                <w:sz w:val="20"/>
                <w:szCs w:val="20"/>
              </w:rPr>
              <w:t>. Assess usefulness of</w:t>
            </w:r>
            <w:r w:rsidRPr="00FE610B">
              <w:rPr>
                <w:sz w:val="20"/>
                <w:szCs w:val="20"/>
              </w:rPr>
              <w:t xml:space="preserve"> a story map or other graphic within CB Watershed, or geographically focused areas to be determined. Goal would be to spatially identify areas with potential for co-benefit reductions for consideration in 2 year milestones.  </w:t>
            </w:r>
            <w:r w:rsidR="007E4BCA">
              <w:rPr>
                <w:sz w:val="20"/>
                <w:szCs w:val="20"/>
              </w:rPr>
              <w:t>(This is consistent with CBP STAC workshop recommendations)</w:t>
            </w:r>
          </w:p>
        </w:tc>
        <w:tc>
          <w:tcPr>
            <w:tcW w:w="2949" w:type="dxa"/>
            <w:tcBorders>
              <w:bottom w:val="single" w:sz="4" w:space="0" w:color="8EAADB" w:themeColor="accent5" w:themeTint="99"/>
            </w:tcBorders>
            <w:shd w:val="clear" w:color="auto" w:fill="auto"/>
          </w:tcPr>
          <w:p w14:paraId="03AF428C" w14:textId="77777777" w:rsid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047DB">
              <w:rPr>
                <w:sz w:val="20"/>
                <w:szCs w:val="20"/>
              </w:rPr>
              <w:t>TCW; USGS, MDE, VDEQ, DOEE, DNREC, PA</w:t>
            </w:r>
          </w:p>
          <w:p w14:paraId="7DFFEB95" w14:textId="77777777" w:rsid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6C83F595" w14:textId="4BA3F239" w:rsidR="00FE610B" w:rsidRPr="00D047D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FE610B">
              <w:rPr>
                <w:sz w:val="20"/>
                <w:szCs w:val="20"/>
              </w:rPr>
              <w:t xml:space="preserve">All </w:t>
            </w:r>
          </w:p>
        </w:tc>
        <w:tc>
          <w:tcPr>
            <w:tcW w:w="1597" w:type="dxa"/>
            <w:tcBorders>
              <w:bottom w:val="single" w:sz="4" w:space="0" w:color="8EAADB" w:themeColor="accent5" w:themeTint="99"/>
            </w:tcBorders>
            <w:shd w:val="clear" w:color="auto" w:fill="auto"/>
          </w:tcPr>
          <w:p w14:paraId="1D713B69" w14:textId="77777777" w:rsidR="00FE610B" w:rsidRPr="00D047D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1C00DC60" w14:textId="42893C43" w:rsidR="00FE610B" w:rsidRPr="00D047DB"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1DA91600"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11D1007D" w14:textId="34D218B2" w:rsidR="00FE610B" w:rsidRPr="005B2384" w:rsidRDefault="00FE610B" w:rsidP="00FE610B"/>
        </w:tc>
        <w:tc>
          <w:tcPr>
            <w:tcW w:w="3152" w:type="dxa"/>
            <w:tcBorders>
              <w:bottom w:val="single" w:sz="4" w:space="0" w:color="8EAADB" w:themeColor="accent5" w:themeTint="99"/>
            </w:tcBorders>
            <w:shd w:val="clear" w:color="auto" w:fill="FFFFFF" w:themeFill="background1"/>
          </w:tcPr>
          <w:p w14:paraId="1A0C7A0E" w14:textId="7B0A270C" w:rsidR="00FE610B" w:rsidRPr="001E1575"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trike/>
                <w:color w:val="FF0000"/>
                <w:sz w:val="20"/>
                <w:szCs w:val="20"/>
              </w:rPr>
            </w:pPr>
          </w:p>
        </w:tc>
        <w:tc>
          <w:tcPr>
            <w:tcW w:w="4028" w:type="dxa"/>
            <w:tcBorders>
              <w:bottom w:val="single" w:sz="4" w:space="0" w:color="8EAADB" w:themeColor="accent5" w:themeTint="99"/>
            </w:tcBorders>
            <w:shd w:val="clear" w:color="auto" w:fill="auto"/>
          </w:tcPr>
          <w:p w14:paraId="6BB318DD" w14:textId="4F88F503" w:rsidR="00FE610B" w:rsidRPr="001E1575"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trike/>
                <w:color w:val="FF0000"/>
                <w:sz w:val="20"/>
                <w:szCs w:val="20"/>
              </w:rPr>
            </w:pPr>
          </w:p>
        </w:tc>
        <w:tc>
          <w:tcPr>
            <w:tcW w:w="2949" w:type="dxa"/>
            <w:tcBorders>
              <w:bottom w:val="single" w:sz="4" w:space="0" w:color="8EAADB" w:themeColor="accent5" w:themeTint="99"/>
            </w:tcBorders>
            <w:shd w:val="clear" w:color="auto" w:fill="auto"/>
          </w:tcPr>
          <w:p w14:paraId="50CDD5D0" w14:textId="463D0C86"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1597" w:type="dxa"/>
            <w:tcBorders>
              <w:bottom w:val="single" w:sz="4" w:space="0" w:color="8EAADB" w:themeColor="accent5" w:themeTint="99"/>
            </w:tcBorders>
            <w:shd w:val="clear" w:color="auto" w:fill="auto"/>
          </w:tcPr>
          <w:p w14:paraId="03906C66"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569B44BE" w14:textId="2F165469"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FE610B" w14:paraId="64A76B8E" w14:textId="77777777" w:rsidTr="005450DC">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auto"/>
          </w:tcPr>
          <w:p w14:paraId="7CB5C730" w14:textId="1D16FA2D" w:rsidR="00FE610B" w:rsidRDefault="00FE610B" w:rsidP="00FE610B">
            <w:pPr>
              <w:spacing w:line="276" w:lineRule="auto"/>
            </w:pPr>
            <w:r>
              <w:t xml:space="preserve">Management Approach 4: </w:t>
            </w:r>
            <w:r w:rsidRPr="0069513F">
              <w:rPr>
                <w:b w:val="0"/>
              </w:rPr>
              <w:t>S</w:t>
            </w:r>
            <w:r w:rsidR="00AE0AAD">
              <w:rPr>
                <w:b w:val="0"/>
              </w:rPr>
              <w:t>ynthesize and promote s</w:t>
            </w:r>
            <w:r w:rsidRPr="0069513F">
              <w:rPr>
                <w:b w:val="0"/>
              </w:rPr>
              <w:t>cience to help prioritize options for mitigation to inform policy and prevention</w:t>
            </w:r>
          </w:p>
        </w:tc>
      </w:tr>
      <w:tr w:rsidR="00FE610B" w14:paraId="37438739" w14:textId="77777777" w:rsidTr="00586F65">
        <w:trPr>
          <w:trHeight w:val="525"/>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7C02117B" w14:textId="564D4C24" w:rsidR="00FE610B" w:rsidRPr="005B2384" w:rsidRDefault="00FE610B" w:rsidP="00FE610B">
            <w:pPr>
              <w:pStyle w:val="Heading1"/>
              <w:outlineLvl w:val="0"/>
            </w:pPr>
            <w:r>
              <w:t>4.1</w:t>
            </w:r>
          </w:p>
        </w:tc>
        <w:tc>
          <w:tcPr>
            <w:tcW w:w="3152" w:type="dxa"/>
            <w:vMerge w:val="restart"/>
            <w:shd w:val="clear" w:color="auto" w:fill="FFFFFF" w:themeFill="background1"/>
          </w:tcPr>
          <w:p w14:paraId="7665A7CC" w14:textId="2FDBA6B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Pr>
                <w:sz w:val="20"/>
                <w:szCs w:val="20"/>
              </w:rPr>
              <w:t>Gather and s</w:t>
            </w:r>
            <w:r w:rsidRPr="0069513F">
              <w:rPr>
                <w:sz w:val="20"/>
                <w:szCs w:val="20"/>
              </w:rPr>
              <w:t xml:space="preserve">ummarize further information about direct and co-benefits for mitigation of toxic contaminants, and nutrient and sediment </w:t>
            </w:r>
            <w:r>
              <w:rPr>
                <w:sz w:val="20"/>
                <w:szCs w:val="20"/>
              </w:rPr>
              <w:t>co-</w:t>
            </w:r>
            <w:r w:rsidRPr="0069513F">
              <w:rPr>
                <w:sz w:val="20"/>
                <w:szCs w:val="20"/>
              </w:rPr>
              <w:t>reductions</w:t>
            </w:r>
          </w:p>
        </w:tc>
        <w:tc>
          <w:tcPr>
            <w:tcW w:w="4028" w:type="dxa"/>
            <w:tcBorders>
              <w:bottom w:val="single" w:sz="4" w:space="0" w:color="8EAADB" w:themeColor="accent5" w:themeTint="99"/>
            </w:tcBorders>
            <w:shd w:val="clear" w:color="auto" w:fill="auto"/>
          </w:tcPr>
          <w:p w14:paraId="34E330BA" w14:textId="2E694BBD"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 xml:space="preserve">Inventory case studies where innovative remediation of sediments/water have occurred in the watershed and evaluate how they could be adapted or implemented for TMDL compliance. </w:t>
            </w:r>
          </w:p>
        </w:tc>
        <w:tc>
          <w:tcPr>
            <w:tcW w:w="2949" w:type="dxa"/>
            <w:shd w:val="clear" w:color="auto" w:fill="auto"/>
          </w:tcPr>
          <w:p w14:paraId="0AD10D8A" w14:textId="188B66A2"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 xml:space="preserve">USGS, working with academic and state partners </w:t>
            </w:r>
          </w:p>
        </w:tc>
        <w:tc>
          <w:tcPr>
            <w:tcW w:w="1597" w:type="dxa"/>
            <w:shd w:val="clear" w:color="auto" w:fill="FFFFFF" w:themeFill="background1"/>
          </w:tcPr>
          <w:p w14:paraId="110122EE"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73A5B5FC" w14:textId="25D9B846" w:rsidR="00FE610B" w:rsidRPr="0069513F" w:rsidRDefault="009472DD"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687B500F" w14:textId="77777777" w:rsidTr="00FE610B">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5043D07E" w14:textId="77777777" w:rsidR="00FE610B" w:rsidRDefault="00FE610B" w:rsidP="00FE610B">
            <w:pPr>
              <w:pStyle w:val="Heading1"/>
              <w:outlineLvl w:val="0"/>
            </w:pPr>
          </w:p>
        </w:tc>
        <w:tc>
          <w:tcPr>
            <w:tcW w:w="3152" w:type="dxa"/>
            <w:vMerge/>
            <w:shd w:val="clear" w:color="auto" w:fill="FFFFFF" w:themeFill="background1"/>
          </w:tcPr>
          <w:p w14:paraId="54A2470A"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tcBorders>
              <w:bottom w:val="single" w:sz="4" w:space="0" w:color="8EAADB" w:themeColor="accent5" w:themeTint="99"/>
            </w:tcBorders>
            <w:shd w:val="clear" w:color="auto" w:fill="auto"/>
          </w:tcPr>
          <w:p w14:paraId="708C3F98" w14:textId="1D7BB3F6"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Study to explore w</w:t>
            </w:r>
            <w:r w:rsidRPr="00586F65">
              <w:rPr>
                <w:sz w:val="20"/>
                <w:szCs w:val="20"/>
              </w:rPr>
              <w:t>ater quality response to BMP implementation in agricultural watersheds using estrogenicity as an indicator of EDCs.</w:t>
            </w:r>
          </w:p>
        </w:tc>
        <w:tc>
          <w:tcPr>
            <w:tcW w:w="2949" w:type="dxa"/>
            <w:shd w:val="clear" w:color="auto" w:fill="auto"/>
          </w:tcPr>
          <w:p w14:paraId="4F7098D0" w14:textId="27CD872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USGS</w:t>
            </w:r>
          </w:p>
        </w:tc>
        <w:tc>
          <w:tcPr>
            <w:tcW w:w="1597" w:type="dxa"/>
            <w:shd w:val="clear" w:color="auto" w:fill="FFFFFF" w:themeFill="background1"/>
          </w:tcPr>
          <w:p w14:paraId="2DA3414D"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6B0CE35D" w14:textId="670A8BC9" w:rsidR="00FE610B" w:rsidRPr="0069513F" w:rsidRDefault="009D5DF5"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2021-2024</w:t>
            </w:r>
          </w:p>
        </w:tc>
      </w:tr>
      <w:tr w:rsidR="00FE610B" w14:paraId="1FB035E1" w14:textId="77777777" w:rsidTr="00FE610B">
        <w:trPr>
          <w:trHeight w:val="525"/>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3DA7D5DC" w14:textId="77777777" w:rsidR="00FE610B" w:rsidRDefault="00FE610B" w:rsidP="00FE610B">
            <w:pPr>
              <w:pStyle w:val="Heading1"/>
              <w:outlineLvl w:val="0"/>
            </w:pPr>
          </w:p>
        </w:tc>
        <w:tc>
          <w:tcPr>
            <w:tcW w:w="3152" w:type="dxa"/>
            <w:vMerge/>
            <w:shd w:val="clear" w:color="auto" w:fill="FFFFFF" w:themeFill="background1"/>
          </w:tcPr>
          <w:p w14:paraId="6AC41DC7"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tcBorders>
              <w:bottom w:val="single" w:sz="4" w:space="0" w:color="8EAADB" w:themeColor="accent5" w:themeTint="99"/>
            </w:tcBorders>
            <w:shd w:val="clear" w:color="auto" w:fill="auto"/>
          </w:tcPr>
          <w:p w14:paraId="00B758BA" w14:textId="7B716345" w:rsid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586F65">
              <w:rPr>
                <w:sz w:val="20"/>
                <w:szCs w:val="20"/>
              </w:rPr>
              <w:t xml:space="preserve">Establishing management relevant timelines to detect regional change in stressors following BMP implementation. </w:t>
            </w:r>
            <w:r w:rsidRPr="00586F65">
              <w:rPr>
                <w:sz w:val="20"/>
                <w:szCs w:val="20"/>
              </w:rPr>
              <w:lastRenderedPageBreak/>
              <w:t>We will use existing models and available, water quality indicator data that are of interest to managers and stakeholders for evaluating the effectiveness of management interventions within the Bay including mercury, total PCBs, herbicides (i.e. atrazine and metolachlor), and total estrogenicity. Similar outcomes will also be evaluated for nutrients and sediments</w:t>
            </w:r>
            <w:r>
              <w:rPr>
                <w:sz w:val="20"/>
                <w:szCs w:val="20"/>
              </w:rPr>
              <w:t>.</w:t>
            </w:r>
          </w:p>
        </w:tc>
        <w:tc>
          <w:tcPr>
            <w:tcW w:w="2949" w:type="dxa"/>
            <w:shd w:val="clear" w:color="auto" w:fill="auto"/>
          </w:tcPr>
          <w:p w14:paraId="14D38D99" w14:textId="30EA34B4" w:rsid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USGS</w:t>
            </w:r>
          </w:p>
        </w:tc>
        <w:tc>
          <w:tcPr>
            <w:tcW w:w="1597" w:type="dxa"/>
            <w:shd w:val="clear" w:color="auto" w:fill="FFFFFF" w:themeFill="background1"/>
          </w:tcPr>
          <w:p w14:paraId="12EBD8A3"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7CE2B114" w14:textId="3843E95E" w:rsidR="00FE610B" w:rsidRPr="0069513F" w:rsidRDefault="007E4BCA"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2021-2023</w:t>
            </w:r>
          </w:p>
        </w:tc>
      </w:tr>
      <w:tr w:rsidR="007E4BCA" w14:paraId="3DA5FF0D" w14:textId="77777777" w:rsidTr="00FE610B">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072E67E9" w14:textId="48289BF7" w:rsidR="007E4BCA" w:rsidRPr="005B2384" w:rsidRDefault="007E4BCA" w:rsidP="00FE610B">
            <w:r>
              <w:t>4.2</w:t>
            </w:r>
          </w:p>
        </w:tc>
        <w:tc>
          <w:tcPr>
            <w:tcW w:w="3152" w:type="dxa"/>
            <w:vMerge w:val="restart"/>
            <w:shd w:val="clear" w:color="auto" w:fill="FFFFFF" w:themeFill="background1"/>
          </w:tcPr>
          <w:p w14:paraId="1A5509A6" w14:textId="046551DA" w:rsidR="007E4BCA"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Monitor/survey efficiency of BMPs to remove toxic contaminants (mostly PCBs</w:t>
            </w:r>
            <w:r>
              <w:rPr>
                <w:sz w:val="20"/>
                <w:szCs w:val="20"/>
              </w:rPr>
              <w:t xml:space="preserve"> and other contaminants</w:t>
            </w:r>
            <w:r w:rsidRPr="0069513F">
              <w:rPr>
                <w:sz w:val="20"/>
                <w:szCs w:val="20"/>
              </w:rPr>
              <w:t>)</w:t>
            </w:r>
            <w:r>
              <w:rPr>
                <w:sz w:val="20"/>
                <w:szCs w:val="20"/>
              </w:rPr>
              <w:t xml:space="preserve"> (Consistent with CBP </w:t>
            </w:r>
            <w:r w:rsidR="009D5DF5">
              <w:rPr>
                <w:sz w:val="20"/>
                <w:szCs w:val="20"/>
              </w:rPr>
              <w:t xml:space="preserve">STAC workshop </w:t>
            </w:r>
            <w:r>
              <w:rPr>
                <w:sz w:val="20"/>
                <w:szCs w:val="20"/>
              </w:rPr>
              <w:t>recommendation</w:t>
            </w:r>
            <w:r w:rsidR="009D5DF5">
              <w:rPr>
                <w:sz w:val="20"/>
                <w:szCs w:val="20"/>
              </w:rPr>
              <w:t>s)</w:t>
            </w:r>
            <w:r w:rsidRPr="0069513F">
              <w:rPr>
                <w:sz w:val="20"/>
                <w:szCs w:val="20"/>
              </w:rPr>
              <w:t xml:space="preserve"> </w:t>
            </w:r>
          </w:p>
        </w:tc>
        <w:tc>
          <w:tcPr>
            <w:tcW w:w="4028" w:type="dxa"/>
            <w:tcBorders>
              <w:bottom w:val="single" w:sz="4" w:space="0" w:color="8EAADB" w:themeColor="accent5" w:themeTint="99"/>
            </w:tcBorders>
            <w:shd w:val="clear" w:color="auto" w:fill="auto"/>
          </w:tcPr>
          <w:p w14:paraId="4B5FDB07" w14:textId="33772782" w:rsidR="007E4BCA"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Bioretention efficacy and optimization for removal of toxic contaminants</w:t>
            </w:r>
          </w:p>
        </w:tc>
        <w:tc>
          <w:tcPr>
            <w:tcW w:w="2949" w:type="dxa"/>
            <w:shd w:val="clear" w:color="auto" w:fill="auto"/>
          </w:tcPr>
          <w:p w14:paraId="37627E73" w14:textId="7D337379" w:rsidR="007E4BCA"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t>UMCP</w:t>
            </w:r>
          </w:p>
        </w:tc>
        <w:tc>
          <w:tcPr>
            <w:tcW w:w="1597" w:type="dxa"/>
            <w:shd w:val="clear" w:color="auto" w:fill="FFFFFF" w:themeFill="background1"/>
          </w:tcPr>
          <w:p w14:paraId="5899D2A0" w14:textId="77777777" w:rsidR="007E4BCA"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20321D97" w14:textId="2C7F186B" w:rsidR="007E4BCA"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7E4BCA" w14:paraId="117B0DFA" w14:textId="77777777" w:rsidTr="00FE610B">
        <w:trPr>
          <w:trHeight w:val="435"/>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539C6888" w14:textId="77777777" w:rsidR="007E4BCA" w:rsidRDefault="007E4BCA" w:rsidP="00FE610B"/>
        </w:tc>
        <w:tc>
          <w:tcPr>
            <w:tcW w:w="3152" w:type="dxa"/>
            <w:vMerge/>
            <w:shd w:val="clear" w:color="auto" w:fill="FFFFFF" w:themeFill="background1"/>
          </w:tcPr>
          <w:p w14:paraId="3263178D" w14:textId="77777777" w:rsidR="007E4BCA" w:rsidRPr="0069513F" w:rsidRDefault="007E4BCA"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tcBorders>
              <w:bottom w:val="single" w:sz="4" w:space="0" w:color="8EAADB" w:themeColor="accent5" w:themeTint="99"/>
            </w:tcBorders>
            <w:shd w:val="clear" w:color="auto" w:fill="auto"/>
          </w:tcPr>
          <w:p w14:paraId="1E8B5683" w14:textId="2C4A29BE" w:rsidR="007E4BCA" w:rsidRPr="0069513F" w:rsidRDefault="007E4BCA"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Design/testing of enhanced media in stormwater control structures for degradation of toxic contaminants</w:t>
            </w:r>
          </w:p>
        </w:tc>
        <w:tc>
          <w:tcPr>
            <w:tcW w:w="2949" w:type="dxa"/>
            <w:shd w:val="clear" w:color="auto" w:fill="auto"/>
          </w:tcPr>
          <w:p w14:paraId="6282B4B5" w14:textId="3430219C" w:rsidR="007E4BCA" w:rsidRPr="0069513F" w:rsidRDefault="007E4BCA"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UMCP</w:t>
            </w:r>
          </w:p>
        </w:tc>
        <w:tc>
          <w:tcPr>
            <w:tcW w:w="1597" w:type="dxa"/>
            <w:shd w:val="clear" w:color="auto" w:fill="FFFFFF" w:themeFill="background1"/>
          </w:tcPr>
          <w:p w14:paraId="4B5B6AC8" w14:textId="77777777" w:rsidR="007E4BCA" w:rsidRPr="0069513F" w:rsidRDefault="007E4BCA"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FFFFFF" w:themeFill="background1"/>
          </w:tcPr>
          <w:p w14:paraId="0D1C4B22" w14:textId="22D8832F" w:rsidR="007E4BCA" w:rsidRPr="0069513F" w:rsidRDefault="007E4BCA"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7E4BCA" w14:paraId="39293E4C" w14:textId="77777777" w:rsidTr="00FE610B">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2EB86ACB" w14:textId="77777777" w:rsidR="007E4BCA" w:rsidRDefault="007E4BCA" w:rsidP="00FE610B"/>
        </w:tc>
        <w:tc>
          <w:tcPr>
            <w:tcW w:w="3152" w:type="dxa"/>
            <w:vMerge/>
            <w:shd w:val="clear" w:color="auto" w:fill="FFFFFF" w:themeFill="background1"/>
          </w:tcPr>
          <w:p w14:paraId="73E5B201" w14:textId="77777777" w:rsidR="007E4BCA"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028" w:type="dxa"/>
            <w:tcBorders>
              <w:bottom w:val="single" w:sz="4" w:space="0" w:color="8EAADB" w:themeColor="accent5" w:themeTint="99"/>
            </w:tcBorders>
            <w:shd w:val="clear" w:color="auto" w:fill="auto"/>
          </w:tcPr>
          <w:p w14:paraId="4DEABC69" w14:textId="25C07F96" w:rsidR="007E4BCA"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Investigate impact of wet ponds (as a common, urban stormwater BMP) on PCB capture and association with land use</w:t>
            </w:r>
          </w:p>
        </w:tc>
        <w:tc>
          <w:tcPr>
            <w:tcW w:w="2949" w:type="dxa"/>
            <w:shd w:val="clear" w:color="auto" w:fill="auto"/>
          </w:tcPr>
          <w:p w14:paraId="414ADF49" w14:textId="379DB3A3" w:rsidR="007E4BCA"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MDE and USGS</w:t>
            </w:r>
          </w:p>
        </w:tc>
        <w:tc>
          <w:tcPr>
            <w:tcW w:w="1597" w:type="dxa"/>
            <w:shd w:val="clear" w:color="auto" w:fill="FFFFFF" w:themeFill="background1"/>
          </w:tcPr>
          <w:p w14:paraId="7064D6DF" w14:textId="77777777" w:rsidR="007E4BCA"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FFFFFF" w:themeFill="background1"/>
          </w:tcPr>
          <w:p w14:paraId="679423AB" w14:textId="6BAA1D45" w:rsidR="007E4BCA"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7E4BCA" w14:paraId="6FF1DBA4" w14:textId="77777777" w:rsidTr="000204C0">
        <w:trPr>
          <w:trHeight w:val="638"/>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38D3F342" w14:textId="77777777" w:rsidR="007E4BCA" w:rsidRDefault="007E4BCA" w:rsidP="00FE610B"/>
        </w:tc>
        <w:tc>
          <w:tcPr>
            <w:tcW w:w="3152" w:type="dxa"/>
            <w:vMerge/>
            <w:shd w:val="clear" w:color="auto" w:fill="FFFFFF" w:themeFill="background1"/>
          </w:tcPr>
          <w:p w14:paraId="3627F0BC" w14:textId="77777777" w:rsidR="007E4BCA" w:rsidRPr="0069513F" w:rsidRDefault="007E4BCA"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028" w:type="dxa"/>
            <w:tcBorders>
              <w:bottom w:val="single" w:sz="4" w:space="0" w:color="8EAADB" w:themeColor="accent5" w:themeTint="99"/>
            </w:tcBorders>
            <w:shd w:val="clear" w:color="auto" w:fill="auto"/>
          </w:tcPr>
          <w:p w14:paraId="354B3A42" w14:textId="7820B8DD" w:rsidR="007E4BCA" w:rsidRPr="0069513F" w:rsidRDefault="007E4BCA"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Riparian forest buffer removal of toxic contaminants</w:t>
            </w:r>
          </w:p>
        </w:tc>
        <w:tc>
          <w:tcPr>
            <w:tcW w:w="2949" w:type="dxa"/>
            <w:tcBorders>
              <w:bottom w:val="single" w:sz="4" w:space="0" w:color="8EAADB" w:themeColor="accent5" w:themeTint="99"/>
            </w:tcBorders>
            <w:shd w:val="clear" w:color="auto" w:fill="auto"/>
          </w:tcPr>
          <w:p w14:paraId="2206C747" w14:textId="1A60EEB3" w:rsidR="007E4BCA" w:rsidRPr="0069513F" w:rsidRDefault="007E4BCA"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PSU</w:t>
            </w:r>
          </w:p>
        </w:tc>
        <w:tc>
          <w:tcPr>
            <w:tcW w:w="1597" w:type="dxa"/>
            <w:tcBorders>
              <w:bottom w:val="single" w:sz="4" w:space="0" w:color="8EAADB" w:themeColor="accent5" w:themeTint="99"/>
            </w:tcBorders>
            <w:shd w:val="clear" w:color="auto" w:fill="FFFFFF" w:themeFill="background1"/>
          </w:tcPr>
          <w:p w14:paraId="7917A556" w14:textId="77777777" w:rsidR="007E4BCA" w:rsidRPr="0069513F" w:rsidRDefault="007E4BCA"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1B2EDD70" w14:textId="672D7265" w:rsidR="007E4BCA" w:rsidRPr="0069513F" w:rsidRDefault="007E4BCA"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7E4BCA" w14:paraId="07A3E4C7" w14:textId="77777777" w:rsidTr="00586F65">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1048" w:type="dxa"/>
            <w:vMerge/>
            <w:tcBorders>
              <w:bottom w:val="single" w:sz="4" w:space="0" w:color="8EAADB" w:themeColor="accent5" w:themeTint="99"/>
            </w:tcBorders>
            <w:shd w:val="clear" w:color="auto" w:fill="FFFFFF" w:themeFill="background1"/>
          </w:tcPr>
          <w:p w14:paraId="38A5696A" w14:textId="77777777" w:rsidR="007E4BCA" w:rsidRDefault="007E4BCA" w:rsidP="00FE610B"/>
        </w:tc>
        <w:tc>
          <w:tcPr>
            <w:tcW w:w="3152" w:type="dxa"/>
            <w:vMerge/>
            <w:tcBorders>
              <w:bottom w:val="single" w:sz="4" w:space="0" w:color="8EAADB" w:themeColor="accent5" w:themeTint="99"/>
            </w:tcBorders>
            <w:shd w:val="clear" w:color="auto" w:fill="FFFFFF" w:themeFill="background1"/>
          </w:tcPr>
          <w:p w14:paraId="3CC9E10C" w14:textId="751CCF82" w:rsidR="007E4BCA" w:rsidRPr="001520C8"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27CB6586" w14:textId="1DDE9092" w:rsidR="007E4BCA" w:rsidRPr="00FE610B"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 xml:space="preserve">“Parking lot” for </w:t>
            </w:r>
            <w:r>
              <w:rPr>
                <w:sz w:val="20"/>
                <w:szCs w:val="20"/>
              </w:rPr>
              <w:t xml:space="preserve">other </w:t>
            </w:r>
            <w:r w:rsidRPr="00FE610B">
              <w:rPr>
                <w:sz w:val="20"/>
                <w:szCs w:val="20"/>
              </w:rPr>
              <w:t>BMP science advances, for PCB and non-PCB contaminants (Inside and outside watershed)</w:t>
            </w:r>
            <w:r>
              <w:rPr>
                <w:sz w:val="20"/>
                <w:szCs w:val="20"/>
              </w:rPr>
              <w:t>;</w:t>
            </w:r>
            <w:r w:rsidRPr="00FE610B">
              <w:rPr>
                <w:sz w:val="20"/>
                <w:szCs w:val="20"/>
              </w:rPr>
              <w:t xml:space="preserve"> </w:t>
            </w:r>
            <w:r>
              <w:rPr>
                <w:sz w:val="20"/>
                <w:szCs w:val="20"/>
              </w:rPr>
              <w:t xml:space="preserve">ongoing </w:t>
            </w:r>
            <w:r w:rsidRPr="00FE610B">
              <w:rPr>
                <w:sz w:val="20"/>
                <w:szCs w:val="20"/>
              </w:rPr>
              <w:t>bibliography of case studies</w:t>
            </w:r>
          </w:p>
        </w:tc>
        <w:tc>
          <w:tcPr>
            <w:tcW w:w="2949" w:type="dxa"/>
            <w:tcBorders>
              <w:bottom w:val="single" w:sz="4" w:space="0" w:color="8EAADB" w:themeColor="accent5" w:themeTint="99"/>
            </w:tcBorders>
            <w:shd w:val="clear" w:color="auto" w:fill="auto"/>
          </w:tcPr>
          <w:p w14:paraId="41028931" w14:textId="7FB8AA3D" w:rsidR="007E4BCA" w:rsidRPr="00FE610B"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t>All, maintained by USGS</w:t>
            </w:r>
          </w:p>
        </w:tc>
        <w:tc>
          <w:tcPr>
            <w:tcW w:w="1597" w:type="dxa"/>
            <w:tcBorders>
              <w:bottom w:val="single" w:sz="4" w:space="0" w:color="8EAADB" w:themeColor="accent5" w:themeTint="99"/>
            </w:tcBorders>
            <w:shd w:val="clear" w:color="auto" w:fill="FFFFFF" w:themeFill="background1"/>
          </w:tcPr>
          <w:p w14:paraId="1955E988" w14:textId="77777777" w:rsidR="007E4BCA"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0FECB9E3" w14:textId="5CEC1EB6" w:rsidR="007E4BCA"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26C0727D"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50E687C6" w14:textId="7C5542C6" w:rsidR="00FE610B" w:rsidRPr="005B2384" w:rsidRDefault="00FE610B" w:rsidP="00FE610B">
            <w:pPr>
              <w:pStyle w:val="Heading1"/>
              <w:outlineLvl w:val="0"/>
            </w:pPr>
            <w:r>
              <w:t>4.3</w:t>
            </w:r>
          </w:p>
        </w:tc>
        <w:tc>
          <w:tcPr>
            <w:tcW w:w="3152" w:type="dxa"/>
            <w:tcBorders>
              <w:bottom w:val="single" w:sz="4" w:space="0" w:color="8EAADB" w:themeColor="accent5" w:themeTint="99"/>
            </w:tcBorders>
            <w:shd w:val="clear" w:color="auto" w:fill="FFFFFF" w:themeFill="background1"/>
          </w:tcPr>
          <w:p w14:paraId="36F39FE8" w14:textId="64BE0E3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Pr>
                <w:sz w:val="20"/>
                <w:szCs w:val="20"/>
              </w:rPr>
              <w:t>Identify methods to link BMP science advancement (PCB removal in sediment capture BMPs) to stakeholder tools (e.g., CAST)</w:t>
            </w:r>
            <w:r w:rsidR="009D5DF5">
              <w:rPr>
                <w:sz w:val="20"/>
                <w:szCs w:val="20"/>
              </w:rPr>
              <w:t xml:space="preserve"> (Consistent with CBP STAC workshop recommendations)</w:t>
            </w:r>
          </w:p>
        </w:tc>
        <w:tc>
          <w:tcPr>
            <w:tcW w:w="4028" w:type="dxa"/>
            <w:tcBorders>
              <w:bottom w:val="single" w:sz="4" w:space="0" w:color="8EAADB" w:themeColor="accent5" w:themeTint="99"/>
            </w:tcBorders>
            <w:shd w:val="clear" w:color="auto" w:fill="auto"/>
          </w:tcPr>
          <w:p w14:paraId="3B4A4D1D" w14:textId="6CF89D56"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E610B">
              <w:rPr>
                <w:sz w:val="20"/>
                <w:szCs w:val="20"/>
              </w:rPr>
              <w:t xml:space="preserve">Work with the GIT-funding awardee to ensure project proceeds </w:t>
            </w:r>
          </w:p>
        </w:tc>
        <w:tc>
          <w:tcPr>
            <w:tcW w:w="2949" w:type="dxa"/>
            <w:tcBorders>
              <w:bottom w:val="single" w:sz="4" w:space="0" w:color="8EAADB" w:themeColor="accent5" w:themeTint="99"/>
            </w:tcBorders>
            <w:shd w:val="clear" w:color="auto" w:fill="auto"/>
          </w:tcPr>
          <w:p w14:paraId="2C7D3677" w14:textId="1257FCB0"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9513F">
              <w:rPr>
                <w:sz w:val="20"/>
                <w:szCs w:val="20"/>
              </w:rPr>
              <w:t>EPA</w:t>
            </w:r>
            <w:r>
              <w:rPr>
                <w:sz w:val="20"/>
                <w:szCs w:val="20"/>
              </w:rPr>
              <w:t>,</w:t>
            </w:r>
            <w:r w:rsidRPr="0069513F">
              <w:rPr>
                <w:sz w:val="20"/>
                <w:szCs w:val="20"/>
              </w:rPr>
              <w:t xml:space="preserve"> and TCW</w:t>
            </w:r>
            <w:r>
              <w:rPr>
                <w:sz w:val="20"/>
                <w:szCs w:val="20"/>
              </w:rPr>
              <w:t>, GIT-funding proposal awardee</w:t>
            </w:r>
          </w:p>
        </w:tc>
        <w:tc>
          <w:tcPr>
            <w:tcW w:w="1597" w:type="dxa"/>
            <w:tcBorders>
              <w:bottom w:val="single" w:sz="4" w:space="0" w:color="8EAADB" w:themeColor="accent5" w:themeTint="99"/>
            </w:tcBorders>
            <w:shd w:val="clear" w:color="auto" w:fill="FFFFFF" w:themeFill="background1"/>
          </w:tcPr>
          <w:p w14:paraId="5A9F4068" w14:textId="77777777" w:rsidR="00FE610B" w:rsidRPr="0069513F"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2A76B312" w14:textId="189779A6" w:rsidR="00FE610B" w:rsidRPr="0069513F" w:rsidRDefault="009472DD"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w:t>
            </w:r>
            <w:r w:rsidR="007E4BCA">
              <w:rPr>
                <w:sz w:val="20"/>
                <w:szCs w:val="20"/>
              </w:rPr>
              <w:t>3</w:t>
            </w:r>
          </w:p>
        </w:tc>
      </w:tr>
      <w:tr w:rsidR="00FE610B" w14:paraId="764CFCAA" w14:textId="77777777" w:rsidTr="00586F6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76D5AA1E" w14:textId="79E3E8FF" w:rsidR="00FE610B" w:rsidRPr="005B2384" w:rsidRDefault="00FE610B" w:rsidP="00FE610B">
            <w:pPr>
              <w:pStyle w:val="Heading1"/>
              <w:outlineLvl w:val="0"/>
            </w:pPr>
            <w:r>
              <w:t>4.4</w:t>
            </w:r>
          </w:p>
        </w:tc>
        <w:tc>
          <w:tcPr>
            <w:tcW w:w="3152" w:type="dxa"/>
            <w:tcBorders>
              <w:bottom w:val="single" w:sz="4" w:space="0" w:color="8EAADB" w:themeColor="accent5" w:themeTint="99"/>
            </w:tcBorders>
            <w:shd w:val="clear" w:color="auto" w:fill="FFFFFF" w:themeFill="background1"/>
          </w:tcPr>
          <w:p w14:paraId="7DEC3B2E" w14:textId="06228D81" w:rsidR="00FE610B" w:rsidRPr="0069513F" w:rsidRDefault="007E4BCA"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Pr>
                <w:sz w:val="20"/>
                <w:szCs w:val="20"/>
              </w:rPr>
              <w:t>Enhance the i</w:t>
            </w:r>
            <w:r w:rsidR="00FE610B" w:rsidRPr="0069513F">
              <w:rPr>
                <w:sz w:val="20"/>
                <w:szCs w:val="20"/>
              </w:rPr>
              <w:t>nteract</w:t>
            </w:r>
            <w:r>
              <w:rPr>
                <w:sz w:val="20"/>
                <w:szCs w:val="20"/>
              </w:rPr>
              <w:t>ion</w:t>
            </w:r>
            <w:r w:rsidR="00FE610B" w:rsidRPr="0069513F">
              <w:rPr>
                <w:sz w:val="20"/>
                <w:szCs w:val="20"/>
              </w:rPr>
              <w:t xml:space="preserve"> with source teams to communicate and apply findings on the co-benefits for mitigation of </w:t>
            </w:r>
            <w:r w:rsidR="00FE610B" w:rsidRPr="0069513F">
              <w:rPr>
                <w:sz w:val="20"/>
                <w:szCs w:val="20"/>
              </w:rPr>
              <w:lastRenderedPageBreak/>
              <w:t xml:space="preserve">nutrients, sediment, and toxic contaminants </w:t>
            </w:r>
            <w:r w:rsidR="009D5DF5">
              <w:rPr>
                <w:sz w:val="20"/>
                <w:szCs w:val="20"/>
              </w:rPr>
              <w:t xml:space="preserve">and enhance communication materials to inform decisions in 2-year milestones.  </w:t>
            </w:r>
            <w:r w:rsidR="009D5DF5" w:rsidRPr="00FE610B">
              <w:rPr>
                <w:sz w:val="20"/>
                <w:szCs w:val="20"/>
              </w:rPr>
              <w:t xml:space="preserve">(Consistent with </w:t>
            </w:r>
            <w:r w:rsidR="009D5DF5">
              <w:rPr>
                <w:sz w:val="20"/>
                <w:szCs w:val="20"/>
              </w:rPr>
              <w:t xml:space="preserve">CBP </w:t>
            </w:r>
            <w:r w:rsidR="009D5DF5" w:rsidRPr="00FE610B">
              <w:rPr>
                <w:sz w:val="20"/>
                <w:szCs w:val="20"/>
              </w:rPr>
              <w:t>STAC</w:t>
            </w:r>
            <w:r w:rsidR="009D5DF5">
              <w:rPr>
                <w:sz w:val="20"/>
                <w:szCs w:val="20"/>
              </w:rPr>
              <w:t xml:space="preserve"> workshop</w:t>
            </w:r>
            <w:r w:rsidR="009D5DF5" w:rsidRPr="00FE610B">
              <w:rPr>
                <w:sz w:val="20"/>
                <w:szCs w:val="20"/>
              </w:rPr>
              <w:t xml:space="preserve"> recommendations)</w:t>
            </w:r>
          </w:p>
        </w:tc>
        <w:tc>
          <w:tcPr>
            <w:tcW w:w="4028" w:type="dxa"/>
            <w:tcBorders>
              <w:bottom w:val="single" w:sz="4" w:space="0" w:color="8EAADB" w:themeColor="accent5" w:themeTint="99"/>
            </w:tcBorders>
            <w:shd w:val="clear" w:color="auto" w:fill="auto"/>
          </w:tcPr>
          <w:p w14:paraId="6AA73E55" w14:textId="5C55E447"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E610B">
              <w:rPr>
                <w:sz w:val="20"/>
                <w:szCs w:val="20"/>
              </w:rPr>
              <w:lastRenderedPageBreak/>
              <w:t xml:space="preserve">Communicate with agricultural, stormwater, and wastewater source teams to identify synergies with nutrient/sediment and toxic contaminant </w:t>
            </w:r>
            <w:r w:rsidRPr="00FE610B">
              <w:rPr>
                <w:sz w:val="20"/>
                <w:szCs w:val="20"/>
              </w:rPr>
              <w:lastRenderedPageBreak/>
              <w:t xml:space="preserve">mitigation options in order to promote consideration of toxic contaminants as part of the 2-year milestones. </w:t>
            </w:r>
            <w:r w:rsidR="009D5DF5">
              <w:rPr>
                <w:sz w:val="20"/>
                <w:szCs w:val="20"/>
              </w:rPr>
              <w:t>Identify</w:t>
            </w:r>
            <w:r w:rsidR="009D5DF5" w:rsidRPr="009D5DF5">
              <w:rPr>
                <w:sz w:val="20"/>
                <w:szCs w:val="20"/>
              </w:rPr>
              <w:t xml:space="preserve"> opportunities to prepare Fact Sheets and other briefing materials to best communicate results to different stakeholder groups. </w:t>
            </w:r>
            <w:r w:rsidRPr="00FE610B">
              <w:rPr>
                <w:sz w:val="20"/>
                <w:szCs w:val="20"/>
              </w:rPr>
              <w:t xml:space="preserve"> </w:t>
            </w:r>
          </w:p>
        </w:tc>
        <w:tc>
          <w:tcPr>
            <w:tcW w:w="2949" w:type="dxa"/>
            <w:tcBorders>
              <w:bottom w:val="single" w:sz="4" w:space="0" w:color="8EAADB" w:themeColor="accent5" w:themeTint="99"/>
            </w:tcBorders>
            <w:shd w:val="clear" w:color="auto" w:fill="auto"/>
          </w:tcPr>
          <w:p w14:paraId="2D0F2F00" w14:textId="66237239"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9513F">
              <w:rPr>
                <w:sz w:val="20"/>
                <w:szCs w:val="20"/>
              </w:rPr>
              <w:lastRenderedPageBreak/>
              <w:t>TCW chairs with selected investigators</w:t>
            </w:r>
            <w:r w:rsidR="007E4BCA">
              <w:rPr>
                <w:sz w:val="20"/>
                <w:szCs w:val="20"/>
              </w:rPr>
              <w:t xml:space="preserve"> and the workgroup</w:t>
            </w:r>
            <w:r w:rsidRPr="0069513F">
              <w:rPr>
                <w:sz w:val="20"/>
                <w:szCs w:val="20"/>
              </w:rPr>
              <w:t xml:space="preserve"> </w:t>
            </w:r>
          </w:p>
        </w:tc>
        <w:tc>
          <w:tcPr>
            <w:tcW w:w="1597" w:type="dxa"/>
            <w:tcBorders>
              <w:bottom w:val="single" w:sz="4" w:space="0" w:color="8EAADB" w:themeColor="accent5" w:themeTint="99"/>
            </w:tcBorders>
            <w:shd w:val="clear" w:color="auto" w:fill="FFFFFF" w:themeFill="background1"/>
          </w:tcPr>
          <w:p w14:paraId="3A8AF0F6" w14:textId="77777777" w:rsidR="00FE610B" w:rsidRPr="0069513F"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7F4ADEA9" w14:textId="3DAE117D" w:rsidR="00FE610B" w:rsidRPr="0069513F"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595199A4"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tcBorders>
              <w:bottom w:val="single" w:sz="4" w:space="0" w:color="8EAADB" w:themeColor="accent5" w:themeTint="99"/>
            </w:tcBorders>
            <w:shd w:val="clear" w:color="auto" w:fill="FFFFFF" w:themeFill="background1"/>
          </w:tcPr>
          <w:p w14:paraId="62806827" w14:textId="274875B8" w:rsidR="00FE610B" w:rsidRPr="005B2384" w:rsidRDefault="00FE610B" w:rsidP="00FE610B">
            <w:pPr>
              <w:pStyle w:val="Heading1"/>
              <w:outlineLvl w:val="0"/>
            </w:pPr>
            <w:r>
              <w:t>4.5</w:t>
            </w:r>
          </w:p>
        </w:tc>
        <w:tc>
          <w:tcPr>
            <w:tcW w:w="3152" w:type="dxa"/>
            <w:tcBorders>
              <w:bottom w:val="single" w:sz="4" w:space="0" w:color="8EAADB" w:themeColor="accent5" w:themeTint="99"/>
            </w:tcBorders>
            <w:shd w:val="clear" w:color="auto" w:fill="FFFFFF" w:themeFill="background1"/>
          </w:tcPr>
          <w:p w14:paraId="73289D72" w14:textId="0015736A"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The Chesapeake Bay Commission will work collaboratively with the Bay Program partners to identify legislative, budgetary and policy needs to advance the goals of the Chesapeake Watershed Agreement.</w:t>
            </w:r>
          </w:p>
        </w:tc>
        <w:tc>
          <w:tcPr>
            <w:tcW w:w="4028" w:type="dxa"/>
            <w:tcBorders>
              <w:bottom w:val="single" w:sz="4" w:space="0" w:color="8EAADB" w:themeColor="accent5" w:themeTint="99"/>
            </w:tcBorders>
            <w:shd w:val="clear" w:color="auto" w:fill="FFFFFF" w:themeFill="background1"/>
          </w:tcPr>
          <w:p w14:paraId="782D1339" w14:textId="51F9587D"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CBC will, in turn, pursue action within our member state General Assemblies and the United States Congress. See CBC Resolution #14-1 for additional information on the CBC’s participation in the management strategies.</w:t>
            </w:r>
          </w:p>
        </w:tc>
        <w:tc>
          <w:tcPr>
            <w:tcW w:w="2949" w:type="dxa"/>
            <w:tcBorders>
              <w:bottom w:val="single" w:sz="4" w:space="0" w:color="8EAADB" w:themeColor="accent5" w:themeTint="99"/>
            </w:tcBorders>
            <w:shd w:val="clear" w:color="auto" w:fill="FFFFFF" w:themeFill="background1"/>
          </w:tcPr>
          <w:p w14:paraId="744778CD" w14:textId="65C488FA"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CBC</w:t>
            </w:r>
          </w:p>
        </w:tc>
        <w:tc>
          <w:tcPr>
            <w:tcW w:w="1597" w:type="dxa"/>
            <w:tcBorders>
              <w:bottom w:val="single" w:sz="4" w:space="0" w:color="8EAADB" w:themeColor="accent5" w:themeTint="99"/>
            </w:tcBorders>
            <w:shd w:val="clear" w:color="auto" w:fill="FFFFFF" w:themeFill="background1"/>
          </w:tcPr>
          <w:p w14:paraId="74F23D7E" w14:textId="77777777"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FFFFFF" w:themeFill="background1"/>
          </w:tcPr>
          <w:p w14:paraId="0C2DEFB5" w14:textId="59E1AD6B" w:rsidR="00FE610B" w:rsidRPr="00CA041B" w:rsidRDefault="009472DD"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2C68B2E7" w14:textId="77777777" w:rsidTr="00CA041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9CC2E5" w:themeFill="accent1" w:themeFillTint="99"/>
          </w:tcPr>
          <w:p w14:paraId="6F4104F9" w14:textId="719F1E37" w:rsidR="00FE610B" w:rsidRDefault="00FE610B" w:rsidP="00FE610B">
            <w:pPr>
              <w:spacing w:line="276" w:lineRule="auto"/>
            </w:pPr>
            <w:r>
              <w:t xml:space="preserve">Management Approach 5: </w:t>
            </w:r>
            <w:r>
              <w:rPr>
                <w:b w:val="0"/>
              </w:rPr>
              <w:t>Gather information on issues of emerging concern.</w:t>
            </w:r>
          </w:p>
        </w:tc>
      </w:tr>
      <w:tr w:rsidR="00FE610B" w14:paraId="5E950002" w14:textId="77777777" w:rsidTr="00FE610B">
        <w:trPr>
          <w:trHeight w:val="150"/>
        </w:trPr>
        <w:tc>
          <w:tcPr>
            <w:cnfStyle w:val="001000000000" w:firstRow="0" w:lastRow="0" w:firstColumn="1" w:lastColumn="0" w:oddVBand="0" w:evenVBand="0" w:oddHBand="0" w:evenHBand="0" w:firstRowFirstColumn="0" w:firstRowLastColumn="0" w:lastRowFirstColumn="0" w:lastRowLastColumn="0"/>
            <w:tcW w:w="1048" w:type="dxa"/>
            <w:vMerge w:val="restart"/>
            <w:shd w:val="clear" w:color="auto" w:fill="FFFFFF" w:themeFill="background1"/>
          </w:tcPr>
          <w:p w14:paraId="34AB3002" w14:textId="0D4D870C" w:rsidR="00FE610B" w:rsidRPr="005B2384" w:rsidRDefault="00FE610B" w:rsidP="00FE610B">
            <w:pPr>
              <w:pStyle w:val="Heading1"/>
              <w:outlineLvl w:val="0"/>
            </w:pPr>
            <w:r>
              <w:t>5.1</w:t>
            </w:r>
          </w:p>
        </w:tc>
        <w:tc>
          <w:tcPr>
            <w:tcW w:w="3152" w:type="dxa"/>
            <w:vMerge w:val="restart"/>
            <w:shd w:val="clear" w:color="auto" w:fill="FFFFFF" w:themeFill="background1"/>
            <w:vAlign w:val="center"/>
          </w:tcPr>
          <w:p w14:paraId="265D7DD7" w14:textId="004C5B51"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 xml:space="preserve">Continue to investigate previously </w:t>
            </w:r>
            <w:r>
              <w:rPr>
                <w:sz w:val="20"/>
                <w:szCs w:val="20"/>
              </w:rPr>
              <w:t xml:space="preserve">prioritized </w:t>
            </w:r>
            <w:r w:rsidRPr="00CA041B">
              <w:rPr>
                <w:sz w:val="20"/>
                <w:szCs w:val="20"/>
              </w:rPr>
              <w:t>issues of emerging concern including microplastics</w:t>
            </w:r>
            <w:r w:rsidR="00C4165D">
              <w:rPr>
                <w:sz w:val="20"/>
                <w:szCs w:val="20"/>
              </w:rPr>
              <w:t>, road salt (chloride)</w:t>
            </w:r>
            <w:r w:rsidRPr="00CA041B">
              <w:rPr>
                <w:sz w:val="20"/>
                <w:szCs w:val="20"/>
              </w:rPr>
              <w:t xml:space="preserve"> and</w:t>
            </w:r>
            <w:r>
              <w:rPr>
                <w:sz w:val="20"/>
                <w:szCs w:val="20"/>
              </w:rPr>
              <w:t xml:space="preserve"> PFAS</w:t>
            </w:r>
            <w:r w:rsidRPr="00CA041B">
              <w:rPr>
                <w:sz w:val="20"/>
                <w:szCs w:val="20"/>
              </w:rPr>
              <w:t>.</w:t>
            </w:r>
          </w:p>
        </w:tc>
        <w:tc>
          <w:tcPr>
            <w:tcW w:w="4028" w:type="dxa"/>
            <w:tcBorders>
              <w:bottom w:val="single" w:sz="4" w:space="0" w:color="8EAADB" w:themeColor="accent5" w:themeTint="99"/>
            </w:tcBorders>
            <w:shd w:val="clear" w:color="auto" w:fill="auto"/>
          </w:tcPr>
          <w:p w14:paraId="6BB17506" w14:textId="6AA53680"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Pr>
                <w:sz w:val="20"/>
                <w:szCs w:val="20"/>
              </w:rPr>
              <w:t xml:space="preserve">Participate and provide communication to the workgroup on the microplastics risk assessment process within CBP (Internal POC Doug Austin).  Improve understanding of </w:t>
            </w:r>
            <w:r w:rsidR="009D5DF5">
              <w:rPr>
                <w:sz w:val="20"/>
                <w:szCs w:val="20"/>
              </w:rPr>
              <w:t>toxicity effects of (micro)plastics.</w:t>
            </w:r>
          </w:p>
        </w:tc>
        <w:tc>
          <w:tcPr>
            <w:tcW w:w="2949" w:type="dxa"/>
            <w:shd w:val="clear" w:color="auto" w:fill="auto"/>
          </w:tcPr>
          <w:p w14:paraId="11E351CE" w14:textId="3121B7E3" w:rsidR="00FE610B" w:rsidRPr="0078192B" w:rsidRDefault="009D5DF5"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Pr>
                <w:sz w:val="20"/>
                <w:szCs w:val="20"/>
              </w:rPr>
              <w:t xml:space="preserve">CBP staff </w:t>
            </w:r>
          </w:p>
        </w:tc>
        <w:tc>
          <w:tcPr>
            <w:tcW w:w="1597" w:type="dxa"/>
            <w:shd w:val="clear" w:color="auto" w:fill="auto"/>
          </w:tcPr>
          <w:p w14:paraId="58C61198" w14:textId="77777777" w:rsidR="00FE610B" w:rsidRPr="00A952F8"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trike/>
                <w:sz w:val="20"/>
                <w:szCs w:val="20"/>
              </w:rPr>
            </w:pPr>
          </w:p>
        </w:tc>
        <w:tc>
          <w:tcPr>
            <w:tcW w:w="1580" w:type="dxa"/>
            <w:shd w:val="clear" w:color="auto" w:fill="auto"/>
          </w:tcPr>
          <w:p w14:paraId="419DD22E" w14:textId="41C6C6E0" w:rsidR="00FE610B" w:rsidRPr="009472DD" w:rsidRDefault="009472DD"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9472DD">
              <w:rPr>
                <w:sz w:val="20"/>
                <w:szCs w:val="20"/>
              </w:rPr>
              <w:t>2021-2022</w:t>
            </w:r>
          </w:p>
        </w:tc>
      </w:tr>
      <w:tr w:rsidR="00FE610B" w14:paraId="65D0F213" w14:textId="77777777" w:rsidTr="00FE610B">
        <w:trPr>
          <w:cnfStyle w:val="000000100000" w:firstRow="0" w:lastRow="0" w:firstColumn="0" w:lastColumn="0" w:oddVBand="0" w:evenVBand="0" w:oddHBand="1" w:evenHBand="0" w:firstRowFirstColumn="0" w:firstRowLastColumn="0" w:lastRowFirstColumn="0" w:lastRowLastColumn="0"/>
          <w:trHeight w:val="881"/>
        </w:trPr>
        <w:tc>
          <w:tcPr>
            <w:cnfStyle w:val="001000000000" w:firstRow="0" w:lastRow="0" w:firstColumn="1" w:lastColumn="0" w:oddVBand="0" w:evenVBand="0" w:oddHBand="0" w:evenHBand="0" w:firstRowFirstColumn="0" w:firstRowLastColumn="0" w:lastRowFirstColumn="0" w:lastRowLastColumn="0"/>
            <w:tcW w:w="1048" w:type="dxa"/>
            <w:vMerge/>
            <w:tcBorders>
              <w:bottom w:val="single" w:sz="4" w:space="0" w:color="8EAADB" w:themeColor="accent5" w:themeTint="99"/>
            </w:tcBorders>
            <w:shd w:val="clear" w:color="auto" w:fill="FFFFFF" w:themeFill="background1"/>
          </w:tcPr>
          <w:p w14:paraId="1AD1EEC3" w14:textId="77777777" w:rsidR="00FE610B" w:rsidRDefault="00FE610B" w:rsidP="00FE610B"/>
        </w:tc>
        <w:tc>
          <w:tcPr>
            <w:tcW w:w="3152" w:type="dxa"/>
            <w:vMerge/>
            <w:tcBorders>
              <w:bottom w:val="single" w:sz="4" w:space="0" w:color="8EAADB" w:themeColor="accent5" w:themeTint="99"/>
            </w:tcBorders>
            <w:shd w:val="clear" w:color="auto" w:fill="FFFFFF" w:themeFill="background1"/>
          </w:tcPr>
          <w:p w14:paraId="02C16C36" w14:textId="77777777"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5160FE07" w14:textId="6850F172"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FE610B">
              <w:rPr>
                <w:sz w:val="20"/>
                <w:szCs w:val="20"/>
              </w:rPr>
              <w:t>Track continued progress USGS NE region microplastics study and identify relevance to CB (Internal USGS POC Shawn Fisher)</w:t>
            </w:r>
            <w:r w:rsidR="00C4165D">
              <w:rPr>
                <w:sz w:val="20"/>
                <w:szCs w:val="20"/>
              </w:rPr>
              <w:t xml:space="preserve"> </w:t>
            </w:r>
            <w:ins w:id="51" w:author="Majcher, Emily H" w:date="2020-12-08T14:11:00Z">
              <w:r w:rsidR="00C4165D">
                <w:rPr>
                  <w:sz w:val="20"/>
                  <w:szCs w:val="20"/>
                </w:rPr>
                <w:t>and track Trash Free Waters microplastics communication</w:t>
              </w:r>
            </w:ins>
            <w:r w:rsidRPr="00FE610B">
              <w:rPr>
                <w:sz w:val="20"/>
                <w:szCs w:val="20"/>
              </w:rPr>
              <w:t>.</w:t>
            </w:r>
          </w:p>
        </w:tc>
        <w:tc>
          <w:tcPr>
            <w:tcW w:w="2949" w:type="dxa"/>
            <w:tcBorders>
              <w:bottom w:val="single" w:sz="4" w:space="0" w:color="8EAADB" w:themeColor="accent5" w:themeTint="99"/>
            </w:tcBorders>
            <w:shd w:val="clear" w:color="auto" w:fill="auto"/>
          </w:tcPr>
          <w:p w14:paraId="10FE250B" w14:textId="3FD412D4"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CA041B">
              <w:rPr>
                <w:sz w:val="20"/>
                <w:szCs w:val="20"/>
              </w:rPr>
              <w:t>USGS, TCW</w:t>
            </w:r>
          </w:p>
        </w:tc>
        <w:tc>
          <w:tcPr>
            <w:tcW w:w="1597" w:type="dxa"/>
            <w:tcBorders>
              <w:bottom w:val="single" w:sz="4" w:space="0" w:color="8EAADB" w:themeColor="accent5" w:themeTint="99"/>
            </w:tcBorders>
            <w:shd w:val="clear" w:color="auto" w:fill="auto"/>
          </w:tcPr>
          <w:p w14:paraId="00DFE0F4" w14:textId="77777777"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tcBorders>
              <w:bottom w:val="single" w:sz="4" w:space="0" w:color="8EAADB" w:themeColor="accent5" w:themeTint="99"/>
            </w:tcBorders>
            <w:shd w:val="clear" w:color="auto" w:fill="auto"/>
          </w:tcPr>
          <w:p w14:paraId="27C5AED5" w14:textId="01C85386" w:rsidR="00FE610B" w:rsidRPr="00CA041B"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6657ECA7" w14:textId="77777777" w:rsidTr="00FE610B">
        <w:trPr>
          <w:trHeight w:val="135"/>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5167FAE7" w14:textId="77777777" w:rsidR="00FE610B" w:rsidRDefault="00FE610B" w:rsidP="00FE610B">
            <w:pPr>
              <w:pStyle w:val="Heading1"/>
              <w:outlineLvl w:val="0"/>
            </w:pPr>
          </w:p>
        </w:tc>
        <w:tc>
          <w:tcPr>
            <w:tcW w:w="3152" w:type="dxa"/>
            <w:vMerge/>
            <w:shd w:val="clear" w:color="auto" w:fill="FFFFFF" w:themeFill="background1"/>
          </w:tcPr>
          <w:p w14:paraId="1D115021" w14:textId="77777777"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3C3BBE28" w14:textId="49A02B2A" w:rsidR="00FE610B" w:rsidRPr="00FE610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E610B">
              <w:rPr>
                <w:sz w:val="20"/>
                <w:szCs w:val="20"/>
              </w:rPr>
              <w:t xml:space="preserve">Aggregate and analyze recent regulations and management approaches related to UV filters, hormones, and antibiotics in other states to help outline possible strategies for CBP </w:t>
            </w:r>
          </w:p>
        </w:tc>
        <w:tc>
          <w:tcPr>
            <w:tcW w:w="2949" w:type="dxa"/>
            <w:shd w:val="clear" w:color="auto" w:fill="auto"/>
          </w:tcPr>
          <w:p w14:paraId="5AFAD8E6" w14:textId="2C650316"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CA041B">
              <w:rPr>
                <w:sz w:val="20"/>
                <w:szCs w:val="20"/>
              </w:rPr>
              <w:t>UMBC, TCW</w:t>
            </w:r>
          </w:p>
        </w:tc>
        <w:tc>
          <w:tcPr>
            <w:tcW w:w="1597" w:type="dxa"/>
            <w:shd w:val="clear" w:color="auto" w:fill="auto"/>
          </w:tcPr>
          <w:p w14:paraId="645FDD9F" w14:textId="77777777" w:rsidR="00FE610B" w:rsidRPr="00CA041B" w:rsidRDefault="00FE610B"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80" w:type="dxa"/>
            <w:shd w:val="clear" w:color="auto" w:fill="auto"/>
          </w:tcPr>
          <w:p w14:paraId="4CC61672" w14:textId="7D38EE7A" w:rsidR="00FE610B" w:rsidRPr="00CA041B" w:rsidRDefault="009472DD" w:rsidP="00FE610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2021-2022</w:t>
            </w:r>
          </w:p>
        </w:tc>
      </w:tr>
      <w:tr w:rsidR="00FE610B" w14:paraId="12604B5B" w14:textId="77777777" w:rsidTr="00FE610B">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048" w:type="dxa"/>
            <w:vMerge/>
            <w:shd w:val="clear" w:color="auto" w:fill="FFFFFF" w:themeFill="background1"/>
          </w:tcPr>
          <w:p w14:paraId="561EA952" w14:textId="77777777" w:rsidR="00FE610B" w:rsidRDefault="00FE610B" w:rsidP="00FE610B">
            <w:pPr>
              <w:pStyle w:val="Heading1"/>
              <w:outlineLvl w:val="0"/>
            </w:pPr>
          </w:p>
        </w:tc>
        <w:tc>
          <w:tcPr>
            <w:tcW w:w="3152" w:type="dxa"/>
            <w:vMerge/>
            <w:shd w:val="clear" w:color="auto" w:fill="FFFFFF" w:themeFill="background1"/>
          </w:tcPr>
          <w:p w14:paraId="715282C8" w14:textId="77777777"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028" w:type="dxa"/>
            <w:tcBorders>
              <w:bottom w:val="single" w:sz="4" w:space="0" w:color="8EAADB" w:themeColor="accent5" w:themeTint="99"/>
            </w:tcBorders>
            <w:shd w:val="clear" w:color="auto" w:fill="auto"/>
          </w:tcPr>
          <w:p w14:paraId="05702440" w14:textId="6E4F90C0" w:rsidR="00FE610B" w:rsidRPr="00FE610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w:t>
            </w:r>
            <w:r w:rsidRPr="00FE610B">
              <w:rPr>
                <w:sz w:val="20"/>
                <w:szCs w:val="20"/>
              </w:rPr>
              <w:t xml:space="preserve">rack progress </w:t>
            </w:r>
            <w:r>
              <w:rPr>
                <w:sz w:val="20"/>
                <w:szCs w:val="20"/>
              </w:rPr>
              <w:t xml:space="preserve">related to </w:t>
            </w:r>
            <w:r w:rsidRPr="00FE610B">
              <w:rPr>
                <w:sz w:val="20"/>
                <w:szCs w:val="20"/>
              </w:rPr>
              <w:t xml:space="preserve">fish consumption advisories </w:t>
            </w:r>
            <w:r>
              <w:rPr>
                <w:sz w:val="20"/>
                <w:szCs w:val="20"/>
              </w:rPr>
              <w:t xml:space="preserve">in </w:t>
            </w:r>
            <w:r w:rsidRPr="00FE610B">
              <w:rPr>
                <w:sz w:val="20"/>
                <w:szCs w:val="20"/>
              </w:rPr>
              <w:t>neighboring watersheds (DRB) to help outline possible strategies for CB</w:t>
            </w:r>
            <w:r>
              <w:rPr>
                <w:sz w:val="20"/>
                <w:szCs w:val="20"/>
              </w:rPr>
              <w:t xml:space="preserve">, advances in monitoring and </w:t>
            </w:r>
            <w:r>
              <w:rPr>
                <w:sz w:val="20"/>
                <w:szCs w:val="20"/>
              </w:rPr>
              <w:lastRenderedPageBreak/>
              <w:t xml:space="preserve">analysis of PFAS in environmental media (excluding drinking water) </w:t>
            </w:r>
          </w:p>
        </w:tc>
        <w:tc>
          <w:tcPr>
            <w:tcW w:w="2949" w:type="dxa"/>
            <w:shd w:val="clear" w:color="auto" w:fill="auto"/>
          </w:tcPr>
          <w:p w14:paraId="3A2B6CD0" w14:textId="20170208"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CA041B">
              <w:rPr>
                <w:sz w:val="20"/>
                <w:szCs w:val="20"/>
              </w:rPr>
              <w:lastRenderedPageBreak/>
              <w:t>USGS, TCW</w:t>
            </w:r>
          </w:p>
        </w:tc>
        <w:tc>
          <w:tcPr>
            <w:tcW w:w="1597" w:type="dxa"/>
            <w:shd w:val="clear" w:color="auto" w:fill="auto"/>
          </w:tcPr>
          <w:p w14:paraId="2EFA3EEE" w14:textId="77777777" w:rsidR="00FE610B" w:rsidRPr="00CA041B" w:rsidRDefault="00FE610B"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580" w:type="dxa"/>
            <w:shd w:val="clear" w:color="auto" w:fill="auto"/>
          </w:tcPr>
          <w:p w14:paraId="514D025B" w14:textId="0C21C45F" w:rsidR="00FE610B" w:rsidRPr="00CA041B" w:rsidRDefault="009472DD" w:rsidP="00FE610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2021-2022</w:t>
            </w:r>
          </w:p>
        </w:tc>
      </w:tr>
      <w:tr w:rsidR="00FE610B" w14:paraId="77E96D5C" w14:textId="77777777" w:rsidTr="00586F65">
        <w:trPr>
          <w:trHeight w:val="293"/>
        </w:trPr>
        <w:tc>
          <w:tcPr>
            <w:cnfStyle w:val="001000000000" w:firstRow="0" w:lastRow="0" w:firstColumn="1" w:lastColumn="0" w:oddVBand="0" w:evenVBand="0" w:oddHBand="0" w:evenHBand="0" w:firstRowFirstColumn="0" w:firstRowLastColumn="0" w:lastRowFirstColumn="0" w:lastRowLastColumn="0"/>
            <w:tcW w:w="1048" w:type="dxa"/>
            <w:tcBorders>
              <w:right w:val="single" w:sz="4" w:space="0" w:color="4472C4" w:themeColor="accent5"/>
            </w:tcBorders>
            <w:shd w:val="clear" w:color="auto" w:fill="4472C4" w:themeFill="accent5"/>
          </w:tcPr>
          <w:p w14:paraId="58E6C92B" w14:textId="77777777" w:rsidR="00FE610B" w:rsidRDefault="00FE610B" w:rsidP="00FE610B"/>
        </w:tc>
        <w:tc>
          <w:tcPr>
            <w:tcW w:w="13306" w:type="dxa"/>
            <w:gridSpan w:val="5"/>
            <w:tcBorders>
              <w:left w:val="single" w:sz="4" w:space="0" w:color="4472C4" w:themeColor="accent5"/>
            </w:tcBorders>
            <w:shd w:val="clear" w:color="auto" w:fill="4472C4" w:themeFill="accent5"/>
          </w:tcPr>
          <w:p w14:paraId="28C064D8" w14:textId="77777777" w:rsidR="00FE610B" w:rsidRDefault="00FE610B" w:rsidP="00FE610B">
            <w:pPr>
              <w:cnfStyle w:val="000000000000" w:firstRow="0" w:lastRow="0" w:firstColumn="0" w:lastColumn="0" w:oddVBand="0" w:evenVBand="0" w:oddHBand="0" w:evenHBand="0" w:firstRowFirstColumn="0" w:firstRowLastColumn="0" w:lastRowFirstColumn="0" w:lastRowLastColumn="0"/>
            </w:pPr>
            <w:bookmarkStart w:id="52" w:name="_Management_Approach_5:"/>
            <w:bookmarkEnd w:id="52"/>
          </w:p>
        </w:tc>
      </w:tr>
    </w:tbl>
    <w:p w14:paraId="511559C8" w14:textId="77777777" w:rsidR="00947AB3" w:rsidRPr="00876541" w:rsidRDefault="00947AB3" w:rsidP="00947AB3"/>
    <w:p w14:paraId="3598A383" w14:textId="77777777" w:rsidR="00681EA2" w:rsidRDefault="00681EA2" w:rsidP="00947AB3">
      <w:pPr>
        <w:pStyle w:val="Heading1"/>
        <w:spacing w:before="0" w:after="0" w:line="240" w:lineRule="auto"/>
        <w:rPr>
          <w:b/>
          <w:sz w:val="26"/>
          <w:szCs w:val="26"/>
        </w:rPr>
      </w:pPr>
    </w:p>
    <w:sectPr w:rsidR="00681EA2" w:rsidSect="00FC2318">
      <w:footerReference w:type="default" r:id="rId12"/>
      <w:headerReference w:type="first" r:id="rId13"/>
      <w:footerReference w:type="first" r:id="rId14"/>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81EEA" w14:textId="77777777" w:rsidR="008D3CA0" w:rsidRDefault="008D3CA0" w:rsidP="00671242">
      <w:pPr>
        <w:spacing w:after="0" w:line="240" w:lineRule="auto"/>
      </w:pPr>
      <w:r>
        <w:separator/>
      </w:r>
    </w:p>
  </w:endnote>
  <w:endnote w:type="continuationSeparator" w:id="0">
    <w:p w14:paraId="3EE208D1" w14:textId="77777777" w:rsidR="008D3CA0" w:rsidRDefault="008D3CA0"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FDB41" w14:textId="1E8AF6DD" w:rsidR="00900DEA" w:rsidRDefault="00900DEA" w:rsidP="00FC2318">
    <w:pPr>
      <w:pStyle w:val="Footer"/>
      <w:jc w:val="right"/>
    </w:pPr>
    <w:r>
      <w:t xml:space="preserve">Updated </w:t>
    </w:r>
    <w:r>
      <w:fldChar w:fldCharType="begin"/>
    </w:r>
    <w:r>
      <w:instrText xml:space="preserve"> DATE \@ "MMMM d, yyyy" </w:instrText>
    </w:r>
    <w:r>
      <w:fldChar w:fldCharType="separate"/>
    </w:r>
    <w:r w:rsidR="00AE0AAD">
      <w:rPr>
        <w:noProof/>
      </w:rPr>
      <w:t>December 8,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580B4" w14:textId="7E7E7A50" w:rsidR="00900DEA" w:rsidRDefault="00900DEA" w:rsidP="00FC7D91">
    <w:pPr>
      <w:pStyle w:val="Footer"/>
      <w:jc w:val="right"/>
    </w:pPr>
    <w:r>
      <w:t xml:space="preserve">Updated </w:t>
    </w:r>
    <w:r>
      <w:fldChar w:fldCharType="begin"/>
    </w:r>
    <w:r>
      <w:instrText xml:space="preserve"> DATE \@ "MMMM d, yyyy" </w:instrText>
    </w:r>
    <w:r>
      <w:fldChar w:fldCharType="separate"/>
    </w:r>
    <w:r w:rsidR="00AE0AAD">
      <w:rPr>
        <w:noProof/>
      </w:rPr>
      <w:t>December 8,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69A91" w14:textId="77777777" w:rsidR="008D3CA0" w:rsidRDefault="008D3CA0" w:rsidP="00671242">
      <w:pPr>
        <w:spacing w:after="0" w:line="240" w:lineRule="auto"/>
      </w:pPr>
      <w:r>
        <w:separator/>
      </w:r>
    </w:p>
  </w:footnote>
  <w:footnote w:type="continuationSeparator" w:id="0">
    <w:p w14:paraId="397A7A9F" w14:textId="77777777" w:rsidR="008D3CA0" w:rsidRDefault="008D3CA0"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C2A9" w14:textId="0F835A77" w:rsidR="00900DEA" w:rsidRDefault="00900DEA"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900DEA" w:rsidRDefault="00900DEA"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5A5A94" w:rsidRDefault="005A5A94" w:rsidP="00B3624A"/>
                </w:txbxContent>
              </v:textbox>
              <w10:wrap anchorx="page"/>
            </v:rect>
          </w:pict>
        </mc:Fallback>
      </mc:AlternateContent>
    </w:r>
    <w:r>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900DEA" w:rsidRDefault="00900DE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5A5A94" w:rsidRDefault="005A5A94"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900DEA" w:rsidRDefault="00900DEA"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5"/>
  </w:num>
  <w:num w:numId="4">
    <w:abstractNumId w:val="7"/>
  </w:num>
  <w:num w:numId="5">
    <w:abstractNumId w:val="23"/>
  </w:num>
  <w:num w:numId="6">
    <w:abstractNumId w:val="21"/>
  </w:num>
  <w:num w:numId="7">
    <w:abstractNumId w:val="1"/>
  </w:num>
  <w:num w:numId="8">
    <w:abstractNumId w:val="13"/>
  </w:num>
  <w:num w:numId="9">
    <w:abstractNumId w:val="0"/>
  </w:num>
  <w:num w:numId="10">
    <w:abstractNumId w:val="17"/>
  </w:num>
  <w:num w:numId="11">
    <w:abstractNumId w:val="4"/>
  </w:num>
  <w:num w:numId="12">
    <w:abstractNumId w:val="22"/>
  </w:num>
  <w:num w:numId="13">
    <w:abstractNumId w:val="10"/>
  </w:num>
  <w:num w:numId="14">
    <w:abstractNumId w:val="9"/>
  </w:num>
  <w:num w:numId="15">
    <w:abstractNumId w:val="19"/>
  </w:num>
  <w:num w:numId="16">
    <w:abstractNumId w:val="14"/>
  </w:num>
  <w:num w:numId="17">
    <w:abstractNumId w:val="16"/>
  </w:num>
  <w:num w:numId="18">
    <w:abstractNumId w:val="2"/>
  </w:num>
  <w:num w:numId="19">
    <w:abstractNumId w:val="11"/>
  </w:num>
  <w:num w:numId="20">
    <w:abstractNumId w:val="12"/>
  </w:num>
  <w:num w:numId="21">
    <w:abstractNumId w:val="6"/>
  </w:num>
  <w:num w:numId="22">
    <w:abstractNumId w:val="3"/>
  </w:num>
  <w:num w:numId="23">
    <w:abstractNumId w:val="18"/>
  </w:num>
  <w:num w:numId="2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jcher, Emily H">
    <w15:presenceInfo w15:providerId="AD" w15:userId="S::emajcher@usgs.gov::dff386d4-5a9f-43f6-8e78-dc4f2af329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03FFF"/>
    <w:rsid w:val="000215D3"/>
    <w:rsid w:val="00030C7B"/>
    <w:rsid w:val="00034A1E"/>
    <w:rsid w:val="00041DC9"/>
    <w:rsid w:val="00044700"/>
    <w:rsid w:val="00052ABB"/>
    <w:rsid w:val="0005544A"/>
    <w:rsid w:val="00073532"/>
    <w:rsid w:val="00075463"/>
    <w:rsid w:val="000777B7"/>
    <w:rsid w:val="000838F9"/>
    <w:rsid w:val="00085832"/>
    <w:rsid w:val="000B00BC"/>
    <w:rsid w:val="000B0207"/>
    <w:rsid w:val="000B3CA0"/>
    <w:rsid w:val="000B3EB6"/>
    <w:rsid w:val="000B4099"/>
    <w:rsid w:val="000B731F"/>
    <w:rsid w:val="000B7454"/>
    <w:rsid w:val="000C073B"/>
    <w:rsid w:val="000D6A88"/>
    <w:rsid w:val="000E6607"/>
    <w:rsid w:val="000F0C31"/>
    <w:rsid w:val="000F61C0"/>
    <w:rsid w:val="00110296"/>
    <w:rsid w:val="00147E3B"/>
    <w:rsid w:val="00150D7A"/>
    <w:rsid w:val="00150E1C"/>
    <w:rsid w:val="0015130F"/>
    <w:rsid w:val="001520C8"/>
    <w:rsid w:val="0015450E"/>
    <w:rsid w:val="0016169B"/>
    <w:rsid w:val="0016176D"/>
    <w:rsid w:val="001659CE"/>
    <w:rsid w:val="00173ACC"/>
    <w:rsid w:val="00173F8E"/>
    <w:rsid w:val="001834DA"/>
    <w:rsid w:val="00186F49"/>
    <w:rsid w:val="001A00EA"/>
    <w:rsid w:val="001A012A"/>
    <w:rsid w:val="001A33A1"/>
    <w:rsid w:val="001B0E46"/>
    <w:rsid w:val="001C3A10"/>
    <w:rsid w:val="001C4ABA"/>
    <w:rsid w:val="001E1575"/>
    <w:rsid w:val="001E2A66"/>
    <w:rsid w:val="001E2CDE"/>
    <w:rsid w:val="001E5582"/>
    <w:rsid w:val="001F0FA2"/>
    <w:rsid w:val="001F76BB"/>
    <w:rsid w:val="00201AA3"/>
    <w:rsid w:val="00210009"/>
    <w:rsid w:val="002203CE"/>
    <w:rsid w:val="00225803"/>
    <w:rsid w:val="00225F65"/>
    <w:rsid w:val="0022675D"/>
    <w:rsid w:val="00270729"/>
    <w:rsid w:val="00272F17"/>
    <w:rsid w:val="0029595B"/>
    <w:rsid w:val="002A2CD0"/>
    <w:rsid w:val="002B7423"/>
    <w:rsid w:val="002C4393"/>
    <w:rsid w:val="002D2705"/>
    <w:rsid w:val="002E11B9"/>
    <w:rsid w:val="002E79C6"/>
    <w:rsid w:val="002F0906"/>
    <w:rsid w:val="003100FB"/>
    <w:rsid w:val="0032483C"/>
    <w:rsid w:val="00334B5C"/>
    <w:rsid w:val="003368BF"/>
    <w:rsid w:val="0035183B"/>
    <w:rsid w:val="00352792"/>
    <w:rsid w:val="00354B02"/>
    <w:rsid w:val="00355EF5"/>
    <w:rsid w:val="00357524"/>
    <w:rsid w:val="00366886"/>
    <w:rsid w:val="00380EE5"/>
    <w:rsid w:val="0038353B"/>
    <w:rsid w:val="00385B3D"/>
    <w:rsid w:val="003933EC"/>
    <w:rsid w:val="00393924"/>
    <w:rsid w:val="003978EB"/>
    <w:rsid w:val="003C77F4"/>
    <w:rsid w:val="003F3F26"/>
    <w:rsid w:val="00400A24"/>
    <w:rsid w:val="00405A06"/>
    <w:rsid w:val="00413E1E"/>
    <w:rsid w:val="004206DA"/>
    <w:rsid w:val="00426030"/>
    <w:rsid w:val="00445D9A"/>
    <w:rsid w:val="00466484"/>
    <w:rsid w:val="00466D5C"/>
    <w:rsid w:val="0047280E"/>
    <w:rsid w:val="00472D9C"/>
    <w:rsid w:val="00472ED6"/>
    <w:rsid w:val="0047425D"/>
    <w:rsid w:val="004752D6"/>
    <w:rsid w:val="004906A0"/>
    <w:rsid w:val="00493CDD"/>
    <w:rsid w:val="0049427B"/>
    <w:rsid w:val="0049663A"/>
    <w:rsid w:val="004B4BFC"/>
    <w:rsid w:val="004B7974"/>
    <w:rsid w:val="004C647B"/>
    <w:rsid w:val="004E65FF"/>
    <w:rsid w:val="004F2BEE"/>
    <w:rsid w:val="004F4400"/>
    <w:rsid w:val="00503CB0"/>
    <w:rsid w:val="005112C4"/>
    <w:rsid w:val="0051302C"/>
    <w:rsid w:val="00515B73"/>
    <w:rsid w:val="00517C70"/>
    <w:rsid w:val="00531EB3"/>
    <w:rsid w:val="005450DC"/>
    <w:rsid w:val="00547521"/>
    <w:rsid w:val="0055303C"/>
    <w:rsid w:val="00580179"/>
    <w:rsid w:val="005845E3"/>
    <w:rsid w:val="00584D5C"/>
    <w:rsid w:val="00586F65"/>
    <w:rsid w:val="005A2020"/>
    <w:rsid w:val="005A4000"/>
    <w:rsid w:val="005A5A94"/>
    <w:rsid w:val="005A63BA"/>
    <w:rsid w:val="005B3595"/>
    <w:rsid w:val="005C4792"/>
    <w:rsid w:val="005F1402"/>
    <w:rsid w:val="005F7918"/>
    <w:rsid w:val="0061252E"/>
    <w:rsid w:val="00635394"/>
    <w:rsid w:val="00643B59"/>
    <w:rsid w:val="006452CA"/>
    <w:rsid w:val="00646C5D"/>
    <w:rsid w:val="006577E3"/>
    <w:rsid w:val="006700A4"/>
    <w:rsid w:val="00671242"/>
    <w:rsid w:val="00680EB0"/>
    <w:rsid w:val="00681EA2"/>
    <w:rsid w:val="0069513F"/>
    <w:rsid w:val="006A6BDC"/>
    <w:rsid w:val="006B10D0"/>
    <w:rsid w:val="006D6E63"/>
    <w:rsid w:val="006E286E"/>
    <w:rsid w:val="006E70E1"/>
    <w:rsid w:val="006F66B4"/>
    <w:rsid w:val="006F71B9"/>
    <w:rsid w:val="00713561"/>
    <w:rsid w:val="007209F8"/>
    <w:rsid w:val="0073708B"/>
    <w:rsid w:val="00751CF6"/>
    <w:rsid w:val="00776F96"/>
    <w:rsid w:val="0078192B"/>
    <w:rsid w:val="007913C9"/>
    <w:rsid w:val="0079363C"/>
    <w:rsid w:val="007A3029"/>
    <w:rsid w:val="007A4A62"/>
    <w:rsid w:val="007B0492"/>
    <w:rsid w:val="007C156E"/>
    <w:rsid w:val="007C6283"/>
    <w:rsid w:val="007C6B1C"/>
    <w:rsid w:val="007D5A9C"/>
    <w:rsid w:val="007E4BCA"/>
    <w:rsid w:val="007E6A41"/>
    <w:rsid w:val="007F3FB6"/>
    <w:rsid w:val="00810712"/>
    <w:rsid w:val="00813AC4"/>
    <w:rsid w:val="00816C4D"/>
    <w:rsid w:val="00835F13"/>
    <w:rsid w:val="00843D95"/>
    <w:rsid w:val="00865888"/>
    <w:rsid w:val="0086597A"/>
    <w:rsid w:val="0086724B"/>
    <w:rsid w:val="00871E8C"/>
    <w:rsid w:val="00892EB4"/>
    <w:rsid w:val="008A58F8"/>
    <w:rsid w:val="008A798B"/>
    <w:rsid w:val="008B2887"/>
    <w:rsid w:val="008B3DBE"/>
    <w:rsid w:val="008B49C1"/>
    <w:rsid w:val="008C36C0"/>
    <w:rsid w:val="008D3CA0"/>
    <w:rsid w:val="008E0A1E"/>
    <w:rsid w:val="00900DEA"/>
    <w:rsid w:val="00901648"/>
    <w:rsid w:val="00907924"/>
    <w:rsid w:val="00915B30"/>
    <w:rsid w:val="00921128"/>
    <w:rsid w:val="00922C0C"/>
    <w:rsid w:val="00940F2A"/>
    <w:rsid w:val="0094563C"/>
    <w:rsid w:val="009472DD"/>
    <w:rsid w:val="00947AB3"/>
    <w:rsid w:val="00982951"/>
    <w:rsid w:val="0098296A"/>
    <w:rsid w:val="0098737C"/>
    <w:rsid w:val="009924DD"/>
    <w:rsid w:val="009B6B7A"/>
    <w:rsid w:val="009D05AD"/>
    <w:rsid w:val="009D5DF5"/>
    <w:rsid w:val="009E13C2"/>
    <w:rsid w:val="009F49BD"/>
    <w:rsid w:val="009F5939"/>
    <w:rsid w:val="009F790E"/>
    <w:rsid w:val="00A033B2"/>
    <w:rsid w:val="00A23EA1"/>
    <w:rsid w:val="00A30BB6"/>
    <w:rsid w:val="00A33FB1"/>
    <w:rsid w:val="00A36822"/>
    <w:rsid w:val="00A40BFA"/>
    <w:rsid w:val="00A46DC7"/>
    <w:rsid w:val="00A7078B"/>
    <w:rsid w:val="00A7100A"/>
    <w:rsid w:val="00A71A21"/>
    <w:rsid w:val="00A86BFF"/>
    <w:rsid w:val="00A90A9D"/>
    <w:rsid w:val="00A9142D"/>
    <w:rsid w:val="00A9446F"/>
    <w:rsid w:val="00A952F8"/>
    <w:rsid w:val="00AA21CD"/>
    <w:rsid w:val="00AA573A"/>
    <w:rsid w:val="00AA6177"/>
    <w:rsid w:val="00AA6977"/>
    <w:rsid w:val="00AB0DD5"/>
    <w:rsid w:val="00AC64AA"/>
    <w:rsid w:val="00AC77C1"/>
    <w:rsid w:val="00AD61A4"/>
    <w:rsid w:val="00AD79AF"/>
    <w:rsid w:val="00AD7B76"/>
    <w:rsid w:val="00AE0AAD"/>
    <w:rsid w:val="00AF2ED8"/>
    <w:rsid w:val="00AF398E"/>
    <w:rsid w:val="00AF7035"/>
    <w:rsid w:val="00B00574"/>
    <w:rsid w:val="00B01060"/>
    <w:rsid w:val="00B03DC9"/>
    <w:rsid w:val="00B15704"/>
    <w:rsid w:val="00B1592C"/>
    <w:rsid w:val="00B24956"/>
    <w:rsid w:val="00B2533C"/>
    <w:rsid w:val="00B3101D"/>
    <w:rsid w:val="00B3624A"/>
    <w:rsid w:val="00B46E6A"/>
    <w:rsid w:val="00B52296"/>
    <w:rsid w:val="00B834A3"/>
    <w:rsid w:val="00B8673C"/>
    <w:rsid w:val="00BA358F"/>
    <w:rsid w:val="00BA3AF4"/>
    <w:rsid w:val="00BB4814"/>
    <w:rsid w:val="00BC3F02"/>
    <w:rsid w:val="00BD79C5"/>
    <w:rsid w:val="00BF0E68"/>
    <w:rsid w:val="00BF3222"/>
    <w:rsid w:val="00C30ED8"/>
    <w:rsid w:val="00C4165D"/>
    <w:rsid w:val="00C52EEE"/>
    <w:rsid w:val="00C7239E"/>
    <w:rsid w:val="00C747D2"/>
    <w:rsid w:val="00C8629B"/>
    <w:rsid w:val="00C960E7"/>
    <w:rsid w:val="00C9790E"/>
    <w:rsid w:val="00CA041B"/>
    <w:rsid w:val="00CA3888"/>
    <w:rsid w:val="00CD18AD"/>
    <w:rsid w:val="00CE36CD"/>
    <w:rsid w:val="00CF3C26"/>
    <w:rsid w:val="00D047DB"/>
    <w:rsid w:val="00D15E3A"/>
    <w:rsid w:val="00D3062D"/>
    <w:rsid w:val="00D421C2"/>
    <w:rsid w:val="00D515C2"/>
    <w:rsid w:val="00D619C5"/>
    <w:rsid w:val="00D7272F"/>
    <w:rsid w:val="00D86030"/>
    <w:rsid w:val="00D92F23"/>
    <w:rsid w:val="00DA24A6"/>
    <w:rsid w:val="00DC0062"/>
    <w:rsid w:val="00DC35FF"/>
    <w:rsid w:val="00DC4309"/>
    <w:rsid w:val="00DF46BC"/>
    <w:rsid w:val="00DF7B25"/>
    <w:rsid w:val="00E01484"/>
    <w:rsid w:val="00E03343"/>
    <w:rsid w:val="00E06F45"/>
    <w:rsid w:val="00E15D9B"/>
    <w:rsid w:val="00E34B0C"/>
    <w:rsid w:val="00E35F81"/>
    <w:rsid w:val="00E41DBC"/>
    <w:rsid w:val="00E433AE"/>
    <w:rsid w:val="00E45D87"/>
    <w:rsid w:val="00E46C7B"/>
    <w:rsid w:val="00E50662"/>
    <w:rsid w:val="00E51904"/>
    <w:rsid w:val="00E8115C"/>
    <w:rsid w:val="00E94C27"/>
    <w:rsid w:val="00EB0508"/>
    <w:rsid w:val="00EB546C"/>
    <w:rsid w:val="00EB5DF8"/>
    <w:rsid w:val="00EC6FD8"/>
    <w:rsid w:val="00ED221A"/>
    <w:rsid w:val="00ED57BF"/>
    <w:rsid w:val="00EF49D4"/>
    <w:rsid w:val="00F1145A"/>
    <w:rsid w:val="00F15248"/>
    <w:rsid w:val="00F16197"/>
    <w:rsid w:val="00F20553"/>
    <w:rsid w:val="00F340B0"/>
    <w:rsid w:val="00F346ED"/>
    <w:rsid w:val="00F40E1B"/>
    <w:rsid w:val="00F47A7A"/>
    <w:rsid w:val="00F56F47"/>
    <w:rsid w:val="00F624CA"/>
    <w:rsid w:val="00F70DA8"/>
    <w:rsid w:val="00F71374"/>
    <w:rsid w:val="00F8705D"/>
    <w:rsid w:val="00F9417D"/>
    <w:rsid w:val="00FA0C1B"/>
    <w:rsid w:val="00FA73E3"/>
    <w:rsid w:val="00FB2817"/>
    <w:rsid w:val="00FC2318"/>
    <w:rsid w:val="00FC7D91"/>
    <w:rsid w:val="00FE2875"/>
    <w:rsid w:val="00FE4F6A"/>
    <w:rsid w:val="00FE5A91"/>
    <w:rsid w:val="00FE610B"/>
    <w:rsid w:val="00FF4051"/>
    <w:rsid w:val="00FF4F2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paragraph" w:customStyle="1" w:styleId="Default">
    <w:name w:val="Default"/>
    <w:rsid w:val="00466484"/>
    <w:pPr>
      <w:autoSpaceDE w:val="0"/>
      <w:autoSpaceDN w:val="0"/>
      <w:adjustRightInd w:val="0"/>
      <w:spacing w:after="0" w:line="240" w:lineRule="auto"/>
    </w:pPr>
    <w:rPr>
      <w:rFonts w:ascii="Calibri" w:eastAsiaTheme="minorHAnsi" w:hAnsi="Calibri" w:cs="Calibri"/>
      <w:color w:val="000000"/>
      <w:sz w:val="24"/>
      <w:szCs w:val="24"/>
    </w:rPr>
  </w:style>
  <w:style w:type="paragraph" w:styleId="BodyText">
    <w:name w:val="Body Text"/>
    <w:basedOn w:val="Normal"/>
    <w:link w:val="BodyTextChar"/>
    <w:uiPriority w:val="99"/>
    <w:semiHidden/>
    <w:unhideWhenUsed/>
    <w:rsid w:val="00586F65"/>
    <w:pPr>
      <w:spacing w:after="120"/>
    </w:pPr>
  </w:style>
  <w:style w:type="character" w:customStyle="1" w:styleId="BodyTextChar">
    <w:name w:val="Body Text Char"/>
    <w:basedOn w:val="DefaultParagraphFont"/>
    <w:link w:val="BodyText"/>
    <w:uiPriority w:val="99"/>
    <w:semiHidden/>
    <w:rsid w:val="00586F65"/>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8" ma:contentTypeDescription="Create a new document." ma:contentTypeScope="" ma:versionID="37b0cae9c5e6d82fdd3a0f8c1c393fd2">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60c52fd8fba794353faafbf63a7ba309"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211DC-6D24-4540-8B0A-A888EFD342F3}">
  <ds:schemaRefs>
    <ds:schemaRef ds:uri="http://schemas.microsoft.com/sharepoint/v3/contenttype/forms"/>
  </ds:schemaRefs>
</ds:datastoreItem>
</file>

<file path=customXml/itemProps2.xml><?xml version="1.0" encoding="utf-8"?>
<ds:datastoreItem xmlns:ds="http://schemas.openxmlformats.org/officeDocument/2006/customXml" ds:itemID="{3386A79E-85C2-43C4-A6E1-CEED3727C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C68275-6D3F-4CAE-9CF9-7F9B77A1AF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8067D5-43ED-491E-8A64-93DE3CD4C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15</Pages>
  <Words>3977</Words>
  <Characters>22675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Majcher, Emily H</cp:lastModifiedBy>
  <cp:revision>30</cp:revision>
  <cp:lastPrinted>2019-03-11T15:04:00Z</cp:lastPrinted>
  <dcterms:created xsi:type="dcterms:W3CDTF">2020-11-09T19:11:00Z</dcterms:created>
  <dcterms:modified xsi:type="dcterms:W3CDTF">2020-12-08T21:10:00Z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