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C4C52" w14:textId="23F83F69" w:rsidR="00FF3A69" w:rsidRDefault="00DF7A91" w:rsidP="005D5661">
      <w:pPr>
        <w:pStyle w:val="Heading1"/>
      </w:pPr>
      <w:r w:rsidRPr="005D5661">
        <w:t xml:space="preserve">Data Input Deadlines </w:t>
      </w:r>
      <w:r w:rsidR="00644094">
        <w:t>And Guidance to Inform Planning using the Phase 6 Model</w:t>
      </w:r>
    </w:p>
    <w:p w14:paraId="5CDE7A9B" w14:textId="5E12835E" w:rsidR="00113D33" w:rsidRDefault="00113D33" w:rsidP="00491B45">
      <w:pPr>
        <w:pStyle w:val="Heading2"/>
      </w:pPr>
      <w:r>
        <w:t>Background</w:t>
      </w:r>
    </w:p>
    <w:p w14:paraId="5D1EE303" w14:textId="4E0A490F" w:rsidR="00113D33" w:rsidRDefault="00113D33" w:rsidP="00491B45">
      <w:r>
        <w:t>On July 9, 2018, the Principals Staff Committee (PSC) agreed to limit changes to the Phase 6 Model moving forward, and provide consistency to partners as they develop their Phase III Watershed Implementation Plans (WIPs), Milestones, and assess progress towards milestone and WIP implementation goals. Specifically, the PSC agreed:</w:t>
      </w:r>
    </w:p>
    <w:p w14:paraId="6E3A4F8A" w14:textId="3C635029" w:rsidR="00113D33" w:rsidRPr="00491B45" w:rsidRDefault="00113D33" w:rsidP="00491B45">
      <w:pPr>
        <w:rPr>
          <w:i/>
        </w:rPr>
      </w:pPr>
      <w:r w:rsidRPr="00491B45">
        <w:rPr>
          <w:i/>
        </w:rPr>
        <w:t>“The Partnership will make no further changes to the Phase 6 Model until the end of 2019, in advance of the 2020-2021 Milestones, when decisions on any model changes would be made by the Partnership.</w:t>
      </w:r>
    </w:p>
    <w:p w14:paraId="7BA19BE3" w14:textId="7684D103" w:rsidR="00113D33" w:rsidRPr="00491B45" w:rsidRDefault="00113D33" w:rsidP="00491B45">
      <w:pPr>
        <w:rPr>
          <w:i/>
        </w:rPr>
      </w:pPr>
      <w:r w:rsidRPr="00491B45">
        <w:rPr>
          <w:i/>
        </w:rPr>
        <w:t>Fully consistent with prior decisions by the Management Board and the Water Quality Goal Implementation Team, all future changes to the Partnership’s Phase 6 suite of models will continue to be made only after decisions by the Partnership in advance of each two-year milestone period.”</w:t>
      </w:r>
      <w:r>
        <w:rPr>
          <w:rStyle w:val="FootnoteReference"/>
          <w:i/>
        </w:rPr>
        <w:footnoteReference w:id="1"/>
      </w:r>
      <w:r w:rsidRPr="00491B45">
        <w:rPr>
          <w:i/>
        </w:rPr>
        <w:t xml:space="preserve"> </w:t>
      </w:r>
    </w:p>
    <w:p w14:paraId="1B0AAD98" w14:textId="4B4A014A" w:rsidR="00113D33" w:rsidRPr="00113D33" w:rsidRDefault="00113D33" w:rsidP="00491B45">
      <w:r>
        <w:t>This document seeks to provide further guidance in the form of deadlines and examples of data products that may inform future milestone planning and progress assessment periods.</w:t>
      </w:r>
    </w:p>
    <w:p w14:paraId="4DA8D73B" w14:textId="3395EA96" w:rsidR="00FF3A69" w:rsidRPr="005D5661" w:rsidRDefault="00FF3A69" w:rsidP="005D5661">
      <w:pPr>
        <w:pStyle w:val="Heading2"/>
      </w:pPr>
      <w:r w:rsidRPr="005D5661">
        <w:t>Data Input and Planning Deadlines</w:t>
      </w:r>
    </w:p>
    <w:p w14:paraId="3AC3F011" w14:textId="5AF7BEDD" w:rsidR="00132CFB" w:rsidRDefault="00132CFB" w:rsidP="00DF7A91">
      <w:pPr>
        <w:rPr>
          <w:rFonts w:cstheme="minorHAnsi"/>
          <w:bCs/>
        </w:rPr>
      </w:pPr>
      <w:r w:rsidRPr="005D5661">
        <w:rPr>
          <w:rFonts w:cstheme="minorHAnsi"/>
          <w:bCs/>
        </w:rPr>
        <w:t>The following is a list of d</w:t>
      </w:r>
      <w:r>
        <w:rPr>
          <w:rFonts w:cstheme="minorHAnsi"/>
          <w:bCs/>
        </w:rPr>
        <w:t>ata input and planning deadlines</w:t>
      </w:r>
      <w:r w:rsidRPr="005D5661">
        <w:rPr>
          <w:rFonts w:cstheme="minorHAnsi"/>
          <w:bCs/>
        </w:rPr>
        <w:t xml:space="preserve"> for each planning period: 2018-2019 Milestones; </w:t>
      </w:r>
      <w:r>
        <w:rPr>
          <w:rFonts w:cstheme="minorHAnsi"/>
          <w:bCs/>
        </w:rPr>
        <w:t>Phase III WIPs; and 2020-2021 Milestones.</w:t>
      </w:r>
    </w:p>
    <w:p w14:paraId="3CCDB483" w14:textId="3A92DD8E" w:rsidR="00684946" w:rsidRDefault="00132CFB" w:rsidP="00684946">
      <w:pPr>
        <w:pStyle w:val="Heading3"/>
        <w:rPr>
          <w:ins w:id="0" w:author="Matt Johnston" w:date="2018-12-06T05:21:00Z"/>
        </w:rPr>
      </w:pPr>
      <w:r w:rsidRPr="005D5661">
        <w:t>2018-2019 Milestones</w:t>
      </w:r>
      <w:r>
        <w:t xml:space="preserve"> Data Input and Planning Deadlines</w:t>
      </w:r>
    </w:p>
    <w:p w14:paraId="2F4A73DE" w14:textId="153EA103" w:rsidR="00684946" w:rsidRPr="00684946" w:rsidRDefault="00684946">
      <w:pPr>
        <w:rPr>
          <w:i/>
          <w:rPrChange w:id="1" w:author="Matt Johnston" w:date="2018-12-06T05:24:00Z">
            <w:rPr/>
          </w:rPrChange>
        </w:rPr>
        <w:pPrChange w:id="2" w:author="Matt Johnston" w:date="2018-12-06T05:21:00Z">
          <w:pPr>
            <w:pStyle w:val="Heading3"/>
          </w:pPr>
        </w:pPrChange>
      </w:pPr>
      <w:ins w:id="3" w:author="Matt Johnston" w:date="2018-12-06T05:21:00Z">
        <w:r w:rsidRPr="00684946">
          <w:rPr>
            <w:i/>
            <w:rPrChange w:id="4" w:author="Matt Johnston" w:date="2018-12-06T05:24:00Z">
              <w:rPr>
                <w:caps w:val="0"/>
              </w:rPr>
            </w:rPrChange>
          </w:rPr>
          <w:t xml:space="preserve">Please note jurisdictions </w:t>
        </w:r>
      </w:ins>
      <w:ins w:id="5" w:author="Matt Johnston" w:date="2018-12-06T05:22:00Z">
        <w:r w:rsidRPr="00684946">
          <w:rPr>
            <w:i/>
            <w:rPrChange w:id="6" w:author="Matt Johnston" w:date="2018-12-06T05:24:00Z">
              <w:rPr>
                <w:caps w:val="0"/>
              </w:rPr>
            </w:rPrChange>
          </w:rPr>
          <w:t>were not required to</w:t>
        </w:r>
      </w:ins>
      <w:ins w:id="7" w:author="Matt Johnston" w:date="2018-12-06T05:21:00Z">
        <w:r w:rsidRPr="00684946">
          <w:rPr>
            <w:i/>
            <w:rPrChange w:id="8" w:author="Matt Johnston" w:date="2018-12-06T05:24:00Z">
              <w:rPr>
                <w:caps w:val="0"/>
              </w:rPr>
            </w:rPrChange>
          </w:rPr>
          <w:t xml:space="preserve"> subm</w:t>
        </w:r>
      </w:ins>
      <w:ins w:id="9" w:author="Matt Johnston" w:date="2018-12-06T05:22:00Z">
        <w:r w:rsidRPr="00684946">
          <w:rPr>
            <w:i/>
            <w:rPrChange w:id="10" w:author="Matt Johnston" w:date="2018-12-06T05:24:00Z">
              <w:rPr>
                <w:caps w:val="0"/>
              </w:rPr>
            </w:rPrChange>
          </w:rPr>
          <w:t>it 2018-2019 numeric milestones. Due to this, the 2018 and 2019 numeric progress wi</w:t>
        </w:r>
      </w:ins>
      <w:ins w:id="11" w:author="Matt Johnston" w:date="2018-12-06T05:24:00Z">
        <w:r w:rsidRPr="00684946">
          <w:rPr>
            <w:i/>
            <w:rPrChange w:id="12" w:author="Matt Johnston" w:date="2018-12-06T05:24:00Z">
              <w:rPr>
                <w:caps w:val="0"/>
              </w:rPr>
            </w:rPrChange>
          </w:rPr>
          <w:t>l</w:t>
        </w:r>
      </w:ins>
      <w:ins w:id="13" w:author="Matt Johnston" w:date="2018-12-06T05:22:00Z">
        <w:r w:rsidRPr="00684946">
          <w:rPr>
            <w:i/>
            <w:rPrChange w:id="14" w:author="Matt Johnston" w:date="2018-12-06T05:24:00Z">
              <w:rPr>
                <w:caps w:val="0"/>
              </w:rPr>
            </w:rPrChange>
          </w:rPr>
          <w:t xml:space="preserve">l only </w:t>
        </w:r>
      </w:ins>
      <w:ins w:id="15" w:author="Matt Johnston" w:date="2018-12-06T05:24:00Z">
        <w:r w:rsidRPr="00684946">
          <w:rPr>
            <w:i/>
            <w:rPrChange w:id="16" w:author="Matt Johnston" w:date="2018-12-06T05:24:00Z">
              <w:rPr>
                <w:caps w:val="0"/>
              </w:rPr>
            </w:rPrChange>
          </w:rPr>
          <w:t xml:space="preserve">be used </w:t>
        </w:r>
      </w:ins>
      <w:ins w:id="17" w:author="Matt Johnston" w:date="2018-12-06T05:22:00Z">
        <w:r w:rsidRPr="00684946">
          <w:rPr>
            <w:i/>
            <w:rPrChange w:id="18" w:author="Matt Johnston" w:date="2018-12-06T05:24:00Z">
              <w:rPr>
                <w:caps w:val="0"/>
              </w:rPr>
            </w:rPrChange>
          </w:rPr>
          <w:t xml:space="preserve">for producing the reducing pollution indicator. </w:t>
        </w:r>
      </w:ins>
    </w:p>
    <w:p w14:paraId="75495768" w14:textId="22C15ED3" w:rsidR="00132CFB" w:rsidRPr="00647154" w:rsidRDefault="00132CFB" w:rsidP="00132CFB">
      <w:pPr>
        <w:pStyle w:val="ListParagraph"/>
        <w:numPr>
          <w:ilvl w:val="0"/>
          <w:numId w:val="3"/>
        </w:numPr>
        <w:rPr>
          <w:rFonts w:cstheme="minorHAnsi"/>
          <w:bCs/>
        </w:rPr>
      </w:pPr>
      <w:r w:rsidRPr="00647154">
        <w:rPr>
          <w:rFonts w:cstheme="minorHAnsi"/>
          <w:b/>
          <w:bCs/>
        </w:rPr>
        <w:t xml:space="preserve">December 3, 2018 - </w:t>
      </w:r>
      <w:r w:rsidRPr="00647154">
        <w:rPr>
          <w:rFonts w:cstheme="minorHAnsi"/>
          <w:bCs/>
        </w:rPr>
        <w:t xml:space="preserve">Jurisdictions submit final 2018 progress data </w:t>
      </w:r>
      <w:ins w:id="19" w:author="Matt Johnston" w:date="2018-12-06T05:33:00Z">
        <w:r w:rsidR="007F7B29">
          <w:rPr>
            <w:rFonts w:cstheme="minorHAnsi"/>
            <w:bCs/>
          </w:rPr>
          <w:t>and any updates to BMP Verification Prog</w:t>
        </w:r>
      </w:ins>
      <w:ins w:id="20" w:author="Matt Johnston" w:date="2018-12-06T05:34:00Z">
        <w:r w:rsidR="007F7B29">
          <w:rPr>
            <w:rFonts w:cstheme="minorHAnsi"/>
            <w:bCs/>
          </w:rPr>
          <w:t>r</w:t>
        </w:r>
      </w:ins>
      <w:ins w:id="21" w:author="Matt Johnston" w:date="2018-12-06T05:33:00Z">
        <w:r w:rsidR="007F7B29">
          <w:rPr>
            <w:rFonts w:cstheme="minorHAnsi"/>
            <w:bCs/>
          </w:rPr>
          <w:t>am Plans</w:t>
        </w:r>
      </w:ins>
      <w:ins w:id="22" w:author="Matt Johnston" w:date="2018-12-06T05:34:00Z">
        <w:r w:rsidR="007F7B29">
          <w:rPr>
            <w:rFonts w:cstheme="minorHAnsi"/>
            <w:bCs/>
          </w:rPr>
          <w:t xml:space="preserve"> describing new data sources and changes to methods of tracking</w:t>
        </w:r>
      </w:ins>
      <w:ins w:id="23" w:author="Matt Johnston" w:date="2018-12-06T05:33:00Z">
        <w:r w:rsidR="007F7B29">
          <w:rPr>
            <w:rFonts w:cstheme="minorHAnsi"/>
            <w:bCs/>
          </w:rPr>
          <w:t xml:space="preserve"> </w:t>
        </w:r>
      </w:ins>
      <w:r w:rsidRPr="00647154">
        <w:rPr>
          <w:rFonts w:cstheme="minorHAnsi"/>
          <w:bCs/>
        </w:rPr>
        <w:t>to CBPO.</w:t>
      </w:r>
      <w:del w:id="24" w:author="Matt Johnston" w:date="2018-12-06T05:33:00Z">
        <w:r w:rsidRPr="00647154" w:rsidDel="007F7B29">
          <w:rPr>
            <w:rFonts w:cstheme="minorHAnsi"/>
            <w:bCs/>
          </w:rPr>
          <w:delText xml:space="preserve"> </w:delText>
        </w:r>
      </w:del>
    </w:p>
    <w:p w14:paraId="19AB14E3" w14:textId="4EC1232E" w:rsidR="00132CFB" w:rsidRPr="00647154" w:rsidRDefault="00132CFB" w:rsidP="00132CFB">
      <w:pPr>
        <w:pStyle w:val="ListParagraph"/>
        <w:numPr>
          <w:ilvl w:val="0"/>
          <w:numId w:val="3"/>
        </w:numPr>
        <w:rPr>
          <w:rFonts w:cstheme="minorHAnsi"/>
          <w:bCs/>
        </w:rPr>
      </w:pPr>
      <w:r w:rsidRPr="00647154">
        <w:rPr>
          <w:rFonts w:cstheme="minorHAnsi"/>
          <w:b/>
          <w:bCs/>
        </w:rPr>
        <w:t xml:space="preserve">December </w:t>
      </w:r>
      <w:r w:rsidR="006E701C">
        <w:rPr>
          <w:rFonts w:cstheme="minorHAnsi"/>
          <w:b/>
          <w:bCs/>
        </w:rPr>
        <w:t>3</w:t>
      </w:r>
      <w:r w:rsidRPr="00647154">
        <w:rPr>
          <w:rFonts w:cstheme="minorHAnsi"/>
          <w:b/>
          <w:bCs/>
        </w:rPr>
        <w:t>, 2018 – January 31, 2019</w:t>
      </w:r>
      <w:r w:rsidRPr="00647154">
        <w:rPr>
          <w:rFonts w:cstheme="minorHAnsi"/>
          <w:bCs/>
        </w:rPr>
        <w:t xml:space="preserve"> </w:t>
      </w:r>
      <w:del w:id="25" w:author="Matt Johnston" w:date="2018-12-06T05:29:00Z">
        <w:r w:rsidRPr="00647154" w:rsidDel="007F7B29">
          <w:rPr>
            <w:rFonts w:cstheme="minorHAnsi"/>
            <w:bCs/>
          </w:rPr>
          <w:delText>-</w:delText>
        </w:r>
      </w:del>
      <w:ins w:id="26" w:author="Matt Johnston" w:date="2018-12-06T05:29:00Z">
        <w:r w:rsidR="007F7B29">
          <w:rPr>
            <w:rFonts w:cstheme="minorHAnsi"/>
            <w:bCs/>
          </w:rPr>
          <w:t>–</w:t>
        </w:r>
      </w:ins>
      <w:r w:rsidRPr="00647154">
        <w:rPr>
          <w:rFonts w:cstheme="minorHAnsi"/>
          <w:bCs/>
        </w:rPr>
        <w:t xml:space="preserve"> CBPO </w:t>
      </w:r>
      <w:ins w:id="27" w:author="Matt Johnston" w:date="2018-12-06T05:29:00Z">
        <w:r w:rsidR="007F7B29">
          <w:rPr>
            <w:rFonts w:cstheme="minorHAnsi"/>
            <w:bCs/>
          </w:rPr>
          <w:t xml:space="preserve">and jurisdictions will conduct extensive, cooperative </w:t>
        </w:r>
      </w:ins>
      <w:r w:rsidRPr="00647154">
        <w:rPr>
          <w:rFonts w:cstheme="minorHAnsi"/>
          <w:bCs/>
        </w:rPr>
        <w:t>QA/QC</w:t>
      </w:r>
      <w:ins w:id="28" w:author="Matt Johnston" w:date="2018-12-06T05:29:00Z">
        <w:r w:rsidR="007F7B29">
          <w:rPr>
            <w:rFonts w:cstheme="minorHAnsi"/>
            <w:bCs/>
          </w:rPr>
          <w:t xml:space="preserve"> review of</w:t>
        </w:r>
      </w:ins>
      <w:r w:rsidRPr="00647154">
        <w:rPr>
          <w:rFonts w:cstheme="minorHAnsi"/>
          <w:bCs/>
        </w:rPr>
        <w:t xml:space="preserve"> 2018 progress data, including verification.  </w:t>
      </w:r>
    </w:p>
    <w:p w14:paraId="534D15B7" w14:textId="32E23083" w:rsidR="00132CFB" w:rsidRPr="00647154" w:rsidRDefault="00132CFB" w:rsidP="00132CFB">
      <w:pPr>
        <w:pStyle w:val="ListParagraph"/>
        <w:numPr>
          <w:ilvl w:val="0"/>
          <w:numId w:val="3"/>
        </w:numPr>
        <w:rPr>
          <w:rFonts w:cstheme="minorHAnsi"/>
          <w:bCs/>
        </w:rPr>
      </w:pPr>
      <w:del w:id="29" w:author="Matt Johnston" w:date="2018-12-07T10:14:00Z">
        <w:r w:rsidRPr="00647154" w:rsidDel="00655A03">
          <w:rPr>
            <w:rFonts w:cstheme="minorHAnsi"/>
            <w:b/>
            <w:bCs/>
          </w:rPr>
          <w:delText>January 15, 2019</w:delText>
        </w:r>
        <w:r w:rsidRPr="00647154" w:rsidDel="00655A03">
          <w:rPr>
            <w:rFonts w:cstheme="minorHAnsi"/>
            <w:bCs/>
          </w:rPr>
          <w:delText xml:space="preserve"> - Jurisdictions submit interim progress for 2018-2019 programmatic milestones to EPA.</w:delText>
        </w:r>
      </w:del>
      <w:commentRangeStart w:id="30"/>
      <w:ins w:id="31" w:author="Matt Johnston" w:date="2018-12-07T10:14:00Z">
        <w:r w:rsidR="00655A03" w:rsidRPr="00655A03">
          <w:rPr>
            <w:rFonts w:cstheme="minorHAnsi"/>
            <w:b/>
            <w:bCs/>
          </w:rPr>
          <w:t>Winter 2019</w:t>
        </w:r>
        <w:r w:rsidR="00655A03" w:rsidRPr="00655A03">
          <w:rPr>
            <w:rFonts w:cstheme="minorHAnsi"/>
            <w:bCs/>
            <w:rPrChange w:id="32" w:author="Matt Johnston" w:date="2018-12-07T10:14:00Z">
              <w:rPr>
                <w:rFonts w:cstheme="minorHAnsi"/>
                <w:b/>
                <w:bCs/>
              </w:rPr>
            </w:rPrChange>
          </w:rPr>
          <w:t xml:space="preserve"> – EPA conducts check-in meetings with jurisdictions on progress for 2018 -2019 programmatic milestones.</w:t>
        </w:r>
      </w:ins>
      <w:commentRangeEnd w:id="30"/>
      <w:ins w:id="33" w:author="Matt Johnston" w:date="2018-12-07T10:15:00Z">
        <w:r w:rsidR="00655A03">
          <w:rPr>
            <w:rStyle w:val="CommentReference"/>
          </w:rPr>
          <w:commentReference w:id="30"/>
        </w:r>
      </w:ins>
    </w:p>
    <w:p w14:paraId="4F46F1BC" w14:textId="69572F55" w:rsidR="00132CFB" w:rsidRPr="00647154" w:rsidRDefault="00132CFB" w:rsidP="00132CFB">
      <w:pPr>
        <w:pStyle w:val="ListParagraph"/>
        <w:numPr>
          <w:ilvl w:val="0"/>
          <w:numId w:val="3"/>
        </w:numPr>
        <w:rPr>
          <w:rFonts w:cstheme="minorHAnsi"/>
          <w:bCs/>
        </w:rPr>
      </w:pPr>
      <w:r w:rsidRPr="00647154">
        <w:rPr>
          <w:rFonts w:cstheme="minorHAnsi"/>
          <w:b/>
          <w:bCs/>
        </w:rPr>
        <w:t>February 8, 2019</w:t>
      </w:r>
      <w:r w:rsidRPr="00647154">
        <w:rPr>
          <w:rFonts w:cstheme="minorHAnsi"/>
          <w:bCs/>
        </w:rPr>
        <w:t xml:space="preserve"> – CBPO finalizes 2018 progress model assessment.</w:t>
      </w:r>
      <w:ins w:id="34" w:author="Matt Johnston" w:date="2018-12-07T10:40:00Z">
        <w:r w:rsidR="008D7480">
          <w:rPr>
            <w:rFonts w:cstheme="minorHAnsi"/>
            <w:bCs/>
          </w:rPr>
          <w:t xml:space="preserve"> Jurisdictions finalize BMP Verification Program Plans. QAPPs will then be posted publicly shortly thereafter, allowing time for signatures.</w:t>
        </w:r>
      </w:ins>
      <w:r w:rsidRPr="00647154">
        <w:rPr>
          <w:rFonts w:cstheme="minorHAnsi"/>
          <w:bCs/>
        </w:rPr>
        <w:t xml:space="preserve">  </w:t>
      </w:r>
    </w:p>
    <w:p w14:paraId="6FB4947B" w14:textId="7744A0D9" w:rsidR="00132CFB" w:rsidRPr="00647154" w:rsidRDefault="00132CFB" w:rsidP="00132CFB">
      <w:pPr>
        <w:pStyle w:val="ListParagraph"/>
        <w:numPr>
          <w:ilvl w:val="0"/>
          <w:numId w:val="3"/>
        </w:numPr>
        <w:rPr>
          <w:rFonts w:cstheme="minorHAnsi"/>
          <w:bCs/>
        </w:rPr>
      </w:pPr>
      <w:r w:rsidRPr="00647154">
        <w:rPr>
          <w:rFonts w:cstheme="minorHAnsi"/>
          <w:b/>
          <w:bCs/>
        </w:rPr>
        <w:t>December 1, 2019</w:t>
      </w:r>
      <w:r w:rsidRPr="00647154">
        <w:rPr>
          <w:rFonts w:cstheme="minorHAnsi"/>
          <w:bCs/>
        </w:rPr>
        <w:t xml:space="preserve"> - Jurisdictions submit final 2019 progress data </w:t>
      </w:r>
      <w:ins w:id="35" w:author="Matt Johnston" w:date="2018-12-06T05:34:00Z">
        <w:r w:rsidR="007F7B29">
          <w:rPr>
            <w:rFonts w:cstheme="minorHAnsi"/>
            <w:bCs/>
          </w:rPr>
          <w:t xml:space="preserve">and any updates to BMP Verification Program Plans describing new data sources and changes to methods of tracking </w:t>
        </w:r>
      </w:ins>
      <w:r w:rsidRPr="00647154">
        <w:rPr>
          <w:rFonts w:cstheme="minorHAnsi"/>
          <w:bCs/>
        </w:rPr>
        <w:t>to CBPO.</w:t>
      </w:r>
    </w:p>
    <w:p w14:paraId="7DB1350E" w14:textId="69E3698C" w:rsidR="00132CFB" w:rsidRPr="00647154" w:rsidRDefault="00132CFB" w:rsidP="00132CFB">
      <w:pPr>
        <w:pStyle w:val="ListParagraph"/>
        <w:numPr>
          <w:ilvl w:val="0"/>
          <w:numId w:val="3"/>
        </w:numPr>
        <w:rPr>
          <w:rFonts w:cstheme="minorHAnsi"/>
          <w:bCs/>
        </w:rPr>
      </w:pPr>
      <w:r w:rsidRPr="00647154">
        <w:rPr>
          <w:rFonts w:cstheme="minorHAnsi"/>
          <w:b/>
          <w:bCs/>
        </w:rPr>
        <w:t>December 1, 2019</w:t>
      </w:r>
      <w:r w:rsidRPr="00647154">
        <w:rPr>
          <w:rFonts w:cstheme="minorHAnsi"/>
          <w:bCs/>
        </w:rPr>
        <w:t xml:space="preserve"> </w:t>
      </w:r>
      <w:r w:rsidRPr="00647154">
        <w:rPr>
          <w:rFonts w:cstheme="minorHAnsi"/>
          <w:b/>
          <w:bCs/>
        </w:rPr>
        <w:t>– January 31, 2020</w:t>
      </w:r>
      <w:r w:rsidRPr="00647154">
        <w:rPr>
          <w:rFonts w:cstheme="minorHAnsi"/>
          <w:bCs/>
        </w:rPr>
        <w:t xml:space="preserve"> - CBPO </w:t>
      </w:r>
      <w:ins w:id="36" w:author="Matt Johnston" w:date="2018-12-06T05:30:00Z">
        <w:r w:rsidR="007F7B29">
          <w:rPr>
            <w:rFonts w:cstheme="minorHAnsi"/>
            <w:bCs/>
          </w:rPr>
          <w:t xml:space="preserve">and jurisdictions will conduct extensive, cooperative </w:t>
        </w:r>
      </w:ins>
      <w:r w:rsidRPr="00647154">
        <w:rPr>
          <w:rFonts w:cstheme="minorHAnsi"/>
          <w:bCs/>
        </w:rPr>
        <w:t xml:space="preserve">QA/QC </w:t>
      </w:r>
      <w:ins w:id="37" w:author="Matt Johnston" w:date="2018-12-06T05:30:00Z">
        <w:r w:rsidR="007F7B29">
          <w:rPr>
            <w:rFonts w:cstheme="minorHAnsi"/>
            <w:bCs/>
          </w:rPr>
          <w:t xml:space="preserve">review of </w:t>
        </w:r>
      </w:ins>
      <w:r w:rsidRPr="00647154">
        <w:rPr>
          <w:rFonts w:cstheme="minorHAnsi"/>
          <w:bCs/>
        </w:rPr>
        <w:t xml:space="preserve">2019 progress data, including verification.  </w:t>
      </w:r>
    </w:p>
    <w:p w14:paraId="124D5C64" w14:textId="77777777" w:rsidR="00132CFB" w:rsidRPr="00647154" w:rsidRDefault="00132CFB" w:rsidP="00132CFB">
      <w:pPr>
        <w:pStyle w:val="ListParagraph"/>
        <w:numPr>
          <w:ilvl w:val="0"/>
          <w:numId w:val="3"/>
        </w:numPr>
        <w:rPr>
          <w:rFonts w:cstheme="minorHAnsi"/>
          <w:bCs/>
        </w:rPr>
      </w:pPr>
      <w:r w:rsidRPr="00647154">
        <w:rPr>
          <w:rFonts w:cstheme="minorHAnsi"/>
          <w:b/>
          <w:bCs/>
        </w:rPr>
        <w:t>January 15, 2020</w:t>
      </w:r>
      <w:r w:rsidRPr="00647154">
        <w:rPr>
          <w:rFonts w:cstheme="minorHAnsi"/>
          <w:bCs/>
        </w:rPr>
        <w:t xml:space="preserve"> - Jurisdictions submit final progress for 2018-2019 programmatic milestones to EPA.</w:t>
      </w:r>
    </w:p>
    <w:p w14:paraId="152E3BE0" w14:textId="56C83100" w:rsidR="00132CFB" w:rsidRPr="005D5661" w:rsidRDefault="00132CFB" w:rsidP="005D5661">
      <w:pPr>
        <w:pStyle w:val="ListParagraph"/>
        <w:numPr>
          <w:ilvl w:val="0"/>
          <w:numId w:val="3"/>
        </w:numPr>
        <w:rPr>
          <w:rFonts w:cstheme="minorHAnsi"/>
          <w:b/>
          <w:bCs/>
          <w:u w:val="single"/>
        </w:rPr>
      </w:pPr>
      <w:r w:rsidRPr="00647154">
        <w:rPr>
          <w:rFonts w:cstheme="minorHAnsi"/>
          <w:b/>
          <w:bCs/>
        </w:rPr>
        <w:t xml:space="preserve">February </w:t>
      </w:r>
      <w:r>
        <w:rPr>
          <w:rFonts w:cstheme="minorHAnsi"/>
          <w:b/>
          <w:bCs/>
        </w:rPr>
        <w:t>8</w:t>
      </w:r>
      <w:r w:rsidRPr="00647154">
        <w:rPr>
          <w:rFonts w:cstheme="minorHAnsi"/>
          <w:b/>
          <w:bCs/>
        </w:rPr>
        <w:t>, 2020</w:t>
      </w:r>
      <w:r w:rsidRPr="00647154">
        <w:rPr>
          <w:rFonts w:cstheme="minorHAnsi"/>
          <w:bCs/>
        </w:rPr>
        <w:t xml:space="preserve"> – CBPO finalizes 2019 progress model assessment. </w:t>
      </w:r>
      <w:ins w:id="38" w:author="Matt Johnston" w:date="2018-12-07T10:43:00Z">
        <w:r w:rsidR="008D7480">
          <w:rPr>
            <w:rFonts w:cstheme="minorHAnsi"/>
            <w:bCs/>
          </w:rPr>
          <w:t>Jurisdictions finalize BMP Verification Program Plans. QAPPs will then be posted publicly shortly thereafter, allowing time for signatures.</w:t>
        </w:r>
        <w:r w:rsidR="008D7480" w:rsidRPr="00647154">
          <w:rPr>
            <w:rFonts w:cstheme="minorHAnsi"/>
            <w:bCs/>
          </w:rPr>
          <w:t xml:space="preserve">  </w:t>
        </w:r>
      </w:ins>
      <w:r w:rsidRPr="00647154">
        <w:rPr>
          <w:rFonts w:cstheme="minorHAnsi"/>
          <w:bCs/>
        </w:rPr>
        <w:t xml:space="preserve"> </w:t>
      </w:r>
    </w:p>
    <w:p w14:paraId="2F2587C9" w14:textId="4BF2A9A5" w:rsidR="00132CFB" w:rsidRDefault="00132CFB" w:rsidP="005D5661">
      <w:pPr>
        <w:pStyle w:val="Heading3"/>
      </w:pPr>
      <w:r>
        <w:lastRenderedPageBreak/>
        <w:t>Phase III WIP Development Input and Planning Deadlines</w:t>
      </w:r>
    </w:p>
    <w:p w14:paraId="4DD6FE9D" w14:textId="5E723FF8" w:rsidR="00132CFB" w:rsidRPr="005D5661" w:rsidRDefault="00132CFB" w:rsidP="005D5661">
      <w:pPr>
        <w:pStyle w:val="ListParagraph"/>
        <w:numPr>
          <w:ilvl w:val="0"/>
          <w:numId w:val="7"/>
        </w:numPr>
        <w:rPr>
          <w:rFonts w:cstheme="minorHAnsi"/>
          <w:b/>
          <w:bCs/>
          <w:u w:val="single"/>
        </w:rPr>
      </w:pPr>
      <w:r>
        <w:rPr>
          <w:rFonts w:cstheme="minorHAnsi"/>
          <w:b/>
          <w:bCs/>
        </w:rPr>
        <w:t xml:space="preserve">Present - April 1, 2019 – </w:t>
      </w:r>
      <w:r>
        <w:rPr>
          <w:rFonts w:cstheme="minorHAnsi"/>
          <w:bCs/>
        </w:rPr>
        <w:t>Interim BMPs for planning purposes added to CAST.</w:t>
      </w:r>
    </w:p>
    <w:p w14:paraId="743A1FA5" w14:textId="5698D808" w:rsidR="00132CFB" w:rsidRPr="005D5661" w:rsidRDefault="00132CFB" w:rsidP="005D5661">
      <w:pPr>
        <w:pStyle w:val="ListParagraph"/>
        <w:numPr>
          <w:ilvl w:val="0"/>
          <w:numId w:val="7"/>
        </w:numPr>
        <w:rPr>
          <w:rFonts w:cstheme="minorHAnsi"/>
          <w:b/>
          <w:bCs/>
          <w:u w:val="single"/>
        </w:rPr>
      </w:pPr>
      <w:r>
        <w:rPr>
          <w:rFonts w:cstheme="minorHAnsi"/>
          <w:b/>
          <w:bCs/>
        </w:rPr>
        <w:t xml:space="preserve">Present – April 1, 2019 – </w:t>
      </w:r>
      <w:r>
        <w:rPr>
          <w:rFonts w:cstheme="minorHAnsi"/>
          <w:bCs/>
        </w:rPr>
        <w:t>CBPO works with states to design draft Land Use Policy BMPs</w:t>
      </w:r>
      <w:ins w:id="39" w:author="Matt Johnston" w:date="2018-12-06T05:43:00Z">
        <w:r w:rsidR="00E6195A">
          <w:rPr>
            <w:rFonts w:cstheme="minorHAnsi"/>
            <w:bCs/>
          </w:rPr>
          <w:t>, and publishes a set of draft Land Use Policy BMPs in CAST for use by jurisdictions as they develop their April 12 Land Use Policy BMP submission</w:t>
        </w:r>
      </w:ins>
      <w:del w:id="40" w:author="Matt Johnston" w:date="2018-12-06T05:43:00Z">
        <w:r w:rsidDel="00E6195A">
          <w:rPr>
            <w:rFonts w:cstheme="minorHAnsi"/>
            <w:bCs/>
          </w:rPr>
          <w:delText>.</w:delText>
        </w:r>
      </w:del>
    </w:p>
    <w:p w14:paraId="14AB38B5" w14:textId="03AB67DC" w:rsidR="00132CFB" w:rsidRPr="005D5661" w:rsidRDefault="00132CFB" w:rsidP="005D5661">
      <w:pPr>
        <w:pStyle w:val="ListParagraph"/>
        <w:numPr>
          <w:ilvl w:val="0"/>
          <w:numId w:val="7"/>
        </w:numPr>
        <w:rPr>
          <w:rFonts w:cstheme="minorHAnsi"/>
          <w:b/>
          <w:bCs/>
          <w:u w:val="single"/>
        </w:rPr>
      </w:pPr>
      <w:r>
        <w:rPr>
          <w:rFonts w:cstheme="minorHAnsi"/>
          <w:b/>
          <w:bCs/>
        </w:rPr>
        <w:t>April 12, 2019 –</w:t>
      </w:r>
      <w:r w:rsidRPr="005D5661">
        <w:rPr>
          <w:rFonts w:cstheme="minorHAnsi"/>
          <w:b/>
          <w:bCs/>
        </w:rPr>
        <w:t xml:space="preserve"> </w:t>
      </w:r>
      <w:r>
        <w:rPr>
          <w:rFonts w:cstheme="minorHAnsi"/>
          <w:bCs/>
        </w:rPr>
        <w:t>Draft Land Use Policy BMPs added to CAST.</w:t>
      </w:r>
    </w:p>
    <w:p w14:paraId="600D050D" w14:textId="5B6652C9" w:rsidR="00132CFB" w:rsidRPr="005D5661" w:rsidRDefault="00132CFB" w:rsidP="005D5661">
      <w:pPr>
        <w:pStyle w:val="ListParagraph"/>
        <w:numPr>
          <w:ilvl w:val="0"/>
          <w:numId w:val="7"/>
        </w:numPr>
        <w:rPr>
          <w:rFonts w:cstheme="minorHAnsi"/>
          <w:b/>
          <w:bCs/>
          <w:u w:val="single"/>
        </w:rPr>
      </w:pPr>
      <w:r>
        <w:rPr>
          <w:rFonts w:cstheme="minorHAnsi"/>
          <w:b/>
          <w:bCs/>
        </w:rPr>
        <w:t>April 12, 2019 –</w:t>
      </w:r>
      <w:r w:rsidRPr="005D5661">
        <w:rPr>
          <w:rFonts w:cstheme="minorHAnsi"/>
          <w:bCs/>
        </w:rPr>
        <w:t xml:space="preserve"> </w:t>
      </w:r>
      <w:r>
        <w:rPr>
          <w:rFonts w:cstheme="minorHAnsi"/>
          <w:bCs/>
        </w:rPr>
        <w:t xml:space="preserve">Draft Phase III WIP document and </w:t>
      </w:r>
      <w:r w:rsidR="006E701C">
        <w:rPr>
          <w:rFonts w:cstheme="minorHAnsi"/>
          <w:bCs/>
        </w:rPr>
        <w:t>Phase III WIP input decks</w:t>
      </w:r>
      <w:r>
        <w:rPr>
          <w:rFonts w:cstheme="minorHAnsi"/>
          <w:bCs/>
        </w:rPr>
        <w:t xml:space="preserve"> due to EPA.</w:t>
      </w:r>
    </w:p>
    <w:p w14:paraId="61A2EF8F" w14:textId="40A4918F" w:rsidR="00132CFB" w:rsidRPr="005D5661" w:rsidRDefault="00132CFB" w:rsidP="005D5661">
      <w:pPr>
        <w:pStyle w:val="ListParagraph"/>
        <w:numPr>
          <w:ilvl w:val="0"/>
          <w:numId w:val="7"/>
        </w:numPr>
        <w:rPr>
          <w:rFonts w:cstheme="minorHAnsi"/>
          <w:b/>
          <w:bCs/>
          <w:u w:val="single"/>
        </w:rPr>
      </w:pPr>
      <w:r>
        <w:rPr>
          <w:rFonts w:cstheme="minorHAnsi"/>
          <w:b/>
          <w:bCs/>
        </w:rPr>
        <w:t xml:space="preserve">April 12, - August 9, 2019 – </w:t>
      </w:r>
      <w:r>
        <w:rPr>
          <w:rFonts w:cstheme="minorHAnsi"/>
          <w:bCs/>
        </w:rPr>
        <w:t>CBPO works with states to design final Land Use Policy BMPs</w:t>
      </w:r>
      <w:ins w:id="41" w:author="Matt Johnston" w:date="2018-12-06T05:44:00Z">
        <w:r w:rsidR="00E6195A">
          <w:rPr>
            <w:rFonts w:cstheme="minorHAnsi"/>
            <w:bCs/>
          </w:rPr>
          <w:t>, and publishes a set of draft Land Use Policy BMPs in CAST for use by jurisdictions as they develop their final August 9 Land Use Policy BMP submission</w:t>
        </w:r>
      </w:ins>
      <w:del w:id="42" w:author="Matt Johnston" w:date="2018-12-06T05:44:00Z">
        <w:r w:rsidDel="00E6195A">
          <w:rPr>
            <w:rFonts w:cstheme="minorHAnsi"/>
            <w:bCs/>
          </w:rPr>
          <w:delText>.</w:delText>
        </w:r>
      </w:del>
    </w:p>
    <w:p w14:paraId="55B8B08C" w14:textId="7F82CC85" w:rsidR="00132CFB" w:rsidRPr="005D5661" w:rsidRDefault="00132CFB" w:rsidP="005D5661">
      <w:pPr>
        <w:pStyle w:val="ListParagraph"/>
        <w:numPr>
          <w:ilvl w:val="0"/>
          <w:numId w:val="7"/>
        </w:numPr>
        <w:rPr>
          <w:rFonts w:cstheme="minorHAnsi"/>
          <w:b/>
          <w:bCs/>
          <w:u w:val="single"/>
        </w:rPr>
      </w:pPr>
      <w:r>
        <w:rPr>
          <w:rFonts w:cstheme="minorHAnsi"/>
          <w:b/>
          <w:bCs/>
        </w:rPr>
        <w:t>August 9, 2019 –</w:t>
      </w:r>
      <w:r w:rsidRPr="005D5661">
        <w:rPr>
          <w:rFonts w:cstheme="minorHAnsi"/>
          <w:b/>
          <w:bCs/>
        </w:rPr>
        <w:t xml:space="preserve"> </w:t>
      </w:r>
      <w:r>
        <w:rPr>
          <w:rFonts w:cstheme="minorHAnsi"/>
          <w:bCs/>
        </w:rPr>
        <w:t xml:space="preserve">Final Phase III WIP document and </w:t>
      </w:r>
      <w:r w:rsidR="006E701C">
        <w:rPr>
          <w:rFonts w:cstheme="minorHAnsi"/>
          <w:bCs/>
        </w:rPr>
        <w:t>Phase III WIP input decks</w:t>
      </w:r>
      <w:r>
        <w:rPr>
          <w:rFonts w:cstheme="minorHAnsi"/>
          <w:bCs/>
        </w:rPr>
        <w:t xml:space="preserve"> due to EPA.</w:t>
      </w:r>
    </w:p>
    <w:p w14:paraId="141146AC" w14:textId="75D0E782" w:rsidR="00132CFB" w:rsidRDefault="00132CFB" w:rsidP="005D5661">
      <w:pPr>
        <w:pStyle w:val="Heading3"/>
      </w:pPr>
      <w:commentRangeStart w:id="43"/>
      <w:r>
        <w:t>2020-2021 Milestones Data Input and Planning Deadlines</w:t>
      </w:r>
      <w:commentRangeEnd w:id="43"/>
      <w:r w:rsidR="006B2C81">
        <w:rPr>
          <w:rStyle w:val="CommentReference"/>
          <w:caps w:val="0"/>
          <w:color w:val="auto"/>
          <w:spacing w:val="0"/>
        </w:rPr>
        <w:commentReference w:id="43"/>
      </w:r>
    </w:p>
    <w:p w14:paraId="5EB04AC3" w14:textId="1211C275" w:rsidR="00F80125" w:rsidRPr="005D5661" w:rsidRDefault="00F80125" w:rsidP="005D5661">
      <w:pPr>
        <w:rPr>
          <w:rFonts w:cstheme="minorHAnsi"/>
          <w:bCs/>
          <w:i/>
        </w:rPr>
      </w:pPr>
      <w:r w:rsidRPr="005D5661">
        <w:rPr>
          <w:rFonts w:cstheme="minorHAnsi"/>
          <w:bCs/>
          <w:i/>
        </w:rPr>
        <w:t xml:space="preserve">The schedule described below </w:t>
      </w:r>
      <w:r>
        <w:rPr>
          <w:rFonts w:cstheme="minorHAnsi"/>
          <w:bCs/>
          <w:i/>
        </w:rPr>
        <w:t>will be</w:t>
      </w:r>
      <w:r w:rsidRPr="005D5661">
        <w:rPr>
          <w:rFonts w:cstheme="minorHAnsi"/>
          <w:bCs/>
          <w:i/>
        </w:rPr>
        <w:t xml:space="preserve"> the general schedule for all future milestone periods unless changed by EPA or the Partnership.</w:t>
      </w:r>
    </w:p>
    <w:p w14:paraId="6A4E5AD0" w14:textId="57ED12E9" w:rsidR="00132CFB" w:rsidRPr="005D5661" w:rsidRDefault="00132CFB" w:rsidP="005D5661">
      <w:pPr>
        <w:pStyle w:val="ListParagraph"/>
        <w:numPr>
          <w:ilvl w:val="0"/>
          <w:numId w:val="8"/>
        </w:numPr>
        <w:rPr>
          <w:rFonts w:cstheme="minorHAnsi"/>
          <w:b/>
          <w:bCs/>
          <w:u w:val="single"/>
        </w:rPr>
      </w:pPr>
      <w:commentRangeStart w:id="44"/>
      <w:r w:rsidRPr="00647154">
        <w:rPr>
          <w:rFonts w:cstheme="minorHAnsi"/>
          <w:b/>
          <w:bCs/>
        </w:rPr>
        <w:t>April 30, 2019</w:t>
      </w:r>
      <w:r w:rsidR="00FF3A69">
        <w:rPr>
          <w:rFonts w:cstheme="minorHAnsi"/>
          <w:b/>
          <w:bCs/>
        </w:rPr>
        <w:t xml:space="preserve"> - </w:t>
      </w:r>
      <w:r w:rsidR="00FF3A69" w:rsidRPr="00647154">
        <w:rPr>
          <w:rFonts w:cstheme="minorHAnsi"/>
          <w:bCs/>
        </w:rPr>
        <w:t xml:space="preserve">All data </w:t>
      </w:r>
      <w:r w:rsidR="006E701C">
        <w:rPr>
          <w:rFonts w:cstheme="minorHAnsi"/>
          <w:bCs/>
        </w:rPr>
        <w:t xml:space="preserve">from </w:t>
      </w:r>
      <w:r w:rsidR="00616274">
        <w:rPr>
          <w:rFonts w:cstheme="minorHAnsi"/>
          <w:bCs/>
        </w:rPr>
        <w:t>jurisdictional partners</w:t>
      </w:r>
      <w:r w:rsidR="006E701C">
        <w:rPr>
          <w:rFonts w:cstheme="minorHAnsi"/>
          <w:bCs/>
        </w:rPr>
        <w:t xml:space="preserve"> and source sector workgroups </w:t>
      </w:r>
      <w:r w:rsidR="00FF3A69">
        <w:rPr>
          <w:rFonts w:cstheme="minorHAnsi"/>
          <w:bCs/>
        </w:rPr>
        <w:t xml:space="preserve">that may inform modeling changes for the next milestone period must be submitted </w:t>
      </w:r>
      <w:r w:rsidR="006E701C">
        <w:rPr>
          <w:rFonts w:cstheme="minorHAnsi"/>
          <w:bCs/>
        </w:rPr>
        <w:t>to CBPO. Refer to the Potential Data Input Changes section of this document examples of data from state partners and source sector workgroups that may be submitted.</w:t>
      </w:r>
    </w:p>
    <w:p w14:paraId="5439CC57" w14:textId="10C233EE" w:rsidR="00FF3A69" w:rsidRPr="005D5661" w:rsidRDefault="00FF3A69" w:rsidP="005D5661">
      <w:pPr>
        <w:pStyle w:val="ListParagraph"/>
        <w:numPr>
          <w:ilvl w:val="0"/>
          <w:numId w:val="8"/>
        </w:numPr>
        <w:rPr>
          <w:rFonts w:cstheme="minorHAnsi"/>
          <w:b/>
          <w:bCs/>
          <w:u w:val="single"/>
        </w:rPr>
      </w:pPr>
      <w:r w:rsidRPr="00647154">
        <w:rPr>
          <w:rFonts w:cstheme="minorHAnsi"/>
          <w:b/>
          <w:bCs/>
        </w:rPr>
        <w:t>June 2</w:t>
      </w:r>
      <w:r w:rsidR="00616274">
        <w:rPr>
          <w:rFonts w:cstheme="minorHAnsi"/>
          <w:b/>
          <w:bCs/>
        </w:rPr>
        <w:t>8</w:t>
      </w:r>
      <w:r w:rsidRPr="00647154">
        <w:rPr>
          <w:rFonts w:cstheme="minorHAnsi"/>
          <w:b/>
          <w:bCs/>
        </w:rPr>
        <w:t>, 2019</w:t>
      </w:r>
      <w:r>
        <w:rPr>
          <w:rFonts w:cstheme="minorHAnsi"/>
          <w:b/>
          <w:bCs/>
        </w:rPr>
        <w:t xml:space="preserve"> – </w:t>
      </w:r>
      <w:r w:rsidRPr="00647154">
        <w:rPr>
          <w:rFonts w:cstheme="minorHAnsi"/>
          <w:bCs/>
        </w:rPr>
        <w:t xml:space="preserve">All data from </w:t>
      </w:r>
      <w:r w:rsidR="00616274">
        <w:rPr>
          <w:rFonts w:cstheme="minorHAnsi"/>
          <w:bCs/>
        </w:rPr>
        <w:t xml:space="preserve">non-jurisdictional sources (e.g., USDA, USGS, US Census Bureau, etc.) </w:t>
      </w:r>
      <w:r>
        <w:rPr>
          <w:rFonts w:cstheme="minorHAnsi"/>
          <w:bCs/>
        </w:rPr>
        <w:t xml:space="preserve">that may inform modeling changes for the next milestone period </w:t>
      </w:r>
      <w:r w:rsidRPr="00647154">
        <w:rPr>
          <w:rFonts w:cstheme="minorHAnsi"/>
          <w:bCs/>
        </w:rPr>
        <w:t>must be submitted to, or gathered by, CBPO.</w:t>
      </w:r>
      <w:commentRangeEnd w:id="44"/>
      <w:r w:rsidR="00AA6CB9">
        <w:rPr>
          <w:rStyle w:val="CommentReference"/>
        </w:rPr>
        <w:commentReference w:id="44"/>
      </w:r>
    </w:p>
    <w:p w14:paraId="0B1884B1" w14:textId="63952E1E" w:rsidR="00FF3A69" w:rsidRPr="00647154" w:rsidRDefault="00FF3A69" w:rsidP="00FF3A69">
      <w:pPr>
        <w:pStyle w:val="ListParagraph"/>
        <w:numPr>
          <w:ilvl w:val="0"/>
          <w:numId w:val="8"/>
        </w:numPr>
        <w:rPr>
          <w:rFonts w:cstheme="minorHAnsi"/>
          <w:b/>
          <w:bCs/>
        </w:rPr>
      </w:pPr>
      <w:r w:rsidRPr="00647154">
        <w:rPr>
          <w:rFonts w:cstheme="minorHAnsi"/>
          <w:b/>
          <w:bCs/>
        </w:rPr>
        <w:t xml:space="preserve">June 1 – September 30, 2019 - </w:t>
      </w:r>
      <w:r w:rsidRPr="00647154">
        <w:rPr>
          <w:rFonts w:cstheme="minorHAnsi"/>
          <w:bCs/>
        </w:rPr>
        <w:t>Draft changes to modeling tools based upon new data are released to workgroups and the Water Quality GIT for consideration</w:t>
      </w:r>
      <w:r w:rsidR="00616274">
        <w:rPr>
          <w:rFonts w:cstheme="minorHAnsi"/>
          <w:bCs/>
        </w:rPr>
        <w:t xml:space="preserve">, including revised historic progress assessments. </w:t>
      </w:r>
      <w:r w:rsidRPr="00647154">
        <w:rPr>
          <w:rFonts w:cstheme="minorHAnsi"/>
          <w:bCs/>
        </w:rPr>
        <w:t xml:space="preserve">Workgroups and Water Quality GIT approve changes to </w:t>
      </w:r>
      <w:r w:rsidR="00616274">
        <w:rPr>
          <w:rFonts w:cstheme="minorHAnsi"/>
          <w:bCs/>
        </w:rPr>
        <w:t xml:space="preserve">the modeling tools based upon the data on a rolling basis. </w:t>
      </w:r>
    </w:p>
    <w:p w14:paraId="46A72BAE" w14:textId="71F5902A" w:rsidR="00FF3A69" w:rsidRPr="00647154" w:rsidRDefault="00FF3A69" w:rsidP="00FF3A69">
      <w:pPr>
        <w:pStyle w:val="ListParagraph"/>
        <w:numPr>
          <w:ilvl w:val="0"/>
          <w:numId w:val="8"/>
        </w:numPr>
        <w:rPr>
          <w:rFonts w:cstheme="minorHAnsi"/>
          <w:b/>
          <w:bCs/>
        </w:rPr>
      </w:pPr>
      <w:commentRangeStart w:id="45"/>
      <w:r w:rsidRPr="00647154">
        <w:rPr>
          <w:rFonts w:cstheme="minorHAnsi"/>
          <w:b/>
          <w:bCs/>
        </w:rPr>
        <w:t xml:space="preserve">November 1, 2019 - </w:t>
      </w:r>
      <w:r w:rsidRPr="00647154">
        <w:rPr>
          <w:rFonts w:cstheme="minorHAnsi"/>
          <w:bCs/>
        </w:rPr>
        <w:t xml:space="preserve">Final changes to modeling tools provided on CAST for use in the 2020-2021 Milestones. </w:t>
      </w:r>
      <w:commentRangeEnd w:id="45"/>
      <w:r w:rsidR="00C65C0B">
        <w:rPr>
          <w:rStyle w:val="CommentReference"/>
        </w:rPr>
        <w:commentReference w:id="45"/>
      </w:r>
      <w:r w:rsidRPr="00491B45">
        <w:rPr>
          <w:rFonts w:cstheme="minorHAnsi"/>
          <w:b/>
          <w:bCs/>
          <w:i/>
        </w:rPr>
        <w:t>Following release of these data, no changes can be made to the modeling tools until October 31, 2021.</w:t>
      </w:r>
      <w:r w:rsidRPr="00647154">
        <w:rPr>
          <w:rFonts w:cstheme="minorHAnsi"/>
          <w:b/>
          <w:bCs/>
        </w:rPr>
        <w:t xml:space="preserve"> </w:t>
      </w:r>
    </w:p>
    <w:p w14:paraId="05E0D2D0" w14:textId="662A1D41" w:rsidR="00FF3A69" w:rsidRDefault="00FF3A69" w:rsidP="00FF3A69">
      <w:pPr>
        <w:pStyle w:val="ListParagraph"/>
        <w:numPr>
          <w:ilvl w:val="0"/>
          <w:numId w:val="8"/>
        </w:numPr>
        <w:rPr>
          <w:ins w:id="46" w:author="Matt Johnston" w:date="2018-12-06T05:57:00Z"/>
          <w:rFonts w:cstheme="minorHAnsi"/>
          <w:bCs/>
        </w:rPr>
      </w:pPr>
      <w:r w:rsidRPr="00647154">
        <w:rPr>
          <w:rFonts w:cstheme="minorHAnsi"/>
          <w:b/>
          <w:bCs/>
        </w:rPr>
        <w:t xml:space="preserve">January 15, 2020 - </w:t>
      </w:r>
      <w:r w:rsidRPr="00647154">
        <w:rPr>
          <w:rFonts w:cstheme="minorHAnsi"/>
          <w:bCs/>
        </w:rPr>
        <w:t xml:space="preserve">Jurisdictions submit </w:t>
      </w:r>
      <w:ins w:id="47" w:author="Matt Johnston" w:date="2018-12-06T05:57:00Z">
        <w:r w:rsidR="00C65C0B">
          <w:rPr>
            <w:rFonts w:cstheme="minorHAnsi"/>
            <w:bCs/>
          </w:rPr>
          <w:t xml:space="preserve">draft </w:t>
        </w:r>
      </w:ins>
      <w:r w:rsidRPr="00647154">
        <w:rPr>
          <w:rFonts w:cstheme="minorHAnsi"/>
          <w:bCs/>
        </w:rPr>
        <w:t xml:space="preserve">2020-2021 </w:t>
      </w:r>
      <w:r w:rsidR="00616274">
        <w:rPr>
          <w:rFonts w:cstheme="minorHAnsi"/>
          <w:bCs/>
        </w:rPr>
        <w:t xml:space="preserve">programmatic and numeric </w:t>
      </w:r>
      <w:r w:rsidRPr="00647154">
        <w:rPr>
          <w:rFonts w:cstheme="minorHAnsi"/>
          <w:bCs/>
        </w:rPr>
        <w:t>milestones to EPA</w:t>
      </w:r>
      <w:ins w:id="48" w:author="Matt Johnston" w:date="2018-12-07T10:21:00Z">
        <w:r w:rsidR="00B846E4">
          <w:rPr>
            <w:rFonts w:cstheme="minorHAnsi"/>
            <w:bCs/>
          </w:rPr>
          <w:t>,</w:t>
        </w:r>
      </w:ins>
      <w:ins w:id="49" w:author="Matt Johnston" w:date="2018-12-07T10:16:00Z">
        <w:r w:rsidR="00655A03">
          <w:rPr>
            <w:rFonts w:cstheme="minorHAnsi"/>
            <w:bCs/>
          </w:rPr>
          <w:t xml:space="preserve"> </w:t>
        </w:r>
        <w:commentRangeStart w:id="50"/>
        <w:r w:rsidR="00655A03">
          <w:rPr>
            <w:rFonts w:cstheme="minorHAnsi"/>
            <w:bCs/>
          </w:rPr>
          <w:t>and progress on the 2018-2019 programmatic milestones</w:t>
        </w:r>
      </w:ins>
      <w:r w:rsidRPr="00647154">
        <w:rPr>
          <w:rFonts w:cstheme="minorHAnsi"/>
          <w:bCs/>
        </w:rPr>
        <w:t xml:space="preserve">. </w:t>
      </w:r>
      <w:commentRangeEnd w:id="50"/>
      <w:r w:rsidR="00655A03">
        <w:rPr>
          <w:rStyle w:val="CommentReference"/>
        </w:rPr>
        <w:commentReference w:id="50"/>
      </w:r>
    </w:p>
    <w:p w14:paraId="26F77B67" w14:textId="0448D6E4" w:rsidR="00C65C0B" w:rsidRPr="002E7BFB" w:rsidDel="002E7BFB" w:rsidRDefault="00C65C0B" w:rsidP="002E7BFB">
      <w:pPr>
        <w:ind w:left="360"/>
        <w:rPr>
          <w:del w:id="51" w:author="Matt Johnston" w:date="2018-12-07T12:44:00Z"/>
          <w:rFonts w:cstheme="minorHAnsi"/>
          <w:bCs/>
        </w:rPr>
        <w:pPrChange w:id="52" w:author="Matt Johnston" w:date="2018-12-07T12:44:00Z">
          <w:pPr>
            <w:pStyle w:val="ListParagraph"/>
            <w:numPr>
              <w:numId w:val="8"/>
            </w:numPr>
            <w:ind w:hanging="360"/>
          </w:pPr>
        </w:pPrChange>
      </w:pPr>
      <w:bookmarkStart w:id="53" w:name="_GoBack"/>
      <w:bookmarkEnd w:id="53"/>
    </w:p>
    <w:p w14:paraId="66E540D9" w14:textId="0F2CBB68" w:rsidR="00132CFB" w:rsidRDefault="005D5661" w:rsidP="005D5661">
      <w:pPr>
        <w:pStyle w:val="Heading2"/>
      </w:pPr>
      <w:r>
        <w:t>Potential Data Input Changes</w:t>
      </w:r>
    </w:p>
    <w:p w14:paraId="02675FD6" w14:textId="4735B0E7" w:rsidR="00F80125" w:rsidRDefault="00F80125" w:rsidP="00DF7A91">
      <w:pPr>
        <w:rPr>
          <w:rFonts w:cstheme="minorHAnsi"/>
          <w:b/>
          <w:bCs/>
          <w:u w:val="single"/>
        </w:rPr>
      </w:pPr>
      <w:r>
        <w:rPr>
          <w:rFonts w:cstheme="minorHAnsi"/>
          <w:bCs/>
        </w:rPr>
        <w:t>The following sections describe</w:t>
      </w:r>
      <w:r w:rsidR="00616274">
        <w:rPr>
          <w:rFonts w:cstheme="minorHAnsi"/>
          <w:bCs/>
        </w:rPr>
        <w:t xml:space="preserve"> data products that may change the modeling tools</w:t>
      </w:r>
      <w:r>
        <w:rPr>
          <w:rFonts w:cstheme="minorHAnsi"/>
          <w:bCs/>
        </w:rPr>
        <w:t xml:space="preserve"> for each of the planning periods: </w:t>
      </w:r>
      <w:r w:rsidRPr="00831668">
        <w:rPr>
          <w:rFonts w:cstheme="minorHAnsi"/>
          <w:bCs/>
        </w:rPr>
        <w:t xml:space="preserve">2018-2019 Milestones; </w:t>
      </w:r>
      <w:r>
        <w:rPr>
          <w:rFonts w:cstheme="minorHAnsi"/>
          <w:bCs/>
        </w:rPr>
        <w:t>Phase III WIPs; and 2020-2021 Milestones.</w:t>
      </w:r>
    </w:p>
    <w:p w14:paraId="0D875867" w14:textId="62CE7A2E" w:rsidR="00AE56AE" w:rsidRPr="005D5661" w:rsidRDefault="00AE56AE" w:rsidP="005D5661">
      <w:pPr>
        <w:pStyle w:val="Heading3"/>
      </w:pPr>
      <w:r w:rsidRPr="005D5661">
        <w:t>2018-2019 Milestones</w:t>
      </w:r>
      <w:r w:rsidR="00F80125" w:rsidRPr="005D5661">
        <w:t xml:space="preserve"> Potential Data Changes</w:t>
      </w:r>
    </w:p>
    <w:p w14:paraId="2883EB96" w14:textId="41D72EBD" w:rsidR="00616274" w:rsidRDefault="00AE56AE" w:rsidP="00A768BA">
      <w:pPr>
        <w:rPr>
          <w:rFonts w:cstheme="minorHAnsi"/>
          <w:bCs/>
        </w:rPr>
      </w:pPr>
      <w:r w:rsidRPr="00647154">
        <w:rPr>
          <w:rFonts w:cstheme="minorHAnsi"/>
          <w:bCs/>
        </w:rPr>
        <w:t xml:space="preserve">All model data and methods may not be changed during the 2018 – 2019 milestone development and progress reporting time period per the </w:t>
      </w:r>
      <w:r w:rsidR="00DF6D54">
        <w:rPr>
          <w:rFonts w:cstheme="minorHAnsi"/>
          <w:bCs/>
        </w:rPr>
        <w:t>PSC decision</w:t>
      </w:r>
      <w:r w:rsidR="00616274">
        <w:rPr>
          <w:rFonts w:cstheme="minorHAnsi"/>
          <w:bCs/>
        </w:rPr>
        <w:t>, with the following exceptions:</w:t>
      </w:r>
    </w:p>
    <w:p w14:paraId="2234560C" w14:textId="77777777" w:rsidR="00616274" w:rsidRPr="003870B2" w:rsidRDefault="00616274" w:rsidP="00491B45">
      <w:pPr>
        <w:pStyle w:val="ListParagraph"/>
        <w:numPr>
          <w:ilvl w:val="0"/>
          <w:numId w:val="9"/>
        </w:numPr>
        <w:rPr>
          <w:rFonts w:cstheme="minorHAnsi"/>
          <w:bCs/>
        </w:rPr>
      </w:pPr>
      <w:r w:rsidRPr="003870B2">
        <w:rPr>
          <w:rFonts w:cstheme="minorHAnsi"/>
          <w:bCs/>
        </w:rPr>
        <w:t>Historic implementation data may be updated in NEIEN;</w:t>
      </w:r>
    </w:p>
    <w:p w14:paraId="3BDFA4C6" w14:textId="77777777" w:rsidR="000155F7" w:rsidRPr="00DF6D54" w:rsidRDefault="00616274" w:rsidP="00491B45">
      <w:pPr>
        <w:pStyle w:val="ListParagraph"/>
        <w:numPr>
          <w:ilvl w:val="0"/>
          <w:numId w:val="9"/>
        </w:numPr>
        <w:rPr>
          <w:rFonts w:cstheme="minorHAnsi"/>
          <w:bCs/>
        </w:rPr>
      </w:pPr>
      <w:r w:rsidRPr="00DF6D54">
        <w:rPr>
          <w:rFonts w:cstheme="minorHAnsi"/>
          <w:bCs/>
        </w:rPr>
        <w:t>Permitte</w:t>
      </w:r>
      <w:r w:rsidR="000155F7" w:rsidRPr="00DF6D54">
        <w:rPr>
          <w:rFonts w:cstheme="minorHAnsi"/>
          <w:bCs/>
        </w:rPr>
        <w:t xml:space="preserve">d, disturbed </w:t>
      </w:r>
      <w:r w:rsidRPr="00DF6D54">
        <w:rPr>
          <w:rFonts w:cstheme="minorHAnsi"/>
          <w:bCs/>
        </w:rPr>
        <w:t xml:space="preserve">construction </w:t>
      </w:r>
      <w:r w:rsidR="000155F7" w:rsidRPr="00DF6D54">
        <w:rPr>
          <w:rFonts w:cstheme="minorHAnsi"/>
          <w:bCs/>
        </w:rPr>
        <w:t>acres for 2018 and 2019; and</w:t>
      </w:r>
    </w:p>
    <w:p w14:paraId="079DE8E7" w14:textId="1F26E504" w:rsidR="00616274" w:rsidRPr="00245E4F" w:rsidRDefault="000155F7" w:rsidP="00491B45">
      <w:pPr>
        <w:pStyle w:val="ListParagraph"/>
        <w:numPr>
          <w:ilvl w:val="0"/>
          <w:numId w:val="9"/>
        </w:numPr>
        <w:rPr>
          <w:rFonts w:cstheme="minorHAnsi"/>
          <w:bCs/>
        </w:rPr>
      </w:pPr>
      <w:r w:rsidRPr="00245E4F">
        <w:rPr>
          <w:rFonts w:cstheme="minorHAnsi"/>
          <w:bCs/>
        </w:rPr>
        <w:t xml:space="preserve">Permitted </w:t>
      </w:r>
      <w:r w:rsidR="00616274" w:rsidRPr="00245E4F">
        <w:rPr>
          <w:rFonts w:cstheme="minorHAnsi"/>
          <w:bCs/>
        </w:rPr>
        <w:t>harvested fore</w:t>
      </w:r>
      <w:r w:rsidRPr="00245E4F">
        <w:rPr>
          <w:rFonts w:cstheme="minorHAnsi"/>
          <w:bCs/>
        </w:rPr>
        <w:t>st acres for 2018 and 2019.</w:t>
      </w:r>
    </w:p>
    <w:p w14:paraId="539BCEAB" w14:textId="75A6DDF8" w:rsidR="00AE56AE" w:rsidRPr="00647154" w:rsidRDefault="00AE56AE" w:rsidP="005D5661">
      <w:pPr>
        <w:pStyle w:val="Heading3"/>
      </w:pPr>
      <w:r w:rsidRPr="00647154">
        <w:t xml:space="preserve">Phase III WIP Development </w:t>
      </w:r>
    </w:p>
    <w:p w14:paraId="2B71CFDD" w14:textId="5655AE17" w:rsidR="00AE56AE" w:rsidRPr="00647154" w:rsidRDefault="005D5661" w:rsidP="00AE56AE">
      <w:pPr>
        <w:rPr>
          <w:rFonts w:cstheme="minorHAnsi"/>
          <w:bCs/>
        </w:rPr>
      </w:pPr>
      <w:r>
        <w:rPr>
          <w:rFonts w:cstheme="minorHAnsi"/>
          <w:bCs/>
        </w:rPr>
        <w:lastRenderedPageBreak/>
        <w:t>Model</w:t>
      </w:r>
      <w:r w:rsidR="00AE56AE" w:rsidRPr="00647154">
        <w:rPr>
          <w:rFonts w:cstheme="minorHAnsi"/>
          <w:bCs/>
        </w:rPr>
        <w:t xml:space="preserve"> data </w:t>
      </w:r>
      <w:r w:rsidR="003870B2">
        <w:rPr>
          <w:rFonts w:cstheme="minorHAnsi"/>
          <w:bCs/>
        </w:rPr>
        <w:t xml:space="preserve">and methods </w:t>
      </w:r>
      <w:r w:rsidR="00AE56AE" w:rsidRPr="00647154">
        <w:rPr>
          <w:rFonts w:cstheme="minorHAnsi"/>
          <w:bCs/>
        </w:rPr>
        <w:t xml:space="preserve">may not be changed during the Phase III WIP development per the </w:t>
      </w:r>
      <w:r w:rsidR="00DF6D54">
        <w:rPr>
          <w:rFonts w:cstheme="minorHAnsi"/>
          <w:bCs/>
        </w:rPr>
        <w:t>PSC</w:t>
      </w:r>
      <w:r w:rsidR="00AE56AE" w:rsidRPr="00647154">
        <w:rPr>
          <w:rFonts w:cstheme="minorHAnsi"/>
          <w:bCs/>
        </w:rPr>
        <w:t xml:space="preserve"> decision, with the </w:t>
      </w:r>
      <w:r w:rsidR="003870B2">
        <w:rPr>
          <w:rFonts w:cstheme="minorHAnsi"/>
          <w:bCs/>
        </w:rPr>
        <w:t>following exceptions</w:t>
      </w:r>
      <w:r w:rsidR="00AE56AE" w:rsidRPr="00647154">
        <w:rPr>
          <w:rFonts w:cstheme="minorHAnsi"/>
          <w:bCs/>
        </w:rPr>
        <w:t>:</w:t>
      </w:r>
    </w:p>
    <w:p w14:paraId="4B156504" w14:textId="3956BA94" w:rsidR="00F80125" w:rsidRDefault="00AE56AE" w:rsidP="00F80125">
      <w:pPr>
        <w:pStyle w:val="ListParagraph"/>
        <w:numPr>
          <w:ilvl w:val="0"/>
          <w:numId w:val="4"/>
        </w:numPr>
        <w:rPr>
          <w:rFonts w:cstheme="minorHAnsi"/>
          <w:bCs/>
        </w:rPr>
      </w:pPr>
      <w:r w:rsidRPr="00647154">
        <w:rPr>
          <w:rFonts w:cstheme="minorHAnsi"/>
          <w:b/>
          <w:bCs/>
        </w:rPr>
        <w:t>Interim BMPs</w:t>
      </w:r>
      <w:r w:rsidRPr="00647154">
        <w:rPr>
          <w:rFonts w:cstheme="minorHAnsi"/>
          <w:bCs/>
        </w:rPr>
        <w:t xml:space="preserve"> for pla</w:t>
      </w:r>
      <w:r w:rsidR="00E675A3" w:rsidRPr="00647154">
        <w:rPr>
          <w:rFonts w:cstheme="minorHAnsi"/>
          <w:bCs/>
        </w:rPr>
        <w:t>nning purposes may be added to CAST on a rolling basis until the April</w:t>
      </w:r>
      <w:r w:rsidR="003870B2">
        <w:rPr>
          <w:rFonts w:cstheme="minorHAnsi"/>
          <w:bCs/>
        </w:rPr>
        <w:t xml:space="preserve"> 12</w:t>
      </w:r>
      <w:r w:rsidR="00E675A3" w:rsidRPr="00647154">
        <w:rPr>
          <w:rFonts w:cstheme="minorHAnsi"/>
          <w:bCs/>
        </w:rPr>
        <w:t xml:space="preserve">, 2019 draft Phase III WIP submission deadline. </w:t>
      </w:r>
      <w:r w:rsidR="003870B2">
        <w:rPr>
          <w:rFonts w:cstheme="minorHAnsi"/>
          <w:bCs/>
        </w:rPr>
        <w:t>Source s</w:t>
      </w:r>
      <w:r w:rsidR="002B4CB2" w:rsidRPr="00647154">
        <w:rPr>
          <w:rFonts w:cstheme="minorHAnsi"/>
          <w:bCs/>
        </w:rPr>
        <w:t>ector workgroups</w:t>
      </w:r>
      <w:r w:rsidR="003870B2">
        <w:rPr>
          <w:rFonts w:cstheme="minorHAnsi"/>
          <w:bCs/>
        </w:rPr>
        <w:t>, working with the Watershed Technical Workgroup and Water Quality GIT</w:t>
      </w:r>
      <w:r w:rsidR="002B4CB2" w:rsidRPr="00647154">
        <w:rPr>
          <w:rFonts w:cstheme="minorHAnsi"/>
          <w:bCs/>
        </w:rPr>
        <w:t xml:space="preserve"> should </w:t>
      </w:r>
      <w:r w:rsidR="005825F2" w:rsidRPr="00647154">
        <w:rPr>
          <w:rFonts w:cstheme="minorHAnsi"/>
          <w:bCs/>
        </w:rPr>
        <w:t>develop these interim BMP efficiencies</w:t>
      </w:r>
      <w:r w:rsidR="003870B2">
        <w:rPr>
          <w:rFonts w:cstheme="minorHAnsi"/>
          <w:bCs/>
        </w:rPr>
        <w:t>,</w:t>
      </w:r>
      <w:r w:rsidR="005825F2" w:rsidRPr="00647154">
        <w:rPr>
          <w:rFonts w:cstheme="minorHAnsi"/>
          <w:bCs/>
        </w:rPr>
        <w:t xml:space="preserve"> and </w:t>
      </w:r>
      <w:r w:rsidR="002B4CB2" w:rsidRPr="00647154">
        <w:rPr>
          <w:rFonts w:cstheme="minorHAnsi"/>
          <w:bCs/>
        </w:rPr>
        <w:t xml:space="preserve">work with CBPO’s CAST Team to </w:t>
      </w:r>
      <w:r w:rsidR="005825F2" w:rsidRPr="00647154">
        <w:rPr>
          <w:rFonts w:cstheme="minorHAnsi"/>
          <w:bCs/>
        </w:rPr>
        <w:t xml:space="preserve">incorporate them in the </w:t>
      </w:r>
      <w:r w:rsidR="003870B2">
        <w:rPr>
          <w:rFonts w:cstheme="minorHAnsi"/>
          <w:bCs/>
        </w:rPr>
        <w:t xml:space="preserve">Phase 6 Model </w:t>
      </w:r>
      <w:r w:rsidR="005825F2" w:rsidRPr="00647154">
        <w:rPr>
          <w:rFonts w:cstheme="minorHAnsi"/>
          <w:bCs/>
        </w:rPr>
        <w:t xml:space="preserve"> </w:t>
      </w:r>
      <w:r w:rsidR="002B4CB2" w:rsidRPr="00647154">
        <w:rPr>
          <w:rFonts w:cstheme="minorHAnsi"/>
          <w:bCs/>
        </w:rPr>
        <w:t>in an efficient manner.</w:t>
      </w:r>
      <w:r w:rsidRPr="00647154">
        <w:rPr>
          <w:rFonts w:cstheme="minorHAnsi"/>
          <w:bCs/>
        </w:rPr>
        <w:t xml:space="preserve"> </w:t>
      </w:r>
      <w:r w:rsidR="002B4CB2" w:rsidRPr="00647154">
        <w:rPr>
          <w:rFonts w:cstheme="minorHAnsi"/>
          <w:bCs/>
        </w:rPr>
        <w:t>To ensure interim BMPs are available as soon as possible for WIP planning purposes, source sector workgroups are encouraged to complete this work well before April</w:t>
      </w:r>
      <w:r w:rsidR="003870B2">
        <w:rPr>
          <w:rFonts w:cstheme="minorHAnsi"/>
          <w:bCs/>
        </w:rPr>
        <w:t xml:space="preserve"> 12</w:t>
      </w:r>
      <w:r w:rsidR="002B4CB2" w:rsidRPr="00647154">
        <w:rPr>
          <w:rFonts w:cstheme="minorHAnsi"/>
          <w:bCs/>
        </w:rPr>
        <w:t xml:space="preserve">, 2019. </w:t>
      </w:r>
    </w:p>
    <w:p w14:paraId="2722CF90" w14:textId="0FF8D664" w:rsidR="002B4CB2" w:rsidRPr="005D5661" w:rsidRDefault="00F80125" w:rsidP="005D5661">
      <w:pPr>
        <w:pStyle w:val="ListParagraph"/>
        <w:numPr>
          <w:ilvl w:val="0"/>
          <w:numId w:val="4"/>
        </w:numPr>
        <w:rPr>
          <w:rFonts w:cstheme="minorHAnsi"/>
          <w:bCs/>
        </w:rPr>
      </w:pPr>
      <w:r w:rsidRPr="00647154">
        <w:rPr>
          <w:rFonts w:cstheme="minorHAnsi"/>
          <w:bCs/>
        </w:rPr>
        <w:t>Alternative Phase III WIP 2025</w:t>
      </w:r>
      <w:r w:rsidRPr="00647154">
        <w:rPr>
          <w:rFonts w:cstheme="minorHAnsi"/>
          <w:b/>
          <w:bCs/>
        </w:rPr>
        <w:t xml:space="preserve"> Land Use Policy BMPs</w:t>
      </w:r>
      <w:r w:rsidRPr="00647154">
        <w:rPr>
          <w:rFonts w:cstheme="minorHAnsi"/>
          <w:bCs/>
        </w:rPr>
        <w:t xml:space="preserve"> may be developed in consultation with Peter Claggett and the CBPO’s Land Use Team. Jurisdictions may develop one Land Use Policy BMP for their draft Phase III WIP submission </w:t>
      </w:r>
      <w:r w:rsidR="003870B2">
        <w:rPr>
          <w:rFonts w:cstheme="minorHAnsi"/>
          <w:bCs/>
        </w:rPr>
        <w:t>o</w:t>
      </w:r>
      <w:r w:rsidRPr="00647154">
        <w:rPr>
          <w:rFonts w:cstheme="minorHAnsi"/>
          <w:bCs/>
        </w:rPr>
        <w:t>n April</w:t>
      </w:r>
      <w:r w:rsidR="003870B2">
        <w:rPr>
          <w:rFonts w:cstheme="minorHAnsi"/>
          <w:bCs/>
        </w:rPr>
        <w:t xml:space="preserve"> 12</w:t>
      </w:r>
      <w:r w:rsidRPr="00647154">
        <w:rPr>
          <w:rFonts w:cstheme="minorHAnsi"/>
          <w:bCs/>
        </w:rPr>
        <w:t xml:space="preserve">, 2019, and another for their final Phase III WIP submission </w:t>
      </w:r>
      <w:r w:rsidR="003870B2">
        <w:rPr>
          <w:rFonts w:cstheme="minorHAnsi"/>
          <w:bCs/>
        </w:rPr>
        <w:t>o</w:t>
      </w:r>
      <w:r w:rsidRPr="00647154">
        <w:rPr>
          <w:rFonts w:cstheme="minorHAnsi"/>
          <w:bCs/>
        </w:rPr>
        <w:t>n August</w:t>
      </w:r>
      <w:r w:rsidR="003870B2">
        <w:rPr>
          <w:rFonts w:cstheme="minorHAnsi"/>
          <w:bCs/>
        </w:rPr>
        <w:t xml:space="preserve"> 9</w:t>
      </w:r>
      <w:r w:rsidRPr="00647154">
        <w:rPr>
          <w:rFonts w:cstheme="minorHAnsi"/>
          <w:bCs/>
        </w:rPr>
        <w:t>, 2019.</w:t>
      </w:r>
      <w:ins w:id="54" w:author="Matt Johnston" w:date="2018-12-06T05:40:00Z">
        <w:r w:rsidR="001705F2">
          <w:rPr>
            <w:rFonts w:cstheme="minorHAnsi"/>
            <w:bCs/>
          </w:rPr>
          <w:t xml:space="preserve"> </w:t>
        </w:r>
      </w:ins>
      <w:ins w:id="55" w:author="Matt Johnston" w:date="2018-12-06T05:45:00Z">
        <w:r w:rsidR="001C188C">
          <w:rPr>
            <w:rFonts w:cstheme="minorHAnsi"/>
            <w:bCs/>
          </w:rPr>
          <w:t xml:space="preserve">The </w:t>
        </w:r>
      </w:ins>
      <w:ins w:id="56" w:author="Matt Johnston" w:date="2018-12-06T05:40:00Z">
        <w:r w:rsidR="001705F2">
          <w:rPr>
            <w:rFonts w:cstheme="minorHAnsi"/>
            <w:bCs/>
          </w:rPr>
          <w:t xml:space="preserve">CBPO’s Land Use Team will be </w:t>
        </w:r>
      </w:ins>
      <w:ins w:id="57" w:author="Matt Johnston" w:date="2018-12-06T05:45:00Z">
        <w:r w:rsidR="001C188C">
          <w:rPr>
            <w:rFonts w:cstheme="minorHAnsi"/>
            <w:bCs/>
          </w:rPr>
          <w:t>add</w:t>
        </w:r>
      </w:ins>
      <w:ins w:id="58" w:author="Matt Johnston" w:date="2018-12-06T05:40:00Z">
        <w:r w:rsidR="001705F2">
          <w:rPr>
            <w:rFonts w:cstheme="minorHAnsi"/>
            <w:bCs/>
          </w:rPr>
          <w:t xml:space="preserve"> draft Land Use Policy BMPs to CAST between December, 2018 and April, 2019</w:t>
        </w:r>
      </w:ins>
      <w:ins w:id="59" w:author="Matt Johnston" w:date="2018-12-06T05:45:00Z">
        <w:r w:rsidR="001C188C">
          <w:rPr>
            <w:rFonts w:cstheme="minorHAnsi"/>
            <w:bCs/>
          </w:rPr>
          <w:t xml:space="preserve"> and another set between April, 2019 and August, 2019</w:t>
        </w:r>
      </w:ins>
      <w:ins w:id="60" w:author="Matt Johnston" w:date="2018-12-06T05:40:00Z">
        <w:r w:rsidR="001705F2">
          <w:rPr>
            <w:rFonts w:cstheme="minorHAnsi"/>
            <w:bCs/>
          </w:rPr>
          <w:t xml:space="preserve"> to aid in jurisdictions</w:t>
        </w:r>
      </w:ins>
      <w:ins w:id="61" w:author="Matt Johnston" w:date="2018-12-06T05:41:00Z">
        <w:r w:rsidR="001705F2">
          <w:rPr>
            <w:rFonts w:cstheme="minorHAnsi"/>
            <w:bCs/>
          </w:rPr>
          <w:t>’ development of their April and August submissions.</w:t>
        </w:r>
      </w:ins>
    </w:p>
    <w:p w14:paraId="12A5E34A" w14:textId="010D5A3D" w:rsidR="002B4CB2" w:rsidRPr="00647154" w:rsidRDefault="002B4CB2" w:rsidP="005D5661">
      <w:pPr>
        <w:pStyle w:val="Heading3"/>
      </w:pPr>
      <w:r w:rsidRPr="00647154">
        <w:t>2020-2021 Milestones</w:t>
      </w:r>
    </w:p>
    <w:p w14:paraId="53922E88" w14:textId="46E83930" w:rsidR="00F80125" w:rsidRPr="005D5661" w:rsidRDefault="00F80125" w:rsidP="00DF7A91">
      <w:pPr>
        <w:rPr>
          <w:rFonts w:cstheme="minorHAnsi"/>
          <w:bCs/>
          <w:i/>
        </w:rPr>
      </w:pPr>
      <w:r w:rsidRPr="00831668">
        <w:rPr>
          <w:rFonts w:cstheme="minorHAnsi"/>
          <w:bCs/>
          <w:i/>
        </w:rPr>
        <w:t xml:space="preserve">The </w:t>
      </w:r>
      <w:r>
        <w:rPr>
          <w:rFonts w:cstheme="minorHAnsi"/>
          <w:bCs/>
          <w:i/>
        </w:rPr>
        <w:t xml:space="preserve">process and schedule </w:t>
      </w:r>
      <w:r w:rsidRPr="00831668">
        <w:rPr>
          <w:rFonts w:cstheme="minorHAnsi"/>
          <w:bCs/>
          <w:i/>
        </w:rPr>
        <w:t xml:space="preserve">described below </w:t>
      </w:r>
      <w:r>
        <w:rPr>
          <w:rFonts w:cstheme="minorHAnsi"/>
          <w:bCs/>
          <w:i/>
        </w:rPr>
        <w:t>will be</w:t>
      </w:r>
      <w:r w:rsidRPr="00831668">
        <w:rPr>
          <w:rFonts w:cstheme="minorHAnsi"/>
          <w:bCs/>
          <w:i/>
        </w:rPr>
        <w:t xml:space="preserve"> the general </w:t>
      </w:r>
      <w:r>
        <w:rPr>
          <w:rFonts w:cstheme="minorHAnsi"/>
          <w:bCs/>
          <w:i/>
        </w:rPr>
        <w:t xml:space="preserve">process and schedule </w:t>
      </w:r>
      <w:r w:rsidRPr="00831668">
        <w:rPr>
          <w:rFonts w:cstheme="minorHAnsi"/>
          <w:bCs/>
          <w:i/>
        </w:rPr>
        <w:t>for all future milestone periods unless changed by EPA or the Partnership.</w:t>
      </w:r>
    </w:p>
    <w:p w14:paraId="43573ED1" w14:textId="370B41E2" w:rsidR="009D1C77" w:rsidRDefault="002B4CB2" w:rsidP="00491B45">
      <w:pPr>
        <w:rPr>
          <w:rFonts w:cstheme="minorHAnsi"/>
          <w:bCs/>
        </w:rPr>
      </w:pPr>
      <w:r w:rsidRPr="00647154">
        <w:rPr>
          <w:rFonts w:cstheme="minorHAnsi"/>
          <w:bCs/>
        </w:rPr>
        <w:t xml:space="preserve">Data and BMPs used in the Phase 6 Model are subject to change </w:t>
      </w:r>
      <w:r w:rsidR="00DF6D54">
        <w:rPr>
          <w:rFonts w:cstheme="minorHAnsi"/>
          <w:bCs/>
        </w:rPr>
        <w:t xml:space="preserve">prior to the beginning of </w:t>
      </w:r>
      <w:r w:rsidRPr="00647154">
        <w:rPr>
          <w:rFonts w:cstheme="minorHAnsi"/>
          <w:bCs/>
        </w:rPr>
        <w:t>e</w:t>
      </w:r>
      <w:r w:rsidR="00DF6D54">
        <w:rPr>
          <w:rFonts w:cstheme="minorHAnsi"/>
          <w:bCs/>
        </w:rPr>
        <w:t>ach</w:t>
      </w:r>
      <w:r w:rsidRPr="00647154">
        <w:rPr>
          <w:rFonts w:cstheme="minorHAnsi"/>
          <w:bCs/>
        </w:rPr>
        <w:t xml:space="preserve"> milestone period per </w:t>
      </w:r>
      <w:r w:rsidR="00A13D47" w:rsidRPr="00647154">
        <w:rPr>
          <w:rFonts w:cstheme="minorHAnsi"/>
          <w:bCs/>
        </w:rPr>
        <w:t xml:space="preserve">the </w:t>
      </w:r>
      <w:r w:rsidRPr="00647154">
        <w:rPr>
          <w:rFonts w:cstheme="minorHAnsi"/>
          <w:bCs/>
        </w:rPr>
        <w:t>P</w:t>
      </w:r>
      <w:r w:rsidR="00DF6D54">
        <w:rPr>
          <w:rFonts w:cstheme="minorHAnsi"/>
          <w:bCs/>
        </w:rPr>
        <w:t>SC decision</w:t>
      </w:r>
      <w:r w:rsidRPr="00647154">
        <w:rPr>
          <w:rFonts w:cstheme="minorHAnsi"/>
          <w:bCs/>
        </w:rPr>
        <w:t xml:space="preserve">. However, changes must be limited in scope so that they do not: 1) impact modeled </w:t>
      </w:r>
      <w:r w:rsidR="00AA20A1">
        <w:rPr>
          <w:rFonts w:cstheme="minorHAnsi"/>
          <w:bCs/>
        </w:rPr>
        <w:t>runoff</w:t>
      </w:r>
      <w:r w:rsidR="00AA20A1" w:rsidRPr="00647154">
        <w:rPr>
          <w:rFonts w:cstheme="minorHAnsi"/>
          <w:bCs/>
        </w:rPr>
        <w:t xml:space="preserve"> </w:t>
      </w:r>
      <w:r w:rsidRPr="00647154">
        <w:rPr>
          <w:rFonts w:cstheme="minorHAnsi"/>
          <w:bCs/>
        </w:rPr>
        <w:t xml:space="preserve">during the 1993-1995 critical period; or 2) </w:t>
      </w:r>
      <w:r w:rsidR="00AA20A1">
        <w:rPr>
          <w:rFonts w:cstheme="minorHAnsi"/>
          <w:bCs/>
        </w:rPr>
        <w:t xml:space="preserve">alter the base conditions (land uses, </w:t>
      </w:r>
      <w:proofErr w:type="spellStart"/>
      <w:r w:rsidR="00AA20A1">
        <w:rPr>
          <w:rFonts w:cstheme="minorHAnsi"/>
          <w:bCs/>
        </w:rPr>
        <w:t>septics</w:t>
      </w:r>
      <w:proofErr w:type="spellEnd"/>
      <w:r w:rsidR="00AA20A1">
        <w:rPr>
          <w:rFonts w:cstheme="minorHAnsi"/>
          <w:bCs/>
        </w:rPr>
        <w:t>, animals, etc.) from 1984 through 2013</w:t>
      </w:r>
      <w:r w:rsidR="00450406" w:rsidRPr="00647154">
        <w:rPr>
          <w:rFonts w:cstheme="minorHAnsi"/>
          <w:bCs/>
        </w:rPr>
        <w:t xml:space="preserve">. </w:t>
      </w:r>
      <w:r w:rsidR="00AA20A1">
        <w:rPr>
          <w:rFonts w:cstheme="minorHAnsi"/>
          <w:bCs/>
        </w:rPr>
        <w:t>Preservation of these estimates will enable the CBPO to provide a consistent assessment of how new management actions and changes in base conditions have influenced loads over time. Given those two requirements, a</w:t>
      </w:r>
      <w:r w:rsidR="00F80125">
        <w:rPr>
          <w:rFonts w:cstheme="minorHAnsi"/>
          <w:bCs/>
        </w:rPr>
        <w:t xml:space="preserve"> </w:t>
      </w:r>
      <w:r w:rsidR="00DF6D54">
        <w:rPr>
          <w:rFonts w:cstheme="minorHAnsi"/>
          <w:bCs/>
        </w:rPr>
        <w:t>partial list of data elements to be assessed each milestone period is included below</w:t>
      </w:r>
      <w:r w:rsidR="00F80125">
        <w:rPr>
          <w:rFonts w:cstheme="minorHAnsi"/>
          <w:bCs/>
        </w:rPr>
        <w:t>, along with submission deadlines</w:t>
      </w:r>
      <w:r w:rsidR="00DF6D54">
        <w:rPr>
          <w:rFonts w:cstheme="minorHAnsi"/>
          <w:bCs/>
        </w:rPr>
        <w:t xml:space="preserve"> for the 2020-2021 Milestone period. This is a partial list, and partners and source sector workgroups may bring data products forward for further consideration by the Water Quality GIT as needed.</w:t>
      </w:r>
    </w:p>
    <w:p w14:paraId="113BE490" w14:textId="3D30B832" w:rsidR="009D1C77" w:rsidRPr="005D5661" w:rsidRDefault="00007172" w:rsidP="00491B45">
      <w:pPr>
        <w:rPr>
          <w:b/>
          <w:bCs/>
        </w:rPr>
      </w:pPr>
      <w:r>
        <w:rPr>
          <w:rFonts w:cstheme="minorHAnsi"/>
          <w:bCs/>
        </w:rPr>
        <w:t xml:space="preserve">By </w:t>
      </w:r>
      <w:r w:rsidR="00DF7A91" w:rsidRPr="00245E4F">
        <w:rPr>
          <w:rFonts w:cstheme="minorHAnsi"/>
          <w:b/>
          <w:bCs/>
        </w:rPr>
        <w:t>April 30, 2019</w:t>
      </w:r>
      <w:r>
        <w:rPr>
          <w:rFonts w:cstheme="minorHAnsi"/>
          <w:b/>
          <w:bCs/>
        </w:rPr>
        <w:t xml:space="preserve">, </w:t>
      </w:r>
      <w:r w:rsidRPr="00491B45">
        <w:rPr>
          <w:rFonts w:cstheme="minorHAnsi"/>
          <w:bCs/>
        </w:rPr>
        <w:t>all</w:t>
      </w:r>
      <w:r w:rsidR="00450406" w:rsidRPr="00491B45">
        <w:rPr>
          <w:rFonts w:cstheme="minorHAnsi"/>
          <w:bCs/>
        </w:rPr>
        <w:t xml:space="preserve"> </w:t>
      </w:r>
      <w:r w:rsidR="00450406" w:rsidRPr="00245E4F">
        <w:rPr>
          <w:rFonts w:cstheme="minorHAnsi"/>
          <w:bCs/>
        </w:rPr>
        <w:t xml:space="preserve">data </w:t>
      </w:r>
      <w:r w:rsidR="00DF6D54" w:rsidRPr="00846287">
        <w:rPr>
          <w:rFonts w:cstheme="minorHAnsi"/>
          <w:bCs/>
        </w:rPr>
        <w:t>inputs and BMP information</w:t>
      </w:r>
      <w:r>
        <w:rPr>
          <w:rFonts w:cstheme="minorHAnsi"/>
          <w:bCs/>
        </w:rPr>
        <w:t xml:space="preserve"> </w:t>
      </w:r>
      <w:r w:rsidR="00450406" w:rsidRPr="00846287">
        <w:rPr>
          <w:rFonts w:cstheme="minorHAnsi"/>
          <w:bCs/>
        </w:rPr>
        <w:t xml:space="preserve">from </w:t>
      </w:r>
      <w:r w:rsidR="00DF6D54" w:rsidRPr="00491B45">
        <w:rPr>
          <w:rFonts w:cstheme="minorHAnsi"/>
          <w:bCs/>
        </w:rPr>
        <w:t xml:space="preserve">jurisdictional </w:t>
      </w:r>
      <w:r w:rsidR="00450406" w:rsidRPr="00491B45">
        <w:rPr>
          <w:rFonts w:cstheme="minorHAnsi"/>
          <w:bCs/>
        </w:rPr>
        <w:t>partners and source sector workgroups</w:t>
      </w:r>
      <w:r>
        <w:rPr>
          <w:rFonts w:cstheme="minorHAnsi"/>
          <w:bCs/>
        </w:rPr>
        <w:t>, such as those products</w:t>
      </w:r>
      <w:r w:rsidRPr="00846287">
        <w:rPr>
          <w:rFonts w:cstheme="minorHAnsi"/>
          <w:bCs/>
        </w:rPr>
        <w:t xml:space="preserve"> listed below</w:t>
      </w:r>
      <w:r>
        <w:rPr>
          <w:rFonts w:cstheme="minorHAnsi"/>
          <w:bCs/>
        </w:rPr>
        <w:t>,</w:t>
      </w:r>
      <w:r w:rsidRPr="00846287">
        <w:rPr>
          <w:rFonts w:cstheme="minorHAnsi"/>
          <w:bCs/>
        </w:rPr>
        <w:t xml:space="preserve"> </w:t>
      </w:r>
      <w:r w:rsidR="00DF7A91" w:rsidRPr="00491B45">
        <w:rPr>
          <w:rFonts w:cstheme="minorHAnsi"/>
          <w:bCs/>
        </w:rPr>
        <w:t>must be submitted to CBPO</w:t>
      </w:r>
      <w:r w:rsidR="00DF6D54" w:rsidRPr="00491B45">
        <w:rPr>
          <w:rFonts w:cstheme="minorHAnsi"/>
          <w:bCs/>
        </w:rPr>
        <w:t xml:space="preserve"> for consideration in the next milestone period</w:t>
      </w:r>
      <w:r w:rsidR="00DF7A91" w:rsidRPr="00491B45">
        <w:rPr>
          <w:rFonts w:cstheme="minorHAnsi"/>
          <w:bCs/>
        </w:rPr>
        <w:t xml:space="preserve">. </w:t>
      </w:r>
      <w:r w:rsidR="00DF7A91" w:rsidRPr="00491B45">
        <w:rPr>
          <w:rFonts w:cstheme="minorHAnsi"/>
          <w:b/>
          <w:bCs/>
          <w:i/>
        </w:rPr>
        <w:t>Any data submitted past this date will not be considered for the 2020-2021 Milestones.</w:t>
      </w:r>
      <w:r w:rsidR="00DF7A91" w:rsidRPr="00491B45">
        <w:rPr>
          <w:rFonts w:cstheme="minorHAnsi"/>
          <w:bCs/>
        </w:rPr>
        <w:t xml:space="preserve"> </w:t>
      </w:r>
      <w:r>
        <w:rPr>
          <w:rFonts w:cstheme="minorHAnsi"/>
          <w:bCs/>
        </w:rPr>
        <w:t xml:space="preserve">By </w:t>
      </w:r>
      <w:r w:rsidRPr="00491B45">
        <w:rPr>
          <w:rFonts w:cstheme="minorHAnsi"/>
          <w:b/>
          <w:bCs/>
        </w:rPr>
        <w:t>June 28, 2019</w:t>
      </w:r>
      <w:r>
        <w:rPr>
          <w:rFonts w:cstheme="minorHAnsi"/>
          <w:b/>
          <w:bCs/>
        </w:rPr>
        <w:t>,</w:t>
      </w:r>
      <w:r>
        <w:rPr>
          <w:rFonts w:cstheme="minorHAnsi"/>
          <w:bCs/>
        </w:rPr>
        <w:t xml:space="preserve"> a</w:t>
      </w:r>
      <w:r w:rsidR="009D1C77" w:rsidRPr="00491B45">
        <w:rPr>
          <w:rFonts w:cstheme="minorHAnsi"/>
          <w:bCs/>
        </w:rPr>
        <w:t>ll data from external sources must be submitted to, or gathered by</w:t>
      </w:r>
      <w:r>
        <w:rPr>
          <w:rFonts w:cstheme="minorHAnsi"/>
          <w:bCs/>
        </w:rPr>
        <w:t xml:space="preserve"> the </w:t>
      </w:r>
      <w:r w:rsidR="009D1C77" w:rsidRPr="00491B45">
        <w:rPr>
          <w:rFonts w:cstheme="minorHAnsi"/>
          <w:bCs/>
        </w:rPr>
        <w:t xml:space="preserve">CBPO. </w:t>
      </w:r>
      <w:r w:rsidR="009D1C77" w:rsidRPr="00491B45">
        <w:rPr>
          <w:rFonts w:cstheme="minorHAnsi"/>
          <w:b/>
          <w:bCs/>
          <w:i/>
        </w:rPr>
        <w:t>Any data submitted or gathered after this date will not be considered for the 2020-2021 Milestones.</w:t>
      </w:r>
      <w:r w:rsidR="009D1C77" w:rsidRPr="00491B45">
        <w:rPr>
          <w:rFonts w:cstheme="minorHAnsi"/>
          <w:bCs/>
        </w:rPr>
        <w:t xml:space="preserve"> </w:t>
      </w:r>
    </w:p>
    <w:p w14:paraId="6E70D6D9" w14:textId="284471A7" w:rsidR="009D1C77" w:rsidRDefault="009D1C77" w:rsidP="00491B45">
      <w:pPr>
        <w:rPr>
          <w:rFonts w:cstheme="minorHAnsi"/>
          <w:bCs/>
        </w:rPr>
      </w:pPr>
      <w:r>
        <w:rPr>
          <w:rFonts w:cstheme="minorHAnsi"/>
          <w:bCs/>
        </w:rPr>
        <w:t xml:space="preserve">Once all data are received from internal and external partners, the </w:t>
      </w:r>
      <w:r w:rsidR="00007172">
        <w:rPr>
          <w:rFonts w:cstheme="minorHAnsi"/>
          <w:bCs/>
        </w:rPr>
        <w:t xml:space="preserve">CBPO will work with source sector workgroups and the Water Quality GIT to review </w:t>
      </w:r>
      <w:del w:id="62" w:author="Matt Johnston" w:date="2018-12-06T06:09:00Z">
        <w:r w:rsidR="00007172" w:rsidDel="00E74080">
          <w:rPr>
            <w:rFonts w:cstheme="minorHAnsi"/>
            <w:bCs/>
          </w:rPr>
          <w:delText>and where necessary</w:delText>
        </w:r>
      </w:del>
      <w:ins w:id="63" w:author="Matt Johnston" w:date="2018-12-06T06:09:00Z">
        <w:r w:rsidR="00E74080">
          <w:rPr>
            <w:rFonts w:cstheme="minorHAnsi"/>
            <w:bCs/>
          </w:rPr>
          <w:t>the data and</w:t>
        </w:r>
      </w:ins>
      <w:del w:id="64" w:author="Matt Johnston" w:date="2018-12-06T06:10:00Z">
        <w:r w:rsidR="00007172" w:rsidDel="00E74080">
          <w:rPr>
            <w:rFonts w:cstheme="minorHAnsi"/>
            <w:bCs/>
          </w:rPr>
          <w:delText>,</w:delText>
        </w:r>
      </w:del>
      <w:r w:rsidR="00007172">
        <w:rPr>
          <w:rFonts w:cstheme="minorHAnsi"/>
          <w:bCs/>
        </w:rPr>
        <w:t xml:space="preserve"> consider changes to the modeling tools. </w:t>
      </w:r>
    </w:p>
    <w:p w14:paraId="3D4817BA" w14:textId="0BE50B52" w:rsidR="00450406" w:rsidRPr="00491B45" w:rsidRDefault="00450406" w:rsidP="00491B45">
      <w:pPr>
        <w:rPr>
          <w:rStyle w:val="SubtleEmphasis"/>
        </w:rPr>
      </w:pPr>
      <w:r w:rsidRPr="00491B45">
        <w:rPr>
          <w:rStyle w:val="SubtleEmphasis"/>
        </w:rPr>
        <w:t xml:space="preserve">The following data inputs and BMP information </w:t>
      </w:r>
      <w:r w:rsidRPr="00491B45">
        <w:rPr>
          <w:rStyle w:val="SubtleEmphasis"/>
          <w:b/>
          <w:u w:val="single"/>
        </w:rPr>
        <w:t>may</w:t>
      </w:r>
      <w:r w:rsidRPr="00491B45">
        <w:rPr>
          <w:rStyle w:val="SubtleEmphasis"/>
        </w:rPr>
        <w:t xml:space="preserve"> be changed:</w:t>
      </w:r>
    </w:p>
    <w:p w14:paraId="1A2C4835" w14:textId="16DA743E" w:rsidR="00450406" w:rsidRPr="00647154" w:rsidRDefault="00450406" w:rsidP="00491B45">
      <w:pPr>
        <w:pStyle w:val="ListParagraph"/>
        <w:numPr>
          <w:ilvl w:val="0"/>
          <w:numId w:val="5"/>
        </w:numPr>
        <w:rPr>
          <w:rFonts w:cstheme="minorHAnsi"/>
          <w:b/>
          <w:bCs/>
        </w:rPr>
      </w:pPr>
      <w:r w:rsidRPr="00647154">
        <w:rPr>
          <w:rFonts w:cstheme="minorHAnsi"/>
          <w:b/>
          <w:bCs/>
        </w:rPr>
        <w:t>Land Use and Populations-</w:t>
      </w:r>
    </w:p>
    <w:p w14:paraId="586987E1" w14:textId="77777777" w:rsidR="00450406" w:rsidRPr="00491B45" w:rsidRDefault="00DF7A91" w:rsidP="00491B45">
      <w:pPr>
        <w:pStyle w:val="ListParagraph"/>
        <w:numPr>
          <w:ilvl w:val="1"/>
          <w:numId w:val="5"/>
        </w:numPr>
        <w:rPr>
          <w:rFonts w:cstheme="minorHAnsi"/>
          <w:b/>
          <w:bCs/>
        </w:rPr>
      </w:pPr>
      <w:r w:rsidRPr="00647154">
        <w:rPr>
          <w:rFonts w:eastAsia="Times New Roman" w:cstheme="minorHAnsi"/>
        </w:rPr>
        <w:t>County-level population, housing, and employment projections</w:t>
      </w:r>
    </w:p>
    <w:p w14:paraId="2B68BFA5" w14:textId="6C8CD8F5" w:rsidR="00007172" w:rsidRPr="00647154" w:rsidRDefault="00007172" w:rsidP="00491B45">
      <w:pPr>
        <w:pStyle w:val="ListParagraph"/>
        <w:numPr>
          <w:ilvl w:val="1"/>
          <w:numId w:val="5"/>
        </w:numPr>
        <w:rPr>
          <w:rFonts w:cstheme="minorHAnsi"/>
          <w:b/>
          <w:bCs/>
        </w:rPr>
      </w:pPr>
      <w:r>
        <w:rPr>
          <w:rFonts w:eastAsia="Times New Roman" w:cstheme="minorHAnsi"/>
        </w:rPr>
        <w:t>US Census Bureau human population estimates</w:t>
      </w:r>
    </w:p>
    <w:p w14:paraId="4B30A8C5" w14:textId="77777777" w:rsidR="00450406" w:rsidRPr="005D5661" w:rsidRDefault="00DF7A91" w:rsidP="00491B45">
      <w:pPr>
        <w:pStyle w:val="ListParagraph"/>
        <w:numPr>
          <w:ilvl w:val="1"/>
          <w:numId w:val="5"/>
        </w:numPr>
        <w:rPr>
          <w:rFonts w:eastAsiaTheme="minorHAnsi" w:cstheme="minorHAnsi"/>
          <w:b/>
          <w:bCs/>
        </w:rPr>
      </w:pPr>
      <w:r w:rsidRPr="00647154">
        <w:rPr>
          <w:rFonts w:eastAsia="Times New Roman" w:cstheme="minorHAnsi"/>
        </w:rPr>
        <w:t>Zoning</w:t>
      </w:r>
    </w:p>
    <w:p w14:paraId="5A005DD6" w14:textId="0E16C90A" w:rsidR="005864E9" w:rsidRPr="00647154" w:rsidRDefault="005864E9" w:rsidP="00491B45">
      <w:pPr>
        <w:pStyle w:val="ListParagraph"/>
        <w:numPr>
          <w:ilvl w:val="1"/>
          <w:numId w:val="5"/>
        </w:numPr>
        <w:rPr>
          <w:rFonts w:cstheme="minorHAnsi"/>
          <w:b/>
          <w:bCs/>
        </w:rPr>
      </w:pPr>
      <w:r>
        <w:rPr>
          <w:rFonts w:eastAsia="Times New Roman" w:cstheme="minorHAnsi"/>
        </w:rPr>
        <w:t>State-specific land use data, especially where it relates to land use by agency type</w:t>
      </w:r>
    </w:p>
    <w:p w14:paraId="1CA94A79" w14:textId="77777777" w:rsidR="00450406" w:rsidRPr="00647154" w:rsidRDefault="00DF7A91" w:rsidP="00491B45">
      <w:pPr>
        <w:pStyle w:val="ListParagraph"/>
        <w:numPr>
          <w:ilvl w:val="1"/>
          <w:numId w:val="5"/>
        </w:numPr>
        <w:rPr>
          <w:rFonts w:cstheme="minorHAnsi"/>
          <w:b/>
          <w:bCs/>
        </w:rPr>
      </w:pPr>
      <w:r w:rsidRPr="00647154">
        <w:rPr>
          <w:rFonts w:eastAsia="Times New Roman" w:cstheme="minorHAnsi"/>
        </w:rPr>
        <w:t>Sewer service area boundaries</w:t>
      </w:r>
    </w:p>
    <w:p w14:paraId="6D643598" w14:textId="77777777" w:rsidR="00450406" w:rsidRPr="00647154" w:rsidRDefault="00DF7A91" w:rsidP="00491B45">
      <w:pPr>
        <w:pStyle w:val="ListParagraph"/>
        <w:numPr>
          <w:ilvl w:val="1"/>
          <w:numId w:val="5"/>
        </w:numPr>
        <w:rPr>
          <w:rFonts w:cstheme="minorHAnsi"/>
          <w:b/>
          <w:bCs/>
        </w:rPr>
      </w:pPr>
      <w:r w:rsidRPr="00647154">
        <w:rPr>
          <w:rFonts w:eastAsia="Times New Roman" w:cstheme="minorHAnsi"/>
        </w:rPr>
        <w:t>MS4 area boundaries</w:t>
      </w:r>
    </w:p>
    <w:p w14:paraId="28662930" w14:textId="77777777" w:rsidR="00450406" w:rsidRPr="00491B45" w:rsidRDefault="00DF7A91" w:rsidP="00491B45">
      <w:pPr>
        <w:pStyle w:val="ListParagraph"/>
        <w:numPr>
          <w:ilvl w:val="1"/>
          <w:numId w:val="5"/>
        </w:numPr>
        <w:rPr>
          <w:rFonts w:cstheme="minorHAnsi"/>
          <w:b/>
          <w:bCs/>
        </w:rPr>
      </w:pPr>
      <w:r w:rsidRPr="00647154">
        <w:rPr>
          <w:rFonts w:eastAsia="Times New Roman" w:cstheme="minorHAnsi"/>
        </w:rPr>
        <w:t xml:space="preserve">Septic system growth by County and/or LRSEG </w:t>
      </w:r>
    </w:p>
    <w:p w14:paraId="726C1BCC" w14:textId="4451B14A" w:rsidR="00007172" w:rsidRPr="00491B45" w:rsidRDefault="00007172" w:rsidP="00491B45">
      <w:pPr>
        <w:pStyle w:val="ListParagraph"/>
        <w:numPr>
          <w:ilvl w:val="1"/>
          <w:numId w:val="5"/>
        </w:numPr>
        <w:rPr>
          <w:rFonts w:cstheme="minorHAnsi"/>
          <w:b/>
          <w:bCs/>
        </w:rPr>
      </w:pPr>
      <w:r>
        <w:rPr>
          <w:rFonts w:eastAsia="Times New Roman" w:cstheme="minorHAnsi"/>
        </w:rPr>
        <w:t>Land use change hotspot analysis to inform 2020-2021 forecasted land uses</w:t>
      </w:r>
    </w:p>
    <w:p w14:paraId="7CC88CE1" w14:textId="7EFCDDF2" w:rsidR="00B21FF4" w:rsidRPr="005D41EE" w:rsidRDefault="00B21FF4" w:rsidP="00491B45">
      <w:pPr>
        <w:pStyle w:val="ListParagraph"/>
        <w:numPr>
          <w:ilvl w:val="1"/>
          <w:numId w:val="5"/>
        </w:numPr>
        <w:rPr>
          <w:rFonts w:cstheme="minorHAnsi"/>
          <w:b/>
          <w:bCs/>
        </w:rPr>
      </w:pPr>
      <w:r>
        <w:rPr>
          <w:rFonts w:eastAsia="Times New Roman" w:cstheme="minorHAnsi"/>
        </w:rPr>
        <w:lastRenderedPageBreak/>
        <w:t>Historic land use/cover data that will be used to better forecast future land uses</w:t>
      </w:r>
      <w:r w:rsidR="00AA20A1">
        <w:rPr>
          <w:rFonts w:eastAsia="Times New Roman" w:cstheme="minorHAnsi"/>
        </w:rPr>
        <w:t xml:space="preserve"> (note this will not change historic land uses used to assess past progress or calibrate the model)</w:t>
      </w:r>
    </w:p>
    <w:p w14:paraId="55AA2465" w14:textId="72CFAD35" w:rsidR="00450406" w:rsidRPr="00647154" w:rsidRDefault="00450406" w:rsidP="00491B45">
      <w:pPr>
        <w:pStyle w:val="ListParagraph"/>
        <w:numPr>
          <w:ilvl w:val="0"/>
          <w:numId w:val="5"/>
        </w:numPr>
        <w:rPr>
          <w:rFonts w:cstheme="minorHAnsi"/>
          <w:b/>
          <w:bCs/>
        </w:rPr>
      </w:pPr>
      <w:r w:rsidRPr="00647154">
        <w:rPr>
          <w:rFonts w:eastAsia="Times New Roman" w:cstheme="minorHAnsi"/>
          <w:b/>
        </w:rPr>
        <w:t xml:space="preserve">Agricultural Data </w:t>
      </w:r>
      <w:r w:rsidR="00A13D47" w:rsidRPr="00647154">
        <w:rPr>
          <w:rFonts w:eastAsia="Times New Roman" w:cstheme="minorHAnsi"/>
          <w:b/>
        </w:rPr>
        <w:t xml:space="preserve">– </w:t>
      </w:r>
    </w:p>
    <w:p w14:paraId="64A1A5CC" w14:textId="04E22318" w:rsidR="00450406" w:rsidRPr="00647154" w:rsidRDefault="00450406" w:rsidP="00491B45">
      <w:pPr>
        <w:pStyle w:val="ListParagraph"/>
        <w:numPr>
          <w:ilvl w:val="1"/>
          <w:numId w:val="5"/>
        </w:numPr>
        <w:rPr>
          <w:rFonts w:cstheme="minorHAnsi"/>
          <w:b/>
          <w:bCs/>
        </w:rPr>
      </w:pPr>
      <w:r w:rsidRPr="00647154">
        <w:rPr>
          <w:rFonts w:eastAsia="Times New Roman" w:cstheme="minorHAnsi"/>
        </w:rPr>
        <w:t xml:space="preserve">Animal populations by county </w:t>
      </w:r>
      <w:r w:rsidR="00A13D47" w:rsidRPr="00647154">
        <w:rPr>
          <w:rFonts w:eastAsia="Times New Roman" w:cstheme="minorHAnsi"/>
        </w:rPr>
        <w:t xml:space="preserve">(used to </w:t>
      </w:r>
      <w:r w:rsidR="00F8254D" w:rsidRPr="00647154">
        <w:rPr>
          <w:rFonts w:eastAsia="Times New Roman" w:cstheme="minorHAnsi"/>
        </w:rPr>
        <w:t xml:space="preserve">distribute statewide </w:t>
      </w:r>
      <w:r w:rsidR="00990A89">
        <w:rPr>
          <w:rFonts w:eastAsia="Times New Roman" w:cstheme="minorHAnsi"/>
        </w:rPr>
        <w:t xml:space="preserve">animal </w:t>
      </w:r>
      <w:r w:rsidR="00F8254D" w:rsidRPr="00647154">
        <w:rPr>
          <w:rFonts w:eastAsia="Times New Roman" w:cstheme="minorHAnsi"/>
        </w:rPr>
        <w:t>population estimates</w:t>
      </w:r>
      <w:r w:rsidR="00990A89">
        <w:rPr>
          <w:rFonts w:eastAsia="Times New Roman" w:cstheme="minorHAnsi"/>
        </w:rPr>
        <w:t xml:space="preserve"> where appropriate</w:t>
      </w:r>
      <w:r w:rsidR="00A13D47" w:rsidRPr="00647154">
        <w:rPr>
          <w:rFonts w:eastAsia="Times New Roman" w:cstheme="minorHAnsi"/>
        </w:rPr>
        <w:t>)</w:t>
      </w:r>
      <w:r w:rsidR="00795890" w:rsidRPr="00647154">
        <w:rPr>
          <w:rFonts w:eastAsia="Times New Roman" w:cstheme="minorHAnsi"/>
        </w:rPr>
        <w:t xml:space="preserve"> </w:t>
      </w:r>
    </w:p>
    <w:p w14:paraId="031C8395" w14:textId="77777777" w:rsidR="00450406" w:rsidRPr="00647154" w:rsidRDefault="00DF7A91" w:rsidP="00491B45">
      <w:pPr>
        <w:pStyle w:val="ListParagraph"/>
        <w:numPr>
          <w:ilvl w:val="1"/>
          <w:numId w:val="5"/>
        </w:numPr>
        <w:rPr>
          <w:rFonts w:cstheme="minorHAnsi"/>
          <w:b/>
          <w:bCs/>
        </w:rPr>
      </w:pPr>
      <w:r w:rsidRPr="00647154">
        <w:rPr>
          <w:rFonts w:eastAsia="Times New Roman" w:cstheme="minorHAnsi"/>
        </w:rPr>
        <w:t>Permitted/Non-permitted animal fractions by county</w:t>
      </w:r>
    </w:p>
    <w:p w14:paraId="04C06D6E" w14:textId="24E392D8" w:rsidR="00450406" w:rsidRPr="00647154" w:rsidRDefault="00DF7A91" w:rsidP="00491B45">
      <w:pPr>
        <w:pStyle w:val="ListParagraph"/>
        <w:numPr>
          <w:ilvl w:val="1"/>
          <w:numId w:val="5"/>
        </w:numPr>
        <w:rPr>
          <w:rFonts w:cstheme="minorHAnsi"/>
          <w:b/>
          <w:bCs/>
        </w:rPr>
      </w:pPr>
      <w:r w:rsidRPr="00647154">
        <w:rPr>
          <w:rFonts w:eastAsia="Times New Roman" w:cstheme="minorHAnsi"/>
        </w:rPr>
        <w:t>Nutrient concentration for animals (minimum of three-year trend</w:t>
      </w:r>
      <w:r w:rsidR="00990A89">
        <w:rPr>
          <w:rFonts w:eastAsia="Times New Roman" w:cstheme="minorHAnsi"/>
        </w:rPr>
        <w:t xml:space="preserve"> needed to alter trend in modeled nutrient concentrations</w:t>
      </w:r>
      <w:r w:rsidRPr="00647154">
        <w:rPr>
          <w:rFonts w:eastAsia="Times New Roman" w:cstheme="minorHAnsi"/>
        </w:rPr>
        <w:t>)</w:t>
      </w:r>
    </w:p>
    <w:p w14:paraId="602344EA" w14:textId="14626F82" w:rsidR="00450406" w:rsidRPr="00491B45" w:rsidRDefault="00DF7A91" w:rsidP="00491B45">
      <w:pPr>
        <w:pStyle w:val="ListParagraph"/>
        <w:numPr>
          <w:ilvl w:val="1"/>
          <w:numId w:val="5"/>
        </w:numPr>
        <w:rPr>
          <w:rFonts w:cstheme="minorHAnsi"/>
          <w:b/>
          <w:bCs/>
        </w:rPr>
      </w:pPr>
      <w:r w:rsidRPr="00647154">
        <w:rPr>
          <w:rFonts w:eastAsia="Times New Roman" w:cstheme="minorHAnsi"/>
        </w:rPr>
        <w:t xml:space="preserve">Manure or litter mass </w:t>
      </w:r>
      <w:r w:rsidR="00647154" w:rsidRPr="00647154">
        <w:rPr>
          <w:rFonts w:eastAsia="Times New Roman" w:cstheme="minorHAnsi"/>
        </w:rPr>
        <w:t xml:space="preserve">produced </w:t>
      </w:r>
      <w:r w:rsidRPr="00647154">
        <w:rPr>
          <w:rFonts w:eastAsia="Times New Roman" w:cstheme="minorHAnsi"/>
        </w:rPr>
        <w:t>per animal (minimum of three-year trend</w:t>
      </w:r>
      <w:r w:rsidR="00990A89">
        <w:rPr>
          <w:rFonts w:eastAsia="Times New Roman" w:cstheme="minorHAnsi"/>
        </w:rPr>
        <w:t xml:space="preserve"> needed to alter trend in modeled manure or litter production</w:t>
      </w:r>
      <w:r w:rsidRPr="00647154">
        <w:rPr>
          <w:rFonts w:eastAsia="Times New Roman" w:cstheme="minorHAnsi"/>
        </w:rPr>
        <w:t>)</w:t>
      </w:r>
    </w:p>
    <w:p w14:paraId="020BFDE8" w14:textId="3E47CF88" w:rsidR="00007172" w:rsidRPr="00491B45" w:rsidRDefault="00007172" w:rsidP="00491B45">
      <w:pPr>
        <w:pStyle w:val="ListParagraph"/>
        <w:numPr>
          <w:ilvl w:val="1"/>
          <w:numId w:val="5"/>
        </w:numPr>
        <w:rPr>
          <w:rFonts w:cstheme="minorHAnsi"/>
          <w:b/>
          <w:bCs/>
        </w:rPr>
      </w:pPr>
      <w:r>
        <w:rPr>
          <w:rFonts w:eastAsia="Times New Roman" w:cstheme="minorHAnsi"/>
        </w:rPr>
        <w:t>AAPFCO fertilizer sales</w:t>
      </w:r>
    </w:p>
    <w:p w14:paraId="21185A2A" w14:textId="405B95D8" w:rsidR="00007172" w:rsidRPr="00491B45" w:rsidRDefault="00007172" w:rsidP="00491B45">
      <w:pPr>
        <w:pStyle w:val="ListParagraph"/>
        <w:numPr>
          <w:ilvl w:val="1"/>
          <w:numId w:val="5"/>
        </w:numPr>
        <w:rPr>
          <w:rFonts w:cstheme="minorHAnsi"/>
          <w:b/>
          <w:bCs/>
        </w:rPr>
      </w:pPr>
      <w:r>
        <w:rPr>
          <w:rFonts w:eastAsia="Times New Roman" w:cstheme="minorHAnsi"/>
        </w:rPr>
        <w:t>USDA- NASS annual poultry production data</w:t>
      </w:r>
    </w:p>
    <w:p w14:paraId="63F16FD1" w14:textId="7F352F16" w:rsidR="00007172" w:rsidRPr="00491B45" w:rsidRDefault="00007172" w:rsidP="00491B45">
      <w:pPr>
        <w:pStyle w:val="ListParagraph"/>
        <w:numPr>
          <w:ilvl w:val="1"/>
          <w:numId w:val="5"/>
        </w:numPr>
        <w:rPr>
          <w:rFonts w:cstheme="minorHAnsi"/>
          <w:b/>
          <w:bCs/>
        </w:rPr>
      </w:pPr>
      <w:r>
        <w:rPr>
          <w:rFonts w:eastAsia="Times New Roman" w:cstheme="minorHAnsi"/>
        </w:rPr>
        <w:t>USDA-NASS annual crop yield data</w:t>
      </w:r>
    </w:p>
    <w:p w14:paraId="14904F0C" w14:textId="0F0AC65E" w:rsidR="00007172" w:rsidRPr="00016885" w:rsidRDefault="00007172" w:rsidP="00491B45">
      <w:pPr>
        <w:pStyle w:val="ListParagraph"/>
        <w:numPr>
          <w:ilvl w:val="1"/>
          <w:numId w:val="5"/>
        </w:numPr>
        <w:rPr>
          <w:ins w:id="65" w:author="Matt Johnston" w:date="2018-12-06T06:06:00Z"/>
          <w:rFonts w:cstheme="minorHAnsi"/>
          <w:b/>
          <w:bCs/>
          <w:rPrChange w:id="66" w:author="Matt Johnston" w:date="2018-12-06T06:06:00Z">
            <w:rPr>
              <w:ins w:id="67" w:author="Matt Johnston" w:date="2018-12-06T06:06:00Z"/>
              <w:rFonts w:eastAsia="Times New Roman" w:cstheme="minorHAnsi"/>
            </w:rPr>
          </w:rPrChange>
        </w:rPr>
      </w:pPr>
      <w:r>
        <w:rPr>
          <w:rFonts w:eastAsia="Times New Roman" w:cstheme="minorHAnsi"/>
        </w:rPr>
        <w:t>USDA-NASS 2017 Census of Agriculture</w:t>
      </w:r>
    </w:p>
    <w:p w14:paraId="79B0A8A8" w14:textId="0943208F" w:rsidR="00016885" w:rsidRPr="005D41EE" w:rsidRDefault="00016885" w:rsidP="00491B45">
      <w:pPr>
        <w:pStyle w:val="ListParagraph"/>
        <w:numPr>
          <w:ilvl w:val="1"/>
          <w:numId w:val="5"/>
        </w:numPr>
        <w:rPr>
          <w:rFonts w:cstheme="minorHAnsi"/>
          <w:b/>
          <w:bCs/>
        </w:rPr>
      </w:pPr>
      <w:ins w:id="68" w:author="Matt Johnston" w:date="2018-12-06T06:06:00Z">
        <w:r>
          <w:rPr>
            <w:rFonts w:eastAsia="Times New Roman" w:cstheme="minorHAnsi"/>
          </w:rPr>
          <w:t>Soil phosphorus data by crop type and county</w:t>
        </w:r>
      </w:ins>
    </w:p>
    <w:p w14:paraId="5A507B60" w14:textId="5C99EC2A" w:rsidR="00450406" w:rsidRPr="00647154" w:rsidRDefault="00450406" w:rsidP="00491B45">
      <w:pPr>
        <w:pStyle w:val="ListParagraph"/>
        <w:numPr>
          <w:ilvl w:val="0"/>
          <w:numId w:val="5"/>
        </w:numPr>
        <w:rPr>
          <w:rFonts w:cstheme="minorHAnsi"/>
          <w:b/>
          <w:bCs/>
        </w:rPr>
      </w:pPr>
      <w:r w:rsidRPr="00647154">
        <w:rPr>
          <w:rFonts w:eastAsia="Times New Roman" w:cstheme="minorHAnsi"/>
          <w:b/>
        </w:rPr>
        <w:t>Wastewater Data -</w:t>
      </w:r>
    </w:p>
    <w:p w14:paraId="53135B0F" w14:textId="6959DDDC" w:rsidR="00450406" w:rsidRPr="00647154" w:rsidRDefault="00DF7A91" w:rsidP="00491B45">
      <w:pPr>
        <w:pStyle w:val="ListParagraph"/>
        <w:numPr>
          <w:ilvl w:val="1"/>
          <w:numId w:val="5"/>
        </w:numPr>
        <w:rPr>
          <w:rFonts w:cstheme="minorHAnsi"/>
          <w:b/>
          <w:bCs/>
        </w:rPr>
      </w:pPr>
      <w:r w:rsidRPr="00647154">
        <w:rPr>
          <w:rFonts w:eastAsia="Times New Roman" w:cstheme="minorHAnsi"/>
        </w:rPr>
        <w:t>WWTP estimated loads through 2025</w:t>
      </w:r>
      <w:r w:rsidR="00F8254D" w:rsidRPr="00647154">
        <w:rPr>
          <w:rFonts w:eastAsia="Times New Roman" w:cstheme="minorHAnsi"/>
        </w:rPr>
        <w:t xml:space="preserve"> – these could be estimated as loads </w:t>
      </w:r>
      <w:r w:rsidR="00990A89">
        <w:rPr>
          <w:rFonts w:eastAsia="Times New Roman" w:cstheme="minorHAnsi"/>
        </w:rPr>
        <w:t xml:space="preserve">for a particular year in the milestone period, or </w:t>
      </w:r>
      <w:r w:rsidR="00F8254D" w:rsidRPr="00647154">
        <w:rPr>
          <w:rFonts w:eastAsia="Times New Roman" w:cstheme="minorHAnsi"/>
        </w:rPr>
        <w:t xml:space="preserve">reflect </w:t>
      </w:r>
      <w:r w:rsidR="00647154" w:rsidRPr="00647154">
        <w:rPr>
          <w:rFonts w:eastAsia="Times New Roman" w:cstheme="minorHAnsi"/>
        </w:rPr>
        <w:t>loads described in NPDES permits</w:t>
      </w:r>
      <w:r w:rsidR="006A4E18" w:rsidRPr="00647154">
        <w:rPr>
          <w:rFonts w:eastAsia="Times New Roman" w:cstheme="minorHAnsi"/>
        </w:rPr>
        <w:t xml:space="preserve"> </w:t>
      </w:r>
    </w:p>
    <w:p w14:paraId="5A5D2D2E" w14:textId="3042149F" w:rsidR="00DF7A91" w:rsidRPr="005D5661" w:rsidRDefault="00DF7A91" w:rsidP="00491B45">
      <w:pPr>
        <w:pStyle w:val="ListParagraph"/>
        <w:numPr>
          <w:ilvl w:val="1"/>
          <w:numId w:val="5"/>
        </w:numPr>
        <w:rPr>
          <w:rFonts w:eastAsiaTheme="minorHAnsi" w:cstheme="minorHAnsi"/>
          <w:b/>
          <w:bCs/>
        </w:rPr>
      </w:pPr>
      <w:proofErr w:type="spellStart"/>
      <w:r w:rsidRPr="00647154">
        <w:rPr>
          <w:rFonts w:eastAsia="Times New Roman" w:cstheme="minorHAnsi"/>
        </w:rPr>
        <w:t>Biosolid</w:t>
      </w:r>
      <w:proofErr w:type="spellEnd"/>
      <w:r w:rsidRPr="00647154">
        <w:rPr>
          <w:rFonts w:eastAsia="Times New Roman" w:cstheme="minorHAnsi"/>
        </w:rPr>
        <w:t xml:space="preserve"> </w:t>
      </w:r>
      <w:r w:rsidR="00586A54">
        <w:rPr>
          <w:rFonts w:eastAsia="Times New Roman" w:cstheme="minorHAnsi"/>
        </w:rPr>
        <w:t xml:space="preserve">and spray irrigation </w:t>
      </w:r>
      <w:r w:rsidRPr="00647154">
        <w:rPr>
          <w:rFonts w:eastAsia="Times New Roman" w:cstheme="minorHAnsi"/>
        </w:rPr>
        <w:t>mass and nutrient concentration application by county</w:t>
      </w:r>
    </w:p>
    <w:p w14:paraId="67174325" w14:textId="4847F344" w:rsidR="00586A54" w:rsidRPr="005D5661" w:rsidRDefault="00586A54" w:rsidP="00491B45">
      <w:pPr>
        <w:pStyle w:val="ListParagraph"/>
        <w:numPr>
          <w:ilvl w:val="1"/>
          <w:numId w:val="5"/>
        </w:numPr>
        <w:rPr>
          <w:rFonts w:eastAsiaTheme="minorHAnsi" w:cstheme="minorHAnsi"/>
          <w:b/>
          <w:bCs/>
        </w:rPr>
      </w:pPr>
      <w:r>
        <w:rPr>
          <w:rFonts w:eastAsia="Times New Roman" w:cstheme="minorHAnsi"/>
        </w:rPr>
        <w:t>Rapid infiltration basin load data</w:t>
      </w:r>
    </w:p>
    <w:p w14:paraId="0277C833" w14:textId="5F2E3972" w:rsidR="00586A54" w:rsidRPr="005D5661" w:rsidRDefault="00586A54" w:rsidP="00491B45">
      <w:pPr>
        <w:pStyle w:val="ListParagraph"/>
        <w:numPr>
          <w:ilvl w:val="1"/>
          <w:numId w:val="5"/>
        </w:numPr>
        <w:rPr>
          <w:rFonts w:eastAsiaTheme="minorHAnsi" w:cstheme="minorHAnsi"/>
          <w:b/>
          <w:bCs/>
        </w:rPr>
      </w:pPr>
      <w:r>
        <w:rPr>
          <w:rFonts w:eastAsia="Times New Roman" w:cstheme="minorHAnsi"/>
        </w:rPr>
        <w:t>Large monitored onsite septic system load data</w:t>
      </w:r>
    </w:p>
    <w:p w14:paraId="0B5EAE39" w14:textId="02A04644" w:rsidR="00586A54" w:rsidRPr="005D41EE" w:rsidRDefault="00586A54" w:rsidP="00491B45">
      <w:pPr>
        <w:pStyle w:val="ListParagraph"/>
        <w:numPr>
          <w:ilvl w:val="1"/>
          <w:numId w:val="5"/>
        </w:numPr>
        <w:rPr>
          <w:rFonts w:cstheme="minorHAnsi"/>
          <w:b/>
          <w:bCs/>
        </w:rPr>
      </w:pPr>
      <w:r>
        <w:rPr>
          <w:rFonts w:eastAsia="Times New Roman" w:cstheme="minorHAnsi"/>
        </w:rPr>
        <w:t>CSO connections and pass-through data</w:t>
      </w:r>
    </w:p>
    <w:p w14:paraId="1805DC61" w14:textId="0D0B3482" w:rsidR="00450406" w:rsidRPr="00647154" w:rsidRDefault="00450406" w:rsidP="00491B45">
      <w:pPr>
        <w:pStyle w:val="ListParagraph"/>
        <w:numPr>
          <w:ilvl w:val="0"/>
          <w:numId w:val="5"/>
        </w:numPr>
        <w:rPr>
          <w:rFonts w:cstheme="minorHAnsi"/>
          <w:b/>
          <w:bCs/>
        </w:rPr>
      </w:pPr>
      <w:r w:rsidRPr="00647154">
        <w:rPr>
          <w:rFonts w:eastAsia="Times New Roman" w:cstheme="minorHAnsi"/>
          <w:b/>
        </w:rPr>
        <w:t xml:space="preserve">BMPs </w:t>
      </w:r>
      <w:r w:rsidR="00007172">
        <w:rPr>
          <w:rFonts w:eastAsia="Times New Roman" w:cstheme="minorHAnsi"/>
          <w:b/>
        </w:rPr>
        <w:t>and Load Delivery</w:t>
      </w:r>
      <w:r w:rsidRPr="00647154">
        <w:rPr>
          <w:rFonts w:eastAsia="Times New Roman" w:cstheme="minorHAnsi"/>
          <w:b/>
        </w:rPr>
        <w:t>–</w:t>
      </w:r>
    </w:p>
    <w:p w14:paraId="4B398BF8" w14:textId="486F85FB" w:rsidR="00450406" w:rsidRPr="00647154" w:rsidRDefault="006D2AFA" w:rsidP="00491B45">
      <w:pPr>
        <w:pStyle w:val="ListParagraph"/>
        <w:numPr>
          <w:ilvl w:val="1"/>
          <w:numId w:val="5"/>
        </w:numPr>
        <w:rPr>
          <w:rFonts w:cstheme="minorHAnsi"/>
          <w:b/>
          <w:bCs/>
        </w:rPr>
      </w:pPr>
      <w:r>
        <w:rPr>
          <w:rFonts w:eastAsia="Times New Roman" w:cstheme="minorHAnsi"/>
        </w:rPr>
        <w:t>Newly a</w:t>
      </w:r>
      <w:r w:rsidR="00450406" w:rsidRPr="00647154">
        <w:rPr>
          <w:rFonts w:eastAsia="Times New Roman" w:cstheme="minorHAnsi"/>
        </w:rPr>
        <w:t xml:space="preserve">pproved BMP expert panel reports to be used for planning and reporting purposes </w:t>
      </w:r>
    </w:p>
    <w:p w14:paraId="1E8CF22A" w14:textId="697CE378" w:rsidR="00450406" w:rsidRPr="00491B45" w:rsidRDefault="006D2AFA" w:rsidP="00491B45">
      <w:pPr>
        <w:pStyle w:val="ListParagraph"/>
        <w:numPr>
          <w:ilvl w:val="1"/>
          <w:numId w:val="5"/>
        </w:numPr>
        <w:rPr>
          <w:rFonts w:cstheme="minorHAnsi"/>
          <w:b/>
          <w:bCs/>
        </w:rPr>
      </w:pPr>
      <w:r>
        <w:rPr>
          <w:rFonts w:eastAsia="Times New Roman" w:cstheme="minorHAnsi"/>
        </w:rPr>
        <w:t>Newly a</w:t>
      </w:r>
      <w:r w:rsidR="00450406" w:rsidRPr="00647154">
        <w:rPr>
          <w:rFonts w:eastAsia="Times New Roman" w:cstheme="minorHAnsi"/>
        </w:rPr>
        <w:t>pproved BMP expert panel memos from source sector workgroups that adjust existing BMP definitions, qualifications, efficiencies and crediting methods for any BMP that was not on the ground during the critical modeling period of 1993-1995</w:t>
      </w:r>
    </w:p>
    <w:p w14:paraId="01EA23CA" w14:textId="556E6F46" w:rsidR="00007172" w:rsidRPr="00C65C0B" w:rsidRDefault="00007172" w:rsidP="00491B45">
      <w:pPr>
        <w:pStyle w:val="ListParagraph"/>
        <w:numPr>
          <w:ilvl w:val="1"/>
          <w:numId w:val="5"/>
        </w:numPr>
        <w:rPr>
          <w:ins w:id="69" w:author="Matt Johnston" w:date="2018-12-06T05:59:00Z"/>
          <w:rFonts w:cstheme="minorHAnsi"/>
          <w:b/>
          <w:bCs/>
          <w:rPrChange w:id="70" w:author="Matt Johnston" w:date="2018-12-06T05:59:00Z">
            <w:rPr>
              <w:ins w:id="71" w:author="Matt Johnston" w:date="2018-12-06T05:59:00Z"/>
              <w:rFonts w:eastAsia="Times New Roman" w:cstheme="minorHAnsi"/>
            </w:rPr>
          </w:rPrChange>
        </w:rPr>
      </w:pPr>
      <w:r>
        <w:rPr>
          <w:rFonts w:eastAsia="Times New Roman" w:cstheme="minorHAnsi"/>
        </w:rPr>
        <w:t>Delivery factors for areas outside of the watershed which have no impact to loads delivered to streams within the watershed or to the Chesapeake Bay</w:t>
      </w:r>
    </w:p>
    <w:p w14:paraId="25183C76" w14:textId="77777777" w:rsidR="00C65C0B" w:rsidRPr="00647154" w:rsidRDefault="00C65C0B" w:rsidP="00491B45">
      <w:pPr>
        <w:pStyle w:val="ListParagraph"/>
        <w:numPr>
          <w:ilvl w:val="1"/>
          <w:numId w:val="5"/>
        </w:numPr>
        <w:rPr>
          <w:rFonts w:cstheme="minorHAnsi"/>
          <w:b/>
          <w:bCs/>
        </w:rPr>
      </w:pPr>
      <w:ins w:id="72" w:author="Matt Johnston" w:date="2018-12-06T05:59:00Z">
        <w:r>
          <w:rPr>
            <w:rFonts w:eastAsia="Times New Roman" w:cstheme="minorHAnsi"/>
          </w:rPr>
          <w:t>Interim BMPs approved by the Partnership and made available only for Milestone planning purposes, but not for progress reporting</w:t>
        </w:r>
      </w:ins>
    </w:p>
    <w:p w14:paraId="01B8C09D" w14:textId="43BE3AF8" w:rsidR="00450406" w:rsidRPr="00491B45" w:rsidRDefault="00450406" w:rsidP="00491B45">
      <w:pPr>
        <w:rPr>
          <w:rStyle w:val="SubtleEmphasis"/>
        </w:rPr>
      </w:pPr>
      <w:r w:rsidRPr="00491B45">
        <w:rPr>
          <w:rStyle w:val="SubtleEmphasis"/>
        </w:rPr>
        <w:t xml:space="preserve">The following </w:t>
      </w:r>
      <w:r w:rsidR="00245E4F" w:rsidRPr="00491B45">
        <w:rPr>
          <w:rStyle w:val="SubtleEmphasis"/>
        </w:rPr>
        <w:t xml:space="preserve">data inputs and BMP information </w:t>
      </w:r>
      <w:r w:rsidRPr="00491B45">
        <w:rPr>
          <w:rStyle w:val="SubtleEmphasis"/>
          <w:b/>
          <w:u w:val="single"/>
        </w:rPr>
        <w:t>may not</w:t>
      </w:r>
      <w:r w:rsidRPr="00491B45">
        <w:rPr>
          <w:rStyle w:val="SubtleEmphasis"/>
        </w:rPr>
        <w:t xml:space="preserve"> be changed:</w:t>
      </w:r>
      <w:r w:rsidR="00A479C2" w:rsidRPr="00491B45">
        <w:rPr>
          <w:rStyle w:val="SubtleEmphasis"/>
        </w:rPr>
        <w:t xml:space="preserve"> </w:t>
      </w:r>
    </w:p>
    <w:p w14:paraId="45FC559C" w14:textId="10AA183B" w:rsidR="006D2AFA" w:rsidRPr="00491B45" w:rsidRDefault="006D2AFA" w:rsidP="00491B45">
      <w:pPr>
        <w:pStyle w:val="ListParagraph"/>
        <w:numPr>
          <w:ilvl w:val="0"/>
          <w:numId w:val="5"/>
        </w:numPr>
        <w:rPr>
          <w:rFonts w:cstheme="minorHAnsi"/>
          <w:b/>
          <w:bCs/>
        </w:rPr>
      </w:pPr>
      <w:r w:rsidRPr="00647154">
        <w:rPr>
          <w:rFonts w:cstheme="minorHAnsi"/>
          <w:b/>
          <w:bCs/>
        </w:rPr>
        <w:t>Land Use and Populations-</w:t>
      </w:r>
    </w:p>
    <w:p w14:paraId="1F9152BA" w14:textId="77777777" w:rsidR="00245E4F" w:rsidRPr="00491B45" w:rsidRDefault="00245E4F" w:rsidP="00491B45">
      <w:pPr>
        <w:pStyle w:val="ListParagraph"/>
        <w:numPr>
          <w:ilvl w:val="1"/>
          <w:numId w:val="5"/>
        </w:numPr>
        <w:rPr>
          <w:rFonts w:cstheme="minorHAnsi"/>
          <w:b/>
          <w:bCs/>
        </w:rPr>
      </w:pPr>
      <w:r>
        <w:rPr>
          <w:rFonts w:eastAsia="Times New Roman" w:cstheme="minorHAnsi"/>
        </w:rPr>
        <w:t>Any land use, zoning, population and septic data that combined to form the base conditions that were used to assess loads and load reductions up to the date of the most recent high-resolution land use dataset (2013).</w:t>
      </w:r>
    </w:p>
    <w:p w14:paraId="4D6DF579" w14:textId="77777777" w:rsidR="00846287" w:rsidRPr="00647154" w:rsidRDefault="00846287" w:rsidP="00846287">
      <w:pPr>
        <w:pStyle w:val="ListParagraph"/>
        <w:numPr>
          <w:ilvl w:val="0"/>
          <w:numId w:val="5"/>
        </w:numPr>
        <w:rPr>
          <w:rFonts w:cstheme="minorHAnsi"/>
          <w:b/>
          <w:bCs/>
        </w:rPr>
      </w:pPr>
      <w:r w:rsidRPr="00647154">
        <w:rPr>
          <w:rFonts w:eastAsia="Times New Roman" w:cstheme="minorHAnsi"/>
          <w:b/>
        </w:rPr>
        <w:t xml:space="preserve">Agricultural Data – </w:t>
      </w:r>
    </w:p>
    <w:p w14:paraId="4B51E2A6" w14:textId="77777777" w:rsidR="00245E4F" w:rsidRPr="00491B45" w:rsidRDefault="00245E4F" w:rsidP="00491B45">
      <w:pPr>
        <w:pStyle w:val="ListParagraph"/>
        <w:numPr>
          <w:ilvl w:val="1"/>
          <w:numId w:val="5"/>
        </w:numPr>
        <w:rPr>
          <w:rFonts w:cstheme="minorHAnsi"/>
          <w:b/>
          <w:bCs/>
        </w:rPr>
      </w:pPr>
      <w:r>
        <w:rPr>
          <w:rFonts w:eastAsia="Times New Roman" w:cstheme="minorHAnsi"/>
        </w:rPr>
        <w:t>Any agricultural data from 1985 through 2013 that combined with other land use information, were used to assess loads and load reductions up to the date of the most recent high-resolution land use dataset (2013).</w:t>
      </w:r>
    </w:p>
    <w:p w14:paraId="28C0B9C7" w14:textId="188ADDD4" w:rsidR="00846287" w:rsidRPr="00491B45" w:rsidRDefault="00846287" w:rsidP="00491B45">
      <w:pPr>
        <w:pStyle w:val="ListParagraph"/>
        <w:numPr>
          <w:ilvl w:val="0"/>
          <w:numId w:val="5"/>
        </w:numPr>
        <w:rPr>
          <w:rFonts w:cstheme="minorHAnsi"/>
          <w:b/>
          <w:bCs/>
        </w:rPr>
      </w:pPr>
      <w:r w:rsidRPr="00491B45">
        <w:rPr>
          <w:rFonts w:eastAsia="Times New Roman" w:cstheme="minorHAnsi"/>
          <w:b/>
        </w:rPr>
        <w:t xml:space="preserve">Wastewater Data </w:t>
      </w:r>
      <w:r>
        <w:rPr>
          <w:rFonts w:eastAsia="Times New Roman" w:cstheme="minorHAnsi"/>
          <w:b/>
        </w:rPr>
        <w:t>–</w:t>
      </w:r>
      <w:r w:rsidRPr="00491B45">
        <w:rPr>
          <w:rFonts w:eastAsia="Times New Roman" w:cstheme="minorHAnsi"/>
          <w:b/>
        </w:rPr>
        <w:t xml:space="preserve"> </w:t>
      </w:r>
    </w:p>
    <w:p w14:paraId="790772B9" w14:textId="04A3CFD4" w:rsidR="00846287" w:rsidRPr="00491B45" w:rsidRDefault="006D2AFA" w:rsidP="00491B45">
      <w:pPr>
        <w:pStyle w:val="ListParagraph"/>
        <w:numPr>
          <w:ilvl w:val="1"/>
          <w:numId w:val="5"/>
        </w:numPr>
        <w:rPr>
          <w:rFonts w:cstheme="minorHAnsi"/>
          <w:b/>
          <w:bCs/>
        </w:rPr>
      </w:pPr>
      <w:r w:rsidRPr="00491B45">
        <w:rPr>
          <w:rFonts w:eastAsia="Times New Roman" w:cstheme="minorHAnsi"/>
        </w:rPr>
        <w:t xml:space="preserve">Any wastewater, </w:t>
      </w:r>
      <w:proofErr w:type="spellStart"/>
      <w:r w:rsidRPr="00491B45">
        <w:rPr>
          <w:rFonts w:eastAsia="Times New Roman" w:cstheme="minorHAnsi"/>
        </w:rPr>
        <w:t>biosolid</w:t>
      </w:r>
      <w:proofErr w:type="spellEnd"/>
      <w:r w:rsidRPr="00491B45">
        <w:rPr>
          <w:rFonts w:eastAsia="Times New Roman" w:cstheme="minorHAnsi"/>
        </w:rPr>
        <w:t>, rapid infiltration basin, large monitored onsite septic system load data, CSO connections and pass-through data that were used to assess loads and load reductions up to the date of the most recent high-resolution land use dataset (2013).</w:t>
      </w:r>
    </w:p>
    <w:p w14:paraId="11E6F809" w14:textId="4BC15BCA" w:rsidR="00846287" w:rsidRPr="00491B45" w:rsidRDefault="00846287" w:rsidP="00491B45">
      <w:pPr>
        <w:pStyle w:val="ListParagraph"/>
        <w:numPr>
          <w:ilvl w:val="0"/>
          <w:numId w:val="5"/>
        </w:numPr>
        <w:rPr>
          <w:rFonts w:cstheme="minorHAnsi"/>
          <w:b/>
          <w:bCs/>
        </w:rPr>
      </w:pPr>
      <w:r w:rsidRPr="00491B45">
        <w:rPr>
          <w:rFonts w:eastAsia="Times New Roman" w:cstheme="minorHAnsi"/>
          <w:b/>
        </w:rPr>
        <w:t xml:space="preserve">BMPs - </w:t>
      </w:r>
    </w:p>
    <w:p w14:paraId="6D2AD745" w14:textId="77777777" w:rsidR="00245E4F" w:rsidRPr="00491B45" w:rsidRDefault="00245E4F" w:rsidP="00491B45">
      <w:pPr>
        <w:pStyle w:val="ListParagraph"/>
      </w:pPr>
    </w:p>
    <w:p w14:paraId="771C6CB4" w14:textId="1355B5CB" w:rsidR="00450406" w:rsidRPr="00647154" w:rsidRDefault="00FF7857" w:rsidP="00491B45">
      <w:pPr>
        <w:pStyle w:val="ListParagraph"/>
        <w:numPr>
          <w:ilvl w:val="1"/>
          <w:numId w:val="5"/>
        </w:numPr>
        <w:spacing w:after="160" w:line="259" w:lineRule="auto"/>
        <w:rPr>
          <w:rFonts w:cstheme="minorHAnsi"/>
        </w:rPr>
      </w:pPr>
      <w:r w:rsidRPr="00647154">
        <w:rPr>
          <w:rFonts w:cstheme="minorHAnsi"/>
          <w:b/>
        </w:rPr>
        <w:lastRenderedPageBreak/>
        <w:t>Model</w:t>
      </w:r>
      <w:r w:rsidR="00450406" w:rsidRPr="00647154">
        <w:rPr>
          <w:rFonts w:cstheme="minorHAnsi"/>
          <w:b/>
        </w:rPr>
        <w:t xml:space="preserve"> efficiencies and crediting methods</w:t>
      </w:r>
      <w:r w:rsidR="00450406" w:rsidRPr="00647154">
        <w:rPr>
          <w:rFonts w:cstheme="minorHAnsi"/>
        </w:rPr>
        <w:t xml:space="preserve"> that would impact practices in place between 1993 and 1995 (the critical period). The examples listed below are not a comprehensive list.</w:t>
      </w:r>
    </w:p>
    <w:p w14:paraId="18833346" w14:textId="77777777" w:rsidR="00450406" w:rsidRPr="00647154" w:rsidRDefault="00450406" w:rsidP="00491B45">
      <w:pPr>
        <w:pStyle w:val="ListParagraph"/>
        <w:numPr>
          <w:ilvl w:val="2"/>
          <w:numId w:val="5"/>
        </w:numPr>
        <w:spacing w:after="160" w:line="259" w:lineRule="auto"/>
        <w:rPr>
          <w:rFonts w:cstheme="minorHAnsi"/>
        </w:rPr>
      </w:pPr>
      <w:r w:rsidRPr="00647154">
        <w:rPr>
          <w:rFonts w:cstheme="minorHAnsi"/>
        </w:rPr>
        <w:t>Example – the runoff reduction efficiency for upslope acres treated by grass buffers may not change</w:t>
      </w:r>
    </w:p>
    <w:p w14:paraId="7C52BDE5" w14:textId="77777777" w:rsidR="00450406" w:rsidRPr="00647154" w:rsidRDefault="00450406" w:rsidP="00491B45">
      <w:pPr>
        <w:pStyle w:val="ListParagraph"/>
        <w:numPr>
          <w:ilvl w:val="2"/>
          <w:numId w:val="5"/>
        </w:numPr>
        <w:spacing w:after="160" w:line="259" w:lineRule="auto"/>
        <w:rPr>
          <w:rFonts w:cstheme="minorHAnsi"/>
        </w:rPr>
      </w:pPr>
      <w:r w:rsidRPr="00647154">
        <w:rPr>
          <w:rFonts w:cstheme="minorHAnsi"/>
        </w:rPr>
        <w:t>Example – the method of crediting core nutrient management as a change in crop application goal may not change</w:t>
      </w:r>
    </w:p>
    <w:p w14:paraId="0D4C069C" w14:textId="77777777" w:rsidR="00450406" w:rsidRDefault="00450406" w:rsidP="00491B45">
      <w:pPr>
        <w:pStyle w:val="ListParagraph"/>
        <w:numPr>
          <w:ilvl w:val="2"/>
          <w:numId w:val="5"/>
        </w:numPr>
        <w:spacing w:after="160" w:line="259" w:lineRule="auto"/>
        <w:rPr>
          <w:rFonts w:cstheme="minorHAnsi"/>
        </w:rPr>
      </w:pPr>
      <w:r w:rsidRPr="00647154">
        <w:rPr>
          <w:rFonts w:cstheme="minorHAnsi"/>
        </w:rPr>
        <w:t>Example – the default credit per linear foot of urban and non-urban stream restoration may not change</w:t>
      </w:r>
    </w:p>
    <w:p w14:paraId="721DE7EF" w14:textId="0802401F" w:rsidR="00586A54" w:rsidRPr="00647154" w:rsidRDefault="00586A54" w:rsidP="00491B45">
      <w:pPr>
        <w:pStyle w:val="ListParagraph"/>
        <w:numPr>
          <w:ilvl w:val="2"/>
          <w:numId w:val="5"/>
        </w:numPr>
        <w:spacing w:after="160" w:line="259" w:lineRule="auto"/>
        <w:rPr>
          <w:rFonts w:cstheme="minorHAnsi"/>
        </w:rPr>
      </w:pPr>
      <w:r>
        <w:rPr>
          <w:rFonts w:cstheme="minorHAnsi"/>
        </w:rPr>
        <w:t>Example – the mapping of previously reported NEIEN BMPs to different CBP BMPs in the NEIEN Appendix</w:t>
      </w:r>
    </w:p>
    <w:p w14:paraId="38A6516F" w14:textId="71C23985" w:rsidR="00450406" w:rsidRPr="00647154" w:rsidRDefault="00FF7857" w:rsidP="00491B45">
      <w:pPr>
        <w:pStyle w:val="ListParagraph"/>
        <w:numPr>
          <w:ilvl w:val="1"/>
          <w:numId w:val="5"/>
        </w:numPr>
        <w:spacing w:after="160" w:line="259" w:lineRule="auto"/>
        <w:rPr>
          <w:rFonts w:cstheme="minorHAnsi"/>
        </w:rPr>
      </w:pPr>
      <w:r w:rsidRPr="00647154">
        <w:rPr>
          <w:rFonts w:cstheme="minorHAnsi"/>
          <w:b/>
        </w:rPr>
        <w:t>Definitions</w:t>
      </w:r>
      <w:r w:rsidR="00450406" w:rsidRPr="00647154">
        <w:rPr>
          <w:rFonts w:cstheme="minorHAnsi"/>
          <w:b/>
        </w:rPr>
        <w:t xml:space="preserve"> and qualifications</w:t>
      </w:r>
      <w:r w:rsidR="00450406" w:rsidRPr="00647154">
        <w:rPr>
          <w:rFonts w:cstheme="minorHAnsi"/>
        </w:rPr>
        <w:t xml:space="preserve"> that would impact practices in place from 1993 through 1995 (the critical period). The examples listed below are not a comprehensive list.</w:t>
      </w:r>
    </w:p>
    <w:p w14:paraId="5F8EE318" w14:textId="77777777" w:rsidR="00450406" w:rsidRPr="00647154" w:rsidRDefault="00450406" w:rsidP="00491B45">
      <w:pPr>
        <w:pStyle w:val="ListParagraph"/>
        <w:numPr>
          <w:ilvl w:val="2"/>
          <w:numId w:val="5"/>
        </w:numPr>
        <w:spacing w:after="160" w:line="259" w:lineRule="auto"/>
        <w:rPr>
          <w:rFonts w:cstheme="minorHAnsi"/>
        </w:rPr>
      </w:pPr>
      <w:r w:rsidRPr="00647154">
        <w:rPr>
          <w:rFonts w:cstheme="minorHAnsi"/>
        </w:rPr>
        <w:t>Example – the width requirements of grass buffers may not change</w:t>
      </w:r>
    </w:p>
    <w:p w14:paraId="07AAEC69" w14:textId="77777777" w:rsidR="00450406" w:rsidRPr="00647154" w:rsidRDefault="00450406" w:rsidP="00491B45">
      <w:pPr>
        <w:pStyle w:val="ListParagraph"/>
        <w:numPr>
          <w:ilvl w:val="2"/>
          <w:numId w:val="5"/>
        </w:numPr>
        <w:spacing w:after="160" w:line="259" w:lineRule="auto"/>
        <w:rPr>
          <w:rFonts w:cstheme="minorHAnsi"/>
        </w:rPr>
      </w:pPr>
      <w:r w:rsidRPr="00647154">
        <w:rPr>
          <w:rFonts w:cstheme="minorHAnsi"/>
        </w:rPr>
        <w:t>Example – the requirements for receiving credit under the core nutrient management practices may not change</w:t>
      </w:r>
    </w:p>
    <w:p w14:paraId="433C1FB5" w14:textId="77777777" w:rsidR="00450406" w:rsidRPr="00647154" w:rsidRDefault="00450406" w:rsidP="00491B45">
      <w:pPr>
        <w:pStyle w:val="ListParagraph"/>
        <w:numPr>
          <w:ilvl w:val="2"/>
          <w:numId w:val="5"/>
        </w:numPr>
        <w:spacing w:after="160" w:line="259" w:lineRule="auto"/>
        <w:rPr>
          <w:rFonts w:cstheme="minorHAnsi"/>
        </w:rPr>
      </w:pPr>
      <w:r w:rsidRPr="00647154">
        <w:rPr>
          <w:rFonts w:cstheme="minorHAnsi"/>
        </w:rPr>
        <w:t>Example – the qualifying conditions of stream restoration practices may not change</w:t>
      </w:r>
    </w:p>
    <w:p w14:paraId="749938FE" w14:textId="140A4B33" w:rsidR="00450406" w:rsidRPr="00647154" w:rsidRDefault="00450406" w:rsidP="00491B45">
      <w:pPr>
        <w:pStyle w:val="ListParagraph"/>
        <w:numPr>
          <w:ilvl w:val="1"/>
          <w:numId w:val="5"/>
        </w:numPr>
        <w:spacing w:after="160" w:line="259" w:lineRule="auto"/>
        <w:rPr>
          <w:rFonts w:cstheme="minorHAnsi"/>
        </w:rPr>
      </w:pPr>
      <w:r w:rsidRPr="00647154">
        <w:rPr>
          <w:rFonts w:cstheme="minorHAnsi"/>
          <w:b/>
        </w:rPr>
        <w:t>BMPs that were in place between 1993 and 1995 (the critical period)</w:t>
      </w:r>
      <w:r w:rsidRPr="00647154">
        <w:rPr>
          <w:rFonts w:cstheme="minorHAnsi"/>
        </w:rPr>
        <w:t>, but were previously credited using a different BMP or were not credited at all. The examples listed below are not a comprehensive list.</w:t>
      </w:r>
    </w:p>
    <w:p w14:paraId="352C6B19" w14:textId="69F39966" w:rsidR="00450406" w:rsidRPr="00647154" w:rsidRDefault="00450406" w:rsidP="00491B45">
      <w:pPr>
        <w:pStyle w:val="ListParagraph"/>
        <w:numPr>
          <w:ilvl w:val="2"/>
          <w:numId w:val="5"/>
        </w:numPr>
        <w:spacing w:after="160" w:line="259" w:lineRule="auto"/>
        <w:rPr>
          <w:rFonts w:cstheme="minorHAnsi"/>
        </w:rPr>
      </w:pPr>
      <w:r w:rsidRPr="00647154">
        <w:rPr>
          <w:rFonts w:cstheme="minorHAnsi"/>
        </w:rPr>
        <w:t xml:space="preserve">Example – providing a separate credit for grassed waterways on agricultural land may not be done as they were previously credited under </w:t>
      </w:r>
      <w:r w:rsidR="007A7CAC">
        <w:rPr>
          <w:rFonts w:cstheme="minorHAnsi"/>
        </w:rPr>
        <w:t xml:space="preserve">a </w:t>
      </w:r>
      <w:r w:rsidRPr="00647154">
        <w:rPr>
          <w:rFonts w:cstheme="minorHAnsi"/>
        </w:rPr>
        <w:t>different practice</w:t>
      </w:r>
    </w:p>
    <w:p w14:paraId="04157D9F" w14:textId="77777777" w:rsidR="00450406" w:rsidRPr="00647154" w:rsidRDefault="00450406" w:rsidP="00491B45">
      <w:pPr>
        <w:pStyle w:val="ListParagraph"/>
        <w:numPr>
          <w:ilvl w:val="2"/>
          <w:numId w:val="5"/>
        </w:numPr>
        <w:spacing w:after="160" w:line="259" w:lineRule="auto"/>
        <w:rPr>
          <w:rFonts w:cstheme="minorHAnsi"/>
        </w:rPr>
      </w:pPr>
      <w:r w:rsidRPr="00647154">
        <w:rPr>
          <w:rFonts w:cstheme="minorHAnsi"/>
        </w:rPr>
        <w:t>Example – providing a separate credit for soil health practices that combines the credit of cover crops and conservation tillage practices may not be done as they were previously credited under the separate practices</w:t>
      </w:r>
    </w:p>
    <w:p w14:paraId="5962AA92" w14:textId="5790D099" w:rsidR="00586A54" w:rsidRPr="00647154" w:rsidRDefault="00586A54" w:rsidP="00491B45">
      <w:pPr>
        <w:pStyle w:val="ListParagraph"/>
        <w:numPr>
          <w:ilvl w:val="2"/>
          <w:numId w:val="5"/>
        </w:numPr>
        <w:spacing w:after="160" w:line="259" w:lineRule="auto"/>
        <w:rPr>
          <w:rFonts w:cstheme="minorHAnsi"/>
        </w:rPr>
      </w:pPr>
      <w:r>
        <w:rPr>
          <w:rFonts w:cstheme="minorHAnsi"/>
        </w:rPr>
        <w:t>Example – the mapping of previously reported NEIEN BMPs to different CBP BMPs in the NEIEN Appendix</w:t>
      </w:r>
    </w:p>
    <w:p w14:paraId="363460DD" w14:textId="5E0BB170" w:rsidR="00450406" w:rsidRPr="00647154" w:rsidRDefault="00FF7857" w:rsidP="00491B45">
      <w:pPr>
        <w:pStyle w:val="ListParagraph"/>
        <w:numPr>
          <w:ilvl w:val="1"/>
          <w:numId w:val="5"/>
        </w:numPr>
        <w:spacing w:after="160" w:line="259" w:lineRule="auto"/>
        <w:rPr>
          <w:rFonts w:cstheme="minorHAnsi"/>
        </w:rPr>
      </w:pPr>
      <w:r w:rsidRPr="00647154">
        <w:rPr>
          <w:rFonts w:cstheme="minorHAnsi"/>
          <w:b/>
        </w:rPr>
        <w:t>Credit</w:t>
      </w:r>
      <w:r w:rsidR="00450406" w:rsidRPr="00647154">
        <w:rPr>
          <w:rFonts w:cstheme="minorHAnsi"/>
          <w:b/>
        </w:rPr>
        <w:t xml:space="preserve"> duration</w:t>
      </w:r>
      <w:r w:rsidR="00450406" w:rsidRPr="00647154">
        <w:rPr>
          <w:rFonts w:cstheme="minorHAnsi"/>
        </w:rPr>
        <w:t xml:space="preserve"> of BMPs that were in place between 1993 and 1995. The examples below are not a comprehensive list.</w:t>
      </w:r>
    </w:p>
    <w:p w14:paraId="1274C29F" w14:textId="77777777" w:rsidR="00450406" w:rsidRPr="00647154" w:rsidRDefault="00450406" w:rsidP="00491B45">
      <w:pPr>
        <w:pStyle w:val="ListParagraph"/>
        <w:numPr>
          <w:ilvl w:val="2"/>
          <w:numId w:val="5"/>
        </w:numPr>
        <w:spacing w:after="160" w:line="259" w:lineRule="auto"/>
        <w:rPr>
          <w:rFonts w:cstheme="minorHAnsi"/>
        </w:rPr>
      </w:pPr>
      <w:r w:rsidRPr="00647154">
        <w:rPr>
          <w:rFonts w:cstheme="minorHAnsi"/>
        </w:rPr>
        <w:t>Example – changing the credit duration of grass buffers from 10 years to 5 years may not be done as that would impact implementation during this period</w:t>
      </w:r>
    </w:p>
    <w:p w14:paraId="62BC85CE" w14:textId="7811A7ED" w:rsidR="00A13D47" w:rsidRPr="00647154" w:rsidRDefault="00450406" w:rsidP="00491B45">
      <w:pPr>
        <w:pStyle w:val="ListParagraph"/>
        <w:numPr>
          <w:ilvl w:val="2"/>
          <w:numId w:val="5"/>
        </w:numPr>
        <w:spacing w:after="160" w:line="259" w:lineRule="auto"/>
        <w:rPr>
          <w:rFonts w:cstheme="minorHAnsi"/>
        </w:rPr>
      </w:pPr>
      <w:r w:rsidRPr="00647154">
        <w:rPr>
          <w:rFonts w:cstheme="minorHAnsi"/>
        </w:rPr>
        <w:t>Example – changing the credit duration of nutrient management from 1 year to 3 years may not be done as that would impact implementation and require re-reporting of all implementation, during this period</w:t>
      </w:r>
    </w:p>
    <w:p w14:paraId="5E64B184" w14:textId="54900669" w:rsidR="00007172" w:rsidRDefault="00007172" w:rsidP="00007172">
      <w:pPr>
        <w:pStyle w:val="Heading3"/>
      </w:pPr>
      <w:r>
        <w:t>other requests for changes</w:t>
      </w:r>
    </w:p>
    <w:p w14:paraId="3452DB36" w14:textId="56CF6031" w:rsidR="00007172" w:rsidRPr="00491B45" w:rsidRDefault="00007172" w:rsidP="00491B45">
      <w:r>
        <w:t xml:space="preserve">The above list of data products </w:t>
      </w:r>
      <w:del w:id="73" w:author="Matt Johnston" w:date="2018-12-06T06:00:00Z">
        <w:r w:rsidDel="00EF40B2">
          <w:delText xml:space="preserve">that may or may not impact future planning and progress assessment using the Phase 6 Model </w:delText>
        </w:r>
        <w:r w:rsidR="00773A38" w:rsidDel="00EF40B2">
          <w:delText>is not</w:delText>
        </w:r>
        <w:r w:rsidDel="00EF40B2">
          <w:delText xml:space="preserve"> exhaustive</w:delText>
        </w:r>
      </w:del>
      <w:ins w:id="74" w:author="Matt Johnston" w:date="2018-12-06T06:00:00Z">
        <w:r w:rsidR="00EF40B2">
          <w:t>is not exhaustive or absolute</w:t>
        </w:r>
      </w:ins>
      <w:r>
        <w:t xml:space="preserve">. Following the PSC’s direction, source sector workgroups </w:t>
      </w:r>
      <w:del w:id="75" w:author="Matt Johnston" w:date="2018-12-06T06:01:00Z">
        <w:r w:rsidDel="00EF40B2">
          <w:delText>may bring forward other requests for changes that can be assessed by the Water Quality GIT</w:delText>
        </w:r>
      </w:del>
      <w:ins w:id="76" w:author="Matt Johnston" w:date="2018-12-06T06:01:00Z">
        <w:r w:rsidR="00EF40B2">
          <w:t>or the Water Quality GIT may bring forward requests for changes</w:t>
        </w:r>
      </w:ins>
      <w:r>
        <w:t xml:space="preserve">. </w:t>
      </w:r>
      <w:ins w:id="77" w:author="Matt Johnston" w:date="2018-12-06T06:02:00Z">
        <w:r w:rsidR="00EF40B2">
          <w:t>Those requests will be assessed on a case-by-case basis by t</w:t>
        </w:r>
      </w:ins>
      <w:del w:id="78" w:author="Matt Johnston" w:date="2018-12-06T06:02:00Z">
        <w:r w:rsidDel="00EF40B2">
          <w:delText>T</w:delText>
        </w:r>
      </w:del>
      <w:r>
        <w:t xml:space="preserve">he Water Quality GIT </w:t>
      </w:r>
      <w:ins w:id="79" w:author="Matt Johnston" w:date="2018-12-06T06:02:00Z">
        <w:r w:rsidR="00EF40B2">
          <w:t xml:space="preserve">to </w:t>
        </w:r>
      </w:ins>
      <w:del w:id="80" w:author="Matt Johnston" w:date="2018-12-06T06:02:00Z">
        <w:r w:rsidDel="00EF40B2">
          <w:delText xml:space="preserve">will </w:delText>
        </w:r>
        <w:r w:rsidR="00773A38" w:rsidDel="00EF40B2">
          <w:delText xml:space="preserve">then assess these requests and </w:delText>
        </w:r>
      </w:del>
      <w:r w:rsidR="00773A38">
        <w:t xml:space="preserve">determine if </w:t>
      </w:r>
      <w:ins w:id="81" w:author="Matt Johnston" w:date="2018-12-06T06:02:00Z">
        <w:r w:rsidR="00EF40B2">
          <w:t xml:space="preserve">proposed </w:t>
        </w:r>
      </w:ins>
      <w:del w:id="82" w:author="Matt Johnston" w:date="2018-12-06T06:02:00Z">
        <w:r w:rsidR="00773A38" w:rsidDel="00EF40B2">
          <w:delText xml:space="preserve">and when appropriate </w:delText>
        </w:r>
      </w:del>
      <w:r w:rsidR="00773A38">
        <w:t>changes to the Phase 6 Model can be made</w:t>
      </w:r>
      <w:ins w:id="83" w:author="Matt Johnston" w:date="2018-12-06T05:27:00Z">
        <w:r w:rsidR="00EF40B2">
          <w:t>.</w:t>
        </w:r>
        <w:r w:rsidR="007F7B29">
          <w:t xml:space="preserve"> </w:t>
        </w:r>
      </w:ins>
      <w:ins w:id="84" w:author="Matt Johnston" w:date="2018-12-06T06:03:00Z">
        <w:r w:rsidR="00EF40B2">
          <w:t xml:space="preserve">Any </w:t>
        </w:r>
      </w:ins>
      <w:ins w:id="85" w:author="Matt Johnston" w:date="2018-12-06T06:02:00Z">
        <w:r w:rsidR="00EF40B2">
          <w:t>changes will be communicated to the PSC</w:t>
        </w:r>
      </w:ins>
      <w:ins w:id="86" w:author="Matt Johnston" w:date="2018-12-06T06:03:00Z">
        <w:r w:rsidR="00EF40B2">
          <w:t>.</w:t>
        </w:r>
      </w:ins>
      <w:del w:id="87" w:author="Matt Johnston" w:date="2018-12-06T05:27:00Z">
        <w:r w:rsidR="00773A38" w:rsidDel="007F7B29">
          <w:delText>.</w:delText>
        </w:r>
      </w:del>
    </w:p>
    <w:p w14:paraId="538E015F" w14:textId="77777777" w:rsidR="00CE7CFF" w:rsidRDefault="00CE7CFF" w:rsidP="00DF7A91"/>
    <w:p w14:paraId="66B7A6E8" w14:textId="77777777" w:rsidR="00DF7A91" w:rsidRDefault="00DF7A91" w:rsidP="00DF7A91"/>
    <w:p w14:paraId="2E8B128F" w14:textId="77777777" w:rsidR="00DF7A91" w:rsidRDefault="00DF7A91"/>
    <w:sectPr w:rsidR="00DF7A91" w:rsidSect="008F19ED">
      <w:headerReference w:type="default" r:id="rId10"/>
      <w:pgSz w:w="12240" w:h="15840"/>
      <w:pgMar w:top="1080" w:right="1080" w:bottom="1080" w:left="108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0" w:author="Matt Johnston" w:date="2018-12-07T10:15:00Z" w:initials="MJ">
    <w:p w14:paraId="3EB9589E" w14:textId="76E31895" w:rsidR="00655A03" w:rsidRDefault="00655A03">
      <w:pPr>
        <w:pStyle w:val="CommentText"/>
      </w:pPr>
      <w:r>
        <w:rPr>
          <w:rStyle w:val="CommentReference"/>
        </w:rPr>
        <w:annotationRef/>
      </w:r>
      <w:r>
        <w:t>Per Dianne McNally – EPA</w:t>
      </w:r>
    </w:p>
    <w:p w14:paraId="7ACC9796" w14:textId="01330C09" w:rsidR="00655A03" w:rsidRDefault="00655A03">
      <w:pPr>
        <w:pStyle w:val="CommentText"/>
      </w:pPr>
      <w:r>
        <w:t>EPA will not be conducting formal interim milestone evaluations.  Instead, we intend to check-in with the states in the odd-years on progress through a conference call.  EPA will not require a progress report in the odd-years but it will be useful to have a summary to inform the conference call discussion.</w:t>
      </w:r>
    </w:p>
  </w:comment>
  <w:comment w:id="43" w:author="Matt Johnston" w:date="2018-12-07T10:22:00Z" w:initials="MJ">
    <w:p w14:paraId="0E4CD163" w14:textId="334EBF76" w:rsidR="006B2C81" w:rsidRDefault="006B2C81">
      <w:pPr>
        <w:pStyle w:val="CommentText"/>
      </w:pPr>
      <w:r>
        <w:rPr>
          <w:rStyle w:val="CommentReference"/>
        </w:rPr>
        <w:annotationRef/>
      </w:r>
      <w:r>
        <w:t>VA requested a date for final 2020-2021 milestones submissions to EPA, and a date for EPA’s completion of the 2020-2021 milestone review. These dates are not yet available, but the EPA and CBPO will work with jurisdictions through the Milestones Workgroup to set these dates.</w:t>
      </w:r>
    </w:p>
  </w:comment>
  <w:comment w:id="44" w:author="Matt Johnston" w:date="2018-12-06T05:48:00Z" w:initials="MJ">
    <w:p w14:paraId="6689147E" w14:textId="0AAB2ACA" w:rsidR="00AA6CB9" w:rsidRDefault="00AA6CB9">
      <w:pPr>
        <w:pStyle w:val="CommentText"/>
      </w:pPr>
      <w:r>
        <w:rPr>
          <w:rStyle w:val="CommentReference"/>
        </w:rPr>
        <w:annotationRef/>
      </w:r>
      <w:r>
        <w:t xml:space="preserve">VA requested only one set of dates for the data inputs – preferably June 28, 2019. Unfortunately, a shift to the end of June for all jurisdictional data would greatly shorten the timeframe for QA/QC of the data by both the CBPO and the Partnership. The June 28, 2019 date is included for non-jurisdictional sources primarily to </w:t>
      </w:r>
      <w:r w:rsidR="00C65C0B">
        <w:t>accommodate</w:t>
      </w:r>
      <w:r>
        <w:t xml:space="preserve"> </w:t>
      </w:r>
      <w:r w:rsidR="00C65C0B">
        <w:t>federal data that may not be available until June 28, 2019. CBPO recommends not changing these dates.</w:t>
      </w:r>
    </w:p>
  </w:comment>
  <w:comment w:id="45" w:author="Matt Johnston" w:date="2018-12-06T05:52:00Z" w:initials="MJ">
    <w:p w14:paraId="67CFF4AA" w14:textId="54E4F0F8" w:rsidR="00C65C0B" w:rsidRDefault="00C65C0B">
      <w:pPr>
        <w:pStyle w:val="CommentText"/>
      </w:pPr>
      <w:r>
        <w:rPr>
          <w:rStyle w:val="CommentReference"/>
        </w:rPr>
        <w:annotationRef/>
      </w:r>
      <w:r>
        <w:t xml:space="preserve">VA requested that all modeling changes be made by September 30, 2019. Unfortunately, that would not be possible if decisions by the WQGIT are made at the end of September. The CBPO must use the month of October to code the approved changes into CAST. </w:t>
      </w:r>
    </w:p>
  </w:comment>
  <w:comment w:id="50" w:author="Matt Johnston" w:date="2018-12-07T10:16:00Z" w:initials="MJ">
    <w:p w14:paraId="3C99C1F8" w14:textId="0C92661D" w:rsidR="00655A03" w:rsidRDefault="00655A03">
      <w:pPr>
        <w:pStyle w:val="CommentText"/>
      </w:pPr>
      <w:r>
        <w:rPr>
          <w:rStyle w:val="CommentReference"/>
        </w:rPr>
        <w:annotationRef/>
      </w:r>
      <w:r>
        <w:t>Per Dianne McNally – EPA</w:t>
      </w:r>
    </w:p>
    <w:p w14:paraId="1A5834ED" w14:textId="7B14397C" w:rsidR="00655A03" w:rsidRDefault="00655A03">
      <w:pPr>
        <w:pStyle w:val="CommentText"/>
      </w:pPr>
      <w:r>
        <w:t>EPA will be requesting progress reports in the even-years.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CC9796" w15:done="0"/>
  <w15:commentEx w15:paraId="0E4CD163" w15:done="0"/>
  <w15:commentEx w15:paraId="6689147E" w15:done="0"/>
  <w15:commentEx w15:paraId="67CFF4AA" w15:done="0"/>
  <w15:commentEx w15:paraId="1A5834E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386F57" w14:textId="77777777" w:rsidR="00BB1FAE" w:rsidRDefault="00BB1FAE" w:rsidP="00DF7A91">
      <w:r>
        <w:separator/>
      </w:r>
    </w:p>
  </w:endnote>
  <w:endnote w:type="continuationSeparator" w:id="0">
    <w:p w14:paraId="476F0AAA" w14:textId="77777777" w:rsidR="00BB1FAE" w:rsidRDefault="00BB1FAE" w:rsidP="00DF7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B759EB" w14:textId="77777777" w:rsidR="00BB1FAE" w:rsidRDefault="00BB1FAE" w:rsidP="00DF7A91">
      <w:r>
        <w:separator/>
      </w:r>
    </w:p>
  </w:footnote>
  <w:footnote w:type="continuationSeparator" w:id="0">
    <w:p w14:paraId="0D211A5B" w14:textId="77777777" w:rsidR="00BB1FAE" w:rsidRDefault="00BB1FAE" w:rsidP="00DF7A91">
      <w:r>
        <w:continuationSeparator/>
      </w:r>
    </w:p>
  </w:footnote>
  <w:footnote w:id="1">
    <w:p w14:paraId="60534F6F" w14:textId="79D21A4F" w:rsidR="00113D33" w:rsidRDefault="00113D33">
      <w:pPr>
        <w:pStyle w:val="FootnoteText"/>
      </w:pPr>
      <w:r>
        <w:rPr>
          <w:rStyle w:val="FootnoteReference"/>
        </w:rPr>
        <w:footnoteRef/>
      </w:r>
      <w:r>
        <w:t xml:space="preserve"> The decision can be found in the July 9, 2018 PSC meeting minutes at: </w:t>
      </w:r>
      <w:hyperlink r:id="rId1" w:history="1">
        <w:r w:rsidRPr="00CB5218">
          <w:rPr>
            <w:rStyle w:val="Hyperlink"/>
          </w:rPr>
          <w:t>https://www.chesapeakebay.net/channel_files/29609/i.a._psc_actions-decisions_7-9-18_final_2.pdf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FC7B2" w14:textId="5D8F8C79" w:rsidR="00DF7A91" w:rsidRPr="00DF7A91" w:rsidRDefault="003944B9" w:rsidP="00DF7A91">
    <w:pPr>
      <w:pStyle w:val="Header"/>
      <w:jc w:val="right"/>
      <w:rPr>
        <w:i/>
      </w:rPr>
    </w:pPr>
    <w:r>
      <w:rPr>
        <w:i/>
      </w:rPr>
      <w:t xml:space="preserve">Draft – </w:t>
    </w:r>
    <w:del w:id="88" w:author="Matt Johnston" w:date="2018-12-06T06:07:00Z">
      <w:r w:rsidR="00816AF3" w:rsidDel="00CE18E9">
        <w:rPr>
          <w:i/>
        </w:rPr>
        <w:delText>October</w:delText>
      </w:r>
      <w:r w:rsidR="005D5661" w:rsidDel="00CE18E9">
        <w:rPr>
          <w:i/>
        </w:rPr>
        <w:delText xml:space="preserve"> </w:delText>
      </w:r>
      <w:r w:rsidR="00245E4F" w:rsidDel="00CE18E9">
        <w:rPr>
          <w:i/>
        </w:rPr>
        <w:delText>30</w:delText>
      </w:r>
    </w:del>
    <w:ins w:id="89" w:author="Matt Johnston" w:date="2018-12-06T06:07:00Z">
      <w:r w:rsidR="00CE18E9">
        <w:rPr>
          <w:i/>
        </w:rPr>
        <w:t xml:space="preserve">December </w:t>
      </w:r>
      <w:r w:rsidR="002E7BFB">
        <w:rPr>
          <w:i/>
        </w:rPr>
        <w:t>7</w:t>
      </w:r>
    </w:ins>
    <w:r w:rsidR="00DF7A91" w:rsidRPr="00DF7A91">
      <w:rPr>
        <w:i/>
      </w:rPr>
      <w:t>,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50DFD"/>
    <w:multiLevelType w:val="hybridMultilevel"/>
    <w:tmpl w:val="95C07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31DCC"/>
    <w:multiLevelType w:val="hybridMultilevel"/>
    <w:tmpl w:val="FB300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6F6EA5"/>
    <w:multiLevelType w:val="hybridMultilevel"/>
    <w:tmpl w:val="03E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626DD9"/>
    <w:multiLevelType w:val="hybridMultilevel"/>
    <w:tmpl w:val="D1E0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2F6040"/>
    <w:multiLevelType w:val="hybridMultilevel"/>
    <w:tmpl w:val="679A1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58619E2"/>
    <w:multiLevelType w:val="hybridMultilevel"/>
    <w:tmpl w:val="3E6AB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7B1568"/>
    <w:multiLevelType w:val="hybridMultilevel"/>
    <w:tmpl w:val="167AA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570214"/>
    <w:multiLevelType w:val="hybridMultilevel"/>
    <w:tmpl w:val="C762A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93345A"/>
    <w:multiLevelType w:val="hybridMultilevel"/>
    <w:tmpl w:val="2B6AD3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C713F30"/>
    <w:multiLevelType w:val="hybridMultilevel"/>
    <w:tmpl w:val="8DD22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7"/>
  </w:num>
  <w:num w:numId="5">
    <w:abstractNumId w:val="6"/>
  </w:num>
  <w:num w:numId="6">
    <w:abstractNumId w:val="5"/>
  </w:num>
  <w:num w:numId="7">
    <w:abstractNumId w:val="3"/>
  </w:num>
  <w:num w:numId="8">
    <w:abstractNumId w:val="9"/>
  </w:num>
  <w:num w:numId="9">
    <w:abstractNumId w:val="2"/>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t Johnston">
    <w15:presenceInfo w15:providerId="AD" w15:userId="S-1-5-21-780216973-25257766-102967255-117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A91"/>
    <w:rsid w:val="00007172"/>
    <w:rsid w:val="000155F7"/>
    <w:rsid w:val="00016885"/>
    <w:rsid w:val="00027B23"/>
    <w:rsid w:val="000477F6"/>
    <w:rsid w:val="000C74D8"/>
    <w:rsid w:val="000D2014"/>
    <w:rsid w:val="00113D33"/>
    <w:rsid w:val="00121390"/>
    <w:rsid w:val="00132CFB"/>
    <w:rsid w:val="001705F2"/>
    <w:rsid w:val="001C188C"/>
    <w:rsid w:val="00245E4F"/>
    <w:rsid w:val="002B4CB2"/>
    <w:rsid w:val="002E7BFB"/>
    <w:rsid w:val="00300F80"/>
    <w:rsid w:val="003870B2"/>
    <w:rsid w:val="003944B9"/>
    <w:rsid w:val="00450406"/>
    <w:rsid w:val="00491B45"/>
    <w:rsid w:val="004A29BC"/>
    <w:rsid w:val="004E3152"/>
    <w:rsid w:val="004E4679"/>
    <w:rsid w:val="00533C5A"/>
    <w:rsid w:val="00575AB0"/>
    <w:rsid w:val="005825F2"/>
    <w:rsid w:val="005841C6"/>
    <w:rsid w:val="005864E9"/>
    <w:rsid w:val="00586A54"/>
    <w:rsid w:val="005B1D73"/>
    <w:rsid w:val="005D41EE"/>
    <w:rsid w:val="005D5661"/>
    <w:rsid w:val="00616274"/>
    <w:rsid w:val="006232C5"/>
    <w:rsid w:val="00633779"/>
    <w:rsid w:val="00633E6C"/>
    <w:rsid w:val="00644094"/>
    <w:rsid w:val="00647154"/>
    <w:rsid w:val="00655A03"/>
    <w:rsid w:val="00684946"/>
    <w:rsid w:val="006A4E18"/>
    <w:rsid w:val="006B2C81"/>
    <w:rsid w:val="006D2AFA"/>
    <w:rsid w:val="006E701C"/>
    <w:rsid w:val="006E7B04"/>
    <w:rsid w:val="007553AC"/>
    <w:rsid w:val="00773A38"/>
    <w:rsid w:val="00776D0F"/>
    <w:rsid w:val="00795890"/>
    <w:rsid w:val="007A7CAC"/>
    <w:rsid w:val="007F7B29"/>
    <w:rsid w:val="00802425"/>
    <w:rsid w:val="00816AF3"/>
    <w:rsid w:val="00846287"/>
    <w:rsid w:val="008610B4"/>
    <w:rsid w:val="00893849"/>
    <w:rsid w:val="008B757B"/>
    <w:rsid w:val="008D2F39"/>
    <w:rsid w:val="008D7480"/>
    <w:rsid w:val="008E2230"/>
    <w:rsid w:val="008F19ED"/>
    <w:rsid w:val="00926910"/>
    <w:rsid w:val="00983F7B"/>
    <w:rsid w:val="00990A89"/>
    <w:rsid w:val="009D1C77"/>
    <w:rsid w:val="00A13D47"/>
    <w:rsid w:val="00A157C6"/>
    <w:rsid w:val="00A22C5B"/>
    <w:rsid w:val="00A479C2"/>
    <w:rsid w:val="00A57DF2"/>
    <w:rsid w:val="00A731E9"/>
    <w:rsid w:val="00A768BA"/>
    <w:rsid w:val="00AA20A1"/>
    <w:rsid w:val="00AA6CB9"/>
    <w:rsid w:val="00AE56AE"/>
    <w:rsid w:val="00AF3775"/>
    <w:rsid w:val="00B122D5"/>
    <w:rsid w:val="00B21FF4"/>
    <w:rsid w:val="00B71BED"/>
    <w:rsid w:val="00B846E4"/>
    <w:rsid w:val="00B938B8"/>
    <w:rsid w:val="00BB1FAE"/>
    <w:rsid w:val="00BC2C5E"/>
    <w:rsid w:val="00C641C3"/>
    <w:rsid w:val="00C65C0B"/>
    <w:rsid w:val="00CC2555"/>
    <w:rsid w:val="00CC60B8"/>
    <w:rsid w:val="00CE18E9"/>
    <w:rsid w:val="00CE7CFF"/>
    <w:rsid w:val="00D30CEF"/>
    <w:rsid w:val="00D3221C"/>
    <w:rsid w:val="00D72FE7"/>
    <w:rsid w:val="00D967E7"/>
    <w:rsid w:val="00DA798A"/>
    <w:rsid w:val="00DC386B"/>
    <w:rsid w:val="00DF6D54"/>
    <w:rsid w:val="00DF7A91"/>
    <w:rsid w:val="00E00AEE"/>
    <w:rsid w:val="00E6195A"/>
    <w:rsid w:val="00E675A3"/>
    <w:rsid w:val="00E74080"/>
    <w:rsid w:val="00E9500C"/>
    <w:rsid w:val="00ED209F"/>
    <w:rsid w:val="00EF40B2"/>
    <w:rsid w:val="00F14A7C"/>
    <w:rsid w:val="00F40C33"/>
    <w:rsid w:val="00F506FE"/>
    <w:rsid w:val="00F67AAA"/>
    <w:rsid w:val="00F80125"/>
    <w:rsid w:val="00F8254D"/>
    <w:rsid w:val="00FF3A69"/>
    <w:rsid w:val="00FF7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2D4B9"/>
  <w15:chartTrackingRefBased/>
  <w15:docId w15:val="{59CF36D3-9880-46BD-9FD6-B7CBBC833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5661"/>
  </w:style>
  <w:style w:type="paragraph" w:styleId="Heading1">
    <w:name w:val="heading 1"/>
    <w:basedOn w:val="Normal"/>
    <w:next w:val="Normal"/>
    <w:link w:val="Heading1Char"/>
    <w:uiPriority w:val="9"/>
    <w:qFormat/>
    <w:rsid w:val="005D5661"/>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5D5661"/>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5D5661"/>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5D5661"/>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5D5661"/>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5D5661"/>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5D5661"/>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5D5661"/>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5D5661"/>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D5661"/>
    <w:rPr>
      <w:caps/>
      <w:spacing w:val="15"/>
      <w:shd w:val="clear" w:color="auto" w:fill="D9E2F3" w:themeFill="accent1" w:themeFillTint="33"/>
    </w:rPr>
  </w:style>
  <w:style w:type="paragraph" w:styleId="Header">
    <w:name w:val="header"/>
    <w:basedOn w:val="Normal"/>
    <w:link w:val="HeaderChar"/>
    <w:uiPriority w:val="99"/>
    <w:unhideWhenUsed/>
    <w:rsid w:val="00DF7A91"/>
    <w:pPr>
      <w:tabs>
        <w:tab w:val="center" w:pos="4680"/>
        <w:tab w:val="right" w:pos="9360"/>
      </w:tabs>
    </w:pPr>
  </w:style>
  <w:style w:type="character" w:customStyle="1" w:styleId="HeaderChar">
    <w:name w:val="Header Char"/>
    <w:basedOn w:val="DefaultParagraphFont"/>
    <w:link w:val="Header"/>
    <w:uiPriority w:val="99"/>
    <w:rsid w:val="00DF7A91"/>
    <w:rPr>
      <w:rFonts w:ascii="Calibri" w:hAnsi="Calibri" w:cs="Calibri"/>
    </w:rPr>
  </w:style>
  <w:style w:type="paragraph" w:styleId="Footer">
    <w:name w:val="footer"/>
    <w:basedOn w:val="Normal"/>
    <w:link w:val="FooterChar"/>
    <w:uiPriority w:val="99"/>
    <w:unhideWhenUsed/>
    <w:rsid w:val="00DF7A91"/>
    <w:pPr>
      <w:tabs>
        <w:tab w:val="center" w:pos="4680"/>
        <w:tab w:val="right" w:pos="9360"/>
      </w:tabs>
    </w:pPr>
  </w:style>
  <w:style w:type="character" w:customStyle="1" w:styleId="FooterChar">
    <w:name w:val="Footer Char"/>
    <w:basedOn w:val="DefaultParagraphFont"/>
    <w:link w:val="Footer"/>
    <w:uiPriority w:val="99"/>
    <w:rsid w:val="00DF7A91"/>
    <w:rPr>
      <w:rFonts w:ascii="Calibri" w:hAnsi="Calibri" w:cs="Calibri"/>
    </w:rPr>
  </w:style>
  <w:style w:type="character" w:styleId="CommentReference">
    <w:name w:val="annotation reference"/>
    <w:basedOn w:val="DefaultParagraphFont"/>
    <w:uiPriority w:val="99"/>
    <w:semiHidden/>
    <w:unhideWhenUsed/>
    <w:rsid w:val="005B1D73"/>
    <w:rPr>
      <w:sz w:val="16"/>
      <w:szCs w:val="16"/>
    </w:rPr>
  </w:style>
  <w:style w:type="paragraph" w:styleId="CommentText">
    <w:name w:val="annotation text"/>
    <w:basedOn w:val="Normal"/>
    <w:link w:val="CommentTextChar"/>
    <w:uiPriority w:val="99"/>
    <w:semiHidden/>
    <w:unhideWhenUsed/>
    <w:rsid w:val="005B1D73"/>
  </w:style>
  <w:style w:type="character" w:customStyle="1" w:styleId="CommentTextChar">
    <w:name w:val="Comment Text Char"/>
    <w:basedOn w:val="DefaultParagraphFont"/>
    <w:link w:val="CommentText"/>
    <w:uiPriority w:val="99"/>
    <w:semiHidden/>
    <w:rsid w:val="005B1D73"/>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5B1D73"/>
    <w:rPr>
      <w:b/>
      <w:bCs/>
    </w:rPr>
  </w:style>
  <w:style w:type="character" w:customStyle="1" w:styleId="CommentSubjectChar">
    <w:name w:val="Comment Subject Char"/>
    <w:basedOn w:val="CommentTextChar"/>
    <w:link w:val="CommentSubject"/>
    <w:uiPriority w:val="99"/>
    <w:semiHidden/>
    <w:rsid w:val="005B1D73"/>
    <w:rPr>
      <w:rFonts w:ascii="Calibri" w:hAnsi="Calibri" w:cs="Calibri"/>
      <w:b/>
      <w:bCs/>
      <w:sz w:val="20"/>
      <w:szCs w:val="20"/>
    </w:rPr>
  </w:style>
  <w:style w:type="paragraph" w:styleId="BalloonText">
    <w:name w:val="Balloon Text"/>
    <w:basedOn w:val="Normal"/>
    <w:link w:val="BalloonTextChar"/>
    <w:uiPriority w:val="99"/>
    <w:semiHidden/>
    <w:unhideWhenUsed/>
    <w:rsid w:val="005B1D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1D73"/>
    <w:rPr>
      <w:rFonts w:ascii="Segoe UI" w:hAnsi="Segoe UI" w:cs="Segoe UI"/>
      <w:sz w:val="18"/>
      <w:szCs w:val="18"/>
    </w:rPr>
  </w:style>
  <w:style w:type="paragraph" w:styleId="ListParagraph">
    <w:name w:val="List Paragraph"/>
    <w:basedOn w:val="Normal"/>
    <w:uiPriority w:val="34"/>
    <w:qFormat/>
    <w:rsid w:val="002B4CB2"/>
    <w:pPr>
      <w:ind w:left="720"/>
      <w:contextualSpacing/>
    </w:pPr>
  </w:style>
  <w:style w:type="paragraph" w:styleId="FootnoteText">
    <w:name w:val="footnote text"/>
    <w:basedOn w:val="Normal"/>
    <w:link w:val="FootnoteTextChar"/>
    <w:uiPriority w:val="99"/>
    <w:semiHidden/>
    <w:unhideWhenUsed/>
    <w:rsid w:val="00A57DF2"/>
  </w:style>
  <w:style w:type="character" w:customStyle="1" w:styleId="FootnoteTextChar">
    <w:name w:val="Footnote Text Char"/>
    <w:basedOn w:val="DefaultParagraphFont"/>
    <w:link w:val="FootnoteText"/>
    <w:uiPriority w:val="99"/>
    <w:semiHidden/>
    <w:rsid w:val="00A57DF2"/>
    <w:rPr>
      <w:rFonts w:ascii="Calibri" w:hAnsi="Calibri" w:cs="Calibri"/>
      <w:sz w:val="20"/>
      <w:szCs w:val="20"/>
    </w:rPr>
  </w:style>
  <w:style w:type="character" w:styleId="FootnoteReference">
    <w:name w:val="footnote reference"/>
    <w:basedOn w:val="DefaultParagraphFont"/>
    <w:uiPriority w:val="99"/>
    <w:semiHidden/>
    <w:unhideWhenUsed/>
    <w:rsid w:val="00A57DF2"/>
    <w:rPr>
      <w:vertAlign w:val="superscript"/>
    </w:rPr>
  </w:style>
  <w:style w:type="character" w:customStyle="1" w:styleId="Heading1Char">
    <w:name w:val="Heading 1 Char"/>
    <w:basedOn w:val="DefaultParagraphFont"/>
    <w:link w:val="Heading1"/>
    <w:uiPriority w:val="9"/>
    <w:rsid w:val="005D5661"/>
    <w:rPr>
      <w:caps/>
      <w:color w:val="FFFFFF" w:themeColor="background1"/>
      <w:spacing w:val="15"/>
      <w:sz w:val="22"/>
      <w:szCs w:val="22"/>
      <w:shd w:val="clear" w:color="auto" w:fill="4472C4" w:themeFill="accent1"/>
    </w:rPr>
  </w:style>
  <w:style w:type="character" w:customStyle="1" w:styleId="Heading3Char">
    <w:name w:val="Heading 3 Char"/>
    <w:basedOn w:val="DefaultParagraphFont"/>
    <w:link w:val="Heading3"/>
    <w:uiPriority w:val="9"/>
    <w:rsid w:val="005D5661"/>
    <w:rPr>
      <w:caps/>
      <w:color w:val="1F3763" w:themeColor="accent1" w:themeShade="7F"/>
      <w:spacing w:val="15"/>
    </w:rPr>
  </w:style>
  <w:style w:type="character" w:customStyle="1" w:styleId="Heading4Char">
    <w:name w:val="Heading 4 Char"/>
    <w:basedOn w:val="DefaultParagraphFont"/>
    <w:link w:val="Heading4"/>
    <w:uiPriority w:val="9"/>
    <w:semiHidden/>
    <w:rsid w:val="005D5661"/>
    <w:rPr>
      <w:caps/>
      <w:color w:val="2F5496" w:themeColor="accent1" w:themeShade="BF"/>
      <w:spacing w:val="10"/>
    </w:rPr>
  </w:style>
  <w:style w:type="character" w:customStyle="1" w:styleId="Heading5Char">
    <w:name w:val="Heading 5 Char"/>
    <w:basedOn w:val="DefaultParagraphFont"/>
    <w:link w:val="Heading5"/>
    <w:uiPriority w:val="9"/>
    <w:semiHidden/>
    <w:rsid w:val="005D5661"/>
    <w:rPr>
      <w:caps/>
      <w:color w:val="2F5496" w:themeColor="accent1" w:themeShade="BF"/>
      <w:spacing w:val="10"/>
    </w:rPr>
  </w:style>
  <w:style w:type="character" w:customStyle="1" w:styleId="Heading6Char">
    <w:name w:val="Heading 6 Char"/>
    <w:basedOn w:val="DefaultParagraphFont"/>
    <w:link w:val="Heading6"/>
    <w:uiPriority w:val="9"/>
    <w:semiHidden/>
    <w:rsid w:val="005D5661"/>
    <w:rPr>
      <w:caps/>
      <w:color w:val="2F5496" w:themeColor="accent1" w:themeShade="BF"/>
      <w:spacing w:val="10"/>
    </w:rPr>
  </w:style>
  <w:style w:type="character" w:customStyle="1" w:styleId="Heading7Char">
    <w:name w:val="Heading 7 Char"/>
    <w:basedOn w:val="DefaultParagraphFont"/>
    <w:link w:val="Heading7"/>
    <w:uiPriority w:val="9"/>
    <w:semiHidden/>
    <w:rsid w:val="005D5661"/>
    <w:rPr>
      <w:caps/>
      <w:color w:val="2F5496" w:themeColor="accent1" w:themeShade="BF"/>
      <w:spacing w:val="10"/>
    </w:rPr>
  </w:style>
  <w:style w:type="character" w:customStyle="1" w:styleId="Heading8Char">
    <w:name w:val="Heading 8 Char"/>
    <w:basedOn w:val="DefaultParagraphFont"/>
    <w:link w:val="Heading8"/>
    <w:uiPriority w:val="9"/>
    <w:semiHidden/>
    <w:rsid w:val="005D5661"/>
    <w:rPr>
      <w:caps/>
      <w:spacing w:val="10"/>
      <w:sz w:val="18"/>
      <w:szCs w:val="18"/>
    </w:rPr>
  </w:style>
  <w:style w:type="character" w:customStyle="1" w:styleId="Heading9Char">
    <w:name w:val="Heading 9 Char"/>
    <w:basedOn w:val="DefaultParagraphFont"/>
    <w:link w:val="Heading9"/>
    <w:uiPriority w:val="9"/>
    <w:semiHidden/>
    <w:rsid w:val="005D5661"/>
    <w:rPr>
      <w:i/>
      <w:iCs/>
      <w:caps/>
      <w:spacing w:val="10"/>
      <w:sz w:val="18"/>
      <w:szCs w:val="18"/>
    </w:rPr>
  </w:style>
  <w:style w:type="paragraph" w:styleId="Caption">
    <w:name w:val="caption"/>
    <w:basedOn w:val="Normal"/>
    <w:next w:val="Normal"/>
    <w:uiPriority w:val="35"/>
    <w:semiHidden/>
    <w:unhideWhenUsed/>
    <w:qFormat/>
    <w:rsid w:val="005D5661"/>
    <w:rPr>
      <w:b/>
      <w:bCs/>
      <w:color w:val="2F5496" w:themeColor="accent1" w:themeShade="BF"/>
      <w:sz w:val="16"/>
      <w:szCs w:val="16"/>
    </w:rPr>
  </w:style>
  <w:style w:type="paragraph" w:styleId="Title">
    <w:name w:val="Title"/>
    <w:basedOn w:val="Normal"/>
    <w:next w:val="Normal"/>
    <w:link w:val="TitleChar"/>
    <w:uiPriority w:val="10"/>
    <w:qFormat/>
    <w:rsid w:val="005D5661"/>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5D5661"/>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5D5661"/>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5D5661"/>
    <w:rPr>
      <w:caps/>
      <w:color w:val="595959" w:themeColor="text1" w:themeTint="A6"/>
      <w:spacing w:val="10"/>
      <w:sz w:val="21"/>
      <w:szCs w:val="21"/>
    </w:rPr>
  </w:style>
  <w:style w:type="character" w:styleId="Strong">
    <w:name w:val="Strong"/>
    <w:uiPriority w:val="22"/>
    <w:qFormat/>
    <w:rsid w:val="005D5661"/>
    <w:rPr>
      <w:b/>
      <w:bCs/>
    </w:rPr>
  </w:style>
  <w:style w:type="character" w:styleId="Emphasis">
    <w:name w:val="Emphasis"/>
    <w:uiPriority w:val="20"/>
    <w:qFormat/>
    <w:rsid w:val="005D5661"/>
    <w:rPr>
      <w:caps/>
      <w:color w:val="1F3763" w:themeColor="accent1" w:themeShade="7F"/>
      <w:spacing w:val="5"/>
    </w:rPr>
  </w:style>
  <w:style w:type="paragraph" w:styleId="NoSpacing">
    <w:name w:val="No Spacing"/>
    <w:uiPriority w:val="1"/>
    <w:qFormat/>
    <w:rsid w:val="005D5661"/>
    <w:pPr>
      <w:spacing w:after="0" w:line="240" w:lineRule="auto"/>
    </w:pPr>
  </w:style>
  <w:style w:type="paragraph" w:styleId="Quote">
    <w:name w:val="Quote"/>
    <w:basedOn w:val="Normal"/>
    <w:next w:val="Normal"/>
    <w:link w:val="QuoteChar"/>
    <w:uiPriority w:val="29"/>
    <w:qFormat/>
    <w:rsid w:val="005D5661"/>
    <w:rPr>
      <w:i/>
      <w:iCs/>
      <w:sz w:val="24"/>
      <w:szCs w:val="24"/>
    </w:rPr>
  </w:style>
  <w:style w:type="character" w:customStyle="1" w:styleId="QuoteChar">
    <w:name w:val="Quote Char"/>
    <w:basedOn w:val="DefaultParagraphFont"/>
    <w:link w:val="Quote"/>
    <w:uiPriority w:val="29"/>
    <w:rsid w:val="005D5661"/>
    <w:rPr>
      <w:i/>
      <w:iCs/>
      <w:sz w:val="24"/>
      <w:szCs w:val="24"/>
    </w:rPr>
  </w:style>
  <w:style w:type="paragraph" w:styleId="IntenseQuote">
    <w:name w:val="Intense Quote"/>
    <w:basedOn w:val="Normal"/>
    <w:next w:val="Normal"/>
    <w:link w:val="IntenseQuoteChar"/>
    <w:uiPriority w:val="30"/>
    <w:qFormat/>
    <w:rsid w:val="005D5661"/>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5D5661"/>
    <w:rPr>
      <w:color w:val="4472C4" w:themeColor="accent1"/>
      <w:sz w:val="24"/>
      <w:szCs w:val="24"/>
    </w:rPr>
  </w:style>
  <w:style w:type="character" w:styleId="SubtleEmphasis">
    <w:name w:val="Subtle Emphasis"/>
    <w:uiPriority w:val="19"/>
    <w:qFormat/>
    <w:rsid w:val="005D5661"/>
    <w:rPr>
      <w:i/>
      <w:iCs/>
      <w:color w:val="1F3763" w:themeColor="accent1" w:themeShade="7F"/>
    </w:rPr>
  </w:style>
  <w:style w:type="character" w:styleId="IntenseEmphasis">
    <w:name w:val="Intense Emphasis"/>
    <w:uiPriority w:val="21"/>
    <w:qFormat/>
    <w:rsid w:val="005D5661"/>
    <w:rPr>
      <w:b/>
      <w:bCs/>
      <w:caps/>
      <w:color w:val="1F3763" w:themeColor="accent1" w:themeShade="7F"/>
      <w:spacing w:val="10"/>
    </w:rPr>
  </w:style>
  <w:style w:type="character" w:styleId="SubtleReference">
    <w:name w:val="Subtle Reference"/>
    <w:uiPriority w:val="31"/>
    <w:qFormat/>
    <w:rsid w:val="005D5661"/>
    <w:rPr>
      <w:b/>
      <w:bCs/>
      <w:color w:val="4472C4" w:themeColor="accent1"/>
    </w:rPr>
  </w:style>
  <w:style w:type="character" w:styleId="IntenseReference">
    <w:name w:val="Intense Reference"/>
    <w:uiPriority w:val="32"/>
    <w:qFormat/>
    <w:rsid w:val="005D5661"/>
    <w:rPr>
      <w:b/>
      <w:bCs/>
      <w:i/>
      <w:iCs/>
      <w:caps/>
      <w:color w:val="4472C4" w:themeColor="accent1"/>
    </w:rPr>
  </w:style>
  <w:style w:type="character" w:styleId="BookTitle">
    <w:name w:val="Book Title"/>
    <w:uiPriority w:val="33"/>
    <w:qFormat/>
    <w:rsid w:val="005D5661"/>
    <w:rPr>
      <w:b/>
      <w:bCs/>
      <w:i/>
      <w:iCs/>
      <w:spacing w:val="0"/>
    </w:rPr>
  </w:style>
  <w:style w:type="paragraph" w:styleId="TOCHeading">
    <w:name w:val="TOC Heading"/>
    <w:basedOn w:val="Heading1"/>
    <w:next w:val="Normal"/>
    <w:uiPriority w:val="39"/>
    <w:semiHidden/>
    <w:unhideWhenUsed/>
    <w:qFormat/>
    <w:rsid w:val="005D5661"/>
    <w:pPr>
      <w:outlineLvl w:val="9"/>
    </w:pPr>
  </w:style>
  <w:style w:type="character" w:styleId="Hyperlink">
    <w:name w:val="Hyperlink"/>
    <w:basedOn w:val="DefaultParagraphFont"/>
    <w:uiPriority w:val="99"/>
    <w:unhideWhenUsed/>
    <w:rsid w:val="007553AC"/>
    <w:rPr>
      <w:color w:val="0563C1" w:themeColor="hyperlink"/>
      <w:u w:val="single"/>
    </w:rPr>
  </w:style>
  <w:style w:type="paragraph" w:styleId="Revision">
    <w:name w:val="Revision"/>
    <w:hidden/>
    <w:uiPriority w:val="99"/>
    <w:semiHidden/>
    <w:rsid w:val="00491B45"/>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6884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s://www.chesapeakebay.net/channel_files/29609/i.a._psc_actions-decisions_7-9-18_final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BCA4D-A1E0-453A-B2B4-6158822B5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2209</Words>
  <Characters>12594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Lucinda</dc:creator>
  <cp:keywords/>
  <dc:description/>
  <cp:lastModifiedBy>Matt Johnston</cp:lastModifiedBy>
  <cp:revision>2</cp:revision>
  <dcterms:created xsi:type="dcterms:W3CDTF">2018-12-07T17:45:00Z</dcterms:created>
  <dcterms:modified xsi:type="dcterms:W3CDTF">2018-12-07T17:45:00Z</dcterms:modified>
</cp:coreProperties>
</file>