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73A1A86D" w:rsidR="0039449C" w:rsidRDefault="00FA6BB5" w:rsidP="006A29AE">
      <w:pPr>
        <w:spacing w:after="0"/>
        <w:rPr>
          <w:b/>
          <w:sz w:val="24"/>
          <w:szCs w:val="24"/>
        </w:rPr>
      </w:pPr>
      <w:r>
        <w:rPr>
          <w:b/>
          <w:sz w:val="24"/>
          <w:szCs w:val="24"/>
        </w:rPr>
        <w:lastRenderedPageBreak/>
        <w:t xml:space="preserve">2017 and 2025 WIP </w:t>
      </w:r>
      <w:r w:rsidR="000068D8">
        <w:rPr>
          <w:b/>
          <w:sz w:val="24"/>
          <w:szCs w:val="24"/>
        </w:rPr>
        <w:t>Outcomes</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448BE448" w:rsidR="00463F09" w:rsidRPr="003124B3"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1E6A98" w:rsidRPr="00001B30">
        <w:rPr>
          <w:sz w:val="24"/>
          <w:szCs w:val="24"/>
        </w:rPr>
        <w:t>(t</w:t>
      </w:r>
      <w:r w:rsidR="002A523B" w:rsidRPr="00547FAB">
        <w:rPr>
          <w:sz w:val="24"/>
          <w:szCs w:val="24"/>
        </w:rPr>
        <w:t>he metric for success of Outcome</w:t>
      </w:r>
      <w:r w:rsidR="001E6A98">
        <w:rPr>
          <w:sz w:val="24"/>
          <w:szCs w:val="24"/>
        </w:rPr>
        <w:t>):</w:t>
      </w:r>
      <w:r w:rsidR="002A523B" w:rsidRPr="00547FAB">
        <w:rPr>
          <w:sz w:val="24"/>
          <w:szCs w:val="24"/>
        </w:rPr>
        <w:t xml:space="preserve"> </w:t>
      </w:r>
    </w:p>
    <w:p w14:paraId="24D03FD9" w14:textId="1CEF796D"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1E6A98">
        <w:rPr>
          <w:sz w:val="24"/>
          <w:szCs w:val="24"/>
        </w:rPr>
        <w:t>(i</w:t>
      </w:r>
      <w:r w:rsidR="002A523B" w:rsidRPr="00547FAB">
        <w:rPr>
          <w:sz w:val="24"/>
          <w:szCs w:val="24"/>
        </w:rPr>
        <w:t>ncrement of metric for success</w:t>
      </w:r>
      <w:r w:rsidR="001E6A98">
        <w:rPr>
          <w:sz w:val="24"/>
          <w:szCs w:val="24"/>
        </w:rPr>
        <w:t>):</w:t>
      </w:r>
    </w:p>
    <w:p w14:paraId="2A1206C4" w14:textId="518709D0" w:rsidR="002B2FA1" w:rsidRDefault="002B2FA1" w:rsidP="006A29AE">
      <w:pPr>
        <w:spacing w:after="0"/>
        <w:rPr>
          <w:b/>
          <w:sz w:val="24"/>
          <w:szCs w:val="24"/>
        </w:rPr>
      </w:pPr>
    </w:p>
    <w:tbl>
      <w:tblPr>
        <w:tblStyle w:val="GridTable4-Accent51"/>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213AE3">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1"/>
        <w:tblW w:w="0" w:type="auto"/>
        <w:tblLayout w:type="fixed"/>
        <w:tblLook w:val="04A0" w:firstRow="1" w:lastRow="0" w:firstColumn="1" w:lastColumn="0" w:noHBand="0" w:noVBand="1"/>
        <w:tblPrChange w:id="0" w:author="Williams, Michelle" w:date="2018-09-07T13:01:00Z">
          <w:tblPr>
            <w:tblStyle w:val="GridTable4-Accent51"/>
            <w:tblW w:w="0" w:type="auto"/>
            <w:tblLayout w:type="fixed"/>
            <w:tblLook w:val="04A0" w:firstRow="1" w:lastRow="0" w:firstColumn="1" w:lastColumn="0" w:noHBand="0" w:noVBand="1"/>
          </w:tblPr>
        </w:tblPrChange>
      </w:tblPr>
      <w:tblGrid>
        <w:gridCol w:w="2155"/>
        <w:gridCol w:w="1710"/>
        <w:gridCol w:w="1530"/>
        <w:gridCol w:w="2250"/>
        <w:gridCol w:w="2070"/>
        <w:gridCol w:w="2430"/>
        <w:gridCol w:w="2245"/>
        <w:tblGridChange w:id="1">
          <w:tblGrid>
            <w:gridCol w:w="1885"/>
            <w:gridCol w:w="270"/>
            <w:gridCol w:w="1260"/>
            <w:gridCol w:w="450"/>
            <w:gridCol w:w="1080"/>
            <w:gridCol w:w="450"/>
            <w:gridCol w:w="1710"/>
            <w:gridCol w:w="540"/>
            <w:gridCol w:w="1440"/>
            <w:gridCol w:w="630"/>
            <w:gridCol w:w="2430"/>
            <w:gridCol w:w="2245"/>
          </w:tblGrid>
        </w:tblGridChange>
      </w:tblGrid>
      <w:tr w:rsidR="00906B72" w:rsidRPr="00DB3E82" w14:paraId="7ADD5010" w14:textId="77777777" w:rsidTr="00CA2298">
        <w:trPr>
          <w:cnfStyle w:val="100000000000" w:firstRow="1" w:lastRow="0" w:firstColumn="0" w:lastColumn="0" w:oddVBand="0" w:evenVBand="0" w:oddHBand="0" w:evenHBand="0" w:firstRowFirstColumn="0" w:firstRowLastColumn="0" w:lastRowFirstColumn="0" w:lastRowLastColumn="0"/>
          <w:trHeight w:val="20"/>
          <w:tblHeader/>
          <w:trPrChange w:id="2" w:author="Williams, Michelle" w:date="2018-09-07T13:01:00Z">
            <w:trPr>
              <w:trHeight w:val="20"/>
              <w:tblHeader/>
            </w:trPr>
          </w:trPrChange>
        </w:trPr>
        <w:tc>
          <w:tcPr>
            <w:cnfStyle w:val="001000000000" w:firstRow="0" w:lastRow="0" w:firstColumn="1" w:lastColumn="0" w:oddVBand="0" w:evenVBand="0" w:oddHBand="0" w:evenHBand="0" w:firstRowFirstColumn="0" w:firstRowLastColumn="0" w:lastRowFirstColumn="0" w:lastRowLastColumn="0"/>
            <w:tcW w:w="2155" w:type="dxa"/>
            <w:tcPrChange w:id="3" w:author="Williams, Michelle" w:date="2018-09-07T13:01:00Z">
              <w:tcPr>
                <w:tcW w:w="1885" w:type="dxa"/>
              </w:tcPr>
            </w:tcPrChange>
          </w:tcPr>
          <w:p w14:paraId="61CB8D34" w14:textId="77777777" w:rsidR="00C154A6" w:rsidRPr="00DB3E82" w:rsidRDefault="00C154A6" w:rsidP="00876541">
            <w:pPr>
              <w:jc w:val="center"/>
              <w:cnfStyle w:val="101000000000" w:firstRow="1" w:lastRow="0" w:firstColumn="1" w:lastColumn="0" w:oddVBand="0" w:evenVBand="0" w:oddHBand="0" w:evenHBand="0" w:firstRowFirstColumn="0" w:firstRowLastColumn="0" w:lastRowFirstColumn="0" w:lastRowLastColumn="0"/>
              <w:rPr>
                <w:b w:val="0"/>
                <w:sz w:val="28"/>
                <w:szCs w:val="28"/>
              </w:rPr>
            </w:pPr>
            <w:r w:rsidRPr="00DB3E82">
              <w:rPr>
                <w:b w:val="0"/>
                <w:sz w:val="28"/>
                <w:szCs w:val="28"/>
              </w:rPr>
              <w:t>Factor</w:t>
            </w:r>
          </w:p>
        </w:tc>
        <w:tc>
          <w:tcPr>
            <w:tcW w:w="1710" w:type="dxa"/>
            <w:tcPrChange w:id="4" w:author="Williams, Michelle" w:date="2018-09-07T13:01:00Z">
              <w:tcPr>
                <w:tcW w:w="1530" w:type="dxa"/>
                <w:gridSpan w:val="2"/>
              </w:tcPr>
            </w:tcPrChange>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dxa"/>
            <w:tcPrChange w:id="5" w:author="Williams, Michelle" w:date="2018-09-07T13:01:00Z">
              <w:tcPr>
                <w:tcW w:w="1530" w:type="dxa"/>
                <w:gridSpan w:val="2"/>
              </w:tcPr>
            </w:tcPrChange>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250" w:type="dxa"/>
            <w:tcPrChange w:id="6" w:author="Williams, Michelle" w:date="2018-09-07T13:01:00Z">
              <w:tcPr>
                <w:tcW w:w="2160" w:type="dxa"/>
                <w:gridSpan w:val="2"/>
              </w:tcPr>
            </w:tcPrChange>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2070" w:type="dxa"/>
            <w:tcPrChange w:id="7" w:author="Williams, Michelle" w:date="2018-09-07T13:01:00Z">
              <w:tcPr>
                <w:tcW w:w="1980" w:type="dxa"/>
                <w:gridSpan w:val="2"/>
              </w:tcPr>
            </w:tcPrChange>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Change w:id="8" w:author="Williams, Michelle" w:date="2018-09-07T13:01:00Z">
              <w:tcPr>
                <w:tcW w:w="3060" w:type="dxa"/>
                <w:gridSpan w:val="2"/>
              </w:tcPr>
            </w:tcPrChange>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dxa"/>
            <w:tcPrChange w:id="9" w:author="Williams, Michelle" w:date="2018-09-07T13:01:00Z">
              <w:tcPr>
                <w:tcW w:w="2245" w:type="dxa"/>
              </w:tcPr>
            </w:tcPrChange>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283C88" w:rsidRPr="00DB3E82" w14:paraId="3F9ECB20" w14:textId="77777777" w:rsidTr="00CA2298">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155"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171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225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207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906B72" w:rsidRPr="00DB3E82" w14:paraId="5D1EFAC7" w14:textId="77777777" w:rsidTr="00CA2298">
        <w:trPr>
          <w:cnfStyle w:val="000000100000" w:firstRow="0" w:lastRow="0" w:firstColumn="0" w:lastColumn="0" w:oddVBand="0" w:evenVBand="0" w:oddHBand="1" w:evenHBand="0" w:firstRowFirstColumn="0" w:firstRowLastColumn="0" w:lastRowFirstColumn="0" w:lastRowLastColumn="0"/>
          <w:trHeight w:val="20"/>
          <w:trPrChange w:id="10"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11" w:author="Williams, Michelle" w:date="2018-09-07T13:01:00Z">
              <w:tcPr>
                <w:tcW w:w="1885" w:type="dxa"/>
              </w:tcPr>
            </w:tcPrChange>
          </w:tcPr>
          <w:p w14:paraId="5616414E" w14:textId="49455999" w:rsidR="00C154A6" w:rsidRPr="00561537" w:rsidRDefault="00FA6BB5" w:rsidP="00561537">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r w:rsidRPr="00561537">
              <w:rPr>
                <w:rStyle w:val="Bold"/>
                <w:sz w:val="20"/>
                <w:szCs w:val="20"/>
              </w:rPr>
              <w:t xml:space="preserve">Continuing to </w:t>
            </w:r>
            <w:r w:rsidR="00E05E3C" w:rsidRPr="00561537">
              <w:rPr>
                <w:rStyle w:val="Bold"/>
                <w:sz w:val="20"/>
                <w:szCs w:val="20"/>
              </w:rPr>
              <w:t xml:space="preserve">enhance and </w:t>
            </w:r>
            <w:r w:rsidRPr="00561537">
              <w:rPr>
                <w:rStyle w:val="Bold"/>
                <w:sz w:val="20"/>
                <w:szCs w:val="20"/>
              </w:rPr>
              <w:t xml:space="preserve">sustain the capacity of </w:t>
            </w:r>
            <w:r w:rsidR="00E05E3C" w:rsidRPr="00561537">
              <w:rPr>
                <w:rStyle w:val="Bold"/>
                <w:sz w:val="20"/>
                <w:szCs w:val="20"/>
              </w:rPr>
              <w:t xml:space="preserve">local </w:t>
            </w:r>
            <w:r w:rsidRPr="00561537">
              <w:rPr>
                <w:rStyle w:val="Bold"/>
                <w:sz w:val="20"/>
                <w:szCs w:val="20"/>
              </w:rPr>
              <w:t xml:space="preserve">governments and the private sector </w:t>
            </w:r>
            <w:r w:rsidRPr="00561537">
              <w:rPr>
                <w:rStyle w:val="Bold"/>
                <w:sz w:val="20"/>
                <w:szCs w:val="20"/>
              </w:rPr>
              <w:lastRenderedPageBreak/>
              <w:t>to implement practices</w:t>
            </w:r>
            <w:r w:rsidRPr="00561537">
              <w:rPr>
                <w:sz w:val="20"/>
                <w:szCs w:val="20"/>
              </w:rPr>
              <w:t xml:space="preserve"> </w:t>
            </w:r>
          </w:p>
        </w:tc>
        <w:tc>
          <w:tcPr>
            <w:tcW w:w="1710" w:type="dxa"/>
            <w:tcPrChange w:id="12" w:author="Williams, Michelle" w:date="2018-09-07T13:01:00Z">
              <w:tcPr>
                <w:tcW w:w="1530" w:type="dxa"/>
                <w:gridSpan w:val="2"/>
              </w:tcPr>
            </w:tcPrChange>
          </w:tcPr>
          <w:p w14:paraId="286B54A3" w14:textId="7F398E32" w:rsidR="00C154A6" w:rsidRPr="00463345"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Continued funding and technical assistance support for BMP implementation, tracking, </w:t>
            </w:r>
            <w:r>
              <w:rPr>
                <w:sz w:val="20"/>
                <w:szCs w:val="20"/>
              </w:rPr>
              <w:lastRenderedPageBreak/>
              <w:t>verifying, and reporting through voluntary and regulatory (NPDES permits) measures</w:t>
            </w:r>
          </w:p>
        </w:tc>
        <w:tc>
          <w:tcPr>
            <w:tcW w:w="0" w:type="dxa"/>
            <w:tcPrChange w:id="13" w:author="Williams, Michelle" w:date="2018-09-07T13:01:00Z">
              <w:tcPr>
                <w:tcW w:w="1530" w:type="dxa"/>
                <w:gridSpan w:val="2"/>
              </w:tcPr>
            </w:tcPrChange>
          </w:tcPr>
          <w:p w14:paraId="345A0A9E" w14:textId="7AEAAC33" w:rsidR="00C154A6" w:rsidRPr="00FB5AF0"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Connecting water quality practices to other local priorities (co-benefits)</w:t>
            </w:r>
            <w:r w:rsidR="00483806">
              <w:rPr>
                <w:sz w:val="20"/>
                <w:szCs w:val="20"/>
              </w:rPr>
              <w:t xml:space="preserve">; continuous and </w:t>
            </w:r>
            <w:r w:rsidR="00483806">
              <w:rPr>
                <w:sz w:val="20"/>
                <w:szCs w:val="20"/>
              </w:rPr>
              <w:lastRenderedPageBreak/>
              <w:t xml:space="preserve">stable funding stream to support implementation efforts; strengthened coordination between federal, state and local levels </w:t>
            </w:r>
          </w:p>
        </w:tc>
        <w:tc>
          <w:tcPr>
            <w:tcW w:w="2250" w:type="dxa"/>
            <w:tcPrChange w:id="14" w:author="Williams, Michelle" w:date="2018-09-07T13:01:00Z">
              <w:tcPr>
                <w:tcW w:w="2160" w:type="dxa"/>
                <w:gridSpan w:val="2"/>
              </w:tcPr>
            </w:tcPrChange>
          </w:tcPr>
          <w:p w14:paraId="03293129" w14:textId="5070FA05" w:rsidR="00C154A6" w:rsidRPr="00DB3E82" w:rsidRDefault="00E05E3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U</w:t>
            </w:r>
            <w:r w:rsidR="00ED01B1">
              <w:rPr>
                <w:sz w:val="20"/>
                <w:szCs w:val="20"/>
              </w:rPr>
              <w:t xml:space="preserve">se the WIPs and two-year milestones to describe this capacity, and </w:t>
            </w:r>
            <w:r w:rsidR="00ED01B1" w:rsidRPr="00D174EB">
              <w:rPr>
                <w:b/>
                <w:sz w:val="20"/>
                <w:szCs w:val="20"/>
              </w:rPr>
              <w:t xml:space="preserve">needed resources to ensure the policy, funding, programmatic, and regulatory </w:t>
            </w:r>
            <w:r w:rsidR="00ED01B1" w:rsidRPr="00D174EB">
              <w:rPr>
                <w:b/>
                <w:sz w:val="20"/>
                <w:szCs w:val="20"/>
              </w:rPr>
              <w:lastRenderedPageBreak/>
              <w:t>infrastructures are in place to sustain BMP implementation over time</w:t>
            </w:r>
            <w:r w:rsidR="00ED01B1">
              <w:rPr>
                <w:sz w:val="20"/>
                <w:szCs w:val="20"/>
              </w:rPr>
              <w:t xml:space="preserve">. </w:t>
            </w:r>
          </w:p>
        </w:tc>
        <w:tc>
          <w:tcPr>
            <w:tcW w:w="2070" w:type="dxa"/>
            <w:shd w:val="clear" w:color="auto" w:fill="D9D9D9" w:themeFill="background1" w:themeFillShade="D9"/>
            <w:tcPrChange w:id="15" w:author="Williams, Michelle" w:date="2018-09-07T13:01:00Z">
              <w:tcPr>
                <w:tcW w:w="1980" w:type="dxa"/>
                <w:gridSpan w:val="2"/>
                <w:shd w:val="clear" w:color="auto" w:fill="D9D9D9" w:themeFill="background1" w:themeFillShade="D9"/>
              </w:tcPr>
            </w:tcPrChange>
          </w:tcPr>
          <w:p w14:paraId="71872D9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METRIC EXISTS: Consistent grant administration is one measure of progress:</w:t>
            </w:r>
          </w:p>
          <w:p w14:paraId="69ECCDC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Fed:</w:t>
            </w:r>
          </w:p>
          <w:p w14:paraId="3C9F0F8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CBRAP</w:t>
            </w:r>
          </w:p>
          <w:p w14:paraId="3D248045"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CBIG</w:t>
            </w:r>
          </w:p>
          <w:p w14:paraId="3C59AE0F"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CREP</w:t>
            </w:r>
          </w:p>
          <w:p w14:paraId="57774AD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MACS</w:t>
            </w:r>
          </w:p>
          <w:p w14:paraId="16800330"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State:</w:t>
            </w:r>
          </w:p>
          <w:p w14:paraId="4807086D"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Trust Fund</w:t>
            </w:r>
          </w:p>
          <w:p w14:paraId="50DB1C15"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BRF</w:t>
            </w:r>
          </w:p>
          <w:p w14:paraId="00D12D58"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Open Space</w:t>
            </w:r>
          </w:p>
          <w:p w14:paraId="73C54908"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p>
          <w:p w14:paraId="728F9D5C"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Reports on dollars spent, results achieved in reductions (N,P,TSS)</w:t>
            </w:r>
          </w:p>
          <w:p w14:paraId="3DE7BF45" w14:textId="77777777"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Change w:id="16" w:author="Williams, Michelle" w:date="2018-09-07T13:01:00Z">
              <w:tcPr>
                <w:tcW w:w="3060" w:type="dxa"/>
                <w:gridSpan w:val="2"/>
                <w:shd w:val="clear" w:color="auto" w:fill="D9D9D9" w:themeFill="background1" w:themeFillShade="D9"/>
              </w:tcPr>
            </w:tcPrChange>
          </w:tcPr>
          <w:p w14:paraId="4FF22503" w14:textId="614B5219"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 xml:space="preserve">State funding efforts for cover crops is one example: certification each year and expenditure figures attest to program implementation. See example: </w:t>
            </w:r>
            <w:r w:rsidRPr="00561537">
              <w:rPr>
                <w:sz w:val="20"/>
                <w:szCs w:val="20"/>
              </w:rPr>
              <w:lastRenderedPageBreak/>
              <w:t>(</w:t>
            </w:r>
            <w:r w:rsidR="00F173CC">
              <w:fldChar w:fldCharType="begin"/>
            </w:r>
            <w:r w:rsidR="00F173CC">
              <w:instrText xml:space="preserve"> HYPERLINK "http://news.maryland.gov/mda/press-release/2017/04/20/21170/" </w:instrText>
            </w:r>
            <w:r w:rsidR="00F173CC">
              <w:fldChar w:fldCharType="separate"/>
            </w:r>
            <w:r w:rsidRPr="00561537">
              <w:rPr>
                <w:color w:val="0563C1" w:themeColor="hyperlink"/>
                <w:sz w:val="20"/>
                <w:szCs w:val="20"/>
                <w:u w:val="single"/>
              </w:rPr>
              <w:t>http://news.maryland.gov/mda/press-release/2017/04/20/21170/</w:t>
            </w:r>
            <w:r w:rsidR="00F173CC">
              <w:rPr>
                <w:color w:val="0563C1" w:themeColor="hyperlink"/>
                <w:sz w:val="20"/>
                <w:szCs w:val="20"/>
                <w:u w:val="single"/>
              </w:rPr>
              <w:fldChar w:fldCharType="end"/>
            </w:r>
          </w:p>
          <w:p w14:paraId="648FF6E5" w14:textId="069F9B7D"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D9D9D9" w:themeFill="background1" w:themeFillShade="D9"/>
            <w:tcPrChange w:id="17" w:author="Williams, Michelle" w:date="2018-09-07T13:01:00Z">
              <w:tcPr>
                <w:tcW w:w="2245" w:type="dxa"/>
                <w:shd w:val="clear" w:color="auto" w:fill="D9D9D9" w:themeFill="background1" w:themeFillShade="D9"/>
              </w:tcPr>
            </w:tcPrChange>
          </w:tcPr>
          <w:p w14:paraId="62728DA8" w14:textId="77777777" w:rsidR="00561537" w:rsidRPr="00561537"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Successful and popular program, reinforces education;</w:t>
            </w:r>
          </w:p>
          <w:p w14:paraId="5FB147E3" w14:textId="77777777" w:rsidR="00561537" w:rsidRPr="00561537"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High level of buy in.  Costly investment by the State.</w:t>
            </w:r>
          </w:p>
          <w:p w14:paraId="69C44963" w14:textId="77777777"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906B72" w:rsidRPr="00DB3E82" w14:paraId="7E577B7D" w14:textId="77777777" w:rsidTr="00CA2298">
        <w:trPr>
          <w:trHeight w:val="20"/>
          <w:trPrChange w:id="18"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19" w:author="Williams, Michelle" w:date="2018-09-07T13:01:00Z">
              <w:tcPr>
                <w:tcW w:w="1885" w:type="dxa"/>
              </w:tcPr>
            </w:tcPrChange>
          </w:tcPr>
          <w:p w14:paraId="62847667" w14:textId="50B2AA20" w:rsidR="00C154A6" w:rsidRPr="00561537" w:rsidRDefault="00FA6BB5" w:rsidP="00561537">
            <w:pPr>
              <w:pStyle w:val="ListParagraph"/>
              <w:numPr>
                <w:ilvl w:val="0"/>
                <w:numId w:val="12"/>
              </w:numPr>
              <w:rPr>
                <w:bCs w:val="0"/>
                <w:sz w:val="20"/>
                <w:szCs w:val="20"/>
              </w:rPr>
            </w:pPr>
            <w:r w:rsidRPr="00561537">
              <w:rPr>
                <w:rStyle w:val="Bold"/>
                <w:sz w:val="20"/>
                <w:szCs w:val="20"/>
              </w:rPr>
              <w:lastRenderedPageBreak/>
              <w:t>Delivering the necessary financial capacity to implement practices and programs</w:t>
            </w:r>
          </w:p>
        </w:tc>
        <w:tc>
          <w:tcPr>
            <w:tcW w:w="1710" w:type="dxa"/>
            <w:tcPrChange w:id="20" w:author="Williams, Michelle" w:date="2018-09-07T13:01:00Z">
              <w:tcPr>
                <w:tcW w:w="1530" w:type="dxa"/>
                <w:gridSpan w:val="2"/>
              </w:tcPr>
            </w:tcPrChange>
          </w:tcPr>
          <w:p w14:paraId="37AEC278" w14:textId="2AA2B735" w:rsidR="00C154A6" w:rsidRPr="0039449C" w:rsidRDefault="00FB5AF0" w:rsidP="003037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Development of citizens monitoring programs; CBPO Grant Programs (CBIG, CBRAP); WIP Assistance Funding; </w:t>
            </w:r>
            <w:r w:rsidR="0091201E">
              <w:rPr>
                <w:sz w:val="20"/>
                <w:szCs w:val="20"/>
              </w:rPr>
              <w:t>state programs targeted towards delivering funding and technical assistance to local programs and initiatives; Farm Bill/NRCS funding</w:t>
            </w:r>
            <w:r w:rsidR="00E05E3C">
              <w:rPr>
                <w:sz w:val="20"/>
                <w:szCs w:val="20"/>
              </w:rPr>
              <w:t xml:space="preserve">; exploration of private investment options </w:t>
            </w:r>
          </w:p>
        </w:tc>
        <w:tc>
          <w:tcPr>
            <w:tcW w:w="0" w:type="dxa"/>
            <w:tcPrChange w:id="21" w:author="Williams, Michelle" w:date="2018-09-07T13:01:00Z">
              <w:tcPr>
                <w:tcW w:w="1530" w:type="dxa"/>
                <w:gridSpan w:val="2"/>
              </w:tcPr>
            </w:tcPrChange>
          </w:tcPr>
          <w:p w14:paraId="1B52B23E" w14:textId="37BFC5BB" w:rsidR="00C154A6" w:rsidRPr="00FB5AF0" w:rsidRDefault="00ED01B1" w:rsidP="00560F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Ensuring </w:t>
            </w:r>
            <w:r w:rsidR="00FB5AF0">
              <w:rPr>
                <w:sz w:val="20"/>
                <w:szCs w:val="20"/>
              </w:rPr>
              <w:t>funding is targeted towards prio</w:t>
            </w:r>
            <w:r>
              <w:rPr>
                <w:sz w:val="20"/>
                <w:szCs w:val="20"/>
              </w:rPr>
              <w:t>rity practices and watersheds; c</w:t>
            </w:r>
            <w:r w:rsidR="00FB5AF0">
              <w:rPr>
                <w:sz w:val="20"/>
                <w:szCs w:val="20"/>
              </w:rPr>
              <w:t>ontinued federal</w:t>
            </w:r>
            <w:r w:rsidR="00E05E3C">
              <w:rPr>
                <w:sz w:val="20"/>
                <w:szCs w:val="20"/>
              </w:rPr>
              <w:t>, state and local</w:t>
            </w:r>
            <w:r w:rsidR="00FB5AF0">
              <w:rPr>
                <w:sz w:val="20"/>
                <w:szCs w:val="20"/>
              </w:rPr>
              <w:t xml:space="preserve"> funding </w:t>
            </w:r>
            <w:r w:rsidR="00E05E3C">
              <w:rPr>
                <w:sz w:val="20"/>
                <w:szCs w:val="20"/>
              </w:rPr>
              <w:t>coupled with</w:t>
            </w:r>
            <w:r w:rsidR="00FB5AF0">
              <w:rPr>
                <w:sz w:val="20"/>
                <w:szCs w:val="20"/>
              </w:rPr>
              <w:t xml:space="preserve"> the identification and leveraging of other (e.g., private) funding sources</w:t>
            </w:r>
          </w:p>
        </w:tc>
        <w:tc>
          <w:tcPr>
            <w:tcW w:w="2250" w:type="dxa"/>
            <w:tcPrChange w:id="22" w:author="Williams, Michelle" w:date="2018-09-07T13:01:00Z">
              <w:tcPr>
                <w:tcW w:w="2160" w:type="dxa"/>
                <w:gridSpan w:val="2"/>
              </w:tcPr>
            </w:tcPrChange>
          </w:tcPr>
          <w:p w14:paraId="7DB2E78F" w14:textId="36198819" w:rsidR="00C154A6" w:rsidRPr="00B56446" w:rsidRDefault="00ED01B1">
            <w:pPr>
              <w:cnfStyle w:val="000000000000" w:firstRow="0" w:lastRow="0" w:firstColumn="0" w:lastColumn="0" w:oddVBand="0" w:evenVBand="0" w:oddHBand="0" w:evenHBand="0" w:firstRowFirstColumn="0" w:firstRowLastColumn="0" w:lastRowFirstColumn="0" w:lastRowLastColumn="0"/>
              <w:rPr>
                <w:sz w:val="20"/>
                <w:szCs w:val="20"/>
              </w:rPr>
            </w:pPr>
            <w:r w:rsidRPr="00D174EB">
              <w:rPr>
                <w:b/>
                <w:sz w:val="20"/>
                <w:szCs w:val="20"/>
              </w:rPr>
              <w:t>Quantification of existing and potential funding gaps</w:t>
            </w:r>
            <w:r w:rsidRPr="00ED01B1">
              <w:rPr>
                <w:sz w:val="20"/>
                <w:szCs w:val="20"/>
              </w:rPr>
              <w:t xml:space="preserve">, and the </w:t>
            </w:r>
            <w:r w:rsidRPr="00D174EB">
              <w:rPr>
                <w:b/>
                <w:sz w:val="20"/>
                <w:szCs w:val="20"/>
              </w:rPr>
              <w:t>identification of new revenue sources and financing</w:t>
            </w:r>
            <w:r w:rsidRPr="00ED01B1">
              <w:rPr>
                <w:sz w:val="20"/>
                <w:szCs w:val="20"/>
              </w:rPr>
              <w:t xml:space="preserve"> to address these gaps; consideration of how costs might be reduced by more </w:t>
            </w:r>
            <w:r w:rsidRPr="00D174EB">
              <w:rPr>
                <w:b/>
                <w:sz w:val="20"/>
                <w:szCs w:val="20"/>
              </w:rPr>
              <w:t>cost-effectively reallocating nutrient and sediment reductions among source sectors</w:t>
            </w:r>
            <w:r w:rsidRPr="00ED01B1">
              <w:rPr>
                <w:sz w:val="20"/>
                <w:szCs w:val="20"/>
              </w:rPr>
              <w:t xml:space="preserve">; evaluation of BMP implementation and maintenance costs; and </w:t>
            </w:r>
            <w:r w:rsidRPr="00D174EB">
              <w:rPr>
                <w:b/>
                <w:sz w:val="20"/>
                <w:szCs w:val="20"/>
              </w:rPr>
              <w:t>communication of funding needs to elected officials</w:t>
            </w:r>
          </w:p>
        </w:tc>
        <w:tc>
          <w:tcPr>
            <w:tcW w:w="2070" w:type="dxa"/>
            <w:shd w:val="clear" w:color="auto" w:fill="D9D9D9" w:themeFill="background1" w:themeFillShade="D9"/>
            <w:tcPrChange w:id="23" w:author="Williams, Michelle" w:date="2018-09-07T13:01:00Z">
              <w:tcPr>
                <w:tcW w:w="1980" w:type="dxa"/>
                <w:gridSpan w:val="2"/>
                <w:shd w:val="clear" w:color="auto" w:fill="D9D9D9" w:themeFill="background1" w:themeFillShade="D9"/>
              </w:tcPr>
            </w:tcPrChange>
          </w:tcPr>
          <w:p w14:paraId="283C38A7"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CURRENT METRIC EXISTS BUT COULD BE REFINED.</w:t>
            </w:r>
          </w:p>
          <w:p w14:paraId="56E9BFC1" w14:textId="29563151" w:rsidR="00C154A6" w:rsidRPr="00561537" w:rsidRDefault="00561537" w:rsidP="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While funding programs are in place, refinement of the assessment of need and best use can be improved. This is an ongoing factor which will be a focal point in the Phase III WIP, as modeling results are finalized and finer grained goals are developed.</w:t>
            </w:r>
          </w:p>
        </w:tc>
        <w:tc>
          <w:tcPr>
            <w:tcW w:w="2430" w:type="dxa"/>
            <w:shd w:val="clear" w:color="auto" w:fill="D9D9D9" w:themeFill="background1" w:themeFillShade="D9"/>
            <w:tcPrChange w:id="24" w:author="Williams, Michelle" w:date="2018-09-07T13:01:00Z">
              <w:tcPr>
                <w:tcW w:w="3060" w:type="dxa"/>
                <w:gridSpan w:val="2"/>
                <w:shd w:val="clear" w:color="auto" w:fill="D9D9D9" w:themeFill="background1" w:themeFillShade="D9"/>
              </w:tcPr>
            </w:tcPrChange>
          </w:tcPr>
          <w:p w14:paraId="37B0A66A"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State funding efforts to distribute BRF and Trust Fund dollars currently use priority funding metrics to evaluate projects and implementation. These metrics rank best performance on a pound of reduction per dollar spent. See, e.g., MDE Program webpage: </w:t>
            </w:r>
            <w:r w:rsidR="00F173CC">
              <w:fldChar w:fldCharType="begin"/>
            </w:r>
            <w:r w:rsidR="00F173CC">
              <w:instrText xml:space="preserve"> HYPERLINK "http://mde.maryland.gov/programs/water/WQFA/Pages/index.aspx" </w:instrText>
            </w:r>
            <w:r w:rsidR="00F173CC">
              <w:fldChar w:fldCharType="separate"/>
            </w:r>
            <w:r w:rsidRPr="00561537">
              <w:rPr>
                <w:color w:val="0563C1" w:themeColor="hyperlink"/>
                <w:sz w:val="20"/>
                <w:szCs w:val="20"/>
                <w:u w:val="single"/>
              </w:rPr>
              <w:t>http://mde.maryland.gov/programs/water/WQFA/Pages/index.aspx</w:t>
            </w:r>
            <w:r w:rsidR="00F173CC">
              <w:rPr>
                <w:color w:val="0563C1" w:themeColor="hyperlink"/>
                <w:sz w:val="20"/>
                <w:szCs w:val="20"/>
                <w:u w:val="single"/>
              </w:rPr>
              <w:fldChar w:fldCharType="end"/>
            </w:r>
            <w:r w:rsidRPr="00561537">
              <w:rPr>
                <w:sz w:val="20"/>
                <w:szCs w:val="20"/>
              </w:rPr>
              <w:t xml:space="preserve"> . See also DNR Program webpage: </w:t>
            </w:r>
            <w:r w:rsidR="00F173CC">
              <w:fldChar w:fldCharType="begin"/>
            </w:r>
            <w:r w:rsidR="00F173CC">
              <w:instrText xml:space="preserve"> HYPERLINK "http://dnr.maryland.gov/ccs/Pages/funding/trust-fund.aspx" </w:instrText>
            </w:r>
            <w:r w:rsidR="00F173CC">
              <w:fldChar w:fldCharType="separate"/>
            </w:r>
            <w:r w:rsidRPr="00561537">
              <w:rPr>
                <w:color w:val="0563C1" w:themeColor="hyperlink"/>
                <w:sz w:val="20"/>
                <w:szCs w:val="20"/>
                <w:u w:val="single"/>
              </w:rPr>
              <w:t>http://dnr.maryland.gov/ccs/Pages/funding/trust-fund.aspx</w:t>
            </w:r>
            <w:r w:rsidR="00F173CC">
              <w:rPr>
                <w:color w:val="0563C1" w:themeColor="hyperlink"/>
                <w:sz w:val="20"/>
                <w:szCs w:val="20"/>
                <w:u w:val="single"/>
              </w:rPr>
              <w:fldChar w:fldCharType="end"/>
            </w:r>
          </w:p>
          <w:p w14:paraId="0EECFDFD"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p>
          <w:p w14:paraId="34D87F58"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 See also, areas designated by MDP called PFA’s which direct state dollars to targeted urban areas. See, e.g., </w:t>
            </w:r>
            <w:r w:rsidR="00F173CC">
              <w:fldChar w:fldCharType="begin"/>
            </w:r>
            <w:r w:rsidR="00F173CC">
              <w:instrText xml:space="preserve"> HYPERLINK "http://data.imap.maryland.gov/datasets/maryland-priority-funding-areas?geometry=-80.963%2C38.435%2C-72.036%2C39.925" </w:instrText>
            </w:r>
            <w:r w:rsidR="00F173CC">
              <w:fldChar w:fldCharType="separate"/>
            </w:r>
            <w:r w:rsidRPr="00561537">
              <w:rPr>
                <w:color w:val="0563C1" w:themeColor="hyperlink"/>
                <w:sz w:val="20"/>
                <w:szCs w:val="20"/>
                <w:u w:val="single"/>
              </w:rPr>
              <w:t>http://data.imap.maryland.gov/datasets/maryland-priority-funding-areas?geometry=-80.963%2C38.435%2C-72.036%2C39.925</w:t>
            </w:r>
            <w:r w:rsidR="00F173CC">
              <w:rPr>
                <w:color w:val="0563C1" w:themeColor="hyperlink"/>
                <w:sz w:val="20"/>
                <w:szCs w:val="20"/>
                <w:u w:val="single"/>
              </w:rPr>
              <w:fldChar w:fldCharType="end"/>
            </w:r>
          </w:p>
          <w:p w14:paraId="7845A741" w14:textId="77777777" w:rsidR="00C154A6" w:rsidRPr="00561537"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D9D9D9" w:themeFill="background1" w:themeFillShade="D9"/>
            <w:tcPrChange w:id="25" w:author="Williams, Michelle" w:date="2018-09-07T13:01:00Z">
              <w:tcPr>
                <w:tcW w:w="2245" w:type="dxa"/>
                <w:shd w:val="clear" w:color="auto" w:fill="D9D9D9" w:themeFill="background1" w:themeFillShade="D9"/>
              </w:tcPr>
            </w:tcPrChange>
          </w:tcPr>
          <w:p w14:paraId="7DCBE81F" w14:textId="640F45E1" w:rsidR="00C154A6" w:rsidRPr="00561537" w:rsidRDefault="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lastRenderedPageBreak/>
              <w:t>We have learned that targeted frameworks for spending millions of dollars are complex and important economic drivers.  Ongoing evaluation of results and implementation success is always needed. New initiatives to incent private sector participants are being pursued in MD.</w:t>
            </w:r>
          </w:p>
        </w:tc>
      </w:tr>
      <w:tr w:rsidR="00906B72" w:rsidRPr="00DB3E82" w14:paraId="32BBB64C" w14:textId="77777777" w:rsidTr="00CA2298">
        <w:trPr>
          <w:cnfStyle w:val="000000100000" w:firstRow="0" w:lastRow="0" w:firstColumn="0" w:lastColumn="0" w:oddVBand="0" w:evenVBand="0" w:oddHBand="1" w:evenHBand="0" w:firstRowFirstColumn="0" w:firstRowLastColumn="0" w:lastRowFirstColumn="0" w:lastRowLastColumn="0"/>
          <w:trHeight w:val="20"/>
          <w:trPrChange w:id="26"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27" w:author="Williams, Michelle" w:date="2018-09-07T13:01:00Z">
              <w:tcPr>
                <w:tcW w:w="1885" w:type="dxa"/>
              </w:tcPr>
            </w:tcPrChange>
          </w:tcPr>
          <w:p w14:paraId="3D984808" w14:textId="6A6DEEBF" w:rsidR="00FA6BB5" w:rsidRPr="00561537" w:rsidRDefault="00FA6BB5" w:rsidP="00561537">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r w:rsidRPr="00561537">
              <w:rPr>
                <w:rStyle w:val="Bold"/>
                <w:sz w:val="20"/>
                <w:szCs w:val="20"/>
              </w:rPr>
              <w:t>Improving the identification of sources and their contributions to nitrogen, phosphorus and sediment pollutant loads</w:t>
            </w:r>
          </w:p>
        </w:tc>
        <w:tc>
          <w:tcPr>
            <w:tcW w:w="1710" w:type="dxa"/>
            <w:tcPrChange w:id="28" w:author="Williams, Michelle" w:date="2018-09-07T13:01:00Z">
              <w:tcPr>
                <w:tcW w:w="1530" w:type="dxa"/>
                <w:gridSpan w:val="2"/>
              </w:tcPr>
            </w:tcPrChange>
          </w:tcPr>
          <w:p w14:paraId="16104010" w14:textId="5C891FE2" w:rsidR="00FA6BB5" w:rsidRDefault="00D55CB4" w:rsidP="003037D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Explaining trends project provided initial findings on relation between nutrient sources and trends in the watershed. Information shared with WQ GIT reps, and the findings being used to inform WIP development; High resolution land cover and land use data </w:t>
            </w:r>
            <w:r>
              <w:rPr>
                <w:sz w:val="20"/>
                <w:szCs w:val="20"/>
              </w:rPr>
              <w:lastRenderedPageBreak/>
              <w:t>produced and used to improve Phase 6 model inputs; Phase 6 model calibration; Maintained monitoring networks and provided trend updates.</w:t>
            </w:r>
          </w:p>
        </w:tc>
        <w:tc>
          <w:tcPr>
            <w:tcW w:w="0" w:type="dxa"/>
            <w:tcPrChange w:id="29" w:author="Williams, Michelle" w:date="2018-09-07T13:01:00Z">
              <w:tcPr>
                <w:tcW w:w="1530" w:type="dxa"/>
                <w:gridSpan w:val="2"/>
              </w:tcPr>
            </w:tcPrChange>
          </w:tcPr>
          <w:p w14:paraId="08766189" w14:textId="0A48FEAF" w:rsidR="00FA6BB5" w:rsidRPr="00D42EAC" w:rsidRDefault="00F828F5" w:rsidP="00560F1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Continuation of current efforts and future data collection efforts to coincide with two-year milestones and annual progress runs. Better translate the scientific findings into management implications and work with State and local </w:t>
            </w:r>
            <w:r>
              <w:rPr>
                <w:sz w:val="20"/>
                <w:szCs w:val="20"/>
              </w:rPr>
              <w:lastRenderedPageBreak/>
              <w:t>governments to apply findings toward implementing water-quality practices</w:t>
            </w:r>
          </w:p>
        </w:tc>
        <w:tc>
          <w:tcPr>
            <w:tcW w:w="2250" w:type="dxa"/>
            <w:tcPrChange w:id="30" w:author="Williams, Michelle" w:date="2018-09-07T13:01:00Z">
              <w:tcPr>
                <w:tcW w:w="2160" w:type="dxa"/>
                <w:gridSpan w:val="2"/>
              </w:tcPr>
            </w:tcPrChange>
          </w:tcPr>
          <w:p w14:paraId="40886F54" w14:textId="515A24F7" w:rsidR="00FA6BB5" w:rsidRPr="00165A52" w:rsidRDefault="00F828F5">
            <w:pPr>
              <w:cnfStyle w:val="000000100000" w:firstRow="0" w:lastRow="0" w:firstColumn="0" w:lastColumn="0" w:oddVBand="0" w:evenVBand="0" w:oddHBand="1" w:evenHBand="0" w:firstRowFirstColumn="0" w:firstRowLastColumn="0" w:lastRowFirstColumn="0" w:lastRowLastColumn="0"/>
              <w:rPr>
                <w:b/>
                <w:sz w:val="20"/>
                <w:szCs w:val="20"/>
              </w:rPr>
            </w:pPr>
            <w:r w:rsidRPr="00165A52">
              <w:rPr>
                <w:b/>
                <w:sz w:val="20"/>
                <w:szCs w:val="20"/>
              </w:rPr>
              <w:lastRenderedPageBreak/>
              <w:t>Continue to incorporate additional/more recent local land use data</w:t>
            </w:r>
            <w:r>
              <w:rPr>
                <w:b/>
                <w:sz w:val="20"/>
                <w:szCs w:val="20"/>
              </w:rPr>
              <w:t>. R</w:t>
            </w:r>
            <w:r w:rsidRPr="00165A52">
              <w:rPr>
                <w:b/>
                <w:sz w:val="20"/>
                <w:szCs w:val="20"/>
              </w:rPr>
              <w:t xml:space="preserve">efine information on the </w:t>
            </w:r>
            <w:r>
              <w:rPr>
                <w:b/>
                <w:sz w:val="20"/>
                <w:szCs w:val="20"/>
              </w:rPr>
              <w:t xml:space="preserve">factors affecting the changes in sources and </w:t>
            </w:r>
            <w:r w:rsidRPr="00165A52">
              <w:rPr>
                <w:b/>
                <w:sz w:val="20"/>
                <w:szCs w:val="20"/>
              </w:rPr>
              <w:t xml:space="preserve">loads through the Bay watershed, and </w:t>
            </w:r>
            <w:r>
              <w:rPr>
                <w:b/>
                <w:sz w:val="20"/>
                <w:szCs w:val="20"/>
              </w:rPr>
              <w:t>their delivery and impacts on the estuary. B</w:t>
            </w:r>
            <w:r w:rsidRPr="00165A52">
              <w:rPr>
                <w:b/>
                <w:sz w:val="20"/>
                <w:szCs w:val="20"/>
              </w:rPr>
              <w:t>etter predict future impacts of population growth and climate change in the Bay watershed</w:t>
            </w:r>
            <w:r>
              <w:rPr>
                <w:b/>
                <w:sz w:val="20"/>
                <w:szCs w:val="20"/>
              </w:rPr>
              <w:t xml:space="preserve"> and impacts on water quality.</w:t>
            </w:r>
          </w:p>
        </w:tc>
        <w:tc>
          <w:tcPr>
            <w:tcW w:w="2070" w:type="dxa"/>
            <w:shd w:val="clear" w:color="auto" w:fill="D9D9D9" w:themeFill="background1" w:themeFillShade="D9"/>
            <w:tcPrChange w:id="31" w:author="Williams, Michelle" w:date="2018-09-07T13:01:00Z">
              <w:tcPr>
                <w:tcW w:w="1980" w:type="dxa"/>
                <w:gridSpan w:val="2"/>
                <w:shd w:val="clear" w:color="auto" w:fill="D9D9D9" w:themeFill="background1" w:themeFillShade="D9"/>
              </w:tcPr>
            </w:tcPrChange>
          </w:tcPr>
          <w:p w14:paraId="397B646C" w14:textId="77777777" w:rsidR="00561537" w:rsidRPr="00906B72"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METRIC EXISTS. </w:t>
            </w:r>
          </w:p>
          <w:p w14:paraId="4D23C9F3" w14:textId="66890A42" w:rsidR="00FA6BB5" w:rsidRPr="00906B72"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sidR="00906B72" w:rsidRPr="00906B72">
              <w:rPr>
                <w:sz w:val="20"/>
                <w:szCs w:val="20"/>
              </w:rPr>
              <w:t>were</w:t>
            </w:r>
            <w:r w:rsidRPr="00906B72">
              <w:rPr>
                <w:sz w:val="20"/>
                <w:szCs w:val="20"/>
              </w:rPr>
              <w:t xml:space="preserve"> finalized in </w:t>
            </w:r>
            <w:r w:rsidR="00906B72" w:rsidRPr="00906B72">
              <w:rPr>
                <w:sz w:val="20"/>
                <w:szCs w:val="20"/>
              </w:rPr>
              <w:t>2017</w:t>
            </w:r>
            <w:r w:rsidRPr="00906B72">
              <w:rPr>
                <w:sz w:val="20"/>
                <w:szCs w:val="20"/>
              </w:rPr>
              <w:t xml:space="preserve"> and </w:t>
            </w:r>
            <w:r w:rsidR="00906B72" w:rsidRPr="00906B72">
              <w:rPr>
                <w:sz w:val="20"/>
                <w:szCs w:val="20"/>
              </w:rPr>
              <w:t xml:space="preserve">Phase III </w:t>
            </w:r>
            <w:r w:rsidRPr="00906B72">
              <w:rPr>
                <w:sz w:val="20"/>
                <w:szCs w:val="20"/>
              </w:rPr>
              <w:t>WIP</w:t>
            </w:r>
            <w:r w:rsidR="00906B72" w:rsidRPr="00906B72">
              <w:rPr>
                <w:sz w:val="20"/>
                <w:szCs w:val="20"/>
              </w:rPr>
              <w:t>s are</w:t>
            </w:r>
            <w:r w:rsidRPr="00906B72">
              <w:rPr>
                <w:sz w:val="20"/>
                <w:szCs w:val="20"/>
              </w:rPr>
              <w:t xml:space="preserve"> to be completed in 2019.</w:t>
            </w:r>
          </w:p>
        </w:tc>
        <w:tc>
          <w:tcPr>
            <w:tcW w:w="2430" w:type="dxa"/>
            <w:shd w:val="clear" w:color="auto" w:fill="D9D9D9" w:themeFill="background1" w:themeFillShade="D9"/>
            <w:tcPrChange w:id="32" w:author="Williams, Michelle" w:date="2018-09-07T13:01:00Z">
              <w:tcPr>
                <w:tcW w:w="3060" w:type="dxa"/>
                <w:gridSpan w:val="2"/>
                <w:shd w:val="clear" w:color="auto" w:fill="D9D9D9" w:themeFill="background1" w:themeFillShade="D9"/>
              </w:tcPr>
            </w:tcPrChange>
          </w:tcPr>
          <w:p w14:paraId="07469E6E" w14:textId="77777777" w:rsidR="00561537" w:rsidRPr="00906B72"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More refined local goals; more study and remedies in response to new sources with implementation planning improvements. See e.g., the MDE webpage related to Water Quality Certification of the Conowingo Dam and solutions to sediment infill: </w:t>
            </w:r>
            <w:r w:rsidR="00F173CC">
              <w:fldChar w:fldCharType="begin"/>
            </w:r>
            <w:r w:rsidR="00F173CC">
              <w:instrText xml:space="preserve"> HYPERLINK "http://mde.maryland.gov/programs/Marylander/Pages/conowingo_pilot.aspx" </w:instrText>
            </w:r>
            <w:r w:rsidR="00F173CC">
              <w:fldChar w:fldCharType="separate"/>
            </w:r>
            <w:r w:rsidRPr="00906B72">
              <w:rPr>
                <w:color w:val="0563C1" w:themeColor="hyperlink"/>
                <w:sz w:val="20"/>
                <w:szCs w:val="20"/>
                <w:u w:val="single"/>
              </w:rPr>
              <w:t>http://mde.maryland.gov/programs/Marylander/Pages/conowingo_pilot.aspx</w:t>
            </w:r>
            <w:r w:rsidR="00F173CC">
              <w:rPr>
                <w:color w:val="0563C1" w:themeColor="hyperlink"/>
                <w:sz w:val="20"/>
                <w:szCs w:val="20"/>
                <w:u w:val="single"/>
              </w:rPr>
              <w:fldChar w:fldCharType="end"/>
            </w:r>
          </w:p>
          <w:p w14:paraId="71074059" w14:textId="77777777" w:rsidR="00FA6BB5" w:rsidRPr="00906B72" w:rsidRDefault="00FA6BB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D9D9D9" w:themeFill="background1" w:themeFillShade="D9"/>
            <w:tcPrChange w:id="33" w:author="Williams, Michelle" w:date="2018-09-07T13:01:00Z">
              <w:tcPr>
                <w:tcW w:w="2245" w:type="dxa"/>
                <w:shd w:val="clear" w:color="auto" w:fill="D9D9D9" w:themeFill="background1" w:themeFillShade="D9"/>
              </w:tcPr>
            </w:tcPrChange>
          </w:tcPr>
          <w:p w14:paraId="3E3C84B4" w14:textId="06A9C5C4" w:rsidR="00FA6BB5" w:rsidRPr="00DB3E82" w:rsidRDefault="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w:t>
            </w:r>
          </w:p>
        </w:tc>
      </w:tr>
      <w:tr w:rsidR="00CA2298" w:rsidRPr="00DB3E82" w14:paraId="0BE0DFF8" w14:textId="77777777" w:rsidTr="00CA2298">
        <w:trPr>
          <w:trHeight w:val="20"/>
          <w:trPrChange w:id="34"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35" w:author="Williams, Michelle" w:date="2018-09-07T13:01:00Z">
              <w:tcPr>
                <w:tcW w:w="1885" w:type="dxa"/>
              </w:tcPr>
            </w:tcPrChange>
          </w:tcPr>
          <w:p w14:paraId="1E587F0C" w14:textId="7E1B7D44" w:rsidR="00CA2298" w:rsidRPr="00561537" w:rsidRDefault="00CA2298" w:rsidP="00CA2298">
            <w:pPr>
              <w:pStyle w:val="ListParagraph"/>
              <w:numPr>
                <w:ilvl w:val="0"/>
                <w:numId w:val="12"/>
              </w:numPr>
              <w:rPr>
                <w:rStyle w:val="Bold"/>
                <w:sz w:val="20"/>
                <w:szCs w:val="20"/>
              </w:rPr>
            </w:pPr>
            <w:ins w:id="36" w:author="Williams, Michelle" w:date="2018-09-07T12:55:00Z">
              <w:r>
                <w:rPr>
                  <w:rStyle w:val="Bold"/>
                  <w:sz w:val="20"/>
                  <w:szCs w:val="20"/>
                </w:rPr>
                <w:t>Develop a business strategy for sustaining and growing monitoring programming that supports information needs</w:t>
              </w:r>
            </w:ins>
          </w:p>
        </w:tc>
        <w:tc>
          <w:tcPr>
            <w:tcW w:w="1710" w:type="dxa"/>
            <w:tcPrChange w:id="37" w:author="Williams, Michelle" w:date="2018-09-07T13:01:00Z">
              <w:tcPr>
                <w:tcW w:w="1530" w:type="dxa"/>
                <w:gridSpan w:val="2"/>
              </w:tcPr>
            </w:tcPrChange>
          </w:tcPr>
          <w:p w14:paraId="440EACBA" w14:textId="7FA18991"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ins w:id="38" w:author="Williams, Michelle" w:date="2018-09-07T12:55:00Z">
              <w:r>
                <w:rPr>
                  <w:sz w:val="20"/>
                  <w:szCs w:val="20"/>
                </w:rPr>
                <w:t>Gap-filling opportunities have been discussed by STAR and its workgroups in meetings and STAC workshops</w:t>
              </w:r>
            </w:ins>
          </w:p>
        </w:tc>
        <w:tc>
          <w:tcPr>
            <w:tcW w:w="0" w:type="dxa"/>
            <w:tcPrChange w:id="39" w:author="Williams, Michelle" w:date="2018-09-07T13:01:00Z">
              <w:tcPr>
                <w:tcW w:w="1530" w:type="dxa"/>
                <w:gridSpan w:val="2"/>
              </w:tcPr>
            </w:tcPrChange>
          </w:tcPr>
          <w:p w14:paraId="02052C59" w14:textId="73278738"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ins w:id="40" w:author="Williams, Michelle" w:date="2018-09-07T12:55:00Z">
              <w:r>
                <w:rPr>
                  <w:sz w:val="20"/>
                  <w:szCs w:val="20"/>
                </w:rPr>
                <w:t>Negative pressures on program information maintenance derive from the annual cost inflation reducing the power of a dollar to accomplish the same work, replacing aging infrastructure and lost partnerships.</w:t>
              </w:r>
            </w:ins>
          </w:p>
        </w:tc>
        <w:tc>
          <w:tcPr>
            <w:tcW w:w="2250" w:type="dxa"/>
            <w:tcPrChange w:id="41" w:author="Williams, Michelle" w:date="2018-09-07T13:01:00Z">
              <w:tcPr>
                <w:tcW w:w="2160" w:type="dxa"/>
                <w:gridSpan w:val="2"/>
              </w:tcPr>
            </w:tcPrChange>
          </w:tcPr>
          <w:p w14:paraId="1B82FE78" w14:textId="4E7B5FD0" w:rsidR="00CA2298" w:rsidRPr="00165A52" w:rsidRDefault="00CA2298" w:rsidP="00CA2298">
            <w:pPr>
              <w:cnfStyle w:val="000000000000" w:firstRow="0" w:lastRow="0" w:firstColumn="0" w:lastColumn="0" w:oddVBand="0" w:evenVBand="0" w:oddHBand="0" w:evenHBand="0" w:firstRowFirstColumn="0" w:firstRowLastColumn="0" w:lastRowFirstColumn="0" w:lastRowLastColumn="0"/>
              <w:rPr>
                <w:b/>
                <w:sz w:val="20"/>
                <w:szCs w:val="20"/>
              </w:rPr>
            </w:pPr>
            <w:ins w:id="42" w:author="Williams, Michelle" w:date="2018-09-07T12:55:00Z">
              <w:r>
                <w:rPr>
                  <w:b/>
                  <w:sz w:val="20"/>
                  <w:szCs w:val="20"/>
                </w:rPr>
                <w:t>Commitments to incorporating new partners, new technologies, and new assessment protocols that leverage existing programming while adapting and enhancing approaches that improve information gathering resolution and efficiency</w:t>
              </w:r>
            </w:ins>
          </w:p>
        </w:tc>
        <w:tc>
          <w:tcPr>
            <w:tcW w:w="2070" w:type="dxa"/>
            <w:shd w:val="clear" w:color="auto" w:fill="D9D9D9" w:themeFill="background1" w:themeFillShade="D9"/>
            <w:tcPrChange w:id="43" w:author="Williams, Michelle" w:date="2018-09-07T13:01:00Z">
              <w:tcPr>
                <w:tcW w:w="1980" w:type="dxa"/>
                <w:gridSpan w:val="2"/>
                <w:shd w:val="clear" w:color="auto" w:fill="D9D9D9" w:themeFill="background1" w:themeFillShade="D9"/>
              </w:tcPr>
            </w:tcPrChange>
          </w:tcPr>
          <w:p w14:paraId="0B68F48D"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Change w:id="44" w:author="Williams, Michelle" w:date="2018-09-07T13:01:00Z">
              <w:tcPr>
                <w:tcW w:w="3060" w:type="dxa"/>
                <w:gridSpan w:val="2"/>
                <w:shd w:val="clear" w:color="auto" w:fill="D9D9D9" w:themeFill="background1" w:themeFillShade="D9"/>
              </w:tcPr>
            </w:tcPrChange>
          </w:tcPr>
          <w:p w14:paraId="547A7D1E"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D9D9D9" w:themeFill="background1" w:themeFillShade="D9"/>
            <w:tcPrChange w:id="45" w:author="Williams, Michelle" w:date="2018-09-07T13:01:00Z">
              <w:tcPr>
                <w:tcW w:w="2245" w:type="dxa"/>
                <w:shd w:val="clear" w:color="auto" w:fill="D9D9D9" w:themeFill="background1" w:themeFillShade="D9"/>
              </w:tcPr>
            </w:tcPrChange>
          </w:tcPr>
          <w:p w14:paraId="7A1ED511"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CA2298" w:rsidRPr="00DB3E82" w14:paraId="68E1F702" w14:textId="77777777" w:rsidTr="00CA2298">
        <w:trPr>
          <w:cnfStyle w:val="000000100000" w:firstRow="0" w:lastRow="0" w:firstColumn="0" w:lastColumn="0" w:oddVBand="0" w:evenVBand="0" w:oddHBand="1" w:evenHBand="0" w:firstRowFirstColumn="0" w:firstRowLastColumn="0" w:lastRowFirstColumn="0" w:lastRowLastColumn="0"/>
          <w:trHeight w:val="20"/>
          <w:trPrChange w:id="46"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47" w:author="Williams, Michelle" w:date="2018-09-07T13:01:00Z">
              <w:tcPr>
                <w:tcW w:w="1885" w:type="dxa"/>
              </w:tcPr>
            </w:tcPrChange>
          </w:tcPr>
          <w:p w14:paraId="2C4DE9C8" w14:textId="59824A2F" w:rsidR="00CA2298" w:rsidRDefault="00CA2298" w:rsidP="00CA2298">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rStyle w:val="Bold"/>
                <w:sz w:val="20"/>
                <w:szCs w:val="20"/>
              </w:rPr>
            </w:pPr>
            <w:ins w:id="48" w:author="Williams, Michelle" w:date="2018-09-07T12:55:00Z">
              <w:r>
                <w:rPr>
                  <w:rStyle w:val="Bold"/>
                  <w:sz w:val="20"/>
                  <w:szCs w:val="20"/>
                </w:rPr>
                <w:t>Support the use of new data streams having classified their integrity</w:t>
              </w:r>
            </w:ins>
          </w:p>
        </w:tc>
        <w:tc>
          <w:tcPr>
            <w:tcW w:w="1710" w:type="dxa"/>
            <w:tcPrChange w:id="49" w:author="Williams, Michelle" w:date="2018-09-07T13:01:00Z">
              <w:tcPr>
                <w:tcW w:w="1530" w:type="dxa"/>
                <w:gridSpan w:val="2"/>
              </w:tcPr>
            </w:tcPrChange>
          </w:tcPr>
          <w:p w14:paraId="440E61D7" w14:textId="7664D90B"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ins w:id="50" w:author="Williams, Michelle" w:date="2018-09-07T12:55:00Z">
              <w:r>
                <w:rPr>
                  <w:sz w:val="20"/>
                  <w:szCs w:val="20"/>
                </w:rPr>
                <w:t xml:space="preserve">The Chesapeake Monitoring Cooperative has developed a Memorandum of </w:t>
              </w:r>
              <w:r>
                <w:rPr>
                  <w:sz w:val="20"/>
                  <w:szCs w:val="20"/>
                </w:rPr>
                <w:lastRenderedPageBreak/>
                <w:t>understanding that has been approved by STAR and its workgroups, has support from GITs and Advisory Committees, and is poised to be signed by Partnership signatories.</w:t>
              </w:r>
            </w:ins>
          </w:p>
        </w:tc>
        <w:tc>
          <w:tcPr>
            <w:tcW w:w="0" w:type="dxa"/>
            <w:tcPrChange w:id="51" w:author="Williams, Michelle" w:date="2018-09-07T13:01:00Z">
              <w:tcPr>
                <w:tcW w:w="1530" w:type="dxa"/>
                <w:gridSpan w:val="2"/>
              </w:tcPr>
            </w:tcPrChange>
          </w:tcPr>
          <w:p w14:paraId="76CC5A2E" w14:textId="1E6F5379"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ins w:id="52" w:author="Williams, Michelle" w:date="2018-09-07T12:55:00Z">
              <w:r>
                <w:rPr>
                  <w:sz w:val="20"/>
                  <w:szCs w:val="20"/>
                </w:rPr>
                <w:lastRenderedPageBreak/>
                <w:t xml:space="preserve">The monitoring program provides limited support for assessing water </w:t>
              </w:r>
              <w:r>
                <w:rPr>
                  <w:sz w:val="20"/>
                  <w:szCs w:val="20"/>
                </w:rPr>
                <w:lastRenderedPageBreak/>
                <w:t>quality standards attainment in the Bay and adequate, but not recommended, levels of monitoring in evaluating pollution inputs from the watershed to the Bay.</w:t>
              </w:r>
            </w:ins>
          </w:p>
        </w:tc>
        <w:tc>
          <w:tcPr>
            <w:tcW w:w="2250" w:type="dxa"/>
            <w:tcPrChange w:id="53" w:author="Williams, Michelle" w:date="2018-09-07T13:01:00Z">
              <w:tcPr>
                <w:tcW w:w="2160" w:type="dxa"/>
                <w:gridSpan w:val="2"/>
              </w:tcPr>
            </w:tcPrChange>
          </w:tcPr>
          <w:p w14:paraId="18AC9831" w14:textId="6AF59623" w:rsidR="00CA2298" w:rsidRPr="00165A52" w:rsidRDefault="00CA2298" w:rsidP="00CA2298">
            <w:pPr>
              <w:cnfStyle w:val="000000100000" w:firstRow="0" w:lastRow="0" w:firstColumn="0" w:lastColumn="0" w:oddVBand="0" w:evenVBand="0" w:oddHBand="1" w:evenHBand="0" w:firstRowFirstColumn="0" w:firstRowLastColumn="0" w:lastRowFirstColumn="0" w:lastRowLastColumn="0"/>
              <w:rPr>
                <w:b/>
                <w:sz w:val="20"/>
                <w:szCs w:val="20"/>
              </w:rPr>
            </w:pPr>
            <w:ins w:id="54" w:author="Williams, Michelle" w:date="2018-09-07T12:55:00Z">
              <w:r>
                <w:rPr>
                  <w:sz w:val="20"/>
                  <w:szCs w:val="20"/>
                </w:rPr>
                <w:lastRenderedPageBreak/>
                <w:t xml:space="preserve">Partnership support and use of new data streams such as those being assembled by the Chesapeake Monitoring </w:t>
              </w:r>
              <w:r>
                <w:rPr>
                  <w:sz w:val="20"/>
                  <w:szCs w:val="20"/>
                </w:rPr>
                <w:lastRenderedPageBreak/>
                <w:t xml:space="preserve">Cooperative from volunteer networks and nontraditional partner efforts will expand spatial and temporal resolution of decision-support assessments. </w:t>
              </w:r>
            </w:ins>
          </w:p>
        </w:tc>
        <w:tc>
          <w:tcPr>
            <w:tcW w:w="2070" w:type="dxa"/>
            <w:shd w:val="clear" w:color="auto" w:fill="D9D9D9" w:themeFill="background1" w:themeFillShade="D9"/>
            <w:tcPrChange w:id="55" w:author="Williams, Michelle" w:date="2018-09-07T13:01:00Z">
              <w:tcPr>
                <w:tcW w:w="1980" w:type="dxa"/>
                <w:gridSpan w:val="2"/>
                <w:shd w:val="clear" w:color="auto" w:fill="D9D9D9" w:themeFill="background1" w:themeFillShade="D9"/>
              </w:tcPr>
            </w:tcPrChange>
          </w:tcPr>
          <w:p w14:paraId="30573E7B"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Change w:id="56" w:author="Williams, Michelle" w:date="2018-09-07T13:01:00Z">
              <w:tcPr>
                <w:tcW w:w="3060" w:type="dxa"/>
                <w:gridSpan w:val="2"/>
                <w:shd w:val="clear" w:color="auto" w:fill="D9D9D9" w:themeFill="background1" w:themeFillShade="D9"/>
              </w:tcPr>
            </w:tcPrChange>
          </w:tcPr>
          <w:p w14:paraId="1E04D4BE"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D9D9D9" w:themeFill="background1" w:themeFillShade="D9"/>
            <w:tcPrChange w:id="57" w:author="Williams, Michelle" w:date="2018-09-07T13:01:00Z">
              <w:tcPr>
                <w:tcW w:w="2245" w:type="dxa"/>
                <w:shd w:val="clear" w:color="auto" w:fill="D9D9D9" w:themeFill="background1" w:themeFillShade="D9"/>
              </w:tcPr>
            </w:tcPrChange>
          </w:tcPr>
          <w:p w14:paraId="3A62519E"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CA2298" w:rsidRPr="00DB3E82" w14:paraId="2CAD9FEF" w14:textId="77777777" w:rsidTr="00CA2298">
        <w:trPr>
          <w:trHeight w:val="20"/>
        </w:trPr>
        <w:tc>
          <w:tcPr>
            <w:cnfStyle w:val="001000000000" w:firstRow="0" w:lastRow="0" w:firstColumn="1" w:lastColumn="0" w:oddVBand="0" w:evenVBand="0" w:oddHBand="0" w:evenHBand="0" w:firstRowFirstColumn="0" w:firstRowLastColumn="0" w:lastRowFirstColumn="0" w:lastRowLastColumn="0"/>
            <w:tcW w:w="2155" w:type="dxa"/>
          </w:tcPr>
          <w:p w14:paraId="7A8E22FA" w14:textId="24C76EEC" w:rsidR="00CA2298" w:rsidRPr="00BA7E55" w:rsidRDefault="00CA2298" w:rsidP="00CA2298">
            <w:pPr>
              <w:pStyle w:val="ListParagraph"/>
              <w:numPr>
                <w:ilvl w:val="0"/>
                <w:numId w:val="12"/>
              </w:numPr>
              <w:rPr>
                <w:sz w:val="20"/>
                <w:szCs w:val="20"/>
              </w:rPr>
            </w:pPr>
            <w:r w:rsidRPr="00BA7E55">
              <w:rPr>
                <w:rStyle w:val="Bold"/>
                <w:sz w:val="20"/>
                <w:szCs w:val="20"/>
              </w:rPr>
              <w:t>Quantifying the reductions from pollution control practices and verifying their continued performance</w:t>
            </w:r>
          </w:p>
        </w:tc>
        <w:tc>
          <w:tcPr>
            <w:tcW w:w="1710" w:type="dxa"/>
          </w:tcPr>
          <w:p w14:paraId="39E0C81B" w14:textId="4BE1994D"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BMP expert panels and implementation of BMP verification programs</w:t>
            </w:r>
          </w:p>
        </w:tc>
        <w:tc>
          <w:tcPr>
            <w:tcW w:w="1530" w:type="dxa"/>
          </w:tcPr>
          <w:p w14:paraId="7F69943D" w14:textId="10DAAF80" w:rsidR="00CA2298" w:rsidRPr="00D42EAC"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Streamlining and simplification of the requirements for BMP verification as described in the 2014 BMP Framework to recognize resource limitations; i</w:t>
            </w:r>
            <w:r w:rsidRPr="00D42EAC">
              <w:rPr>
                <w:sz w:val="20"/>
                <w:szCs w:val="20"/>
              </w:rPr>
              <w:t xml:space="preserve">mplementation of BMP verification programs; continued </w:t>
            </w:r>
            <w:r w:rsidRPr="00D42EAC">
              <w:rPr>
                <w:sz w:val="20"/>
                <w:szCs w:val="20"/>
              </w:rPr>
              <w:lastRenderedPageBreak/>
              <w:t>crediting of new, innovative practices</w:t>
            </w:r>
          </w:p>
        </w:tc>
        <w:tc>
          <w:tcPr>
            <w:tcW w:w="2250" w:type="dxa"/>
          </w:tcPr>
          <w:p w14:paraId="1068DF99" w14:textId="6D429A88" w:rsidR="00CA2298" w:rsidRPr="002E66EA" w:rsidRDefault="00CA2298" w:rsidP="00CA2298">
            <w:pPr>
              <w:cnfStyle w:val="000000000000" w:firstRow="0" w:lastRow="0" w:firstColumn="0" w:lastColumn="0" w:oddVBand="0" w:evenVBand="0" w:oddHBand="0" w:evenHBand="0" w:firstRowFirstColumn="0" w:firstRowLastColumn="0" w:lastRowFirstColumn="0" w:lastRowLastColumn="0"/>
              <w:rPr>
                <w:b/>
                <w:sz w:val="20"/>
                <w:szCs w:val="20"/>
              </w:rPr>
            </w:pPr>
            <w:r w:rsidRPr="002E66EA">
              <w:rPr>
                <w:b/>
                <w:sz w:val="20"/>
                <w:szCs w:val="20"/>
              </w:rPr>
              <w:lastRenderedPageBreak/>
              <w:t>Further quantifying the effect of variations in watershed properties (</w:t>
            </w:r>
            <w:r>
              <w:rPr>
                <w:b/>
                <w:sz w:val="20"/>
                <w:szCs w:val="20"/>
              </w:rPr>
              <w:t xml:space="preserve">such as </w:t>
            </w:r>
            <w:r w:rsidRPr="002E66EA">
              <w:rPr>
                <w:b/>
                <w:sz w:val="20"/>
                <w:szCs w:val="20"/>
              </w:rPr>
              <w:t>soils</w:t>
            </w:r>
            <w:r>
              <w:rPr>
                <w:b/>
                <w:sz w:val="20"/>
                <w:szCs w:val="20"/>
              </w:rPr>
              <w:t>, geology</w:t>
            </w:r>
            <w:r w:rsidRPr="002E66EA">
              <w:rPr>
                <w:b/>
                <w:sz w:val="20"/>
                <w:szCs w:val="20"/>
              </w:rPr>
              <w:t xml:space="preserve">) on </w:t>
            </w:r>
            <w:r>
              <w:rPr>
                <w:b/>
                <w:sz w:val="20"/>
                <w:szCs w:val="20"/>
              </w:rPr>
              <w:t>nutrient and sediment reduction practices</w:t>
            </w:r>
            <w:r w:rsidRPr="002E66EA">
              <w:rPr>
                <w:b/>
                <w:sz w:val="20"/>
                <w:szCs w:val="20"/>
              </w:rPr>
              <w:t>; quantifying changes in Best Management Practices (BMP) performance over time</w:t>
            </w:r>
            <w:r>
              <w:rPr>
                <w:b/>
                <w:sz w:val="20"/>
                <w:szCs w:val="20"/>
              </w:rPr>
              <w:t xml:space="preserve"> through verification</w:t>
            </w:r>
            <w:r w:rsidRPr="002E66EA">
              <w:rPr>
                <w:b/>
                <w:sz w:val="20"/>
                <w:szCs w:val="20"/>
              </w:rPr>
              <w:t>; and evaluating the potential future impacts of climate change on BMP performance</w:t>
            </w:r>
          </w:p>
        </w:tc>
        <w:tc>
          <w:tcPr>
            <w:tcW w:w="2070" w:type="dxa"/>
            <w:shd w:val="clear" w:color="auto" w:fill="D9D9D9" w:themeFill="background1" w:themeFillShade="D9"/>
          </w:tcPr>
          <w:p w14:paraId="78C51302"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METRIC EXISTS.</w:t>
            </w:r>
          </w:p>
          <w:p w14:paraId="2256B8BD" w14:textId="3B77271E"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Current annual progress is one method to assess implementation relative to achievement of the 2025 goals.</w:t>
            </w:r>
          </w:p>
        </w:tc>
        <w:tc>
          <w:tcPr>
            <w:tcW w:w="2430" w:type="dxa"/>
            <w:shd w:val="clear" w:color="auto" w:fill="D9D9D9" w:themeFill="background1" w:themeFillShade="D9"/>
          </w:tcPr>
          <w:p w14:paraId="73FA016D" w14:textId="61439C93"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There will be further review of methods to quantify reduction scenarios as needed once modeling tools are finalized and local goals are developed.</w:t>
            </w:r>
          </w:p>
        </w:tc>
        <w:tc>
          <w:tcPr>
            <w:tcW w:w="2245" w:type="dxa"/>
            <w:shd w:val="clear" w:color="auto" w:fill="D9D9D9" w:themeFill="background1" w:themeFillShade="D9"/>
          </w:tcPr>
          <w:p w14:paraId="59159979" w14:textId="4072202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One lesson has become evident: BMP verification must be robust and applicable across sectors.</w:t>
            </w:r>
          </w:p>
        </w:tc>
      </w:tr>
      <w:tr w:rsidR="00CA2298" w:rsidRPr="00DB3E82" w14:paraId="24BC9ACE" w14:textId="77777777" w:rsidTr="00CA2298">
        <w:trPr>
          <w:cnfStyle w:val="000000100000" w:firstRow="0" w:lastRow="0" w:firstColumn="0" w:lastColumn="0" w:oddVBand="0" w:evenVBand="0" w:oddHBand="1" w:evenHBand="0" w:firstRowFirstColumn="0" w:firstRowLastColumn="0" w:lastRowFirstColumn="0" w:lastRowLastColumn="0"/>
          <w:trHeight w:val="20"/>
          <w:trPrChange w:id="58"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59" w:author="Williams, Michelle" w:date="2018-09-07T13:01:00Z">
              <w:tcPr>
                <w:tcW w:w="2155" w:type="dxa"/>
                <w:gridSpan w:val="2"/>
              </w:tcPr>
            </w:tcPrChange>
          </w:tcPr>
          <w:p w14:paraId="77696AFB" w14:textId="385BEA4E" w:rsidR="00CA2298" w:rsidRPr="00BA7E55" w:rsidRDefault="00CA2298" w:rsidP="00CA2298">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r w:rsidRPr="00BA7E55">
              <w:rPr>
                <w:rStyle w:val="Bold"/>
                <w:sz w:val="20"/>
                <w:szCs w:val="20"/>
              </w:rPr>
              <w:t>Enhancing the next generation of decision support tools (Phase 6</w:t>
            </w:r>
            <w:r>
              <w:rPr>
                <w:rStyle w:val="Bold"/>
                <w:sz w:val="20"/>
                <w:szCs w:val="20"/>
              </w:rPr>
              <w:t xml:space="preserve"> </w:t>
            </w:r>
            <w:ins w:id="60" w:author="Williams, Michelle" w:date="2018-09-07T12:55:00Z">
              <w:r>
                <w:rPr>
                  <w:rStyle w:val="Bold"/>
                  <w:sz w:val="20"/>
                  <w:szCs w:val="20"/>
                </w:rPr>
                <w:t>and Phase 7</w:t>
              </w:r>
              <w:r w:rsidRPr="00BA7E55">
                <w:rPr>
                  <w:rStyle w:val="Bold"/>
                  <w:sz w:val="20"/>
                  <w:szCs w:val="20"/>
                </w:rPr>
                <w:t>)</w:t>
              </w:r>
            </w:ins>
          </w:p>
        </w:tc>
        <w:tc>
          <w:tcPr>
            <w:tcW w:w="1710" w:type="dxa"/>
            <w:tcPrChange w:id="61" w:author="Williams, Michelle" w:date="2018-09-07T13:01:00Z">
              <w:tcPr>
                <w:tcW w:w="1260" w:type="dxa"/>
              </w:tcPr>
            </w:tcPrChange>
          </w:tcPr>
          <w:p w14:paraId="223A2083" w14:textId="7997E875"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 Phase 6 model development occurred over past 5 years, approval by PSC for management application</w:t>
            </w:r>
            <w:ins w:id="62" w:author="Williams, Michelle" w:date="2018-09-07T12:53:00Z">
              <w:r>
                <w:rPr>
                  <w:sz w:val="20"/>
                  <w:szCs w:val="20"/>
                </w:rPr>
                <w:t>.</w:t>
              </w:r>
            </w:ins>
            <w:del w:id="63" w:author="Williams, Michelle" w:date="2018-09-07T12:53:00Z">
              <w:r w:rsidDel="00FF14BF">
                <w:rPr>
                  <w:sz w:val="20"/>
                  <w:szCs w:val="20"/>
                </w:rPr>
                <w:delText xml:space="preserve"> </w:delText>
              </w:r>
            </w:del>
          </w:p>
        </w:tc>
        <w:tc>
          <w:tcPr>
            <w:tcW w:w="1530" w:type="dxa"/>
            <w:tcPrChange w:id="64" w:author="Williams, Michelle" w:date="2018-09-07T13:01:00Z">
              <w:tcPr>
                <w:tcW w:w="1980" w:type="dxa"/>
                <w:gridSpan w:val="3"/>
              </w:tcPr>
            </w:tcPrChange>
          </w:tcPr>
          <w:p w14:paraId="2AFE08D9" w14:textId="4FA65E92" w:rsidR="00CA2298" w:rsidRPr="00D42EAC"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 to b</w:t>
            </w:r>
            <w:r w:rsidRPr="00D42EAC">
              <w:rPr>
                <w:sz w:val="20"/>
                <w:szCs w:val="20"/>
              </w:rPr>
              <w:t>uild in optimization system</w:t>
            </w:r>
            <w:r>
              <w:rPr>
                <w:sz w:val="20"/>
                <w:szCs w:val="20"/>
              </w:rPr>
              <w:t xml:space="preserve"> to address costs and effectiveness. Explore approaches to build in co-benefits of water quality practices with other CBP outcomes into decision support tools. Refine Phase 6 Model as agreed to address simulation of phosphorus in soil</w:t>
            </w:r>
          </w:p>
        </w:tc>
        <w:tc>
          <w:tcPr>
            <w:tcW w:w="0" w:type="dxa"/>
            <w:tcPrChange w:id="65" w:author="Williams, Michelle" w:date="2018-09-07T13:01:00Z">
              <w:tcPr>
                <w:tcW w:w="2250" w:type="dxa"/>
                <w:gridSpan w:val="2"/>
              </w:tcPr>
            </w:tcPrChange>
          </w:tcPr>
          <w:p w14:paraId="6EA63CB4" w14:textId="6122B61C" w:rsidR="00CA2298" w:rsidRDefault="00CA2298" w:rsidP="00CA2298">
            <w:pPr>
              <w:cnfStyle w:val="000000100000" w:firstRow="0" w:lastRow="0" w:firstColumn="0" w:lastColumn="0" w:oddVBand="0" w:evenVBand="0" w:oddHBand="1" w:evenHBand="0" w:firstRowFirstColumn="0" w:firstRowLastColumn="0" w:lastRowFirstColumn="0" w:lastRowLastColumn="0"/>
            </w:pPr>
            <w:r>
              <w:rPr>
                <w:sz w:val="20"/>
                <w:szCs w:val="20"/>
              </w:rPr>
              <w:t>Completed</w:t>
            </w:r>
            <w:r w:rsidRPr="002D26A9">
              <w:rPr>
                <w:sz w:val="20"/>
                <w:szCs w:val="20"/>
              </w:rPr>
              <w:t xml:space="preserve"> – Phase 6 suite of modeling tools released and approved by the CBP partnership for manag</w:t>
            </w:r>
            <w:r>
              <w:rPr>
                <w:sz w:val="20"/>
                <w:szCs w:val="20"/>
              </w:rPr>
              <w:t>ement</w:t>
            </w:r>
            <w:r w:rsidRPr="002D26A9">
              <w:rPr>
                <w:sz w:val="20"/>
                <w:szCs w:val="20"/>
              </w:rPr>
              <w:t xml:space="preserve"> application in the Phase III WIPs and two-year milestones</w:t>
            </w:r>
            <w:r>
              <w:rPr>
                <w:sz w:val="20"/>
                <w:szCs w:val="20"/>
              </w:rPr>
              <w:t xml:space="preserve">. </w:t>
            </w:r>
            <w:r w:rsidRPr="002D26A9">
              <w:rPr>
                <w:sz w:val="20"/>
                <w:szCs w:val="20"/>
              </w:rPr>
              <w:t xml:space="preserve"> </w:t>
            </w:r>
            <w:r>
              <w:rPr>
                <w:sz w:val="20"/>
                <w:szCs w:val="20"/>
              </w:rPr>
              <w:t>Modeling tools will be updated with new information every two years, to coincide with two-year milestone development. Develop approaches to better quantify co-benefits with other outcomes into decision-support tools</w:t>
            </w:r>
          </w:p>
        </w:tc>
        <w:tc>
          <w:tcPr>
            <w:tcW w:w="0" w:type="dxa"/>
            <w:shd w:val="clear" w:color="auto" w:fill="D9D9D9" w:themeFill="background1" w:themeFillShade="D9"/>
            <w:tcPrChange w:id="66" w:author="Williams, Michelle" w:date="2018-09-07T13:01:00Z">
              <w:tcPr>
                <w:tcW w:w="2070" w:type="dxa"/>
                <w:gridSpan w:val="2"/>
                <w:shd w:val="clear" w:color="auto" w:fill="D9D9D9" w:themeFill="background1" w:themeFillShade="D9"/>
              </w:tcPr>
            </w:tcPrChange>
          </w:tcPr>
          <w:p w14:paraId="25446213"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METRIC EXISTS. </w:t>
            </w:r>
          </w:p>
          <w:p w14:paraId="7A73B75A" w14:textId="2527BE1A"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Pr>
                <w:sz w:val="20"/>
                <w:szCs w:val="20"/>
              </w:rPr>
              <w:t>were</w:t>
            </w:r>
            <w:r w:rsidRPr="00906B72">
              <w:rPr>
                <w:sz w:val="20"/>
                <w:szCs w:val="20"/>
              </w:rPr>
              <w:t xml:space="preserve"> finalized in </w:t>
            </w:r>
            <w:r>
              <w:rPr>
                <w:sz w:val="20"/>
                <w:szCs w:val="20"/>
              </w:rPr>
              <w:t>2017 and Phase III WIPs are</w:t>
            </w:r>
            <w:r w:rsidRPr="00906B72">
              <w:rPr>
                <w:sz w:val="20"/>
                <w:szCs w:val="20"/>
              </w:rPr>
              <w:t xml:space="preserve"> to be completed in 2019.</w:t>
            </w:r>
          </w:p>
        </w:tc>
        <w:tc>
          <w:tcPr>
            <w:tcW w:w="0" w:type="dxa"/>
            <w:shd w:val="clear" w:color="auto" w:fill="D9D9D9" w:themeFill="background1" w:themeFillShade="D9"/>
            <w:tcPrChange w:id="67" w:author="Williams, Michelle" w:date="2018-09-07T13:01:00Z">
              <w:tcPr>
                <w:tcW w:w="2430" w:type="dxa"/>
                <w:shd w:val="clear" w:color="auto" w:fill="D9D9D9" w:themeFill="background1" w:themeFillShade="D9"/>
              </w:tcPr>
            </w:tcPrChange>
          </w:tcPr>
          <w:p w14:paraId="444E028A" w14:textId="6C97EA6C"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Better understanding and application of modeling framework has become possible. The models represent better and more land use categories, take advantage of refined land use capture methods and incorporate local data in some jurisdictions, all of which improves the accuracy and resolution of the products which in turn helps to better guide Chesapeake Bay restoration decisions.</w:t>
            </w:r>
          </w:p>
        </w:tc>
        <w:tc>
          <w:tcPr>
            <w:tcW w:w="0" w:type="dxa"/>
            <w:shd w:val="clear" w:color="auto" w:fill="D9D9D9" w:themeFill="background1" w:themeFillShade="D9"/>
            <w:tcPrChange w:id="68" w:author="Williams, Michelle" w:date="2018-09-07T13:01:00Z">
              <w:tcPr>
                <w:tcW w:w="2245" w:type="dxa"/>
                <w:shd w:val="clear" w:color="auto" w:fill="D9D9D9" w:themeFill="background1" w:themeFillShade="D9"/>
              </w:tcPr>
            </w:tcPrChange>
          </w:tcPr>
          <w:p w14:paraId="7FC431EF" w14:textId="2538953F"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State agencies, NGOs and local government and citizen advisory committees will continue to participate in Chesapeake Bay Partnership meetings, decisions and to contribute to the assessment of progress toward 2025.</w:t>
            </w:r>
          </w:p>
        </w:tc>
      </w:tr>
      <w:tr w:rsidR="00CA2298" w:rsidRPr="00DB3E82" w14:paraId="1488FA6D" w14:textId="77777777" w:rsidTr="00CA2298">
        <w:trPr>
          <w:trHeight w:val="20"/>
          <w:trPrChange w:id="69"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70" w:author="Williams, Michelle" w:date="2018-09-07T13:01:00Z">
              <w:tcPr>
                <w:tcW w:w="2155" w:type="dxa"/>
                <w:gridSpan w:val="2"/>
              </w:tcPr>
            </w:tcPrChange>
          </w:tcPr>
          <w:p w14:paraId="00F8B900" w14:textId="35F84D23" w:rsidR="00CA2298" w:rsidRPr="00CA2298" w:rsidRDefault="00CA2298" w:rsidP="00CA2298">
            <w:pPr>
              <w:rPr>
                <w:sz w:val="20"/>
                <w:szCs w:val="20"/>
              </w:rPr>
            </w:pPr>
            <w:commentRangeStart w:id="71"/>
            <w:del w:id="72" w:author="Williams, Michelle" w:date="2018-09-07T12:56:00Z">
              <w:r w:rsidRPr="00CA2298" w:rsidDel="00CA2298">
                <w:rPr>
                  <w:rStyle w:val="Bold"/>
                  <w:spacing w:val="-2"/>
                  <w:sz w:val="20"/>
                  <w:szCs w:val="20"/>
                </w:rPr>
                <w:delText>Revisiting watershed model calibration methods with the goal of improving local watershed results</w:delText>
              </w:r>
            </w:del>
          </w:p>
        </w:tc>
        <w:tc>
          <w:tcPr>
            <w:tcW w:w="1710" w:type="dxa"/>
            <w:tcPrChange w:id="73" w:author="Williams, Michelle" w:date="2018-09-07T13:01:00Z">
              <w:tcPr>
                <w:tcW w:w="1260" w:type="dxa"/>
              </w:tcPr>
            </w:tcPrChange>
          </w:tcPr>
          <w:p w14:paraId="60DDF570" w14:textId="1E6579A4" w:rsidR="00CA2298" w:rsidRP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del w:id="74" w:author="Williams, Michelle" w:date="2018-09-07T12:56:00Z">
              <w:r w:rsidRPr="00CA2298" w:rsidDel="00CA2298">
                <w:rPr>
                  <w:sz w:val="20"/>
                  <w:szCs w:val="20"/>
                </w:rPr>
                <w:delText xml:space="preserve">Completed – Modeling Workgroup, WQGIT, and source sector </w:delText>
              </w:r>
              <w:r w:rsidRPr="00CA2298" w:rsidDel="00CA2298">
                <w:rPr>
                  <w:sz w:val="20"/>
                  <w:szCs w:val="20"/>
                </w:rPr>
                <w:lastRenderedPageBreak/>
                <w:delText xml:space="preserve">workgroups spent last 5+ years preparing Phase 6 modeling tools for final calibration. </w:delText>
              </w:r>
            </w:del>
          </w:p>
        </w:tc>
        <w:tc>
          <w:tcPr>
            <w:tcW w:w="0" w:type="dxa"/>
            <w:tcPrChange w:id="75" w:author="Williams, Michelle" w:date="2018-09-07T13:01:00Z">
              <w:tcPr>
                <w:tcW w:w="1530" w:type="dxa"/>
                <w:gridSpan w:val="2"/>
              </w:tcPr>
            </w:tcPrChange>
          </w:tcPr>
          <w:p w14:paraId="3E1DB71E" w14:textId="03C7011C" w:rsidR="00CA2298" w:rsidRP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del w:id="76" w:author="Williams, Michelle" w:date="2018-09-07T12:56:00Z">
              <w:r w:rsidRPr="00CA2298" w:rsidDel="00CA2298">
                <w:rPr>
                  <w:sz w:val="20"/>
                  <w:szCs w:val="20"/>
                </w:rPr>
                <w:lastRenderedPageBreak/>
                <w:delText xml:space="preserve">Project completed – Phase 6 suite of modeling tools underwent final </w:delText>
              </w:r>
              <w:r w:rsidRPr="00CA2298" w:rsidDel="00CA2298">
                <w:rPr>
                  <w:sz w:val="20"/>
                  <w:szCs w:val="20"/>
                </w:rPr>
                <w:lastRenderedPageBreak/>
                <w:delText xml:space="preserve">calibration and are now ready for management application in the Phase III WIPs and two-year milestones </w:delText>
              </w:r>
            </w:del>
          </w:p>
        </w:tc>
        <w:tc>
          <w:tcPr>
            <w:tcW w:w="2250" w:type="dxa"/>
            <w:tcPrChange w:id="77" w:author="Williams, Michelle" w:date="2018-09-07T13:01:00Z">
              <w:tcPr>
                <w:tcW w:w="2160" w:type="dxa"/>
                <w:gridSpan w:val="2"/>
              </w:tcPr>
            </w:tcPrChange>
          </w:tcPr>
          <w:p w14:paraId="1506DAEF" w14:textId="0C0054EF" w:rsidR="00CA2298" w:rsidRP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del w:id="78" w:author="Williams, Michelle" w:date="2018-09-07T12:56:00Z">
              <w:r w:rsidRPr="00CA2298" w:rsidDel="00CA2298">
                <w:rPr>
                  <w:sz w:val="20"/>
                  <w:szCs w:val="20"/>
                </w:rPr>
                <w:lastRenderedPageBreak/>
                <w:delText xml:space="preserve">Completed – Phase 6 suite of modeling tools released and approved by the CBP partnership for management </w:delText>
              </w:r>
              <w:r w:rsidRPr="00CA2298" w:rsidDel="00CA2298">
                <w:rPr>
                  <w:sz w:val="20"/>
                  <w:szCs w:val="20"/>
                </w:rPr>
                <w:lastRenderedPageBreak/>
                <w:delText xml:space="preserve">application in the Phase III WIPs and two-year milestones.  Modeling tools will be updated with new information every two years, to coincide with two-year milestone development. </w:delText>
              </w:r>
            </w:del>
          </w:p>
        </w:tc>
        <w:tc>
          <w:tcPr>
            <w:tcW w:w="2070" w:type="dxa"/>
            <w:shd w:val="clear" w:color="auto" w:fill="D9D9D9" w:themeFill="background1" w:themeFillShade="D9"/>
            <w:tcPrChange w:id="79" w:author="Williams, Michelle" w:date="2018-09-07T13:01:00Z">
              <w:tcPr>
                <w:tcW w:w="2610" w:type="dxa"/>
                <w:gridSpan w:val="3"/>
                <w:shd w:val="clear" w:color="auto" w:fill="D9D9D9" w:themeFill="background1" w:themeFillShade="D9"/>
              </w:tcPr>
            </w:tcPrChange>
          </w:tcPr>
          <w:p w14:paraId="4309BEEB" w14:textId="15CD80A1" w:rsidR="00CA2298" w:rsidRP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del w:id="80" w:author="Williams, Michelle" w:date="2018-09-07T12:56:00Z">
              <w:r w:rsidRPr="00CA2298" w:rsidDel="00CA2298">
                <w:rPr>
                  <w:sz w:val="20"/>
                  <w:szCs w:val="20"/>
                </w:rPr>
                <w:lastRenderedPageBreak/>
                <w:delText>See response to # 5 above.</w:delText>
              </w:r>
              <w:commentRangeEnd w:id="71"/>
              <w:r w:rsidRPr="00CA2298" w:rsidDel="00CA2298">
                <w:rPr>
                  <w:rStyle w:val="CommentReference"/>
                </w:rPr>
                <w:commentReference w:id="71"/>
              </w:r>
            </w:del>
          </w:p>
        </w:tc>
        <w:tc>
          <w:tcPr>
            <w:tcW w:w="0" w:type="dxa"/>
            <w:shd w:val="clear" w:color="auto" w:fill="D9D9D9" w:themeFill="background1" w:themeFillShade="D9"/>
            <w:tcPrChange w:id="81" w:author="Williams, Michelle" w:date="2018-09-07T13:01:00Z">
              <w:tcPr>
                <w:tcW w:w="2430" w:type="dxa"/>
                <w:shd w:val="clear" w:color="auto" w:fill="D9D9D9" w:themeFill="background1" w:themeFillShade="D9"/>
              </w:tcPr>
            </w:tcPrChange>
          </w:tcPr>
          <w:p w14:paraId="67EE0AC5" w14:textId="77777777" w:rsidR="00CA2298" w:rsidRPr="00FF14BF" w:rsidRDefault="00CA2298" w:rsidP="00CA2298">
            <w:pPr>
              <w:cnfStyle w:val="000000000000" w:firstRow="0" w:lastRow="0" w:firstColumn="0" w:lastColumn="0" w:oddVBand="0" w:evenVBand="0" w:oddHBand="0" w:evenHBand="0" w:firstRowFirstColumn="0" w:firstRowLastColumn="0" w:lastRowFirstColumn="0" w:lastRowLastColumn="0"/>
              <w:rPr>
                <w:strike/>
                <w:sz w:val="20"/>
                <w:szCs w:val="20"/>
              </w:rPr>
            </w:pPr>
          </w:p>
        </w:tc>
        <w:tc>
          <w:tcPr>
            <w:tcW w:w="0" w:type="dxa"/>
            <w:shd w:val="clear" w:color="auto" w:fill="D9D9D9" w:themeFill="background1" w:themeFillShade="D9"/>
            <w:tcPrChange w:id="82" w:author="Williams, Michelle" w:date="2018-09-07T13:01:00Z">
              <w:tcPr>
                <w:tcW w:w="2245" w:type="dxa"/>
                <w:shd w:val="clear" w:color="auto" w:fill="D9D9D9" w:themeFill="background1" w:themeFillShade="D9"/>
              </w:tcPr>
            </w:tcPrChange>
          </w:tcPr>
          <w:p w14:paraId="322019C2"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CA2298" w:rsidRPr="00DB3E82" w14:paraId="524EA50D" w14:textId="77777777" w:rsidTr="00CA2298">
        <w:trPr>
          <w:cnfStyle w:val="000000100000" w:firstRow="0" w:lastRow="0" w:firstColumn="0" w:lastColumn="0" w:oddVBand="0" w:evenVBand="0" w:oddHBand="1" w:evenHBand="0" w:firstRowFirstColumn="0" w:firstRowLastColumn="0" w:lastRowFirstColumn="0" w:lastRowLastColumn="0"/>
          <w:trHeight w:val="20"/>
          <w:trPrChange w:id="83"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84" w:author="Williams, Michelle" w:date="2018-09-07T13:01:00Z">
              <w:tcPr>
                <w:tcW w:w="2155" w:type="dxa"/>
                <w:gridSpan w:val="2"/>
              </w:tcPr>
            </w:tcPrChange>
          </w:tcPr>
          <w:p w14:paraId="0049F864" w14:textId="56CDA93D" w:rsidR="00CA2298" w:rsidRPr="00BA7E55" w:rsidRDefault="00CA2298" w:rsidP="00CA2298">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ins w:id="85" w:author="Williams, Michelle" w:date="2018-09-07T12:52:00Z">
              <w:r>
                <w:rPr>
                  <w:rStyle w:val="Bold"/>
                  <w:sz w:val="20"/>
                  <w:szCs w:val="20"/>
                </w:rPr>
                <w:t xml:space="preserve">Ongoing review and update </w:t>
              </w:r>
            </w:ins>
            <w:del w:id="86" w:author="Williams, Michelle" w:date="2018-09-07T12:52:00Z">
              <w:r w:rsidRPr="00BA7E55" w:rsidDel="00FF14BF">
                <w:rPr>
                  <w:rStyle w:val="Bold"/>
                  <w:sz w:val="20"/>
                  <w:szCs w:val="20"/>
                </w:rPr>
                <w:delText xml:space="preserve">Reviewing and updating </w:delText>
              </w:r>
            </w:del>
            <w:r w:rsidRPr="00BA7E55">
              <w:rPr>
                <w:rStyle w:val="Bold"/>
                <w:sz w:val="20"/>
                <w:szCs w:val="20"/>
              </w:rPr>
              <w:t>historical implementation data that has been submitted by the jurisdictions to the CBP partnership, confirming that BMPs are still in place and ensuring that accurate information is included in the modeling tools</w:t>
            </w:r>
          </w:p>
        </w:tc>
        <w:tc>
          <w:tcPr>
            <w:tcW w:w="1710" w:type="dxa"/>
            <w:tcPrChange w:id="87" w:author="Williams, Michelle" w:date="2018-09-07T13:01:00Z">
              <w:tcPr>
                <w:tcW w:w="1260" w:type="dxa"/>
              </w:tcPr>
            </w:tcPrChange>
          </w:tcPr>
          <w:p w14:paraId="30CAB1B4" w14:textId="0620358A"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Completed – jurisdictions have spent the last couple years updating their BMP historical data, as well as developing their BMP verification programs </w:t>
            </w:r>
          </w:p>
        </w:tc>
        <w:tc>
          <w:tcPr>
            <w:tcW w:w="0" w:type="dxa"/>
            <w:tcPrChange w:id="88" w:author="Williams, Michelle" w:date="2018-09-07T13:01:00Z">
              <w:tcPr>
                <w:tcW w:w="1530" w:type="dxa"/>
                <w:gridSpan w:val="2"/>
              </w:tcPr>
            </w:tcPrChange>
          </w:tcPr>
          <w:p w14:paraId="6B1001A8" w14:textId="27CC6F66" w:rsidR="00CA2298" w:rsidRPr="007E2C2E"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The Basinwide BMP Verification Framework needs to be streamlined and simplified to allow for realistic verification programs based on available resources. BMP verification program implementation and annual progress submissions </w:t>
            </w:r>
          </w:p>
        </w:tc>
        <w:tc>
          <w:tcPr>
            <w:tcW w:w="2250" w:type="dxa"/>
            <w:tcPrChange w:id="89" w:author="Williams, Michelle" w:date="2018-09-07T13:01:00Z">
              <w:tcPr>
                <w:tcW w:w="2160" w:type="dxa"/>
                <w:gridSpan w:val="2"/>
              </w:tcPr>
            </w:tcPrChange>
          </w:tcPr>
          <w:p w14:paraId="601C8C41" w14:textId="3DAE57A8" w:rsidR="00CA2298" w:rsidRPr="00E90187"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90187">
              <w:rPr>
                <w:sz w:val="20"/>
                <w:szCs w:val="20"/>
              </w:rPr>
              <w:t xml:space="preserve">BMP verification program </w:t>
            </w:r>
            <w:r>
              <w:rPr>
                <w:sz w:val="20"/>
                <w:szCs w:val="20"/>
              </w:rPr>
              <w:t xml:space="preserve">protocols simplified. BMP verification program </w:t>
            </w:r>
            <w:r w:rsidRPr="00E90187">
              <w:rPr>
                <w:sz w:val="20"/>
                <w:szCs w:val="20"/>
              </w:rPr>
              <w:t>implementation and annual progress submissions</w:t>
            </w:r>
          </w:p>
        </w:tc>
        <w:tc>
          <w:tcPr>
            <w:tcW w:w="2070" w:type="dxa"/>
            <w:shd w:val="clear" w:color="auto" w:fill="D9D9D9" w:themeFill="background1" w:themeFillShade="D9"/>
            <w:tcPrChange w:id="90" w:author="Williams, Michelle" w:date="2018-09-07T13:01:00Z">
              <w:tcPr>
                <w:tcW w:w="1980" w:type="dxa"/>
                <w:gridSpan w:val="2"/>
                <w:shd w:val="clear" w:color="auto" w:fill="D9D9D9" w:themeFill="background1" w:themeFillShade="D9"/>
              </w:tcPr>
            </w:tcPrChange>
          </w:tcPr>
          <w:p w14:paraId="39B23EEB"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METRIC EXISTS.</w:t>
            </w:r>
          </w:p>
          <w:p w14:paraId="06249A96"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p w14:paraId="423D8E21" w14:textId="454B1E78"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Annual progress reviews will continue.</w:t>
            </w:r>
          </w:p>
        </w:tc>
        <w:tc>
          <w:tcPr>
            <w:tcW w:w="2430" w:type="dxa"/>
            <w:shd w:val="clear" w:color="auto" w:fill="D9D9D9" w:themeFill="background1" w:themeFillShade="D9"/>
            <w:tcPrChange w:id="91" w:author="Williams, Michelle" w:date="2018-09-07T13:01:00Z">
              <w:tcPr>
                <w:tcW w:w="3060" w:type="dxa"/>
                <w:gridSpan w:val="2"/>
                <w:shd w:val="clear" w:color="auto" w:fill="D9D9D9" w:themeFill="background1" w:themeFillShade="D9"/>
              </w:tcPr>
            </w:tcPrChange>
          </w:tcPr>
          <w:p w14:paraId="4E824CC6" w14:textId="19105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Verification protocols were developed.  See response to # 4 above</w:t>
            </w:r>
          </w:p>
        </w:tc>
        <w:tc>
          <w:tcPr>
            <w:tcW w:w="0" w:type="dxa"/>
            <w:shd w:val="clear" w:color="auto" w:fill="D9D9D9" w:themeFill="background1" w:themeFillShade="D9"/>
            <w:tcPrChange w:id="92" w:author="Williams, Michelle" w:date="2018-09-07T13:01:00Z">
              <w:tcPr>
                <w:tcW w:w="2245" w:type="dxa"/>
                <w:shd w:val="clear" w:color="auto" w:fill="D9D9D9" w:themeFill="background1" w:themeFillShade="D9"/>
              </w:tcPr>
            </w:tcPrChange>
          </w:tcPr>
          <w:p w14:paraId="77C81806" w14:textId="1BA7F495"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w:t>
            </w:r>
          </w:p>
        </w:tc>
      </w:tr>
      <w:tr w:rsidR="00CA2298" w:rsidRPr="00DB3E82" w14:paraId="76C44027" w14:textId="77777777" w:rsidTr="00CA2298">
        <w:trPr>
          <w:trHeight w:val="20"/>
          <w:ins w:id="93" w:author="Williams, Michelle" w:date="2018-09-07T12:56:00Z"/>
          <w:trPrChange w:id="94"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95" w:author="Williams, Michelle" w:date="2018-09-07T13:01:00Z">
              <w:tcPr>
                <w:tcW w:w="1885" w:type="dxa"/>
              </w:tcPr>
            </w:tcPrChange>
          </w:tcPr>
          <w:p w14:paraId="1771E302" w14:textId="6205CD4B" w:rsidR="00CA2298" w:rsidRDefault="00CA2298" w:rsidP="00CA2298">
            <w:pPr>
              <w:pStyle w:val="ListParagraph"/>
              <w:numPr>
                <w:ilvl w:val="0"/>
                <w:numId w:val="12"/>
              </w:numPr>
              <w:rPr>
                <w:ins w:id="96" w:author="Williams, Michelle" w:date="2018-09-07T12:56:00Z"/>
                <w:rStyle w:val="Bold"/>
                <w:sz w:val="20"/>
                <w:szCs w:val="20"/>
              </w:rPr>
            </w:pPr>
            <w:ins w:id="97" w:author="Williams, Michelle" w:date="2018-09-07T12:56:00Z">
              <w:r>
                <w:rPr>
                  <w:rStyle w:val="Bold"/>
                  <w:sz w:val="20"/>
                  <w:szCs w:val="20"/>
                </w:rPr>
                <w:t xml:space="preserve">Support the ongoing need for synthesis and communications of </w:t>
              </w:r>
              <w:r>
                <w:rPr>
                  <w:rStyle w:val="Bold"/>
                  <w:sz w:val="20"/>
                  <w:szCs w:val="20"/>
                </w:rPr>
                <w:lastRenderedPageBreak/>
                <w:t>science findings and needs</w:t>
              </w:r>
            </w:ins>
          </w:p>
        </w:tc>
        <w:tc>
          <w:tcPr>
            <w:tcW w:w="1710" w:type="dxa"/>
            <w:tcPrChange w:id="98" w:author="Williams, Michelle" w:date="2018-09-07T13:01:00Z">
              <w:tcPr>
                <w:tcW w:w="1530" w:type="dxa"/>
                <w:gridSpan w:val="2"/>
              </w:tcPr>
            </w:tcPrChange>
          </w:tcPr>
          <w:p w14:paraId="071E7DCD" w14:textId="44993980" w:rsidR="00CA2298" w:rsidRDefault="00CA2298" w:rsidP="00CA2298">
            <w:pPr>
              <w:cnfStyle w:val="000000000000" w:firstRow="0" w:lastRow="0" w:firstColumn="0" w:lastColumn="0" w:oddVBand="0" w:evenVBand="0" w:oddHBand="0" w:evenHBand="0" w:firstRowFirstColumn="0" w:firstRowLastColumn="0" w:lastRowFirstColumn="0" w:lastRowLastColumn="0"/>
              <w:rPr>
                <w:ins w:id="99" w:author="Williams, Michelle" w:date="2018-09-07T12:56:00Z"/>
                <w:sz w:val="20"/>
                <w:szCs w:val="20"/>
              </w:rPr>
            </w:pPr>
            <w:ins w:id="100" w:author="Williams, Michelle" w:date="2018-09-07T12:57:00Z">
              <w:r>
                <w:rPr>
                  <w:sz w:val="20"/>
                  <w:szCs w:val="20"/>
                </w:rPr>
                <w:lastRenderedPageBreak/>
                <w:t xml:space="preserve">Through the Midpoint Assessment, there was significant </w:t>
              </w:r>
              <w:r>
                <w:rPr>
                  <w:sz w:val="20"/>
                  <w:szCs w:val="20"/>
                </w:rPr>
                <w:lastRenderedPageBreak/>
                <w:t>Partnership investment in updating the science that underpinned advances in modeling, monitoring and management tools and assessments. Substantial publication efforts were initiated under the Midpoint Assessment</w:t>
              </w:r>
            </w:ins>
          </w:p>
        </w:tc>
        <w:tc>
          <w:tcPr>
            <w:tcW w:w="0" w:type="dxa"/>
            <w:tcPrChange w:id="101" w:author="Williams, Michelle" w:date="2018-09-07T13:01:00Z">
              <w:tcPr>
                <w:tcW w:w="1530" w:type="dxa"/>
                <w:gridSpan w:val="2"/>
              </w:tcPr>
            </w:tcPrChange>
          </w:tcPr>
          <w:p w14:paraId="37CCD7AF" w14:textId="2A66399B" w:rsidR="00CA2298" w:rsidRDefault="00CA2298" w:rsidP="00CA2298">
            <w:pPr>
              <w:cnfStyle w:val="000000000000" w:firstRow="0" w:lastRow="0" w:firstColumn="0" w:lastColumn="0" w:oddVBand="0" w:evenVBand="0" w:oddHBand="0" w:evenHBand="0" w:firstRowFirstColumn="0" w:firstRowLastColumn="0" w:lastRowFirstColumn="0" w:lastRowLastColumn="0"/>
              <w:rPr>
                <w:ins w:id="102" w:author="Williams, Michelle" w:date="2018-09-07T12:56:00Z"/>
                <w:sz w:val="20"/>
                <w:szCs w:val="20"/>
              </w:rPr>
            </w:pPr>
            <w:ins w:id="103" w:author="Williams, Michelle" w:date="2018-09-07T12:59:00Z">
              <w:r>
                <w:rPr>
                  <w:sz w:val="20"/>
                  <w:szCs w:val="20"/>
                </w:rPr>
                <w:lastRenderedPageBreak/>
                <w:t xml:space="preserve">While key products were provided, the need for additional </w:t>
              </w:r>
              <w:r>
                <w:rPr>
                  <w:sz w:val="20"/>
                  <w:szCs w:val="20"/>
                </w:rPr>
                <w:lastRenderedPageBreak/>
                <w:t>synthesis and communications of new findings remains to explain factors affecting water quality trends and linkages between sources</w:t>
              </w:r>
            </w:ins>
            <w:ins w:id="104" w:author="Williams, Michelle" w:date="2018-09-07T13:00:00Z">
              <w:r>
                <w:rPr>
                  <w:sz w:val="20"/>
                  <w:szCs w:val="20"/>
                </w:rPr>
                <w:t xml:space="preserve"> and ecosystem response to support adaptive management.</w:t>
              </w:r>
            </w:ins>
          </w:p>
        </w:tc>
        <w:tc>
          <w:tcPr>
            <w:tcW w:w="2250" w:type="dxa"/>
            <w:tcPrChange w:id="105" w:author="Williams, Michelle" w:date="2018-09-07T13:01:00Z">
              <w:tcPr>
                <w:tcW w:w="2160" w:type="dxa"/>
                <w:gridSpan w:val="2"/>
              </w:tcPr>
            </w:tcPrChange>
          </w:tcPr>
          <w:p w14:paraId="487B2B3B" w14:textId="041F6F93" w:rsidR="00CA2298" w:rsidRPr="00E90187" w:rsidRDefault="00036876" w:rsidP="00CA2298">
            <w:pPr>
              <w:cnfStyle w:val="000000000000" w:firstRow="0" w:lastRow="0" w:firstColumn="0" w:lastColumn="0" w:oddVBand="0" w:evenVBand="0" w:oddHBand="0" w:evenHBand="0" w:firstRowFirstColumn="0" w:firstRowLastColumn="0" w:lastRowFirstColumn="0" w:lastRowLastColumn="0"/>
              <w:rPr>
                <w:ins w:id="106" w:author="Williams, Michelle" w:date="2018-09-07T12:56:00Z"/>
                <w:sz w:val="20"/>
                <w:szCs w:val="20"/>
              </w:rPr>
            </w:pPr>
            <w:ins w:id="107" w:author="Williams, Michelle" w:date="2018-09-07T13:18:00Z">
              <w:r>
                <w:rPr>
                  <w:sz w:val="20"/>
                  <w:szCs w:val="20"/>
                </w:rPr>
                <w:lastRenderedPageBreak/>
                <w:t xml:space="preserve">Continued and enhanced development of metrics to assess change, such as GAMS for tidal water quality </w:t>
              </w:r>
              <w:r>
                <w:rPr>
                  <w:sz w:val="20"/>
                  <w:szCs w:val="20"/>
                </w:rPr>
                <w:lastRenderedPageBreak/>
                <w:t xml:space="preserve">trends, </w:t>
              </w:r>
            </w:ins>
            <w:ins w:id="108" w:author="Williams, Michelle" w:date="2018-09-07T13:19:00Z">
              <w:r>
                <w:rPr>
                  <w:sz w:val="20"/>
                  <w:szCs w:val="20"/>
                </w:rPr>
                <w:t>including salinity or flow-adjustment and modeling predictors to analyze factors influencing tidal water quality trends; analyses that compare monitoring results t</w:t>
              </w:r>
            </w:ins>
            <w:ins w:id="109" w:author="Williams, Michelle" w:date="2018-09-07T13:20:00Z">
              <w:r>
                <w:rPr>
                  <w:sz w:val="20"/>
                  <w:szCs w:val="20"/>
                </w:rPr>
                <w:t xml:space="preserve">o model outputs to identify </w:t>
              </w:r>
            </w:ins>
            <w:ins w:id="110" w:author="Williams, Michelle" w:date="2018-09-07T13:21:00Z">
              <w:r>
                <w:rPr>
                  <w:sz w:val="20"/>
                  <w:szCs w:val="20"/>
                </w:rPr>
                <w:t>d</w:t>
              </w:r>
            </w:ins>
            <w:ins w:id="111" w:author="Williams, Michelle" w:date="2018-09-07T13:20:00Z">
              <w:r>
                <w:rPr>
                  <w:sz w:val="20"/>
                  <w:szCs w:val="20"/>
                </w:rPr>
                <w:t xml:space="preserve">rivers </w:t>
              </w:r>
            </w:ins>
            <w:ins w:id="112" w:author="Williams, Michelle" w:date="2018-09-07T13:21:00Z">
              <w:r>
                <w:rPr>
                  <w:sz w:val="20"/>
                  <w:szCs w:val="20"/>
                </w:rPr>
                <w:t xml:space="preserve">of inconsistencies and assess the ability to account for these drivers to improve models in the future; enhanced and continued synthesis projects that utilize interdisciplinary teams to: explain changes in water </w:t>
              </w:r>
            </w:ins>
            <w:ins w:id="113" w:author="Williams, Michelle" w:date="2018-09-07T13:22:00Z">
              <w:r>
                <w:rPr>
                  <w:sz w:val="20"/>
                  <w:szCs w:val="20"/>
                </w:rPr>
                <w:t>quality or ecosystem response in terms of management efforts or actions; employ statistical methods or models to assess and quantify interactions; ana</w:t>
              </w:r>
            </w:ins>
            <w:ins w:id="114" w:author="Williams, Michelle" w:date="2018-09-07T13:24:00Z">
              <w:r>
                <w:rPr>
                  <w:sz w:val="20"/>
                  <w:szCs w:val="20"/>
                </w:rPr>
                <w:t>l</w:t>
              </w:r>
            </w:ins>
            <w:ins w:id="115" w:author="Williams, Michelle" w:date="2018-09-07T13:22:00Z">
              <w:r>
                <w:rPr>
                  <w:sz w:val="20"/>
                  <w:szCs w:val="20"/>
                </w:rPr>
                <w:t xml:space="preserve">yze linkages between the watershed and the tidal water; communicate findings on </w:t>
              </w:r>
              <w:r>
                <w:rPr>
                  <w:sz w:val="20"/>
                  <w:szCs w:val="20"/>
                </w:rPr>
                <w:lastRenderedPageBreak/>
                <w:t>management-relevant time fra</w:t>
              </w:r>
            </w:ins>
            <w:ins w:id="116" w:author="Williams, Michelle" w:date="2018-09-07T13:24:00Z">
              <w:r>
                <w:rPr>
                  <w:sz w:val="20"/>
                  <w:szCs w:val="20"/>
                </w:rPr>
                <w:t xml:space="preserve">mes. </w:t>
              </w:r>
            </w:ins>
          </w:p>
        </w:tc>
        <w:tc>
          <w:tcPr>
            <w:tcW w:w="2070" w:type="dxa"/>
            <w:shd w:val="clear" w:color="auto" w:fill="D9D9D9" w:themeFill="background1" w:themeFillShade="D9"/>
            <w:tcPrChange w:id="117" w:author="Williams, Michelle" w:date="2018-09-07T13:01:00Z">
              <w:tcPr>
                <w:tcW w:w="1980" w:type="dxa"/>
                <w:gridSpan w:val="2"/>
                <w:shd w:val="clear" w:color="auto" w:fill="D9D9D9" w:themeFill="background1" w:themeFillShade="D9"/>
              </w:tcPr>
            </w:tcPrChange>
          </w:tcPr>
          <w:p w14:paraId="38363FB7"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ins w:id="118" w:author="Williams, Michelle" w:date="2018-09-07T12:56:00Z"/>
                <w:sz w:val="20"/>
                <w:szCs w:val="20"/>
              </w:rPr>
            </w:pPr>
          </w:p>
        </w:tc>
        <w:tc>
          <w:tcPr>
            <w:tcW w:w="2430" w:type="dxa"/>
            <w:shd w:val="clear" w:color="auto" w:fill="D9D9D9" w:themeFill="background1" w:themeFillShade="D9"/>
            <w:tcPrChange w:id="119" w:author="Williams, Michelle" w:date="2018-09-07T13:01:00Z">
              <w:tcPr>
                <w:tcW w:w="3060" w:type="dxa"/>
                <w:gridSpan w:val="2"/>
                <w:shd w:val="clear" w:color="auto" w:fill="D9D9D9" w:themeFill="background1" w:themeFillShade="D9"/>
              </w:tcPr>
            </w:tcPrChange>
          </w:tcPr>
          <w:p w14:paraId="14371BAF"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ins w:id="120" w:author="Williams, Michelle" w:date="2018-09-07T12:56:00Z"/>
                <w:sz w:val="20"/>
                <w:szCs w:val="20"/>
              </w:rPr>
            </w:pPr>
          </w:p>
        </w:tc>
        <w:tc>
          <w:tcPr>
            <w:tcW w:w="0" w:type="dxa"/>
            <w:shd w:val="clear" w:color="auto" w:fill="D9D9D9" w:themeFill="background1" w:themeFillShade="D9"/>
            <w:tcPrChange w:id="121" w:author="Williams, Michelle" w:date="2018-09-07T13:01:00Z">
              <w:tcPr>
                <w:tcW w:w="2245" w:type="dxa"/>
                <w:shd w:val="clear" w:color="auto" w:fill="D9D9D9" w:themeFill="background1" w:themeFillShade="D9"/>
              </w:tcPr>
            </w:tcPrChange>
          </w:tcPr>
          <w:p w14:paraId="212DD800"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ins w:id="122" w:author="Williams, Michelle" w:date="2018-09-07T12:56:00Z"/>
                <w:sz w:val="20"/>
                <w:szCs w:val="20"/>
              </w:rPr>
            </w:pPr>
          </w:p>
        </w:tc>
      </w:tr>
      <w:tr w:rsidR="00C31C90" w:rsidRPr="00DB3E82" w14:paraId="441802C0" w14:textId="77777777" w:rsidTr="00CA2298">
        <w:trPr>
          <w:cnfStyle w:val="000000100000" w:firstRow="0" w:lastRow="0" w:firstColumn="0" w:lastColumn="0" w:oddVBand="0" w:evenVBand="0" w:oddHBand="1" w:evenHBand="0" w:firstRowFirstColumn="0" w:firstRowLastColumn="0" w:lastRowFirstColumn="0" w:lastRowLastColumn="0"/>
          <w:trHeight w:val="20"/>
          <w:ins w:id="123" w:author="Williams, Michelle" w:date="2018-09-07T13:05:00Z"/>
        </w:trPr>
        <w:tc>
          <w:tcPr>
            <w:cnfStyle w:val="001000000000" w:firstRow="0" w:lastRow="0" w:firstColumn="1" w:lastColumn="0" w:oddVBand="0" w:evenVBand="0" w:oddHBand="0" w:evenHBand="0" w:firstRowFirstColumn="0" w:firstRowLastColumn="0" w:lastRowFirstColumn="0" w:lastRowLastColumn="0"/>
            <w:tcW w:w="2155" w:type="dxa"/>
          </w:tcPr>
          <w:p w14:paraId="4A33E7CA" w14:textId="0F4074A8" w:rsidR="00C31C90" w:rsidRPr="00C31C90" w:rsidRDefault="00C31C90" w:rsidP="00C31C90">
            <w:pPr>
              <w:pStyle w:val="ListParagraph"/>
              <w:numPr>
                <w:ilvl w:val="0"/>
                <w:numId w:val="12"/>
              </w:numPr>
              <w:rPr>
                <w:ins w:id="124" w:author="Williams, Michelle" w:date="2018-09-07T13:05:00Z"/>
                <w:rStyle w:val="Bold"/>
                <w:sz w:val="20"/>
                <w:szCs w:val="20"/>
              </w:rPr>
            </w:pPr>
            <w:ins w:id="125" w:author="Williams, Michelle" w:date="2018-09-07T13:05:00Z">
              <w:r>
                <w:rPr>
                  <w:rStyle w:val="Bold"/>
                  <w:sz w:val="20"/>
                  <w:szCs w:val="20"/>
                </w:rPr>
                <w:lastRenderedPageBreak/>
                <w:t>The Management Board directed the WQGIT to consider co-benefits for a selected set of CBP outcomes: Improving Habitats; Reducing Toxic Contaminants; Conserving Lands; Addressing Climate Resiliency</w:t>
              </w:r>
            </w:ins>
            <w:ins w:id="126" w:author="Williams, Michelle" w:date="2018-09-07T13:06:00Z">
              <w:r>
                <w:rPr>
                  <w:rStyle w:val="Bold"/>
                  <w:sz w:val="20"/>
                  <w:szCs w:val="20"/>
                </w:rPr>
                <w:t>; Public Access</w:t>
              </w:r>
            </w:ins>
          </w:p>
        </w:tc>
        <w:tc>
          <w:tcPr>
            <w:tcW w:w="1710" w:type="dxa"/>
          </w:tcPr>
          <w:p w14:paraId="44501F0D" w14:textId="5E028A07" w:rsidR="00C31C90" w:rsidRDefault="00C31C90" w:rsidP="00CA2298">
            <w:pPr>
              <w:cnfStyle w:val="000000100000" w:firstRow="0" w:lastRow="0" w:firstColumn="0" w:lastColumn="0" w:oddVBand="0" w:evenVBand="0" w:oddHBand="1" w:evenHBand="0" w:firstRowFirstColumn="0" w:firstRowLastColumn="0" w:lastRowFirstColumn="0" w:lastRowLastColumn="0"/>
              <w:rPr>
                <w:ins w:id="127" w:author="Williams, Michelle" w:date="2018-09-07T13:05:00Z"/>
                <w:sz w:val="20"/>
                <w:szCs w:val="20"/>
              </w:rPr>
            </w:pPr>
            <w:ins w:id="128" w:author="Williams, Michelle" w:date="2018-09-07T13:09:00Z">
              <w:r>
                <w:rPr>
                  <w:sz w:val="20"/>
                  <w:szCs w:val="20"/>
                </w:rPr>
                <w:t>The EPA expectations document for the Phase III WIP development process included encouragement</w:t>
              </w:r>
            </w:ins>
            <w:ins w:id="129" w:author="Williams, Michelle" w:date="2018-09-07T13:10:00Z">
              <w:r>
                <w:rPr>
                  <w:sz w:val="20"/>
                  <w:szCs w:val="20"/>
                </w:rPr>
                <w:t xml:space="preserve"> for the jurisdictions to consider multiple benefits of watershed management practices and policy. </w:t>
              </w:r>
            </w:ins>
            <w:ins w:id="130" w:author="Williams, Michelle" w:date="2018-09-07T13:11:00Z">
              <w:r>
                <w:rPr>
                  <w:sz w:val="20"/>
                  <w:szCs w:val="20"/>
                </w:rPr>
                <w:t>The Climate Resiliency Workgroup, with WQGIT support, has been charged with developing</w:t>
              </w:r>
            </w:ins>
            <w:ins w:id="131" w:author="Williams, Michelle" w:date="2018-09-07T13:12:00Z">
              <w:r>
                <w:rPr>
                  <w:sz w:val="20"/>
                  <w:szCs w:val="20"/>
                </w:rPr>
                <w:t xml:space="preserve"> and communicating</w:t>
              </w:r>
            </w:ins>
            <w:ins w:id="132" w:author="Williams, Michelle" w:date="2018-09-07T13:11:00Z">
              <w:r>
                <w:rPr>
                  <w:sz w:val="20"/>
                  <w:szCs w:val="20"/>
                </w:rPr>
                <w:t xml:space="preserve"> understanding of climate-resilient BMP siting and design. The Urban Stormwater Workgroup and the </w:t>
              </w:r>
            </w:ins>
            <w:ins w:id="133" w:author="Williams, Michelle" w:date="2018-09-07T13:13:00Z">
              <w:r>
                <w:rPr>
                  <w:sz w:val="20"/>
                  <w:szCs w:val="20"/>
                </w:rPr>
                <w:t xml:space="preserve">Stream Health Workgroup have </w:t>
              </w:r>
              <w:r>
                <w:rPr>
                  <w:sz w:val="20"/>
                  <w:szCs w:val="20"/>
                </w:rPr>
                <w:lastRenderedPageBreak/>
                <w:t>submitted a proposed GIT project to explore opportunities for enhanced ecological uplift in stream restoration practices</w:t>
              </w:r>
            </w:ins>
            <w:ins w:id="134" w:author="Williams, Michelle" w:date="2018-09-07T13:14:00Z">
              <w:r>
                <w:rPr>
                  <w:sz w:val="20"/>
                  <w:szCs w:val="20"/>
                </w:rPr>
                <w:t xml:space="preserve"> for nutrient and sediment reductions.</w:t>
              </w:r>
            </w:ins>
          </w:p>
        </w:tc>
        <w:tc>
          <w:tcPr>
            <w:tcW w:w="1530" w:type="dxa"/>
          </w:tcPr>
          <w:p w14:paraId="50C41A6D" w14:textId="1D550EAA" w:rsidR="00C31C90" w:rsidRDefault="00C31C90" w:rsidP="00CA2298">
            <w:pPr>
              <w:cnfStyle w:val="000000100000" w:firstRow="0" w:lastRow="0" w:firstColumn="0" w:lastColumn="0" w:oddVBand="0" w:evenVBand="0" w:oddHBand="1" w:evenHBand="0" w:firstRowFirstColumn="0" w:firstRowLastColumn="0" w:lastRowFirstColumn="0" w:lastRowLastColumn="0"/>
              <w:rPr>
                <w:ins w:id="135" w:author="Williams, Michelle" w:date="2018-09-07T13:05:00Z"/>
                <w:sz w:val="20"/>
                <w:szCs w:val="20"/>
              </w:rPr>
            </w:pPr>
            <w:ins w:id="136" w:author="Williams, Michelle" w:date="2018-09-07T13:09:00Z">
              <w:r>
                <w:rPr>
                  <w:sz w:val="20"/>
                  <w:szCs w:val="20"/>
                </w:rPr>
                <w:lastRenderedPageBreak/>
                <w:t xml:space="preserve">Need for technical understanding from monitoring and modeling science to support inclusion of selected co-benefits </w:t>
              </w:r>
            </w:ins>
          </w:p>
        </w:tc>
        <w:tc>
          <w:tcPr>
            <w:tcW w:w="2250" w:type="dxa"/>
          </w:tcPr>
          <w:p w14:paraId="0E36A63C" w14:textId="3FF15BF5" w:rsidR="00C31C90" w:rsidRDefault="00C31C90" w:rsidP="00CA2298">
            <w:pPr>
              <w:cnfStyle w:val="000000100000" w:firstRow="0" w:lastRow="0" w:firstColumn="0" w:lastColumn="0" w:oddVBand="0" w:evenVBand="0" w:oddHBand="1" w:evenHBand="0" w:firstRowFirstColumn="0" w:firstRowLastColumn="0" w:lastRowFirstColumn="0" w:lastRowLastColumn="0"/>
              <w:rPr>
                <w:ins w:id="137" w:author="Williams, Michelle" w:date="2018-09-07T13:05:00Z"/>
                <w:sz w:val="20"/>
                <w:szCs w:val="20"/>
              </w:rPr>
            </w:pPr>
            <w:ins w:id="138" w:author="Williams, Michelle" w:date="2018-09-07T13:07:00Z">
              <w:r>
                <w:rPr>
                  <w:sz w:val="20"/>
                  <w:szCs w:val="20"/>
                </w:rPr>
                <w:t>The CBP will need to develop improved understanding of the potential benef</w:t>
              </w:r>
            </w:ins>
            <w:ins w:id="139" w:author="Williams, Michelle" w:date="2018-09-07T13:14:00Z">
              <w:r>
                <w:rPr>
                  <w:sz w:val="20"/>
                  <w:szCs w:val="20"/>
                </w:rPr>
                <w:t>i</w:t>
              </w:r>
            </w:ins>
            <w:ins w:id="140" w:author="Williams, Michelle" w:date="2018-09-07T13:07:00Z">
              <w:r>
                <w:rPr>
                  <w:sz w:val="20"/>
                  <w:szCs w:val="20"/>
                </w:rPr>
                <w:t>ts, and risks, of practices and policies to provide benefits to multiple outcome. Existing technical tools will be expanded, and new tools may be developed, to provide the information for decision makers to consider practices that provide benefits for multiple outcomes.</w:t>
              </w:r>
            </w:ins>
            <w:ins w:id="141" w:author="Williams, Michelle" w:date="2018-09-07T13:14:00Z">
              <w:r>
                <w:rPr>
                  <w:sz w:val="20"/>
                  <w:szCs w:val="20"/>
                </w:rPr>
                <w:t xml:space="preserve"> </w:t>
              </w:r>
              <w:r w:rsidR="00036876">
                <w:rPr>
                  <w:sz w:val="20"/>
                  <w:szCs w:val="20"/>
                </w:rPr>
                <w:t xml:space="preserve">Optimization tools for co-benefits will be explored, and </w:t>
              </w:r>
            </w:ins>
            <w:ins w:id="142" w:author="Williams, Michelle" w:date="2018-09-07T13:15:00Z">
              <w:r w:rsidR="00036876">
                <w:rPr>
                  <w:sz w:val="20"/>
                  <w:szCs w:val="20"/>
                </w:rPr>
                <w:t xml:space="preserve">the WQGIT will collaborate with the Climate Resiliency Workgroup to pursue </w:t>
              </w:r>
            </w:ins>
            <w:ins w:id="143" w:author="Williams, Michelle" w:date="2018-09-07T13:14:00Z">
              <w:r w:rsidR="00036876">
                <w:rPr>
                  <w:sz w:val="20"/>
                  <w:szCs w:val="20"/>
                </w:rPr>
                <w:t xml:space="preserve">research, policies and practices to address climate impacts in the Watershed with regards to water quality management practices. </w:t>
              </w:r>
            </w:ins>
          </w:p>
        </w:tc>
        <w:tc>
          <w:tcPr>
            <w:tcW w:w="2070" w:type="dxa"/>
            <w:shd w:val="clear" w:color="auto" w:fill="D9D9D9" w:themeFill="background1" w:themeFillShade="D9"/>
          </w:tcPr>
          <w:p w14:paraId="61940F15" w14:textId="77777777" w:rsidR="00C31C90" w:rsidRPr="00906B72" w:rsidRDefault="00C31C90" w:rsidP="00CA2298">
            <w:pPr>
              <w:cnfStyle w:val="000000100000" w:firstRow="0" w:lastRow="0" w:firstColumn="0" w:lastColumn="0" w:oddVBand="0" w:evenVBand="0" w:oddHBand="1" w:evenHBand="0" w:firstRowFirstColumn="0" w:firstRowLastColumn="0" w:lastRowFirstColumn="0" w:lastRowLastColumn="0"/>
              <w:rPr>
                <w:ins w:id="144" w:author="Williams, Michelle" w:date="2018-09-07T13:05:00Z"/>
                <w:sz w:val="20"/>
                <w:szCs w:val="20"/>
              </w:rPr>
            </w:pPr>
          </w:p>
        </w:tc>
        <w:tc>
          <w:tcPr>
            <w:tcW w:w="2430" w:type="dxa"/>
            <w:shd w:val="clear" w:color="auto" w:fill="D9D9D9" w:themeFill="background1" w:themeFillShade="D9"/>
          </w:tcPr>
          <w:p w14:paraId="081376D1" w14:textId="77777777" w:rsidR="00C31C90" w:rsidRPr="00906B72" w:rsidRDefault="00C31C90" w:rsidP="00CA2298">
            <w:pPr>
              <w:cnfStyle w:val="000000100000" w:firstRow="0" w:lastRow="0" w:firstColumn="0" w:lastColumn="0" w:oddVBand="0" w:evenVBand="0" w:oddHBand="1" w:evenHBand="0" w:firstRowFirstColumn="0" w:firstRowLastColumn="0" w:lastRowFirstColumn="0" w:lastRowLastColumn="0"/>
              <w:rPr>
                <w:ins w:id="145" w:author="Williams, Michelle" w:date="2018-09-07T13:05:00Z"/>
                <w:sz w:val="20"/>
                <w:szCs w:val="20"/>
              </w:rPr>
            </w:pPr>
          </w:p>
        </w:tc>
        <w:tc>
          <w:tcPr>
            <w:tcW w:w="2245" w:type="dxa"/>
            <w:shd w:val="clear" w:color="auto" w:fill="D9D9D9" w:themeFill="background1" w:themeFillShade="D9"/>
          </w:tcPr>
          <w:p w14:paraId="6DC1EFC3" w14:textId="77777777" w:rsidR="00C31C90" w:rsidRPr="00906B72" w:rsidRDefault="00C31C90" w:rsidP="00CA2298">
            <w:pPr>
              <w:cnfStyle w:val="000000100000" w:firstRow="0" w:lastRow="0" w:firstColumn="0" w:lastColumn="0" w:oddVBand="0" w:evenVBand="0" w:oddHBand="1" w:evenHBand="0" w:firstRowFirstColumn="0" w:firstRowLastColumn="0" w:lastRowFirstColumn="0" w:lastRowLastColumn="0"/>
              <w:rPr>
                <w:ins w:id="146" w:author="Williams, Michelle" w:date="2018-09-07T13:05:00Z"/>
                <w:sz w:val="20"/>
                <w:szCs w:val="20"/>
              </w:rPr>
            </w:pPr>
          </w:p>
        </w:tc>
      </w:tr>
      <w:tr w:rsidR="00CA2298" w:rsidRPr="00DB3E82" w14:paraId="778D62BF" w14:textId="77777777" w:rsidTr="00CA2298">
        <w:trPr>
          <w:trHeight w:val="20"/>
          <w:trPrChange w:id="147"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148" w:author="Williams, Michelle" w:date="2018-09-07T13:01:00Z">
              <w:tcPr>
                <w:tcW w:w="2155" w:type="dxa"/>
                <w:gridSpan w:val="2"/>
              </w:tcPr>
            </w:tcPrChange>
          </w:tcPr>
          <w:p w14:paraId="5FE7BE49" w14:textId="1618886F" w:rsidR="00CA2298" w:rsidRPr="00BA7E55" w:rsidRDefault="00CA2298" w:rsidP="00CA2298">
            <w:pPr>
              <w:pStyle w:val="ListParagraph"/>
              <w:numPr>
                <w:ilvl w:val="0"/>
                <w:numId w:val="12"/>
              </w:numPr>
              <w:rPr>
                <w:sz w:val="20"/>
                <w:szCs w:val="20"/>
              </w:rPr>
            </w:pPr>
            <w:r w:rsidRPr="00BA7E55">
              <w:rPr>
                <w:rStyle w:val="Bold"/>
                <w:sz w:val="20"/>
                <w:szCs w:val="20"/>
              </w:rPr>
              <w:t>Understanding the factors affecting the ecosystem response to pollutant load reductions to focus management efforts and strategies</w:t>
            </w:r>
          </w:p>
        </w:tc>
        <w:tc>
          <w:tcPr>
            <w:tcW w:w="1710" w:type="dxa"/>
            <w:tcPrChange w:id="149" w:author="Williams, Michelle" w:date="2018-09-07T13:01:00Z">
              <w:tcPr>
                <w:tcW w:w="1260" w:type="dxa"/>
              </w:tcPr>
            </w:tcPrChange>
          </w:tcPr>
          <w:p w14:paraId="587BEB68" w14:textId="63AE2DF2"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Better understanding of “lag times”, which has been built into the Phase 6 suite of modeling tools for planning purposes. Explaining trends project (through STAR) provided initial findings for both the watershed and estuary. Held a STAC workshop, with WQ GIT reps, on ways to integrate the findings and </w:t>
            </w:r>
            <w:r>
              <w:rPr>
                <w:sz w:val="20"/>
                <w:szCs w:val="20"/>
              </w:rPr>
              <w:lastRenderedPageBreak/>
              <w:t xml:space="preserve">inform WIP development. Explaining trends project also providing a better understanding of other </w:t>
            </w:r>
            <w:r w:rsidRPr="00940845">
              <w:rPr>
                <w:sz w:val="20"/>
                <w:szCs w:val="20"/>
              </w:rPr>
              <w:t>factors in addition to nitrogen, phosphorus and sediment pollutant load reduction that affect response of DO, clarity, SAV and chlorophyll; the effects of climate change due to increased temperatures and sea level rise in the estuary</w:t>
            </w:r>
          </w:p>
        </w:tc>
        <w:tc>
          <w:tcPr>
            <w:tcW w:w="0" w:type="dxa"/>
            <w:tcPrChange w:id="150" w:author="Williams, Michelle" w:date="2018-09-07T13:01:00Z">
              <w:tcPr>
                <w:tcW w:w="1530" w:type="dxa"/>
                <w:gridSpan w:val="2"/>
              </w:tcPr>
            </w:tcPrChange>
          </w:tcPr>
          <w:p w14:paraId="2502DC69" w14:textId="6E93560E" w:rsidR="00CA2298" w:rsidRPr="00940845"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T</w:t>
            </w:r>
            <w:r w:rsidRPr="00940845">
              <w:rPr>
                <w:sz w:val="20"/>
                <w:szCs w:val="20"/>
              </w:rPr>
              <w:t xml:space="preserve">he relationships between water quality improvements and the recovery of habitat conditions for fish and shellfish populations and how increases in plant and animal biomass in response to improved water quality improves the </w:t>
            </w:r>
            <w:r w:rsidRPr="00940845">
              <w:rPr>
                <w:sz w:val="20"/>
                <w:szCs w:val="20"/>
              </w:rPr>
              <w:lastRenderedPageBreak/>
              <w:t>assimilative capacity of the system for nutrients and sediment</w:t>
            </w:r>
            <w:r>
              <w:rPr>
                <w:sz w:val="20"/>
                <w:szCs w:val="20"/>
              </w:rPr>
              <w:t>. Assess the time it will take for different tidal segments to achieve water-quality standards to better understand responses restoration efforts</w:t>
            </w:r>
          </w:p>
        </w:tc>
        <w:tc>
          <w:tcPr>
            <w:tcW w:w="2250" w:type="dxa"/>
            <w:tcPrChange w:id="151" w:author="Williams, Michelle" w:date="2018-09-07T13:01:00Z">
              <w:tcPr>
                <w:tcW w:w="2160" w:type="dxa"/>
                <w:gridSpan w:val="2"/>
              </w:tcPr>
            </w:tcPrChange>
          </w:tcPr>
          <w:p w14:paraId="79CE63A2" w14:textId="74182083" w:rsidR="00CA2298" w:rsidRPr="00940845"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Refine studies and tools to improve the understanding of </w:t>
            </w:r>
            <w:r w:rsidRPr="0092343A">
              <w:rPr>
                <w:b/>
                <w:sz w:val="20"/>
                <w:szCs w:val="20"/>
              </w:rPr>
              <w:t>relation between BMP implementation and watershed and estuary response</w:t>
            </w:r>
            <w:r>
              <w:rPr>
                <w:sz w:val="20"/>
                <w:szCs w:val="20"/>
              </w:rPr>
              <w:t xml:space="preserve">. Provide enhanced focus </w:t>
            </w:r>
            <w:r w:rsidRPr="00940845">
              <w:rPr>
                <w:sz w:val="20"/>
                <w:szCs w:val="20"/>
              </w:rPr>
              <w:t xml:space="preserve">how </w:t>
            </w:r>
            <w:r w:rsidRPr="00940845">
              <w:rPr>
                <w:b/>
                <w:sz w:val="20"/>
                <w:szCs w:val="20"/>
              </w:rPr>
              <w:t>population changes and economic influences impact restoration activities</w:t>
            </w:r>
            <w:r>
              <w:rPr>
                <w:sz w:val="20"/>
                <w:szCs w:val="20"/>
              </w:rPr>
              <w:t xml:space="preserve"> </w:t>
            </w:r>
            <w:r w:rsidRPr="00940845">
              <w:rPr>
                <w:sz w:val="20"/>
                <w:szCs w:val="20"/>
              </w:rPr>
              <w:t xml:space="preserve">and an </w:t>
            </w:r>
            <w:r w:rsidRPr="00940845">
              <w:rPr>
                <w:b/>
                <w:sz w:val="20"/>
                <w:szCs w:val="20"/>
              </w:rPr>
              <w:t>improved understanding of uncertainty</w:t>
            </w:r>
            <w:r w:rsidRPr="00940845">
              <w:rPr>
                <w:sz w:val="20"/>
                <w:szCs w:val="20"/>
              </w:rPr>
              <w:t xml:space="preserve"> associated with model projections</w:t>
            </w:r>
            <w:r>
              <w:rPr>
                <w:sz w:val="20"/>
                <w:szCs w:val="20"/>
              </w:rPr>
              <w:t>. Establish stronger use of results to inform implementation of WIPs through 2025.</w:t>
            </w:r>
          </w:p>
        </w:tc>
        <w:tc>
          <w:tcPr>
            <w:tcW w:w="2070" w:type="dxa"/>
            <w:shd w:val="clear" w:color="auto" w:fill="D9D9D9" w:themeFill="background1" w:themeFillShade="D9"/>
            <w:tcPrChange w:id="152" w:author="Williams, Michelle" w:date="2018-09-07T13:01:00Z">
              <w:tcPr>
                <w:tcW w:w="1980" w:type="dxa"/>
                <w:gridSpan w:val="2"/>
                <w:shd w:val="clear" w:color="auto" w:fill="D9D9D9" w:themeFill="background1" w:themeFillShade="D9"/>
              </w:tcPr>
            </w:tcPrChange>
          </w:tcPr>
          <w:p w14:paraId="5188F96B"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SEVERAL METRICS WILL BE NEEDED HERE.</w:t>
            </w:r>
          </w:p>
          <w:p w14:paraId="0ED54F06" w14:textId="77777777"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This is an ongoing effort.</w:t>
            </w:r>
          </w:p>
          <w:p w14:paraId="7DD14698"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Change w:id="153" w:author="Williams, Michelle" w:date="2018-09-07T13:01:00Z">
              <w:tcPr>
                <w:tcW w:w="3060" w:type="dxa"/>
                <w:gridSpan w:val="2"/>
                <w:shd w:val="clear" w:color="auto" w:fill="D9D9D9" w:themeFill="background1" w:themeFillShade="D9"/>
              </w:tcPr>
            </w:tcPrChange>
          </w:tcPr>
          <w:p w14:paraId="4A136740"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 xml:space="preserve">Many options are available and could include: </w:t>
            </w:r>
          </w:p>
          <w:p w14:paraId="656CEDFF" w14:textId="77777777" w:rsidR="00CA2298" w:rsidRPr="00906B72" w:rsidRDefault="00CA2298" w:rsidP="00CA2298">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Technical, scientific studies of the uncertainties, such as time lag in restoration or targeting more effective practices and implementation locations</w:t>
            </w:r>
          </w:p>
          <w:p w14:paraId="1EF3311F" w14:textId="77777777" w:rsidR="00CA2298" w:rsidRPr="00906B72" w:rsidRDefault="00CA2298" w:rsidP="00CA2298">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Financial studies and gap analyses to determine innovative funding initiatives and needs</w:t>
            </w:r>
          </w:p>
          <w:p w14:paraId="72B031CC" w14:textId="77777777" w:rsidR="00CA2298" w:rsidRPr="00906B72" w:rsidRDefault="00CA2298" w:rsidP="00CA2298">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lastRenderedPageBreak/>
              <w:t xml:space="preserve">Population projections and trends coupled with economic estimates related to restoration and growth capacity analysis </w:t>
            </w:r>
          </w:p>
          <w:p w14:paraId="608E2217" w14:textId="4404A18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Development of co-benefits analysis and promotion of multi-faceted interventions that produce economic activity in addition to resulting in higher eco system service benefits</w:t>
            </w:r>
          </w:p>
        </w:tc>
        <w:tc>
          <w:tcPr>
            <w:tcW w:w="0" w:type="dxa"/>
            <w:shd w:val="clear" w:color="auto" w:fill="D9D9D9" w:themeFill="background1" w:themeFillShade="D9"/>
            <w:tcPrChange w:id="154" w:author="Williams, Michelle" w:date="2018-09-07T13:01:00Z">
              <w:tcPr>
                <w:tcW w:w="2245" w:type="dxa"/>
                <w:shd w:val="clear" w:color="auto" w:fill="D9D9D9" w:themeFill="background1" w:themeFillShade="D9"/>
              </w:tcPr>
            </w:tcPrChange>
          </w:tcPr>
          <w:p w14:paraId="08E2E52C"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lastRenderedPageBreak/>
              <w:t>This is an ongoing effort. Jurisdictions engage with Chesapeake Bay partners that range from NGOs to academic institutions to develop economic solutions that improve environmental outcomes.</w:t>
            </w:r>
          </w:p>
          <w:p w14:paraId="47BEA359"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CA2298" w:rsidRPr="00DB3E82" w14:paraId="4DCC5993" w14:textId="77777777" w:rsidTr="00CA2298">
        <w:trPr>
          <w:cnfStyle w:val="000000100000" w:firstRow="0" w:lastRow="0" w:firstColumn="0" w:lastColumn="0" w:oddVBand="0" w:evenVBand="0" w:oddHBand="1" w:evenHBand="0" w:firstRowFirstColumn="0" w:firstRowLastColumn="0" w:lastRowFirstColumn="0" w:lastRowLastColumn="0"/>
          <w:trHeight w:val="20"/>
          <w:trPrChange w:id="155"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156" w:author="Williams, Michelle" w:date="2018-09-07T13:01:00Z">
              <w:tcPr>
                <w:tcW w:w="1885" w:type="dxa"/>
              </w:tcPr>
            </w:tcPrChange>
          </w:tcPr>
          <w:p w14:paraId="3B273FCD" w14:textId="464680CC" w:rsidR="00CA2298" w:rsidRPr="00BA7E55" w:rsidRDefault="00CA2298" w:rsidP="00CA2298">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r w:rsidRPr="00BA7E55">
              <w:rPr>
                <w:rStyle w:val="Bold"/>
                <w:sz w:val="20"/>
                <w:szCs w:val="20"/>
              </w:rPr>
              <w:t>Factoring in effects from continued climate change</w:t>
            </w:r>
          </w:p>
        </w:tc>
        <w:tc>
          <w:tcPr>
            <w:tcW w:w="1710" w:type="dxa"/>
            <w:tcPrChange w:id="157" w:author="Williams, Michelle" w:date="2018-09-07T13:01:00Z">
              <w:tcPr>
                <w:tcW w:w="1530" w:type="dxa"/>
                <w:gridSpan w:val="2"/>
              </w:tcPr>
            </w:tcPrChange>
          </w:tcPr>
          <w:p w14:paraId="6BC76859" w14:textId="1E458441" w:rsidR="00CA2298" w:rsidRPr="00E251FA"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251FA">
              <w:rPr>
                <w:sz w:val="20"/>
                <w:szCs w:val="20"/>
              </w:rPr>
              <w:t xml:space="preserve">CBP partnership developed the tools to quantify the effects of changes in watershed flows, storm intensity and changes in hypoxia due to increased </w:t>
            </w:r>
            <w:r w:rsidRPr="00E251FA">
              <w:rPr>
                <w:sz w:val="20"/>
                <w:szCs w:val="20"/>
              </w:rPr>
              <w:lastRenderedPageBreak/>
              <w:t>temperatures and sea level rise in the estuary. Current efforts are to frame an initial future climate change scenario based on estimated 20</w:t>
            </w:r>
            <w:r>
              <w:rPr>
                <w:sz w:val="20"/>
                <w:szCs w:val="20"/>
              </w:rPr>
              <w:t>25</w:t>
            </w:r>
            <w:r w:rsidRPr="00E251FA">
              <w:rPr>
                <w:sz w:val="20"/>
                <w:szCs w:val="20"/>
              </w:rPr>
              <w:t xml:space="preserve"> conditions</w:t>
            </w:r>
          </w:p>
        </w:tc>
        <w:tc>
          <w:tcPr>
            <w:tcW w:w="0" w:type="dxa"/>
            <w:tcPrChange w:id="158" w:author="Williams, Michelle" w:date="2018-09-07T13:01:00Z">
              <w:tcPr>
                <w:tcW w:w="1530" w:type="dxa"/>
                <w:gridSpan w:val="2"/>
              </w:tcPr>
            </w:tcPrChange>
          </w:tcPr>
          <w:p w14:paraId="5BFB061B" w14:textId="1706AA87" w:rsidR="00CA2298" w:rsidRPr="00BD19FB"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Better understanding of climate resilient BMPs and the quantification of nutrient and sediment loads due to 2025 </w:t>
            </w:r>
            <w:r>
              <w:rPr>
                <w:sz w:val="20"/>
                <w:szCs w:val="20"/>
              </w:rPr>
              <w:lastRenderedPageBreak/>
              <w:t>climate change impacts.</w:t>
            </w:r>
          </w:p>
        </w:tc>
        <w:tc>
          <w:tcPr>
            <w:tcW w:w="2250" w:type="dxa"/>
            <w:tcPrChange w:id="159" w:author="Williams, Michelle" w:date="2018-09-07T13:01:00Z">
              <w:tcPr>
                <w:tcW w:w="2160" w:type="dxa"/>
                <w:gridSpan w:val="2"/>
              </w:tcPr>
            </w:tcPrChange>
          </w:tcPr>
          <w:p w14:paraId="1DFDE5E6" w14:textId="33DDD19F" w:rsidR="00CA2298" w:rsidRPr="00BD19FB" w:rsidRDefault="00CA2298" w:rsidP="00CA2298">
            <w:pPr>
              <w:spacing w:line="276" w:lineRule="auto"/>
              <w:cnfStyle w:val="000000100000" w:firstRow="0" w:lastRow="0" w:firstColumn="0" w:lastColumn="0" w:oddVBand="0" w:evenVBand="0" w:oddHBand="1" w:evenHBand="0" w:firstRowFirstColumn="0" w:firstRowLastColumn="0" w:lastRowFirstColumn="0" w:lastRowLastColumn="0"/>
              <w:rPr>
                <w:b/>
                <w:sz w:val="20"/>
                <w:szCs w:val="20"/>
              </w:rPr>
            </w:pPr>
            <w:r w:rsidRPr="00BD19FB">
              <w:rPr>
                <w:b/>
                <w:sz w:val="20"/>
                <w:szCs w:val="20"/>
              </w:rPr>
              <w:lastRenderedPageBreak/>
              <w:t xml:space="preserve">Document current state and local programs, policies, and strategies to address climate change impacts in the Phase III WIPs; </w:t>
            </w:r>
            <w:r>
              <w:rPr>
                <w:b/>
                <w:sz w:val="20"/>
                <w:szCs w:val="20"/>
              </w:rPr>
              <w:t>c</w:t>
            </w:r>
            <w:r w:rsidRPr="00BD19FB">
              <w:rPr>
                <w:b/>
                <w:sz w:val="20"/>
                <w:szCs w:val="20"/>
              </w:rPr>
              <w:t xml:space="preserve">ontinue to understand the science and research behind climate-resilient </w:t>
            </w:r>
            <w:r w:rsidRPr="00BD19FB">
              <w:rPr>
                <w:b/>
                <w:sz w:val="20"/>
                <w:szCs w:val="20"/>
              </w:rPr>
              <w:lastRenderedPageBreak/>
              <w:t xml:space="preserve">BMPs to better address climate change conditions, such as storm intensity; and </w:t>
            </w:r>
            <w:r>
              <w:rPr>
                <w:b/>
                <w:sz w:val="20"/>
                <w:szCs w:val="20"/>
              </w:rPr>
              <w:t>c</w:t>
            </w:r>
            <w:r w:rsidRPr="00BD19FB">
              <w:rPr>
                <w:b/>
                <w:sz w:val="20"/>
                <w:szCs w:val="20"/>
              </w:rPr>
              <w:t>ontinue to refine the estimate of pollutant load changes due to 2025 conditions so that jurisdictions will be</w:t>
            </w:r>
            <w:r>
              <w:rPr>
                <w:b/>
                <w:sz w:val="20"/>
                <w:szCs w:val="20"/>
              </w:rPr>
              <w:t xml:space="preserve"> able to meet the expectation</w:t>
            </w:r>
            <w:r w:rsidRPr="00BD19FB">
              <w:rPr>
                <w:b/>
                <w:sz w:val="20"/>
                <w:szCs w:val="20"/>
              </w:rPr>
              <w:t xml:space="preserve"> to account for these additional nutrient and sediment pollutant loads beginning in 2022. </w:t>
            </w:r>
          </w:p>
          <w:p w14:paraId="482629AD" w14:textId="77777777" w:rsidR="00CA2298" w:rsidRPr="00BD19FB" w:rsidRDefault="00CA2298" w:rsidP="00CA2298">
            <w:pPr>
              <w:cnfStyle w:val="000000100000" w:firstRow="0" w:lastRow="0" w:firstColumn="0" w:lastColumn="0" w:oddVBand="0" w:evenVBand="0" w:oddHBand="1" w:evenHBand="0" w:firstRowFirstColumn="0" w:firstRowLastColumn="0" w:lastRowFirstColumn="0" w:lastRowLastColumn="0"/>
              <w:rPr>
                <w:b/>
                <w:sz w:val="20"/>
                <w:szCs w:val="20"/>
              </w:rPr>
            </w:pPr>
          </w:p>
        </w:tc>
        <w:tc>
          <w:tcPr>
            <w:tcW w:w="2070" w:type="dxa"/>
            <w:shd w:val="clear" w:color="auto" w:fill="D9D9D9" w:themeFill="background1" w:themeFillShade="D9"/>
            <w:tcPrChange w:id="160" w:author="Williams, Michelle" w:date="2018-09-07T13:01:00Z">
              <w:tcPr>
                <w:tcW w:w="1980" w:type="dxa"/>
                <w:gridSpan w:val="2"/>
                <w:shd w:val="clear" w:color="auto" w:fill="D9D9D9" w:themeFill="background1" w:themeFillShade="D9"/>
              </w:tcPr>
            </w:tcPrChange>
          </w:tcPr>
          <w:p w14:paraId="7B19B2F4"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Change w:id="161" w:author="Williams, Michelle" w:date="2018-09-07T13:01:00Z">
              <w:tcPr>
                <w:tcW w:w="3060" w:type="dxa"/>
                <w:gridSpan w:val="2"/>
                <w:shd w:val="clear" w:color="auto" w:fill="D9D9D9" w:themeFill="background1" w:themeFillShade="D9"/>
              </w:tcPr>
            </w:tcPrChange>
          </w:tcPr>
          <w:p w14:paraId="23F32411"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D9D9D9" w:themeFill="background1" w:themeFillShade="D9"/>
            <w:tcPrChange w:id="162" w:author="Williams, Michelle" w:date="2018-09-07T13:01:00Z">
              <w:tcPr>
                <w:tcW w:w="2245" w:type="dxa"/>
                <w:shd w:val="clear" w:color="auto" w:fill="D9D9D9" w:themeFill="background1" w:themeFillShade="D9"/>
              </w:tcPr>
            </w:tcPrChange>
          </w:tcPr>
          <w:p w14:paraId="41BB6988"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CA2298" w:rsidRPr="00E16B60" w14:paraId="061E6625" w14:textId="77777777" w:rsidTr="00CA2298">
        <w:trPr>
          <w:trHeight w:val="20"/>
          <w:trPrChange w:id="163"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164" w:author="Williams, Michelle" w:date="2018-09-07T13:01:00Z">
              <w:tcPr>
                <w:tcW w:w="2155" w:type="dxa"/>
                <w:gridSpan w:val="2"/>
              </w:tcPr>
            </w:tcPrChange>
          </w:tcPr>
          <w:p w14:paraId="7984AA74" w14:textId="19548AC5" w:rsidR="00CA2298" w:rsidRPr="00E16B60" w:rsidRDefault="00CA2298" w:rsidP="00CA2298">
            <w:pPr>
              <w:pStyle w:val="ListParagraph"/>
              <w:numPr>
                <w:ilvl w:val="0"/>
                <w:numId w:val="12"/>
              </w:numPr>
              <w:rPr>
                <w:sz w:val="20"/>
                <w:szCs w:val="20"/>
              </w:rPr>
            </w:pPr>
            <w:r w:rsidRPr="00E16B60">
              <w:rPr>
                <w:rStyle w:val="Bold"/>
                <w:sz w:val="20"/>
                <w:szCs w:val="20"/>
              </w:rPr>
              <w:t>Assessing the implementation potential of filter feeders for nutrient and sediment reductions</w:t>
            </w:r>
          </w:p>
        </w:tc>
        <w:tc>
          <w:tcPr>
            <w:tcW w:w="1710" w:type="dxa"/>
            <w:tcPrChange w:id="165" w:author="Williams, Michelle" w:date="2018-09-07T13:01:00Z">
              <w:tcPr>
                <w:tcW w:w="1260" w:type="dxa"/>
              </w:tcPr>
            </w:tcPrChange>
          </w:tcPr>
          <w:p w14:paraId="718C14FB" w14:textId="1A759427"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A375E8">
              <w:rPr>
                <w:sz w:val="20"/>
                <w:szCs w:val="20"/>
              </w:rPr>
              <w:t xml:space="preserve">The oyster model </w:t>
            </w:r>
            <w:r>
              <w:rPr>
                <w:sz w:val="20"/>
                <w:szCs w:val="20"/>
              </w:rPr>
              <w:t>has been</w:t>
            </w:r>
            <w:r w:rsidRPr="00A375E8">
              <w:rPr>
                <w:sz w:val="20"/>
                <w:szCs w:val="20"/>
              </w:rPr>
              <w:t xml:space="preserve"> revised as necessary to incorporate aquaculture operations and additional oyster biomass brought about by restoration activities including sanctuaries</w:t>
            </w:r>
            <w:r>
              <w:rPr>
                <w:sz w:val="20"/>
                <w:szCs w:val="20"/>
              </w:rPr>
              <w:t xml:space="preserve">. First part of oyster BMP panel </w:t>
            </w:r>
            <w:r>
              <w:rPr>
                <w:sz w:val="20"/>
                <w:szCs w:val="20"/>
              </w:rPr>
              <w:lastRenderedPageBreak/>
              <w:t xml:space="preserve">completed and approved by the CBP partnership. </w:t>
            </w:r>
          </w:p>
        </w:tc>
        <w:tc>
          <w:tcPr>
            <w:tcW w:w="0" w:type="dxa"/>
            <w:tcPrChange w:id="166" w:author="Williams, Michelle" w:date="2018-09-07T13:01:00Z">
              <w:tcPr>
                <w:tcW w:w="1530" w:type="dxa"/>
                <w:gridSpan w:val="2"/>
              </w:tcPr>
            </w:tcPrChange>
          </w:tcPr>
          <w:p w14:paraId="260DD04E" w14:textId="446EEF9C" w:rsidR="00CA2298" w:rsidRPr="00A375E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Complete second part of oyster BMP panel in the 2018 timeframe and update modeling tools as a result of this information. </w:t>
            </w:r>
          </w:p>
        </w:tc>
        <w:tc>
          <w:tcPr>
            <w:tcW w:w="2250" w:type="dxa"/>
            <w:tcPrChange w:id="167" w:author="Williams, Michelle" w:date="2018-09-07T13:01:00Z">
              <w:tcPr>
                <w:tcW w:w="2160" w:type="dxa"/>
                <w:gridSpan w:val="2"/>
              </w:tcPr>
            </w:tcPrChange>
          </w:tcPr>
          <w:p w14:paraId="7AFD0232" w14:textId="61EFB7E6" w:rsidR="00CA2298" w:rsidRPr="00A375E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A375E8">
              <w:rPr>
                <w:sz w:val="20"/>
                <w:szCs w:val="20"/>
              </w:rPr>
              <w:t xml:space="preserve">Oyster model revisions completed and </w:t>
            </w:r>
            <w:r w:rsidRPr="00A375E8">
              <w:rPr>
                <w:b/>
                <w:sz w:val="20"/>
                <w:szCs w:val="20"/>
              </w:rPr>
              <w:t>oyster BMP panel work underway</w:t>
            </w:r>
            <w:r w:rsidRPr="00A375E8">
              <w:rPr>
                <w:sz w:val="20"/>
                <w:szCs w:val="20"/>
              </w:rPr>
              <w:t xml:space="preserve"> – anticipated completion is 2018. </w:t>
            </w:r>
          </w:p>
        </w:tc>
        <w:tc>
          <w:tcPr>
            <w:tcW w:w="2070" w:type="dxa"/>
            <w:shd w:val="clear" w:color="auto" w:fill="D9D9D9" w:themeFill="background1" w:themeFillShade="D9"/>
            <w:tcPrChange w:id="168" w:author="Williams, Michelle" w:date="2018-09-07T13:01:00Z">
              <w:tcPr>
                <w:tcW w:w="1980" w:type="dxa"/>
                <w:gridSpan w:val="2"/>
                <w:shd w:val="clear" w:color="auto" w:fill="D9D9D9" w:themeFill="background1" w:themeFillShade="D9"/>
              </w:tcPr>
            </w:tcPrChange>
          </w:tcPr>
          <w:p w14:paraId="37695F48"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METRIC EXISTS.</w:t>
            </w:r>
          </w:p>
          <w:p w14:paraId="607916E2"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The Oyster Recovery Partnership’s</w:t>
            </w:r>
          </w:p>
          <w:p w14:paraId="574A2B67" w14:textId="206FD21E"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2017 presentation on metrics and ways to measure progress of oysters as a BMP can be found here: </w:t>
            </w:r>
            <w:r>
              <w:fldChar w:fldCharType="begin"/>
            </w:r>
            <w:r>
              <w:instrText xml:space="preserve"> HYPERLINK "https://www.chesapeakebay.net/channel_files/24983/oyster_bmp_panel_wqgit_update_5-8-17_final_(2).pdf" </w:instrText>
            </w:r>
            <w:r>
              <w:fldChar w:fldCharType="separate"/>
            </w:r>
            <w:r w:rsidRPr="00E16B60">
              <w:rPr>
                <w:rStyle w:val="Hyperlink"/>
                <w:sz w:val="20"/>
                <w:szCs w:val="20"/>
              </w:rPr>
              <w:t>https://www.chesapeakebay.net/channel_files/24983/oyster_bmp_panel_wqgit_update_5-8-17_final_(2).pdf</w:t>
            </w:r>
            <w:r>
              <w:rPr>
                <w:rStyle w:val="Hyperlink"/>
                <w:sz w:val="20"/>
                <w:szCs w:val="20"/>
              </w:rPr>
              <w:fldChar w:fldCharType="end"/>
            </w:r>
          </w:p>
        </w:tc>
        <w:tc>
          <w:tcPr>
            <w:tcW w:w="2430" w:type="dxa"/>
            <w:shd w:val="clear" w:color="auto" w:fill="D9D9D9" w:themeFill="background1" w:themeFillShade="D9"/>
            <w:tcPrChange w:id="169" w:author="Williams, Michelle" w:date="2018-09-07T13:01:00Z">
              <w:tcPr>
                <w:tcW w:w="3060" w:type="dxa"/>
                <w:gridSpan w:val="2"/>
                <w:shd w:val="clear" w:color="auto" w:fill="D9D9D9" w:themeFill="background1" w:themeFillShade="D9"/>
              </w:tcPr>
            </w:tcPrChange>
          </w:tcPr>
          <w:p w14:paraId="0DAB0FD5"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Oyster Recovery Partnership</w:t>
            </w:r>
          </w:p>
          <w:p w14:paraId="768B270E"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Further information is posted on ORP’s website:  </w:t>
            </w:r>
          </w:p>
          <w:p w14:paraId="53664BA1"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https://oysterrecovery.org/water-quality-improvement/</w:t>
            </w:r>
          </w:p>
          <w:p w14:paraId="536FF658"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D9D9D9" w:themeFill="background1" w:themeFillShade="D9"/>
            <w:tcPrChange w:id="170" w:author="Williams, Michelle" w:date="2018-09-07T13:01:00Z">
              <w:tcPr>
                <w:tcW w:w="2245" w:type="dxa"/>
                <w:shd w:val="clear" w:color="auto" w:fill="D9D9D9" w:themeFill="background1" w:themeFillShade="D9"/>
              </w:tcPr>
            </w:tcPrChange>
          </w:tcPr>
          <w:p w14:paraId="4F017ECE"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the ORP’S Oyster Recovery Partnership</w:t>
            </w:r>
          </w:p>
          <w:p w14:paraId="076A978E"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2016 – 2021 Strategic Plan is available here: </w:t>
            </w:r>
            <w:r>
              <w:fldChar w:fldCharType="begin"/>
            </w:r>
            <w:r>
              <w:instrText xml:space="preserve"> HYPERLINK "https://oysterrecovery.org/wp-content/uploads/2017/02/2016-2021-ORP-strategic-plan-web1-4.pdf" </w:instrText>
            </w:r>
            <w:r>
              <w:fldChar w:fldCharType="separate"/>
            </w:r>
            <w:r w:rsidRPr="00E16B60">
              <w:rPr>
                <w:rStyle w:val="Hyperlink"/>
                <w:sz w:val="20"/>
                <w:szCs w:val="20"/>
              </w:rPr>
              <w:t>https://oysterrecovery.org/wp-content/uploads/2017/02/2016-2021-ORP-strategic-plan-web1-4.pdf</w:t>
            </w:r>
            <w:r>
              <w:rPr>
                <w:rStyle w:val="Hyperlink"/>
                <w:sz w:val="20"/>
                <w:szCs w:val="20"/>
              </w:rPr>
              <w:fldChar w:fldCharType="end"/>
            </w:r>
          </w:p>
          <w:p w14:paraId="094A6557" w14:textId="77777777" w:rsidR="00CA2298" w:rsidRPr="00E16B60"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CA2298" w:rsidRPr="00DB3E82" w14:paraId="6C315818" w14:textId="77777777" w:rsidTr="00CA2298">
        <w:trPr>
          <w:cnfStyle w:val="000000100000" w:firstRow="0" w:lastRow="0" w:firstColumn="0" w:lastColumn="0" w:oddVBand="0" w:evenVBand="0" w:oddHBand="1" w:evenHBand="0" w:firstRowFirstColumn="0" w:firstRowLastColumn="0" w:lastRowFirstColumn="0" w:lastRowLastColumn="0"/>
          <w:trHeight w:val="20"/>
          <w:trPrChange w:id="171"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2155" w:type="dxa"/>
            <w:tcPrChange w:id="172" w:author="Williams, Michelle" w:date="2018-09-07T13:01:00Z">
              <w:tcPr>
                <w:tcW w:w="1885" w:type="dxa"/>
              </w:tcPr>
            </w:tcPrChange>
          </w:tcPr>
          <w:p w14:paraId="5DBEAECD" w14:textId="7157CAB9" w:rsidR="00CA2298" w:rsidRPr="00E16B60" w:rsidRDefault="00CA2298" w:rsidP="00CA2298">
            <w:pPr>
              <w:pStyle w:val="ListParagraph"/>
              <w:numPr>
                <w:ilvl w:val="0"/>
                <w:numId w:val="12"/>
              </w:numPr>
              <w:cnfStyle w:val="001000100000" w:firstRow="0" w:lastRow="0" w:firstColumn="1" w:lastColumn="0" w:oddVBand="0" w:evenVBand="0" w:oddHBand="1" w:evenHBand="0" w:firstRowFirstColumn="0" w:firstRowLastColumn="0" w:lastRowFirstColumn="0" w:lastRowLastColumn="0"/>
              <w:rPr>
                <w:sz w:val="20"/>
                <w:szCs w:val="20"/>
              </w:rPr>
            </w:pPr>
            <w:commentRangeStart w:id="173"/>
            <w:ins w:id="174" w:author="Williams, Michelle" w:date="2018-09-07T13:02:00Z">
              <w:r>
                <w:rPr>
                  <w:rStyle w:val="Bold"/>
                  <w:sz w:val="20"/>
                  <w:szCs w:val="20"/>
                </w:rPr>
                <w:t xml:space="preserve">Addressing </w:t>
              </w:r>
            </w:ins>
            <w:del w:id="175" w:author="Williams, Michelle" w:date="2018-09-07T13:02:00Z">
              <w:r w:rsidRPr="00E16B60" w:rsidDel="00CA2298">
                <w:rPr>
                  <w:rStyle w:val="Bold"/>
                  <w:sz w:val="20"/>
                  <w:szCs w:val="20"/>
                </w:rPr>
                <w:delText xml:space="preserve">Examining </w:delText>
              </w:r>
            </w:del>
            <w:r w:rsidRPr="00E16B60">
              <w:rPr>
                <w:rStyle w:val="Bold"/>
                <w:sz w:val="20"/>
                <w:szCs w:val="20"/>
              </w:rPr>
              <w:t xml:space="preserve">the </w:t>
            </w:r>
            <w:commentRangeEnd w:id="173"/>
            <w:r>
              <w:rPr>
                <w:rStyle w:val="CommentReference"/>
                <w:b w:val="0"/>
                <w:bCs w:val="0"/>
              </w:rPr>
              <w:commentReference w:id="173"/>
            </w:r>
            <w:r w:rsidRPr="00E16B60">
              <w:rPr>
                <w:rStyle w:val="Bold"/>
                <w:sz w:val="20"/>
                <w:szCs w:val="20"/>
              </w:rPr>
              <w:t>impact the lower Susquehanna dams have on the pollutant loads to the Bay, including changes over time</w:t>
            </w:r>
          </w:p>
        </w:tc>
        <w:tc>
          <w:tcPr>
            <w:tcW w:w="1710" w:type="dxa"/>
            <w:tcPrChange w:id="176" w:author="Williams, Michelle" w:date="2018-09-07T13:01:00Z">
              <w:tcPr>
                <w:tcW w:w="1530" w:type="dxa"/>
                <w:gridSpan w:val="2"/>
              </w:tcPr>
            </w:tcPrChange>
          </w:tcPr>
          <w:p w14:paraId="7744D0B3" w14:textId="1486D1D8" w:rsidR="00CA2298" w:rsidRPr="0094276D"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4276D">
              <w:rPr>
                <w:sz w:val="20"/>
                <w:szCs w:val="20"/>
              </w:rPr>
              <w:t>Numerous studies have been completed to understand the trapping capacity behind dams, especially the Conowingo, as well as greater representation of local impoundments and reservoirs throughout the Phase 6 Watershed Model.</w:t>
            </w:r>
          </w:p>
        </w:tc>
        <w:tc>
          <w:tcPr>
            <w:tcW w:w="0" w:type="dxa"/>
            <w:tcPrChange w:id="177" w:author="Williams, Michelle" w:date="2018-09-07T13:01:00Z">
              <w:tcPr>
                <w:tcW w:w="1530" w:type="dxa"/>
                <w:gridSpan w:val="2"/>
              </w:tcPr>
            </w:tcPrChange>
          </w:tcPr>
          <w:p w14:paraId="26076840" w14:textId="7DE06263" w:rsidR="00CA2298" w:rsidRPr="00A375E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Development of a Conowingo WIP and Planning Targets, as well as a financing strategy to fund implementation of the Conowingo WIP and its associated two-year milestones over time. Also, development of a timeline for implementing the Conowingo WIP and achieving the Conowingo Planning Targets.</w:t>
            </w:r>
          </w:p>
        </w:tc>
        <w:tc>
          <w:tcPr>
            <w:tcW w:w="2250" w:type="dxa"/>
            <w:tcPrChange w:id="178" w:author="Williams, Michelle" w:date="2018-09-07T13:01:00Z">
              <w:tcPr>
                <w:tcW w:w="2160" w:type="dxa"/>
                <w:gridSpan w:val="2"/>
              </w:tcPr>
            </w:tcPrChange>
          </w:tcPr>
          <w:p w14:paraId="05373798" w14:textId="571CFD2E" w:rsidR="00CA2298" w:rsidRPr="00A375E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A375E8">
              <w:rPr>
                <w:sz w:val="20"/>
                <w:szCs w:val="20"/>
              </w:rPr>
              <w:t>Development and implementation of a Conowingo WIP, two year milestones, and financing strateg</w:t>
            </w:r>
            <w:r>
              <w:rPr>
                <w:sz w:val="20"/>
                <w:szCs w:val="20"/>
              </w:rPr>
              <w:t>y</w:t>
            </w:r>
            <w:r w:rsidRPr="00A375E8">
              <w:rPr>
                <w:sz w:val="20"/>
                <w:szCs w:val="20"/>
              </w:rPr>
              <w:t xml:space="preserve"> to achieve the nutrient and sediment load reduction targets because of Conowingo dam reaching its trapping capacity. </w:t>
            </w:r>
          </w:p>
        </w:tc>
        <w:tc>
          <w:tcPr>
            <w:tcW w:w="2070" w:type="dxa"/>
            <w:shd w:val="clear" w:color="auto" w:fill="D9D9D9" w:themeFill="background1" w:themeFillShade="D9"/>
            <w:tcPrChange w:id="179" w:author="Williams, Michelle" w:date="2018-09-07T13:01:00Z">
              <w:tcPr>
                <w:tcW w:w="1980" w:type="dxa"/>
                <w:gridSpan w:val="2"/>
                <w:shd w:val="clear" w:color="auto" w:fill="D9D9D9" w:themeFill="background1" w:themeFillShade="D9"/>
              </w:tcPr>
            </w:tcPrChange>
          </w:tcPr>
          <w:p w14:paraId="325C7B9D" w14:textId="2F5C0F68"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Phase 6.0 Modeling and planning metrics are being developed and will be elaborated upon through the Conowingo WIP</w:t>
            </w:r>
          </w:p>
        </w:tc>
        <w:tc>
          <w:tcPr>
            <w:tcW w:w="2430" w:type="dxa"/>
            <w:shd w:val="clear" w:color="auto" w:fill="D9D9D9" w:themeFill="background1" w:themeFillShade="D9"/>
            <w:tcPrChange w:id="180" w:author="Williams, Michelle" w:date="2018-09-07T13:01:00Z">
              <w:tcPr>
                <w:tcW w:w="3060" w:type="dxa"/>
                <w:gridSpan w:val="2"/>
                <w:shd w:val="clear" w:color="auto" w:fill="D9D9D9" w:themeFill="background1" w:themeFillShade="D9"/>
              </w:tcPr>
            </w:tcPrChange>
          </w:tcPr>
          <w:p w14:paraId="20FF151F" w14:textId="5B2F0C2D"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This effort is ongoing by state and federal agencies in cooperation with several private and NGO partners. Partners have developed a draft Framework for the Conowingo Watershed Implementation Plan.</w:t>
            </w:r>
          </w:p>
        </w:tc>
        <w:tc>
          <w:tcPr>
            <w:tcW w:w="0" w:type="dxa"/>
            <w:shd w:val="clear" w:color="auto" w:fill="D9D9D9" w:themeFill="background1" w:themeFillShade="D9"/>
            <w:tcPrChange w:id="181" w:author="Williams, Michelle" w:date="2018-09-07T13:01:00Z">
              <w:tcPr>
                <w:tcW w:w="2245" w:type="dxa"/>
                <w:shd w:val="clear" w:color="auto" w:fill="D9D9D9" w:themeFill="background1" w:themeFillShade="D9"/>
              </w:tcPr>
            </w:tcPrChange>
          </w:tcPr>
          <w:p w14:paraId="74DA0CFE"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CA2298" w:rsidRPr="00DB3E82" w14:paraId="08ACC0EE" w14:textId="77777777" w:rsidTr="00CA2298">
        <w:trPr>
          <w:trHeight w:val="20"/>
          <w:trPrChange w:id="182" w:author="Williams, Michelle" w:date="2018-09-07T13:01:00Z">
            <w:trPr>
              <w:trHeight w:val="20"/>
            </w:trPr>
          </w:trPrChange>
        </w:trPr>
        <w:tc>
          <w:tcPr>
            <w:cnfStyle w:val="001000000000" w:firstRow="0" w:lastRow="0" w:firstColumn="1" w:lastColumn="0" w:oddVBand="0" w:evenVBand="0" w:oddHBand="0" w:evenHBand="0" w:firstRowFirstColumn="0" w:firstRowLastColumn="0" w:lastRowFirstColumn="0" w:lastRowLastColumn="0"/>
            <w:tcW w:w="0" w:type="dxa"/>
            <w:tcPrChange w:id="183" w:author="Williams, Michelle" w:date="2018-09-07T13:01:00Z">
              <w:tcPr>
                <w:tcW w:w="2155" w:type="dxa"/>
                <w:gridSpan w:val="2"/>
              </w:tcPr>
            </w:tcPrChange>
          </w:tcPr>
          <w:p w14:paraId="0D9F9519" w14:textId="2ED9CD18" w:rsidR="00CA2298" w:rsidRPr="00E16B60" w:rsidRDefault="00CA2298" w:rsidP="00CA2298">
            <w:pPr>
              <w:pStyle w:val="ListParagraph"/>
              <w:numPr>
                <w:ilvl w:val="0"/>
                <w:numId w:val="12"/>
              </w:numPr>
              <w:rPr>
                <w:sz w:val="20"/>
                <w:szCs w:val="20"/>
              </w:rPr>
            </w:pPr>
            <w:del w:id="184" w:author="Williams, Michelle" w:date="2018-09-07T13:03:00Z">
              <w:r w:rsidRPr="00E16B60" w:rsidDel="00CA2298">
                <w:rPr>
                  <w:rStyle w:val="Bold"/>
                  <w:sz w:val="20"/>
                  <w:szCs w:val="20"/>
                </w:rPr>
                <w:delText>Conducting a detailed multi-year assessment of</w:delText>
              </w:r>
            </w:del>
            <w:r w:rsidRPr="00E16B60">
              <w:rPr>
                <w:rStyle w:val="Bold"/>
                <w:sz w:val="20"/>
                <w:szCs w:val="20"/>
              </w:rPr>
              <w:t xml:space="preserve"> </w:t>
            </w:r>
            <w:commentRangeStart w:id="185"/>
            <w:ins w:id="186" w:author="Williams, Michelle" w:date="2018-09-07T13:04:00Z">
              <w:r>
                <w:rPr>
                  <w:rStyle w:val="Bold"/>
                  <w:sz w:val="20"/>
                  <w:szCs w:val="20"/>
                </w:rPr>
                <w:t xml:space="preserve">Addressing </w:t>
              </w:r>
            </w:ins>
            <w:r w:rsidRPr="00E16B60">
              <w:rPr>
                <w:rStyle w:val="Bold"/>
                <w:sz w:val="20"/>
                <w:szCs w:val="20"/>
              </w:rPr>
              <w:t xml:space="preserve">chlorophyll in the tidal James River </w:t>
            </w:r>
            <w:del w:id="187" w:author="Williams, Michelle" w:date="2018-09-07T13:04:00Z">
              <w:r w:rsidRPr="00E16B60" w:rsidDel="00CA2298">
                <w:rPr>
                  <w:rStyle w:val="Bold"/>
                  <w:sz w:val="20"/>
                  <w:szCs w:val="20"/>
                </w:rPr>
                <w:lastRenderedPageBreak/>
                <w:delText xml:space="preserve">using augmented </w:delText>
              </w:r>
            </w:del>
            <w:commentRangeEnd w:id="185"/>
            <w:r>
              <w:rPr>
                <w:rStyle w:val="CommentReference"/>
                <w:b w:val="0"/>
                <w:bCs w:val="0"/>
              </w:rPr>
              <w:commentReference w:id="185"/>
            </w:r>
            <w:del w:id="188" w:author="Williams, Michelle" w:date="2018-09-07T13:04:00Z">
              <w:r w:rsidRPr="00E16B60" w:rsidDel="00CA2298">
                <w:rPr>
                  <w:rStyle w:val="Bold"/>
                  <w:sz w:val="20"/>
                  <w:szCs w:val="20"/>
                </w:rPr>
                <w:delText>monitoring and modeling approaches</w:delText>
              </w:r>
            </w:del>
          </w:p>
        </w:tc>
        <w:tc>
          <w:tcPr>
            <w:tcW w:w="1710" w:type="dxa"/>
            <w:tcPrChange w:id="189" w:author="Williams, Michelle" w:date="2018-09-07T13:01:00Z">
              <w:tcPr>
                <w:tcW w:w="1260" w:type="dxa"/>
              </w:tcPr>
            </w:tcPrChange>
          </w:tcPr>
          <w:p w14:paraId="3E27A312" w14:textId="61454F4A" w:rsidR="00CA2298" w:rsidRPr="00D2449C"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D2449C">
              <w:rPr>
                <w:sz w:val="20"/>
                <w:szCs w:val="20"/>
              </w:rPr>
              <w:lastRenderedPageBreak/>
              <w:t xml:space="preserve">CBP partnership is working closely with the principal investigators of the James River chlorophyll-a </w:t>
            </w:r>
            <w:r w:rsidRPr="00D2449C">
              <w:rPr>
                <w:sz w:val="20"/>
                <w:szCs w:val="20"/>
              </w:rPr>
              <w:lastRenderedPageBreak/>
              <w:t>criteria assessment to determine the criteria necessary to meet water quality standards in the James River.</w:t>
            </w:r>
          </w:p>
        </w:tc>
        <w:tc>
          <w:tcPr>
            <w:tcW w:w="0" w:type="dxa"/>
            <w:tcPrChange w:id="190" w:author="Williams, Michelle" w:date="2018-09-07T13:01:00Z">
              <w:tcPr>
                <w:tcW w:w="1530" w:type="dxa"/>
                <w:gridSpan w:val="2"/>
              </w:tcPr>
            </w:tcPrChange>
          </w:tcPr>
          <w:p w14:paraId="11A7ABDB" w14:textId="5B30FDF3" w:rsidR="00CA2298" w:rsidRPr="006A6D4E"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Modeling and criteria and assessment alternatives analysis have delayed final </w:t>
            </w:r>
            <w:r>
              <w:rPr>
                <w:sz w:val="20"/>
                <w:szCs w:val="20"/>
              </w:rPr>
              <w:lastRenderedPageBreak/>
              <w:t>rule making that will establish new Chlorophyll-a criteria for the James until late in 2018.</w:t>
            </w:r>
          </w:p>
        </w:tc>
        <w:tc>
          <w:tcPr>
            <w:tcW w:w="2250" w:type="dxa"/>
            <w:tcPrChange w:id="191" w:author="Williams, Michelle" w:date="2018-09-07T13:01:00Z">
              <w:tcPr>
                <w:tcW w:w="2160" w:type="dxa"/>
                <w:gridSpan w:val="2"/>
              </w:tcPr>
            </w:tcPrChange>
          </w:tcPr>
          <w:p w14:paraId="68789A84" w14:textId="018B2866" w:rsidR="00CA2298" w:rsidRDefault="00CA2298" w:rsidP="00CA2298">
            <w:pPr>
              <w:cnfStyle w:val="000000000000" w:firstRow="0" w:lastRow="0" w:firstColumn="0" w:lastColumn="0" w:oddVBand="0" w:evenVBand="0" w:oddHBand="0" w:evenHBand="0" w:firstRowFirstColumn="0" w:firstRowLastColumn="0" w:lastRowFirstColumn="0" w:lastRowLastColumn="0"/>
            </w:pPr>
            <w:r w:rsidRPr="006A6D4E">
              <w:rPr>
                <w:sz w:val="20"/>
                <w:szCs w:val="20"/>
              </w:rPr>
              <w:lastRenderedPageBreak/>
              <w:t xml:space="preserve">Planning targets developed for the James River for dissolved oxygen only.  Any additional actions needed to meet new </w:t>
            </w:r>
            <w:r w:rsidRPr="006A6D4E">
              <w:rPr>
                <w:sz w:val="20"/>
                <w:szCs w:val="20"/>
              </w:rPr>
              <w:lastRenderedPageBreak/>
              <w:t>chlorophyll-criteria will be developed separate from the Phase 3 WIP planning process.</w:t>
            </w:r>
          </w:p>
        </w:tc>
        <w:tc>
          <w:tcPr>
            <w:tcW w:w="2070" w:type="dxa"/>
            <w:shd w:val="clear" w:color="auto" w:fill="D9D9D9" w:themeFill="background1" w:themeFillShade="D9"/>
            <w:tcPrChange w:id="192" w:author="Williams, Michelle" w:date="2018-09-07T13:01:00Z">
              <w:tcPr>
                <w:tcW w:w="1980" w:type="dxa"/>
                <w:gridSpan w:val="2"/>
                <w:shd w:val="clear" w:color="auto" w:fill="D9D9D9" w:themeFill="background1" w:themeFillShade="D9"/>
              </w:tcPr>
            </w:tcPrChange>
          </w:tcPr>
          <w:p w14:paraId="75CCAF5D"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Change w:id="193" w:author="Williams, Michelle" w:date="2018-09-07T13:01:00Z">
              <w:tcPr>
                <w:tcW w:w="3060" w:type="dxa"/>
                <w:gridSpan w:val="2"/>
                <w:shd w:val="clear" w:color="auto" w:fill="D9D9D9" w:themeFill="background1" w:themeFillShade="D9"/>
              </w:tcPr>
            </w:tcPrChange>
          </w:tcPr>
          <w:p w14:paraId="487074D3"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D9D9D9" w:themeFill="background1" w:themeFillShade="D9"/>
            <w:tcPrChange w:id="194" w:author="Williams, Michelle" w:date="2018-09-07T13:01:00Z">
              <w:tcPr>
                <w:tcW w:w="2245" w:type="dxa"/>
                <w:shd w:val="clear" w:color="auto" w:fill="D9D9D9" w:themeFill="background1" w:themeFillShade="D9"/>
              </w:tcPr>
            </w:tcPrChange>
          </w:tcPr>
          <w:p w14:paraId="1D3EAE2D"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bl>
    <w:p w14:paraId="7CE17BC4" w14:textId="1B60A97F" w:rsidR="00283C88" w:rsidRDefault="00283C88" w:rsidP="00AE133D">
      <w:pPr>
        <w:rPr>
          <w:ins w:id="195" w:author="Wagner, Alexandra" w:date="2018-09-24T12:09:00Z"/>
        </w:rPr>
      </w:pPr>
    </w:p>
    <w:p w14:paraId="0BFC2672" w14:textId="694929C8" w:rsidR="00C24526" w:rsidRDefault="00C24526" w:rsidP="00C24526"/>
    <w:p w14:paraId="62EB0368" w14:textId="77777777" w:rsidR="00C24526" w:rsidRDefault="00C24526" w:rsidP="00C24526">
      <w:bookmarkStart w:id="196" w:name="_Hlk525554273"/>
    </w:p>
    <w:tbl>
      <w:tblPr>
        <w:tblStyle w:val="GridTable4-Accent5"/>
        <w:tblW w:w="14400" w:type="dxa"/>
        <w:tblInd w:w="-10" w:type="dxa"/>
        <w:tblLook w:val="04A0" w:firstRow="1" w:lastRow="0" w:firstColumn="1" w:lastColumn="0" w:noHBand="0" w:noVBand="1"/>
      </w:tblPr>
      <w:tblGrid>
        <w:gridCol w:w="985"/>
        <w:gridCol w:w="2700"/>
        <w:gridCol w:w="5040"/>
        <w:gridCol w:w="1890"/>
        <w:gridCol w:w="1980"/>
        <w:gridCol w:w="1805"/>
      </w:tblGrid>
      <w:tr w:rsidR="00C24526" w14:paraId="16954917" w14:textId="77777777" w:rsidTr="00016B8A">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gridSpan w:val="6"/>
            <w:tcBorders>
              <w:top w:val="single" w:sz="12" w:space="0" w:color="B4C6E7" w:themeColor="accent5" w:themeTint="66"/>
              <w:left w:val="single" w:sz="12" w:space="0" w:color="B4C6E7" w:themeColor="accent5" w:themeTint="66"/>
              <w:right w:val="single" w:sz="12" w:space="0" w:color="B4C6E7" w:themeColor="accent5" w:themeTint="66"/>
            </w:tcBorders>
          </w:tcPr>
          <w:p w14:paraId="6CEE8C9D" w14:textId="77777777" w:rsidR="00C24526" w:rsidRPr="00BF3A50" w:rsidRDefault="00C24526" w:rsidP="00016B8A">
            <w:pPr>
              <w:spacing w:line="276" w:lineRule="auto"/>
              <w:jc w:val="center"/>
              <w:rPr>
                <w:sz w:val="28"/>
                <w:szCs w:val="28"/>
              </w:rPr>
            </w:pPr>
            <w:r>
              <w:rPr>
                <w:sz w:val="28"/>
                <w:szCs w:val="28"/>
              </w:rPr>
              <w:t xml:space="preserve">WORK PLAN </w:t>
            </w:r>
            <w:r w:rsidRPr="00BF3A50">
              <w:rPr>
                <w:sz w:val="28"/>
                <w:szCs w:val="28"/>
              </w:rPr>
              <w:t>ACTIONS</w:t>
            </w:r>
          </w:p>
        </w:tc>
      </w:tr>
      <w:tr w:rsidR="00C24526" w14:paraId="016A50F6"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12" w:space="0" w:color="B4C6E7" w:themeColor="accent5" w:themeTint="66"/>
              <w:left w:val="single" w:sz="12" w:space="0" w:color="B4C6E7" w:themeColor="accent5" w:themeTint="66"/>
              <w:right w:val="single" w:sz="12" w:space="0" w:color="B4C6E7" w:themeColor="accent5" w:themeTint="66"/>
            </w:tcBorders>
            <w:shd w:val="clear" w:color="auto" w:fill="B4C6E7" w:themeFill="accent5" w:themeFillTint="66"/>
          </w:tcPr>
          <w:p w14:paraId="7821BA1D" w14:textId="77777777" w:rsidR="00C24526" w:rsidRDefault="00C24526" w:rsidP="00016B8A">
            <w:pPr>
              <w:spacing w:line="276" w:lineRule="auto"/>
              <w:jc w:val="center"/>
              <w:rPr>
                <w:b w:val="0"/>
                <w:bCs w:val="0"/>
              </w:rPr>
            </w:pPr>
            <w:r w:rsidRPr="37782C79">
              <w:rPr>
                <w:color w:val="538135" w:themeColor="accent6" w:themeShade="BF"/>
              </w:rPr>
              <w:t>Green</w:t>
            </w:r>
            <w:r>
              <w:rPr>
                <w:b w:val="0"/>
                <w:bCs w:val="0"/>
              </w:rPr>
              <w:t xml:space="preserve"> – action has been completed or is moving forward as planned.                </w:t>
            </w:r>
            <w:r w:rsidRPr="37782C79">
              <w:rPr>
                <w:color w:val="FFD966" w:themeColor="accent4" w:themeTint="99"/>
              </w:rPr>
              <w:t>Yellow</w:t>
            </w:r>
            <w:r>
              <w:rPr>
                <w:b w:val="0"/>
                <w:bCs w:val="0"/>
              </w:rPr>
              <w:t xml:space="preserve"> - action has encountered minor obstacles.                  </w:t>
            </w:r>
          </w:p>
          <w:p w14:paraId="40EDE4AB" w14:textId="77777777" w:rsidR="00C24526" w:rsidRDefault="00C24526" w:rsidP="00016B8A">
            <w:pPr>
              <w:spacing w:line="276" w:lineRule="auto"/>
              <w:jc w:val="center"/>
              <w:rPr>
                <w:color w:val="FFFFFF" w:themeColor="background1"/>
                <w:sz w:val="28"/>
                <w:szCs w:val="28"/>
              </w:rPr>
            </w:pPr>
            <w:r w:rsidRPr="37782C79">
              <w:rPr>
                <w:color w:val="FF2600"/>
              </w:rPr>
              <w:t>Red</w:t>
            </w:r>
            <w:r>
              <w:rPr>
                <w:b w:val="0"/>
                <w:bCs w:val="0"/>
              </w:rPr>
              <w:t xml:space="preserve"> - action has not been taken or has encountered a serious barrier.</w:t>
            </w:r>
          </w:p>
        </w:tc>
      </w:tr>
      <w:tr w:rsidR="00C24526" w14:paraId="574B38F7" w14:textId="77777777" w:rsidTr="00016B8A">
        <w:trPr>
          <w:trHeight w:val="340"/>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tcBorders>
            <w:shd w:val="clear" w:color="auto" w:fill="FFFFFF" w:themeFill="background1"/>
            <w:vAlign w:val="center"/>
          </w:tcPr>
          <w:p w14:paraId="66B0A2DD" w14:textId="77777777" w:rsidR="00C24526" w:rsidRPr="009B25D4" w:rsidRDefault="00C24526" w:rsidP="00016B8A">
            <w:pPr>
              <w:spacing w:line="276" w:lineRule="auto"/>
            </w:pPr>
            <w:r>
              <w:t>Action #</w:t>
            </w:r>
          </w:p>
        </w:tc>
        <w:tc>
          <w:tcPr>
            <w:tcW w:w="2700" w:type="dxa"/>
            <w:tcBorders>
              <w:top w:val="single" w:sz="8" w:space="0" w:color="4472C4" w:themeColor="accent5"/>
            </w:tcBorders>
            <w:shd w:val="clear" w:color="auto" w:fill="FFFFFF" w:themeFill="background1"/>
            <w:vAlign w:val="center"/>
          </w:tcPr>
          <w:p w14:paraId="2164ECA7" w14:textId="77777777" w:rsidR="00C24526" w:rsidRPr="00AD4C0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Description</w:t>
            </w:r>
          </w:p>
        </w:tc>
        <w:tc>
          <w:tcPr>
            <w:tcW w:w="5040" w:type="dxa"/>
            <w:tcBorders>
              <w:top w:val="single" w:sz="8" w:space="0" w:color="4472C4" w:themeColor="accent5"/>
            </w:tcBorders>
            <w:shd w:val="clear" w:color="auto" w:fill="FFFFFF" w:themeFill="background1"/>
            <w:vAlign w:val="center"/>
          </w:tcPr>
          <w:p w14:paraId="37D784FB" w14:textId="77777777" w:rsidR="00C24526" w:rsidRPr="00AD4C0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Performance Target(s)</w:t>
            </w:r>
          </w:p>
        </w:tc>
        <w:tc>
          <w:tcPr>
            <w:tcW w:w="1890" w:type="dxa"/>
            <w:tcBorders>
              <w:top w:val="single" w:sz="8" w:space="0" w:color="4472C4" w:themeColor="accent5"/>
            </w:tcBorders>
            <w:shd w:val="clear" w:color="auto" w:fill="FFFFFF" w:themeFill="background1"/>
          </w:tcPr>
          <w:p w14:paraId="62156181" w14:textId="77777777" w:rsidR="00C24526" w:rsidRPr="00B3739B"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b/>
                <w:szCs w:val="24"/>
              </w:rPr>
            </w:pPr>
            <w:r w:rsidRPr="00B37EB2">
              <w:rPr>
                <w:b/>
                <w:szCs w:val="24"/>
              </w:rPr>
              <w:t xml:space="preserve">Responsible Party </w:t>
            </w:r>
            <w:r>
              <w:rPr>
                <w:b/>
                <w:szCs w:val="24"/>
              </w:rPr>
              <w:t xml:space="preserve">(or Parties) </w:t>
            </w:r>
          </w:p>
        </w:tc>
        <w:tc>
          <w:tcPr>
            <w:tcW w:w="1980" w:type="dxa"/>
            <w:tcBorders>
              <w:top w:val="single" w:sz="8" w:space="0" w:color="4472C4" w:themeColor="accent5"/>
            </w:tcBorders>
            <w:shd w:val="clear" w:color="auto" w:fill="FFFFFF" w:themeFill="background1"/>
          </w:tcPr>
          <w:p w14:paraId="694A874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b/>
              </w:rPr>
            </w:pPr>
            <w:r>
              <w:rPr>
                <w:b/>
              </w:rPr>
              <w:t>Geographic Location</w:t>
            </w:r>
          </w:p>
        </w:tc>
        <w:tc>
          <w:tcPr>
            <w:tcW w:w="1805" w:type="dxa"/>
            <w:tcBorders>
              <w:top w:val="single" w:sz="8" w:space="0" w:color="4472C4" w:themeColor="accent5"/>
            </w:tcBorders>
            <w:shd w:val="clear" w:color="auto" w:fill="FFFFFF" w:themeFill="background1"/>
          </w:tcPr>
          <w:p w14:paraId="6B347A78" w14:textId="77777777" w:rsidR="00C24526" w:rsidRPr="00AD4C0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b/>
              </w:rPr>
            </w:pPr>
            <w:r>
              <w:rPr>
                <w:b/>
              </w:rPr>
              <w:t>Expected Timeline</w:t>
            </w:r>
          </w:p>
        </w:tc>
      </w:tr>
      <w:tr w:rsidR="00C24526" w14:paraId="3F242050" w14:textId="77777777" w:rsidTr="00016B8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8" w:space="0" w:color="4472C4" w:themeColor="accent5"/>
            </w:tcBorders>
          </w:tcPr>
          <w:p w14:paraId="7BD540CE" w14:textId="77777777" w:rsidR="00C24526" w:rsidRDefault="00C24526" w:rsidP="00016B8A">
            <w:pPr>
              <w:pStyle w:val="Heading1"/>
              <w:spacing w:before="0"/>
              <w:outlineLvl w:val="0"/>
            </w:pPr>
            <w:r>
              <w:t xml:space="preserve">Management Approach 1: </w:t>
            </w:r>
            <w:r>
              <w:rPr>
                <w:b w:val="0"/>
              </w:rPr>
              <w:t>Phase I WIPs, Phase II WIPs, Phase III WIPs, and Two-Year Milestones</w:t>
            </w:r>
            <w:r>
              <w:t xml:space="preserve"> </w:t>
            </w:r>
            <w:r>
              <w:rPr>
                <w:b w:val="0"/>
              </w:rPr>
              <w:t>to reach attainment of</w:t>
            </w:r>
            <w:r>
              <w:t xml:space="preserve"> </w:t>
            </w:r>
            <w:r>
              <w:rPr>
                <w:b w:val="0"/>
              </w:rPr>
              <w:t>target loads to reduce N, P, and sediment provided in the Chesapeake Bay TMDL.</w:t>
            </w:r>
          </w:p>
        </w:tc>
      </w:tr>
      <w:tr w:rsidR="00C24526" w14:paraId="48882ACA"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tcBorders>
            <w:shd w:val="clear" w:color="auto" w:fill="FFFFFF" w:themeFill="background1"/>
            <w:vAlign w:val="center"/>
          </w:tcPr>
          <w:p w14:paraId="67F8721B" w14:textId="77777777" w:rsidR="00C24526" w:rsidRPr="009B25D4" w:rsidRDefault="00C24526" w:rsidP="00016B8A">
            <w:pPr>
              <w:spacing w:line="276" w:lineRule="auto"/>
            </w:pPr>
            <w:r>
              <w:t>1.1</w:t>
            </w:r>
          </w:p>
        </w:tc>
        <w:tc>
          <w:tcPr>
            <w:tcW w:w="2700" w:type="dxa"/>
            <w:tcBorders>
              <w:top w:val="single" w:sz="8" w:space="0" w:color="4472C4" w:themeColor="accent5"/>
            </w:tcBorders>
            <w:shd w:val="clear" w:color="auto" w:fill="FFFFFF" w:themeFill="background1"/>
            <w:vAlign w:val="center"/>
          </w:tcPr>
          <w:p w14:paraId="413E55D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tcBorders>
              <w:top w:val="single" w:sz="8" w:space="0" w:color="4472C4" w:themeColor="accent5"/>
            </w:tcBorders>
            <w:shd w:val="clear" w:color="auto" w:fill="FFFFFF" w:themeFill="background1"/>
          </w:tcPr>
          <w:p w14:paraId="0F70FA3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tcBorders>
              <w:top w:val="single" w:sz="8" w:space="0" w:color="4472C4" w:themeColor="accent5"/>
            </w:tcBorders>
            <w:shd w:val="clear" w:color="auto" w:fill="FFFFFF" w:themeFill="background1"/>
          </w:tcPr>
          <w:p w14:paraId="7C3CF922"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tcBorders>
              <w:top w:val="single" w:sz="8" w:space="0" w:color="4472C4" w:themeColor="accent5"/>
            </w:tcBorders>
            <w:shd w:val="clear" w:color="auto" w:fill="auto"/>
          </w:tcPr>
          <w:p w14:paraId="4A2E7AAC"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tcBorders>
              <w:top w:val="single" w:sz="8" w:space="0" w:color="4472C4" w:themeColor="accent5"/>
            </w:tcBorders>
            <w:shd w:val="clear" w:color="auto" w:fill="auto"/>
          </w:tcPr>
          <w:p w14:paraId="7424F2EC"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color w:val="E2EFD9" w:themeColor="accent6" w:themeTint="33"/>
              </w:rPr>
            </w:pPr>
          </w:p>
        </w:tc>
      </w:tr>
      <w:tr w:rsidR="00C24526" w14:paraId="2AA8E177"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2ADE6652" w14:textId="77777777" w:rsidR="00C24526" w:rsidRDefault="00C24526" w:rsidP="00016B8A">
            <w:pPr>
              <w:spacing w:line="276" w:lineRule="auto"/>
            </w:pPr>
            <w:r>
              <w:t>1.2</w:t>
            </w:r>
          </w:p>
        </w:tc>
        <w:tc>
          <w:tcPr>
            <w:tcW w:w="2700" w:type="dxa"/>
            <w:shd w:val="clear" w:color="auto" w:fill="FFFFFF" w:themeFill="background1"/>
            <w:vAlign w:val="center"/>
          </w:tcPr>
          <w:p w14:paraId="31081096"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1D711832" w14:textId="77777777" w:rsidR="00C24526" w:rsidRDefault="00C24526" w:rsidP="00016B8A">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 </w:t>
            </w:r>
          </w:p>
        </w:tc>
        <w:tc>
          <w:tcPr>
            <w:tcW w:w="1890" w:type="dxa"/>
            <w:shd w:val="clear" w:color="auto" w:fill="FFFFFF" w:themeFill="background1"/>
          </w:tcPr>
          <w:p w14:paraId="16B9F781"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7758D252" w14:textId="77777777" w:rsidR="00C24526" w:rsidRPr="0076619D"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2589986A" w14:textId="77777777" w:rsidR="00C24526" w:rsidRPr="0076619D"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758EC0D8"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2BDE6C98" w14:textId="77777777" w:rsidR="00C24526" w:rsidRDefault="00C24526" w:rsidP="00016B8A">
            <w:pPr>
              <w:spacing w:line="276" w:lineRule="auto"/>
            </w:pPr>
            <w:r>
              <w:t>1.3</w:t>
            </w:r>
          </w:p>
        </w:tc>
        <w:tc>
          <w:tcPr>
            <w:tcW w:w="2700" w:type="dxa"/>
            <w:shd w:val="clear" w:color="auto" w:fill="FFFFFF" w:themeFill="background1"/>
            <w:vAlign w:val="center"/>
          </w:tcPr>
          <w:p w14:paraId="0EF8DF4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7C9B963D" w14:textId="77777777" w:rsidR="00C24526" w:rsidRDefault="00C24526" w:rsidP="00016B8A">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 </w:t>
            </w:r>
          </w:p>
        </w:tc>
        <w:tc>
          <w:tcPr>
            <w:tcW w:w="1890" w:type="dxa"/>
            <w:shd w:val="clear" w:color="auto" w:fill="FFFFFF" w:themeFill="background1"/>
          </w:tcPr>
          <w:p w14:paraId="77DF995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580BAB0D"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52ADEDF5"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F810D9E"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00890D71" w14:textId="77777777" w:rsidR="00C24526" w:rsidRDefault="00C24526" w:rsidP="00016B8A">
            <w:pPr>
              <w:spacing w:line="276" w:lineRule="auto"/>
            </w:pPr>
            <w:r>
              <w:t>1.4</w:t>
            </w:r>
          </w:p>
        </w:tc>
        <w:tc>
          <w:tcPr>
            <w:tcW w:w="2700" w:type="dxa"/>
            <w:shd w:val="clear" w:color="auto" w:fill="FFFFFF" w:themeFill="background1"/>
          </w:tcPr>
          <w:p w14:paraId="24D55BFA"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28365AF1" w14:textId="77777777" w:rsidR="00C24526" w:rsidRDefault="00C24526" w:rsidP="00016B8A">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484B9BB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17A19A9B" w14:textId="77777777" w:rsidR="00C24526" w:rsidRPr="0076619D"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2DB4E34F" w14:textId="77777777" w:rsidR="00C24526" w:rsidRPr="0076619D"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250026A3"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64F4178D" w14:textId="77777777" w:rsidR="00C24526" w:rsidRDefault="00C24526" w:rsidP="00016B8A">
            <w:pPr>
              <w:spacing w:line="276" w:lineRule="auto"/>
            </w:pPr>
            <w:r>
              <w:t>1.5</w:t>
            </w:r>
          </w:p>
        </w:tc>
        <w:tc>
          <w:tcPr>
            <w:tcW w:w="2700" w:type="dxa"/>
            <w:shd w:val="clear" w:color="auto" w:fill="FFFFFF" w:themeFill="background1"/>
          </w:tcPr>
          <w:p w14:paraId="03385C0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24306B24" w14:textId="77777777" w:rsidR="00C24526" w:rsidRDefault="00C24526" w:rsidP="00016B8A">
            <w:pPr>
              <w:pStyle w:val="NoSpacing"/>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708B06B0"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208C9124"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4BA8C7A7" w14:textId="77777777" w:rsidR="00C24526" w:rsidRPr="0076619D"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332CD0E"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1D7144F" w14:textId="77777777" w:rsidR="00C24526" w:rsidRDefault="00C24526" w:rsidP="00016B8A">
            <w:pPr>
              <w:pStyle w:val="Heading1"/>
              <w:spacing w:before="0"/>
              <w:outlineLvl w:val="0"/>
            </w:pPr>
            <w:r>
              <w:lastRenderedPageBreak/>
              <w:t xml:space="preserve">Management Approach 2: </w:t>
            </w:r>
            <w:r>
              <w:rPr>
                <w:b w:val="0"/>
              </w:rPr>
              <w:t xml:space="preserve">Chesapeake Bay TMDL Accountability Framework </w:t>
            </w:r>
            <w:r w:rsidRPr="00497561">
              <w:rPr>
                <w:b w:val="0"/>
              </w:rPr>
              <w:t>to ensure cleanup commitments are estab</w:t>
            </w:r>
            <w:r>
              <w:rPr>
                <w:b w:val="0"/>
              </w:rPr>
              <w:t>lished and met, including WIPs, and short and long-term benchmarks.</w:t>
            </w:r>
          </w:p>
        </w:tc>
      </w:tr>
      <w:tr w:rsidR="00C24526" w14:paraId="1178886D"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4EF147F5" w14:textId="77777777" w:rsidR="00C24526" w:rsidRDefault="00C24526" w:rsidP="00016B8A">
            <w:pPr>
              <w:spacing w:line="276" w:lineRule="auto"/>
            </w:pPr>
            <w:r>
              <w:t>2.1</w:t>
            </w:r>
          </w:p>
        </w:tc>
        <w:tc>
          <w:tcPr>
            <w:tcW w:w="2700" w:type="dxa"/>
            <w:shd w:val="clear" w:color="auto" w:fill="FFFFFF" w:themeFill="background1"/>
          </w:tcPr>
          <w:p w14:paraId="196272D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70DCCE70"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61E89632"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32D6F19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7AFE867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6376A7A"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58167C50" w14:textId="77777777" w:rsidR="00C24526" w:rsidRDefault="00C24526" w:rsidP="00016B8A">
            <w:pPr>
              <w:spacing w:line="276" w:lineRule="auto"/>
            </w:pPr>
            <w:r>
              <w:t>2.2</w:t>
            </w:r>
          </w:p>
        </w:tc>
        <w:tc>
          <w:tcPr>
            <w:tcW w:w="2700" w:type="dxa"/>
            <w:shd w:val="clear" w:color="auto" w:fill="FFFFFF" w:themeFill="background1"/>
          </w:tcPr>
          <w:p w14:paraId="71ABE42C"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6A5D6764"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1C54477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FFFFFF" w:themeFill="background1"/>
          </w:tcPr>
          <w:p w14:paraId="6846556D"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6D483573"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43BB5B31"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16FC7ACD" w14:textId="77777777" w:rsidR="00C24526" w:rsidRDefault="00C24526" w:rsidP="00016B8A">
            <w:pPr>
              <w:spacing w:line="276" w:lineRule="auto"/>
            </w:pPr>
            <w:r>
              <w:t>2.3</w:t>
            </w:r>
          </w:p>
        </w:tc>
        <w:tc>
          <w:tcPr>
            <w:tcW w:w="2700" w:type="dxa"/>
            <w:shd w:val="clear" w:color="auto" w:fill="FFFFFF" w:themeFill="background1"/>
          </w:tcPr>
          <w:p w14:paraId="6EFFD1F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6726626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469A888C"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31754F5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7C72307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444BA2C4"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05A645BD" w14:textId="77777777" w:rsidR="00C24526" w:rsidRDefault="00C24526" w:rsidP="00016B8A">
            <w:pPr>
              <w:spacing w:line="276" w:lineRule="auto"/>
            </w:pPr>
            <w:r>
              <w:t>2.4</w:t>
            </w:r>
          </w:p>
        </w:tc>
        <w:tc>
          <w:tcPr>
            <w:tcW w:w="2700" w:type="dxa"/>
            <w:shd w:val="clear" w:color="auto" w:fill="FFFFFF" w:themeFill="background1"/>
          </w:tcPr>
          <w:p w14:paraId="56CE1C74"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3C26823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2C5DEC98"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FFFFFF" w:themeFill="background1"/>
          </w:tcPr>
          <w:p w14:paraId="2A4A45A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7E600278"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64C738D3"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24B005B5" w14:textId="77777777" w:rsidR="00C24526" w:rsidRDefault="00C24526" w:rsidP="00016B8A">
            <w:pPr>
              <w:spacing w:line="276" w:lineRule="auto"/>
            </w:pPr>
            <w:r>
              <w:t>2.5</w:t>
            </w:r>
          </w:p>
        </w:tc>
        <w:tc>
          <w:tcPr>
            <w:tcW w:w="2700" w:type="dxa"/>
            <w:shd w:val="clear" w:color="auto" w:fill="FFFFFF" w:themeFill="background1"/>
          </w:tcPr>
          <w:p w14:paraId="0FD7B5B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6161FEF9"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077F6EB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3EC787F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07B924D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14133E55"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9DBE5FF" w14:textId="77777777" w:rsidR="00C24526" w:rsidRDefault="00C24526" w:rsidP="00016B8A">
            <w:pPr>
              <w:pStyle w:val="Heading1"/>
              <w:spacing w:before="0"/>
              <w:outlineLvl w:val="0"/>
            </w:pPr>
            <w:r>
              <w:t xml:space="preserve">Management Approach 3: </w:t>
            </w:r>
            <w:r>
              <w:rPr>
                <w:b w:val="0"/>
              </w:rPr>
              <w:t xml:space="preserve">Enhance monitoring to address data limitations with the use of new data streams to better estimate water quality conditions. </w:t>
            </w:r>
          </w:p>
        </w:tc>
      </w:tr>
      <w:tr w:rsidR="00C24526" w14:paraId="6DBF740C"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414AFC6D" w14:textId="77777777" w:rsidR="00C24526" w:rsidRDefault="00C24526" w:rsidP="00016B8A">
            <w:pPr>
              <w:spacing w:line="276" w:lineRule="auto"/>
            </w:pPr>
            <w:r>
              <w:t>3.1</w:t>
            </w:r>
          </w:p>
        </w:tc>
        <w:tc>
          <w:tcPr>
            <w:tcW w:w="2700" w:type="dxa"/>
            <w:shd w:val="clear" w:color="auto" w:fill="FFFFFF" w:themeFill="background1"/>
          </w:tcPr>
          <w:p w14:paraId="74C2A84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6ABDAA7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094183F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316FF09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2E6EDA7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14B70B91"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64D3DD61" w14:textId="77777777" w:rsidR="00C24526" w:rsidRDefault="00C24526" w:rsidP="00016B8A">
            <w:pPr>
              <w:spacing w:line="276" w:lineRule="auto"/>
            </w:pPr>
            <w:r>
              <w:t>3.2</w:t>
            </w:r>
          </w:p>
        </w:tc>
        <w:tc>
          <w:tcPr>
            <w:tcW w:w="2700" w:type="dxa"/>
            <w:shd w:val="clear" w:color="auto" w:fill="FFFFFF" w:themeFill="background1"/>
          </w:tcPr>
          <w:p w14:paraId="2EE0B72B"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7DDFB9CB"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0AE7A466"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FFFFFF" w:themeFill="background1"/>
          </w:tcPr>
          <w:p w14:paraId="739A9613"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0C7C3983"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27C8C244"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4D437D43" w14:textId="77777777" w:rsidR="00C24526" w:rsidRDefault="00C24526" w:rsidP="00016B8A">
            <w:pPr>
              <w:spacing w:line="276" w:lineRule="auto"/>
            </w:pPr>
            <w:r>
              <w:t xml:space="preserve">3.3 </w:t>
            </w:r>
          </w:p>
        </w:tc>
        <w:tc>
          <w:tcPr>
            <w:tcW w:w="2700" w:type="dxa"/>
            <w:shd w:val="clear" w:color="auto" w:fill="FFFFFF" w:themeFill="background1"/>
          </w:tcPr>
          <w:p w14:paraId="31294709"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1796F9F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160130F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46BFFCD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4E54D6F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1125A8F3"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5BD16512" w14:textId="77777777" w:rsidR="00C24526" w:rsidRDefault="00C24526" w:rsidP="00016B8A">
            <w:pPr>
              <w:spacing w:line="276" w:lineRule="auto"/>
            </w:pPr>
            <w:r>
              <w:t>3.4</w:t>
            </w:r>
          </w:p>
        </w:tc>
        <w:tc>
          <w:tcPr>
            <w:tcW w:w="2700" w:type="dxa"/>
            <w:shd w:val="clear" w:color="auto" w:fill="FFFFFF" w:themeFill="background1"/>
          </w:tcPr>
          <w:p w14:paraId="0B1F507D"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4B5F82E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2A2ED528"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FFFFFF" w:themeFill="background1"/>
          </w:tcPr>
          <w:p w14:paraId="61B41A33"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555DF8FB"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4BF851A9"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6CCF3E1A" w14:textId="77777777" w:rsidR="00C24526" w:rsidRDefault="00C24526" w:rsidP="00016B8A">
            <w:pPr>
              <w:spacing w:line="276" w:lineRule="auto"/>
            </w:pPr>
            <w:r>
              <w:t>3.5</w:t>
            </w:r>
          </w:p>
        </w:tc>
        <w:tc>
          <w:tcPr>
            <w:tcW w:w="2700" w:type="dxa"/>
            <w:shd w:val="clear" w:color="auto" w:fill="FFFFFF" w:themeFill="background1"/>
          </w:tcPr>
          <w:p w14:paraId="658E64C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22BC1CF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25AF722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56BA9D1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5028E57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C49D741"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061A028" w14:textId="77777777" w:rsidR="00C24526" w:rsidRDefault="00C24526" w:rsidP="00016B8A">
            <w:pPr>
              <w:pStyle w:val="Heading1"/>
              <w:spacing w:before="0"/>
              <w:outlineLvl w:val="0"/>
            </w:pPr>
            <w:r>
              <w:t xml:space="preserve">Management Approach 4: </w:t>
            </w:r>
            <w:r>
              <w:rPr>
                <w:b w:val="0"/>
              </w:rPr>
              <w:t xml:space="preserve">Enhance analysis of projects identified for additional analyses following the Midpoint Assessment to enhance our understanding of factors affecting water quality. </w:t>
            </w:r>
          </w:p>
        </w:tc>
      </w:tr>
      <w:tr w:rsidR="00C24526" w14:paraId="7D164E42"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07D39F59" w14:textId="77777777" w:rsidR="00C24526" w:rsidRDefault="00C24526" w:rsidP="00016B8A">
            <w:pPr>
              <w:spacing w:line="276" w:lineRule="auto"/>
            </w:pPr>
            <w:r>
              <w:t>4.1</w:t>
            </w:r>
          </w:p>
        </w:tc>
        <w:tc>
          <w:tcPr>
            <w:tcW w:w="2700" w:type="dxa"/>
            <w:shd w:val="clear" w:color="auto" w:fill="FFFFFF" w:themeFill="background1"/>
          </w:tcPr>
          <w:p w14:paraId="5C94DEC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5633D3D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1D52742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7F3F244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3460B54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089E332"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5BC53D66" w14:textId="77777777" w:rsidR="00C24526" w:rsidRDefault="00C24526" w:rsidP="00016B8A">
            <w:pPr>
              <w:spacing w:line="276" w:lineRule="auto"/>
            </w:pPr>
            <w:r>
              <w:t>4.2</w:t>
            </w:r>
          </w:p>
        </w:tc>
        <w:tc>
          <w:tcPr>
            <w:tcW w:w="2700" w:type="dxa"/>
            <w:shd w:val="clear" w:color="auto" w:fill="FFFFFF" w:themeFill="background1"/>
          </w:tcPr>
          <w:p w14:paraId="38D162F9"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FFFFFF" w:themeFill="background1"/>
          </w:tcPr>
          <w:p w14:paraId="53CEBA08"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3CC39B00"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FFFFFF" w:themeFill="background1"/>
          </w:tcPr>
          <w:p w14:paraId="371E1D8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195F854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11102055"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44DDB12F" w14:textId="77777777" w:rsidR="00C24526" w:rsidRDefault="00C24526" w:rsidP="00016B8A">
            <w:pPr>
              <w:spacing w:line="276" w:lineRule="auto"/>
            </w:pPr>
            <w:r>
              <w:t>4.3</w:t>
            </w:r>
          </w:p>
        </w:tc>
        <w:tc>
          <w:tcPr>
            <w:tcW w:w="2700" w:type="dxa"/>
            <w:shd w:val="clear" w:color="auto" w:fill="FFFFFF" w:themeFill="background1"/>
          </w:tcPr>
          <w:p w14:paraId="07E31E8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FFFFFF" w:themeFill="background1"/>
          </w:tcPr>
          <w:p w14:paraId="2F163CA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03212A2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2A5A29ED"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60073F3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787444C0"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32B51514" w14:textId="77777777" w:rsidR="00C24526" w:rsidRPr="005B2384" w:rsidRDefault="00C24526" w:rsidP="00016B8A">
            <w:r w:rsidRPr="0076619D">
              <w:t>4.4</w:t>
            </w:r>
          </w:p>
        </w:tc>
        <w:tc>
          <w:tcPr>
            <w:tcW w:w="2700" w:type="dxa"/>
            <w:shd w:val="clear" w:color="auto" w:fill="FFFFFF" w:themeFill="background1"/>
          </w:tcPr>
          <w:p w14:paraId="67F65C95" w14:textId="77777777" w:rsidR="00C24526" w:rsidRPr="005B2384"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5040" w:type="dxa"/>
            <w:shd w:val="clear" w:color="auto" w:fill="FFFFFF" w:themeFill="background1"/>
          </w:tcPr>
          <w:p w14:paraId="714AA26F" w14:textId="77777777" w:rsidR="00C24526" w:rsidRPr="005B2384"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890" w:type="dxa"/>
            <w:shd w:val="clear" w:color="auto" w:fill="FFFFFF" w:themeFill="background1"/>
          </w:tcPr>
          <w:p w14:paraId="57466227" w14:textId="77777777" w:rsidR="00C24526" w:rsidRPr="005B2384"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980" w:type="dxa"/>
            <w:shd w:val="clear" w:color="auto" w:fill="FFFFFF" w:themeFill="background1"/>
          </w:tcPr>
          <w:p w14:paraId="42304650"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FFFFFF" w:themeFill="background1"/>
          </w:tcPr>
          <w:p w14:paraId="5106443A"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3F29ED86"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
          <w:p w14:paraId="1F7E783B" w14:textId="77777777" w:rsidR="00C24526" w:rsidRPr="0076619D" w:rsidRDefault="00C24526" w:rsidP="00016B8A">
            <w:r>
              <w:t>4.5</w:t>
            </w:r>
          </w:p>
        </w:tc>
        <w:tc>
          <w:tcPr>
            <w:tcW w:w="2700" w:type="dxa"/>
            <w:shd w:val="clear" w:color="auto" w:fill="FFFFFF" w:themeFill="background1"/>
          </w:tcPr>
          <w:p w14:paraId="51D73A49" w14:textId="77777777" w:rsidR="00C24526" w:rsidRPr="005B2384"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5040" w:type="dxa"/>
            <w:shd w:val="clear" w:color="auto" w:fill="FFFFFF" w:themeFill="background1"/>
          </w:tcPr>
          <w:p w14:paraId="48E3EDF7" w14:textId="77777777" w:rsidR="00C24526" w:rsidRPr="005B2384"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90" w:type="dxa"/>
            <w:shd w:val="clear" w:color="auto" w:fill="FFFFFF" w:themeFill="background1"/>
          </w:tcPr>
          <w:p w14:paraId="6B2D08B3" w14:textId="77777777" w:rsidR="00C24526" w:rsidRPr="005B2384"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980" w:type="dxa"/>
            <w:shd w:val="clear" w:color="auto" w:fill="FFFFFF" w:themeFill="background1"/>
          </w:tcPr>
          <w:p w14:paraId="39B3B16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FFFFFF" w:themeFill="background1"/>
          </w:tcPr>
          <w:p w14:paraId="3DAA090C"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34F6B187"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689F131" w14:textId="77777777" w:rsidR="00C24526" w:rsidRDefault="00C24526" w:rsidP="00016B8A">
            <w:pPr>
              <w:pStyle w:val="Heading1"/>
              <w:spacing w:before="0"/>
              <w:outlineLvl w:val="0"/>
            </w:pPr>
            <w:r>
              <w:t xml:space="preserve">Management Approach 5: </w:t>
            </w:r>
            <w:r>
              <w:rPr>
                <w:b w:val="0"/>
              </w:rPr>
              <w:t xml:space="preserve">Phase III WIP implementation of actions jurisdictions will take to have all practices on the ground by 2025 to achieve their respective Phase III planning targets. </w:t>
            </w:r>
          </w:p>
        </w:tc>
      </w:tr>
      <w:tr w:rsidR="00C24526" w14:paraId="2A8CE60E"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770561E1" w14:textId="77777777" w:rsidR="00C24526" w:rsidRDefault="00C24526" w:rsidP="00016B8A">
            <w:pPr>
              <w:spacing w:line="276" w:lineRule="auto"/>
            </w:pPr>
            <w:r>
              <w:t>5.1</w:t>
            </w:r>
          </w:p>
        </w:tc>
        <w:tc>
          <w:tcPr>
            <w:tcW w:w="2700" w:type="dxa"/>
            <w:shd w:val="clear" w:color="auto" w:fill="auto"/>
          </w:tcPr>
          <w:p w14:paraId="2488ECC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33F0417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230C74C2"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2FE7F9FD"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716E2BA2"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7C60A13A"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7A6278D4" w14:textId="77777777" w:rsidR="00C24526" w:rsidRDefault="00C24526" w:rsidP="00016B8A">
            <w:pPr>
              <w:spacing w:line="276" w:lineRule="auto"/>
            </w:pPr>
            <w:r>
              <w:t>5.2</w:t>
            </w:r>
          </w:p>
        </w:tc>
        <w:tc>
          <w:tcPr>
            <w:tcW w:w="2700" w:type="dxa"/>
            <w:shd w:val="clear" w:color="auto" w:fill="auto"/>
          </w:tcPr>
          <w:p w14:paraId="2EC263BD"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727913E9"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29FDD213"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0970E34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4ACB82AA"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675F65B3"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216165F" w14:textId="77777777" w:rsidR="00C24526" w:rsidRDefault="00C24526" w:rsidP="00016B8A">
            <w:pPr>
              <w:spacing w:line="276" w:lineRule="auto"/>
            </w:pPr>
            <w:r>
              <w:t>5.3</w:t>
            </w:r>
          </w:p>
        </w:tc>
        <w:tc>
          <w:tcPr>
            <w:tcW w:w="2700" w:type="dxa"/>
            <w:shd w:val="clear" w:color="auto" w:fill="auto"/>
          </w:tcPr>
          <w:p w14:paraId="44650E5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73E49CB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245CE249"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1A61E13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3809B48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5E65E9A1"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1CD68E1" w14:textId="77777777" w:rsidR="00C24526" w:rsidRDefault="00C24526" w:rsidP="00016B8A">
            <w:pPr>
              <w:spacing w:line="276" w:lineRule="auto"/>
            </w:pPr>
            <w:r>
              <w:t>5.4</w:t>
            </w:r>
          </w:p>
        </w:tc>
        <w:tc>
          <w:tcPr>
            <w:tcW w:w="2700" w:type="dxa"/>
            <w:shd w:val="clear" w:color="auto" w:fill="auto"/>
          </w:tcPr>
          <w:p w14:paraId="503D6C4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5F70F41B"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0B518EB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52DDEE2E"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27074EC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34F0F657"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06C0AE51" w14:textId="77777777" w:rsidR="00C24526" w:rsidRDefault="00C24526" w:rsidP="00016B8A">
            <w:pPr>
              <w:spacing w:line="276" w:lineRule="auto"/>
            </w:pPr>
            <w:r>
              <w:t>5.5</w:t>
            </w:r>
          </w:p>
        </w:tc>
        <w:tc>
          <w:tcPr>
            <w:tcW w:w="2700" w:type="dxa"/>
            <w:shd w:val="clear" w:color="auto" w:fill="auto"/>
          </w:tcPr>
          <w:p w14:paraId="28EC115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036163F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4A44A0C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45D9701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41AD6B0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4C655FD1"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B2743EB" w14:textId="77777777" w:rsidR="00C24526" w:rsidRDefault="00C24526" w:rsidP="00016B8A">
            <w:pPr>
              <w:pStyle w:val="Heading1"/>
              <w:spacing w:before="0"/>
              <w:outlineLvl w:val="0"/>
            </w:pPr>
            <w:r>
              <w:t xml:space="preserve">Management Approach 6: </w:t>
            </w:r>
            <w:r w:rsidRPr="00965BA6">
              <w:rPr>
                <w:b w:val="0"/>
              </w:rPr>
              <w:t xml:space="preserve">Approaches </w:t>
            </w:r>
            <w:r>
              <w:rPr>
                <w:b w:val="0"/>
              </w:rPr>
              <w:t>t</w:t>
            </w:r>
            <w:r w:rsidRPr="00965BA6">
              <w:rPr>
                <w:b w:val="0"/>
              </w:rPr>
              <w:t xml:space="preserve">argeted to </w:t>
            </w:r>
            <w:r>
              <w:rPr>
                <w:b w:val="0"/>
              </w:rPr>
              <w:t>l</w:t>
            </w:r>
            <w:r w:rsidRPr="00965BA6">
              <w:rPr>
                <w:b w:val="0"/>
              </w:rPr>
              <w:t xml:space="preserve">ocal </w:t>
            </w:r>
            <w:r>
              <w:rPr>
                <w:b w:val="0"/>
              </w:rPr>
              <w:t>p</w:t>
            </w:r>
            <w:r w:rsidRPr="00965BA6">
              <w:rPr>
                <w:b w:val="0"/>
              </w:rPr>
              <w:t>art</w:t>
            </w:r>
            <w:r>
              <w:rPr>
                <w:b w:val="0"/>
              </w:rPr>
              <w:t xml:space="preserve">icipation including municipalities, counties, soil and water conservation districts, and local private sector groups and individuals. </w:t>
            </w:r>
          </w:p>
        </w:tc>
      </w:tr>
      <w:tr w:rsidR="00C24526" w14:paraId="538EBC86"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6819BFC5" w14:textId="77777777" w:rsidR="00C24526" w:rsidRDefault="00C24526" w:rsidP="00016B8A">
            <w:pPr>
              <w:spacing w:line="276" w:lineRule="auto"/>
            </w:pPr>
            <w:r>
              <w:t>6.1</w:t>
            </w:r>
          </w:p>
        </w:tc>
        <w:tc>
          <w:tcPr>
            <w:tcW w:w="2700" w:type="dxa"/>
            <w:shd w:val="clear" w:color="auto" w:fill="auto"/>
          </w:tcPr>
          <w:p w14:paraId="3EDEE98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08B15DF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176DE37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6DBBD179"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5960043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529483A6"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5E334E7" w14:textId="77777777" w:rsidR="00C24526" w:rsidRDefault="00C24526" w:rsidP="00016B8A">
            <w:pPr>
              <w:spacing w:line="276" w:lineRule="auto"/>
            </w:pPr>
            <w:r>
              <w:t>6.2</w:t>
            </w:r>
          </w:p>
        </w:tc>
        <w:tc>
          <w:tcPr>
            <w:tcW w:w="2700" w:type="dxa"/>
            <w:shd w:val="clear" w:color="auto" w:fill="auto"/>
          </w:tcPr>
          <w:p w14:paraId="18713BB1"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4B0BAA80"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1998C8FE"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15637F9C"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2523342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776D7B47"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68B5C16" w14:textId="77777777" w:rsidR="00C24526" w:rsidRDefault="00C24526" w:rsidP="00016B8A">
            <w:pPr>
              <w:spacing w:line="276" w:lineRule="auto"/>
            </w:pPr>
            <w:r>
              <w:t>6.3</w:t>
            </w:r>
          </w:p>
        </w:tc>
        <w:tc>
          <w:tcPr>
            <w:tcW w:w="2700" w:type="dxa"/>
            <w:shd w:val="clear" w:color="auto" w:fill="auto"/>
          </w:tcPr>
          <w:p w14:paraId="4B58773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1BE2F7F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6D4F76ED"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1C9244C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326568AD"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547F81AA"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3E1F491B" w14:textId="77777777" w:rsidR="00C24526" w:rsidRDefault="00C24526" w:rsidP="00016B8A">
            <w:pPr>
              <w:spacing w:line="276" w:lineRule="auto"/>
            </w:pPr>
            <w:r>
              <w:t>6.4</w:t>
            </w:r>
          </w:p>
        </w:tc>
        <w:tc>
          <w:tcPr>
            <w:tcW w:w="2700" w:type="dxa"/>
            <w:shd w:val="clear" w:color="auto" w:fill="auto"/>
          </w:tcPr>
          <w:p w14:paraId="51446374"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47A84064"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1CBB21B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5208ED60"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3B8766CC"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36D5BE6C"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3A9E43A1" w14:textId="77777777" w:rsidR="00C24526" w:rsidRDefault="00C24526" w:rsidP="00016B8A">
            <w:pPr>
              <w:spacing w:line="276" w:lineRule="auto"/>
            </w:pPr>
            <w:r>
              <w:t>6.5</w:t>
            </w:r>
          </w:p>
        </w:tc>
        <w:tc>
          <w:tcPr>
            <w:tcW w:w="2700" w:type="dxa"/>
            <w:shd w:val="clear" w:color="auto" w:fill="auto"/>
          </w:tcPr>
          <w:p w14:paraId="64954E6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4EEDBA3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110E4A1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6C3D3A5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03F3B0E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5CE56D4B"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0F6F36D" w14:textId="77777777" w:rsidR="00C24526" w:rsidRDefault="00C24526" w:rsidP="00016B8A">
            <w:pPr>
              <w:pStyle w:val="Heading1"/>
              <w:spacing w:before="0"/>
              <w:outlineLvl w:val="0"/>
            </w:pPr>
            <w:r>
              <w:lastRenderedPageBreak/>
              <w:t xml:space="preserve">Management Approach 7: </w:t>
            </w:r>
            <w:r>
              <w:rPr>
                <w:b w:val="0"/>
              </w:rPr>
              <w:t>Cross-outcome collaboration and multiple benefits</w:t>
            </w:r>
          </w:p>
        </w:tc>
      </w:tr>
      <w:tr w:rsidR="00C24526" w14:paraId="2AD70BFA"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689EC823" w14:textId="77777777" w:rsidR="00C24526" w:rsidRDefault="00C24526" w:rsidP="00016B8A">
            <w:pPr>
              <w:spacing w:line="276" w:lineRule="auto"/>
            </w:pPr>
            <w:r>
              <w:t>7.1</w:t>
            </w:r>
          </w:p>
        </w:tc>
        <w:tc>
          <w:tcPr>
            <w:tcW w:w="2700" w:type="dxa"/>
            <w:shd w:val="clear" w:color="auto" w:fill="auto"/>
          </w:tcPr>
          <w:p w14:paraId="2E70C42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r>
              <w:t>Optimization tool</w:t>
            </w:r>
          </w:p>
        </w:tc>
        <w:tc>
          <w:tcPr>
            <w:tcW w:w="5040" w:type="dxa"/>
            <w:shd w:val="clear" w:color="auto" w:fill="auto"/>
          </w:tcPr>
          <w:p w14:paraId="3721D30D"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27AA6D1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5028F81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4EC3065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2C0B4E27"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6F33D88" w14:textId="77777777" w:rsidR="00C24526" w:rsidRDefault="00C24526" w:rsidP="00016B8A">
            <w:pPr>
              <w:spacing w:line="276" w:lineRule="auto"/>
            </w:pPr>
            <w:r>
              <w:t>7.2</w:t>
            </w:r>
          </w:p>
        </w:tc>
        <w:tc>
          <w:tcPr>
            <w:tcW w:w="2700" w:type="dxa"/>
            <w:shd w:val="clear" w:color="auto" w:fill="auto"/>
          </w:tcPr>
          <w:p w14:paraId="0C8C375E"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7A34C406"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555100D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1F99BF8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685550D8"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1F742CE4"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8C20649" w14:textId="77777777" w:rsidR="00C24526" w:rsidRDefault="00C24526" w:rsidP="00016B8A">
            <w:pPr>
              <w:spacing w:line="276" w:lineRule="auto"/>
            </w:pPr>
            <w:r>
              <w:t>7.3</w:t>
            </w:r>
          </w:p>
        </w:tc>
        <w:tc>
          <w:tcPr>
            <w:tcW w:w="2700" w:type="dxa"/>
            <w:shd w:val="clear" w:color="auto" w:fill="auto"/>
          </w:tcPr>
          <w:p w14:paraId="5677E95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5140CCF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3E03BEF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30C24CD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290AD40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3C8D2EB3"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6EAEA57" w14:textId="77777777" w:rsidR="00C24526" w:rsidRDefault="00C24526" w:rsidP="00016B8A">
            <w:pPr>
              <w:spacing w:line="276" w:lineRule="auto"/>
            </w:pPr>
            <w:r>
              <w:t>7.4</w:t>
            </w:r>
          </w:p>
        </w:tc>
        <w:tc>
          <w:tcPr>
            <w:tcW w:w="2700" w:type="dxa"/>
            <w:shd w:val="clear" w:color="auto" w:fill="auto"/>
          </w:tcPr>
          <w:p w14:paraId="3D2CD85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7C740EB7"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0B657A85"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4F19F37E"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319F04F0"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32B3150B"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0F4555C2" w14:textId="77777777" w:rsidR="00C24526" w:rsidRDefault="00C24526" w:rsidP="00016B8A">
            <w:pPr>
              <w:spacing w:line="276" w:lineRule="auto"/>
            </w:pPr>
            <w:r>
              <w:t>7.5</w:t>
            </w:r>
          </w:p>
        </w:tc>
        <w:tc>
          <w:tcPr>
            <w:tcW w:w="2700" w:type="dxa"/>
            <w:shd w:val="clear" w:color="auto" w:fill="auto"/>
          </w:tcPr>
          <w:p w14:paraId="71F7A6F3"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44CCB050"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7B94C699"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1593DE1C"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64BC9BD5"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452B51A4"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B3B1898" w14:textId="77777777" w:rsidR="00C24526" w:rsidRDefault="00C24526" w:rsidP="00016B8A">
            <w:pPr>
              <w:pStyle w:val="Heading1"/>
              <w:spacing w:before="0"/>
              <w:outlineLvl w:val="0"/>
            </w:pPr>
            <w:r>
              <w:t xml:space="preserve">Management Approach 8: </w:t>
            </w:r>
            <w:r>
              <w:rPr>
                <w:b w:val="0"/>
              </w:rPr>
              <w:t xml:space="preserve">Consistent scientific and technical communications and outreach to provide managers the opportunity to incorporate science into decision making.  </w:t>
            </w:r>
          </w:p>
        </w:tc>
      </w:tr>
      <w:tr w:rsidR="00C24526" w14:paraId="4E6A3D40"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E7D2ED" w14:textId="77777777" w:rsidR="00C24526" w:rsidRDefault="00C24526" w:rsidP="00016B8A">
            <w:pPr>
              <w:spacing w:line="276" w:lineRule="auto"/>
            </w:pPr>
            <w:r>
              <w:t>8.1</w:t>
            </w:r>
          </w:p>
        </w:tc>
        <w:tc>
          <w:tcPr>
            <w:tcW w:w="2700" w:type="dxa"/>
            <w:shd w:val="clear" w:color="auto" w:fill="auto"/>
          </w:tcPr>
          <w:p w14:paraId="3D93997A"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6273ACD1"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0AB9C36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138A8C28"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452F9B6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366B7192"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CBC90DF" w14:textId="77777777" w:rsidR="00C24526" w:rsidRDefault="00C24526" w:rsidP="00016B8A">
            <w:pPr>
              <w:spacing w:line="276" w:lineRule="auto"/>
            </w:pPr>
            <w:r>
              <w:t>8.2</w:t>
            </w:r>
          </w:p>
        </w:tc>
        <w:tc>
          <w:tcPr>
            <w:tcW w:w="2700" w:type="dxa"/>
            <w:shd w:val="clear" w:color="auto" w:fill="auto"/>
          </w:tcPr>
          <w:p w14:paraId="490EA5E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5200A361"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7D88AD1B"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7F65E216"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029F5AC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51BC0201"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2F0B49F" w14:textId="77777777" w:rsidR="00C24526" w:rsidRDefault="00C24526" w:rsidP="00016B8A">
            <w:pPr>
              <w:spacing w:line="276" w:lineRule="auto"/>
            </w:pPr>
            <w:r>
              <w:t>8.3</w:t>
            </w:r>
          </w:p>
        </w:tc>
        <w:tc>
          <w:tcPr>
            <w:tcW w:w="2700" w:type="dxa"/>
            <w:shd w:val="clear" w:color="auto" w:fill="auto"/>
          </w:tcPr>
          <w:p w14:paraId="774E2CA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0D13C3E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4A506364"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0901DCA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277BC186"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68A46114" w14:textId="77777777" w:rsidTr="00016B8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34A5AF6A" w14:textId="77777777" w:rsidR="00C24526" w:rsidRDefault="00C24526" w:rsidP="00016B8A">
            <w:pPr>
              <w:spacing w:line="276" w:lineRule="auto"/>
            </w:pPr>
            <w:r>
              <w:t>8.4</w:t>
            </w:r>
          </w:p>
        </w:tc>
        <w:tc>
          <w:tcPr>
            <w:tcW w:w="2700" w:type="dxa"/>
            <w:shd w:val="clear" w:color="auto" w:fill="auto"/>
          </w:tcPr>
          <w:p w14:paraId="5347412F"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5040" w:type="dxa"/>
            <w:shd w:val="clear" w:color="auto" w:fill="auto"/>
          </w:tcPr>
          <w:p w14:paraId="6F9C9372"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auto"/>
          </w:tcPr>
          <w:p w14:paraId="64D1616A"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980" w:type="dxa"/>
            <w:shd w:val="clear" w:color="auto" w:fill="auto"/>
          </w:tcPr>
          <w:p w14:paraId="4F931A04"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c>
          <w:tcPr>
            <w:tcW w:w="1805" w:type="dxa"/>
            <w:shd w:val="clear" w:color="auto" w:fill="auto"/>
          </w:tcPr>
          <w:p w14:paraId="5959E49E" w14:textId="77777777" w:rsidR="00C24526" w:rsidRDefault="00C24526" w:rsidP="00016B8A">
            <w:pPr>
              <w:spacing w:line="276" w:lineRule="auto"/>
              <w:cnfStyle w:val="000000100000" w:firstRow="0" w:lastRow="0" w:firstColumn="0" w:lastColumn="0" w:oddVBand="0" w:evenVBand="0" w:oddHBand="1" w:evenHBand="0" w:firstRowFirstColumn="0" w:firstRowLastColumn="0" w:lastRowFirstColumn="0" w:lastRowLastColumn="0"/>
            </w:pPr>
          </w:p>
        </w:tc>
      </w:tr>
      <w:tr w:rsidR="00C24526" w14:paraId="69DA2C69" w14:textId="77777777" w:rsidTr="00016B8A">
        <w:trPr>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052D3AC0" w14:textId="77777777" w:rsidR="00C24526" w:rsidRDefault="00C24526" w:rsidP="00016B8A">
            <w:pPr>
              <w:spacing w:line="276" w:lineRule="auto"/>
            </w:pPr>
            <w:r>
              <w:t>8.5</w:t>
            </w:r>
          </w:p>
        </w:tc>
        <w:tc>
          <w:tcPr>
            <w:tcW w:w="2700" w:type="dxa"/>
            <w:shd w:val="clear" w:color="auto" w:fill="auto"/>
          </w:tcPr>
          <w:p w14:paraId="33337C3E"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5040" w:type="dxa"/>
            <w:shd w:val="clear" w:color="auto" w:fill="auto"/>
          </w:tcPr>
          <w:p w14:paraId="59321B9B"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auto"/>
          </w:tcPr>
          <w:p w14:paraId="7259F547"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auto"/>
          </w:tcPr>
          <w:p w14:paraId="00239B2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c>
          <w:tcPr>
            <w:tcW w:w="1805" w:type="dxa"/>
            <w:shd w:val="clear" w:color="auto" w:fill="auto"/>
          </w:tcPr>
          <w:p w14:paraId="71050D3F" w14:textId="77777777" w:rsidR="00C24526" w:rsidRDefault="00C24526" w:rsidP="00016B8A">
            <w:pPr>
              <w:spacing w:line="276" w:lineRule="auto"/>
              <w:cnfStyle w:val="000000000000" w:firstRow="0" w:lastRow="0" w:firstColumn="0" w:lastColumn="0" w:oddVBand="0" w:evenVBand="0" w:oddHBand="0" w:evenHBand="0" w:firstRowFirstColumn="0" w:firstRowLastColumn="0" w:lastRowFirstColumn="0" w:lastRowLastColumn="0"/>
            </w:pPr>
          </w:p>
        </w:tc>
      </w:tr>
      <w:bookmarkEnd w:id="196"/>
    </w:tbl>
    <w:p w14:paraId="71E6B067" w14:textId="77777777" w:rsidR="00C24526" w:rsidRPr="00876541" w:rsidRDefault="00C24526" w:rsidP="00C24526"/>
    <w:p w14:paraId="36D4C788" w14:textId="1BF77923" w:rsidR="00C24526" w:rsidRDefault="00C24526" w:rsidP="00C24526"/>
    <w:p w14:paraId="7FEEE730" w14:textId="0B28147A" w:rsidR="00C24526" w:rsidRDefault="00C24526" w:rsidP="00C24526"/>
    <w:p w14:paraId="1BA63F80" w14:textId="53DEC74C" w:rsidR="00C24526" w:rsidRDefault="00C24526" w:rsidP="00C24526"/>
    <w:p w14:paraId="2490987C" w14:textId="5A3699C6" w:rsidR="00C24526" w:rsidRDefault="00C24526" w:rsidP="00C24526"/>
    <w:p w14:paraId="5E6F103C" w14:textId="2A7C4751" w:rsidR="00C24526" w:rsidRDefault="00C24526" w:rsidP="00C24526">
      <w:bookmarkStart w:id="197" w:name="_GoBack"/>
      <w:bookmarkEnd w:id="197"/>
    </w:p>
    <w:sectPr w:rsidR="00C24526" w:rsidSect="00C3397F">
      <w:pgSz w:w="15840" w:h="12240" w:orient="landscape" w:code="1"/>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1" w:author="Williams, Michelle" w:date="2018-09-07T12:50:00Z" w:initials="WM">
    <w:p w14:paraId="0C8A04A2" w14:textId="50E21179" w:rsidR="00CA2298" w:rsidRDefault="00CA2298">
      <w:pPr>
        <w:pStyle w:val="CommentText"/>
      </w:pPr>
      <w:r>
        <w:rPr>
          <w:rStyle w:val="CommentReference"/>
        </w:rPr>
        <w:annotationRef/>
      </w:r>
      <w:r>
        <w:t>This factor has been removed as a factor and added to Current Efforts in the Management Strategy—Calibration is complete and no further action will be taken on this factor.</w:t>
      </w:r>
    </w:p>
  </w:comment>
  <w:comment w:id="173" w:author="Williams, Michelle" w:date="2018-09-07T13:03:00Z" w:initials="WM">
    <w:p w14:paraId="50091BB5" w14:textId="3A5CD9B8" w:rsidR="00CA2298" w:rsidRDefault="00CA2298">
      <w:pPr>
        <w:pStyle w:val="CommentText"/>
      </w:pPr>
      <w:r>
        <w:rPr>
          <w:rStyle w:val="CommentReference"/>
        </w:rPr>
        <w:annotationRef/>
      </w:r>
      <w:r>
        <w:t>Assessments are complete, factor should be slightly updated to reflect movement from assessment to management/implementation actions</w:t>
      </w:r>
    </w:p>
  </w:comment>
  <w:comment w:id="185" w:author="Williams, Michelle" w:date="2018-09-07T13:04:00Z" w:initials="WM">
    <w:p w14:paraId="7BFA0060" w14:textId="77777777" w:rsidR="00CA2298" w:rsidRDefault="00CA2298" w:rsidP="00CA2298">
      <w:pPr>
        <w:pStyle w:val="CommentText"/>
      </w:pPr>
      <w:r>
        <w:rPr>
          <w:rStyle w:val="CommentReference"/>
        </w:rPr>
        <w:annotationRef/>
      </w:r>
      <w:r>
        <w:rPr>
          <w:rStyle w:val="CommentReference"/>
        </w:rPr>
        <w:annotationRef/>
      </w:r>
      <w:r>
        <w:t>Assessments are complete, factor should be slightly updated to reflect movement from assessment to management/implementation actions</w:t>
      </w:r>
    </w:p>
    <w:p w14:paraId="66E47B54" w14:textId="665C3F6C" w:rsidR="00CA2298" w:rsidRDefault="00CA229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C8A04A2" w15:done="0"/>
  <w15:commentEx w15:paraId="50091BB5" w15:done="0"/>
  <w15:commentEx w15:paraId="66E47B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8A04A2" w16cid:durableId="1F3CF2B0"/>
  <w16cid:commentId w16cid:paraId="50091BB5" w16cid:durableId="1F3CF58C"/>
  <w16cid:commentId w16cid:paraId="66E47B54" w16cid:durableId="1F3CF5D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74E"/>
    <w:multiLevelType w:val="hybridMultilevel"/>
    <w:tmpl w:val="1C600DB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F20858"/>
    <w:multiLevelType w:val="hybridMultilevel"/>
    <w:tmpl w:val="AF700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3"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4"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5"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0010B"/>
    <w:multiLevelType w:val="hybridMultilevel"/>
    <w:tmpl w:val="4C4A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EE7586"/>
    <w:multiLevelType w:val="hybridMultilevel"/>
    <w:tmpl w:val="B896D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0"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12" w15:restartNumberingAfterBreak="0">
    <w:nsid w:val="6F665ED2"/>
    <w:multiLevelType w:val="hybridMultilevel"/>
    <w:tmpl w:val="F400278E"/>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5"/>
  </w:num>
  <w:num w:numId="2">
    <w:abstractNumId w:val="2"/>
  </w:num>
  <w:num w:numId="3">
    <w:abstractNumId w:val="11"/>
  </w:num>
  <w:num w:numId="4">
    <w:abstractNumId w:val="4"/>
  </w:num>
  <w:num w:numId="5">
    <w:abstractNumId w:val="9"/>
  </w:num>
  <w:num w:numId="6">
    <w:abstractNumId w:val="3"/>
  </w:num>
  <w:num w:numId="7">
    <w:abstractNumId w:val="6"/>
  </w:num>
  <w:num w:numId="8">
    <w:abstractNumId w:val="10"/>
  </w:num>
  <w:num w:numId="9">
    <w:abstractNumId w:val="12"/>
  </w:num>
  <w:num w:numId="10">
    <w:abstractNumId w:val="1"/>
  </w:num>
  <w:num w:numId="11">
    <w:abstractNumId w:val="8"/>
  </w:num>
  <w:num w:numId="12">
    <w:abstractNumId w:val="0"/>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ams, Michelle">
    <w15:presenceInfo w15:providerId="AD" w15:userId="S-1-5-21-1339303556-449845944-1601390327-410334"/>
  </w15:person>
  <w15:person w15:author="Wagner, Alexandra">
    <w15:presenceInfo w15:providerId="AD" w15:userId="S-1-5-21-1339303556-449845944-1601390327-410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68D8"/>
    <w:rsid w:val="00033E6F"/>
    <w:rsid w:val="00036876"/>
    <w:rsid w:val="00042D9E"/>
    <w:rsid w:val="0007599B"/>
    <w:rsid w:val="00080D17"/>
    <w:rsid w:val="00085B4E"/>
    <w:rsid w:val="00087575"/>
    <w:rsid w:val="000D4FC2"/>
    <w:rsid w:val="00100E64"/>
    <w:rsid w:val="00101478"/>
    <w:rsid w:val="001056DC"/>
    <w:rsid w:val="001644FD"/>
    <w:rsid w:val="00165A52"/>
    <w:rsid w:val="001B2E52"/>
    <w:rsid w:val="001B3D02"/>
    <w:rsid w:val="001C0000"/>
    <w:rsid w:val="001D6F68"/>
    <w:rsid w:val="001E6A98"/>
    <w:rsid w:val="001F3946"/>
    <w:rsid w:val="0021394C"/>
    <w:rsid w:val="00231746"/>
    <w:rsid w:val="00243F99"/>
    <w:rsid w:val="002520E2"/>
    <w:rsid w:val="002648D5"/>
    <w:rsid w:val="002827DD"/>
    <w:rsid w:val="00283C88"/>
    <w:rsid w:val="002A523B"/>
    <w:rsid w:val="002B2621"/>
    <w:rsid w:val="002B2FA1"/>
    <w:rsid w:val="002D25C5"/>
    <w:rsid w:val="002D26A9"/>
    <w:rsid w:val="002E66EA"/>
    <w:rsid w:val="002F1473"/>
    <w:rsid w:val="00302BF4"/>
    <w:rsid w:val="003037DF"/>
    <w:rsid w:val="003124B3"/>
    <w:rsid w:val="00335885"/>
    <w:rsid w:val="003560B2"/>
    <w:rsid w:val="003751A7"/>
    <w:rsid w:val="0039449C"/>
    <w:rsid w:val="003B1321"/>
    <w:rsid w:val="003B2370"/>
    <w:rsid w:val="0041165E"/>
    <w:rsid w:val="00416BA1"/>
    <w:rsid w:val="00454CD6"/>
    <w:rsid w:val="00463345"/>
    <w:rsid w:val="00463F09"/>
    <w:rsid w:val="0047766E"/>
    <w:rsid w:val="00483806"/>
    <w:rsid w:val="004A3FEE"/>
    <w:rsid w:val="004A7685"/>
    <w:rsid w:val="004C168C"/>
    <w:rsid w:val="004D30EC"/>
    <w:rsid w:val="004D5479"/>
    <w:rsid w:val="004F0644"/>
    <w:rsid w:val="004F5A20"/>
    <w:rsid w:val="004F7EC2"/>
    <w:rsid w:val="00547FAB"/>
    <w:rsid w:val="00560502"/>
    <w:rsid w:val="00560F13"/>
    <w:rsid w:val="00561537"/>
    <w:rsid w:val="005726AF"/>
    <w:rsid w:val="005A2B40"/>
    <w:rsid w:val="005A4FE6"/>
    <w:rsid w:val="005B2384"/>
    <w:rsid w:val="005E1CD2"/>
    <w:rsid w:val="00605D6F"/>
    <w:rsid w:val="00630FB5"/>
    <w:rsid w:val="00650090"/>
    <w:rsid w:val="00653E0D"/>
    <w:rsid w:val="006577CA"/>
    <w:rsid w:val="006775D9"/>
    <w:rsid w:val="006A29AE"/>
    <w:rsid w:val="006A6D4E"/>
    <w:rsid w:val="006A7D84"/>
    <w:rsid w:val="006B0C5E"/>
    <w:rsid w:val="006C112C"/>
    <w:rsid w:val="006D63DC"/>
    <w:rsid w:val="00717220"/>
    <w:rsid w:val="00730200"/>
    <w:rsid w:val="00783037"/>
    <w:rsid w:val="007A0BBB"/>
    <w:rsid w:val="007C5A0F"/>
    <w:rsid w:val="007E2C2E"/>
    <w:rsid w:val="00807ADB"/>
    <w:rsid w:val="00821122"/>
    <w:rsid w:val="00852557"/>
    <w:rsid w:val="00855689"/>
    <w:rsid w:val="00876541"/>
    <w:rsid w:val="008A7A49"/>
    <w:rsid w:val="008B5C38"/>
    <w:rsid w:val="008F188D"/>
    <w:rsid w:val="00906B0E"/>
    <w:rsid w:val="00906B72"/>
    <w:rsid w:val="0091201E"/>
    <w:rsid w:val="00916EA5"/>
    <w:rsid w:val="00925DE8"/>
    <w:rsid w:val="00934D05"/>
    <w:rsid w:val="00940845"/>
    <w:rsid w:val="0094267B"/>
    <w:rsid w:val="0094276D"/>
    <w:rsid w:val="009521C9"/>
    <w:rsid w:val="00966C18"/>
    <w:rsid w:val="009947C7"/>
    <w:rsid w:val="009B25D4"/>
    <w:rsid w:val="009B338F"/>
    <w:rsid w:val="009D2A03"/>
    <w:rsid w:val="009E18C9"/>
    <w:rsid w:val="00A02A84"/>
    <w:rsid w:val="00A32B3E"/>
    <w:rsid w:val="00A32E0C"/>
    <w:rsid w:val="00A375E8"/>
    <w:rsid w:val="00A526FC"/>
    <w:rsid w:val="00A57C0A"/>
    <w:rsid w:val="00A6385A"/>
    <w:rsid w:val="00A712A1"/>
    <w:rsid w:val="00A8145F"/>
    <w:rsid w:val="00AA362D"/>
    <w:rsid w:val="00AB7586"/>
    <w:rsid w:val="00AD4C0D"/>
    <w:rsid w:val="00AE133D"/>
    <w:rsid w:val="00AE3C79"/>
    <w:rsid w:val="00AF4205"/>
    <w:rsid w:val="00B00B12"/>
    <w:rsid w:val="00B1086D"/>
    <w:rsid w:val="00B324B5"/>
    <w:rsid w:val="00B33615"/>
    <w:rsid w:val="00B37EB2"/>
    <w:rsid w:val="00B56446"/>
    <w:rsid w:val="00B63394"/>
    <w:rsid w:val="00B67FBE"/>
    <w:rsid w:val="00B77F72"/>
    <w:rsid w:val="00BA7E55"/>
    <w:rsid w:val="00BB4BF4"/>
    <w:rsid w:val="00BD19FB"/>
    <w:rsid w:val="00BD52B0"/>
    <w:rsid w:val="00BF0356"/>
    <w:rsid w:val="00BF3A50"/>
    <w:rsid w:val="00C154A6"/>
    <w:rsid w:val="00C24526"/>
    <w:rsid w:val="00C31C90"/>
    <w:rsid w:val="00C3397F"/>
    <w:rsid w:val="00C551D9"/>
    <w:rsid w:val="00C624A1"/>
    <w:rsid w:val="00CA2298"/>
    <w:rsid w:val="00D174EB"/>
    <w:rsid w:val="00D2238B"/>
    <w:rsid w:val="00D2449C"/>
    <w:rsid w:val="00D3419F"/>
    <w:rsid w:val="00D42EAC"/>
    <w:rsid w:val="00D467A0"/>
    <w:rsid w:val="00D52F61"/>
    <w:rsid w:val="00D55CB4"/>
    <w:rsid w:val="00D902E1"/>
    <w:rsid w:val="00D93449"/>
    <w:rsid w:val="00DA59B5"/>
    <w:rsid w:val="00DB3E82"/>
    <w:rsid w:val="00DC7A43"/>
    <w:rsid w:val="00DD3A1E"/>
    <w:rsid w:val="00E05E3C"/>
    <w:rsid w:val="00E16B60"/>
    <w:rsid w:val="00E251FA"/>
    <w:rsid w:val="00E32BA6"/>
    <w:rsid w:val="00E3404C"/>
    <w:rsid w:val="00E46ADD"/>
    <w:rsid w:val="00E81C93"/>
    <w:rsid w:val="00E87BE7"/>
    <w:rsid w:val="00E90187"/>
    <w:rsid w:val="00E959B7"/>
    <w:rsid w:val="00EA7039"/>
    <w:rsid w:val="00ED01B1"/>
    <w:rsid w:val="00ED19E2"/>
    <w:rsid w:val="00EF6086"/>
    <w:rsid w:val="00F173CC"/>
    <w:rsid w:val="00F17AE1"/>
    <w:rsid w:val="00F4123D"/>
    <w:rsid w:val="00F828F5"/>
    <w:rsid w:val="00F86A9E"/>
    <w:rsid w:val="00FA4265"/>
    <w:rsid w:val="00FA6BB5"/>
    <w:rsid w:val="00FB5AF0"/>
    <w:rsid w:val="00FC76E0"/>
    <w:rsid w:val="00FF14BF"/>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docId w15:val="{5E43E285-70FB-4A86-AAA5-EBA4AC67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Bold">
    <w:name w:val="Bold"/>
    <w:basedOn w:val="DefaultParagraphFont"/>
    <w:uiPriority w:val="1"/>
    <w:qFormat/>
    <w:rsid w:val="00FA6BB5"/>
    <w:rPr>
      <w:b/>
      <w:color w:val="auto"/>
    </w:rPr>
  </w:style>
  <w:style w:type="table" w:styleId="GridTable4-Accent5">
    <w:name w:val="Grid Table 4 Accent 5"/>
    <w:basedOn w:val="TableNormal"/>
    <w:uiPriority w:val="49"/>
    <w:rsid w:val="00C2452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1493b60-ac3d-43de-8143-f671739172a3"/>
    <ds:schemaRef ds:uri="http://purl.org/dc/terms/"/>
    <ds:schemaRef ds:uri="http://schemas.openxmlformats.org/package/2006/metadata/core-properties"/>
    <ds:schemaRef ds:uri="4a1e9e52-b1df-48d5-aa62-72081cda54bb"/>
    <ds:schemaRef ds:uri="http://www.w3.org/XML/1998/namespace"/>
    <ds:schemaRef ds:uri="http://purl.org/dc/dcmitype/"/>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0A9B941C-591B-4FFC-B44C-BAC11D50D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4533</Words>
  <Characters>25841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Abowd, Laurel</dc:creator>
  <cp:lastModifiedBy>Wagner, Alexandra</cp:lastModifiedBy>
  <cp:revision>2</cp:revision>
  <cp:lastPrinted>2018-04-19T16:03:00Z</cp:lastPrinted>
  <dcterms:created xsi:type="dcterms:W3CDTF">2018-09-24T16:12:00Z</dcterms:created>
  <dcterms:modified xsi:type="dcterms:W3CDTF">2018-09-24T16:12:00Z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